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E1BE0" w14:textId="77777777" w:rsidR="00017234" w:rsidRDefault="00017234" w:rsidP="004664B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B0AF9" w14:paraId="3169DF8C" w14:textId="77777777" w:rsidTr="00C2355D">
        <w:tc>
          <w:tcPr>
            <w:tcW w:w="4814" w:type="dxa"/>
            <w:tcBorders>
              <w:bottom w:val="single" w:sz="8" w:space="0" w:color="auto"/>
            </w:tcBorders>
          </w:tcPr>
          <w:p w14:paraId="1CB060BB" w14:textId="77777777" w:rsidR="00CB0AF9" w:rsidRDefault="00CB0AF9" w:rsidP="000764E2">
            <w:pPr>
              <w:pStyle w:val="BodyText"/>
            </w:pPr>
            <w:r>
              <w:rPr>
                <w:noProof/>
                <w:lang w:eastAsia="en-AU"/>
              </w:rPr>
              <w:drawing>
                <wp:inline distT="0" distB="0" distL="0" distR="0" wp14:anchorId="74196231" wp14:editId="0CD8F048">
                  <wp:extent cx="1480782" cy="1280327"/>
                  <wp:effectExtent l="0" t="0" r="5715" b="0"/>
                  <wp:docPr id="73" name="Picture 73"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20ti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1696" cy="1289764"/>
                          </a:xfrm>
                          <a:prstGeom prst="rect">
                            <a:avLst/>
                          </a:prstGeom>
                          <a:noFill/>
                          <a:ln>
                            <a:noFill/>
                          </a:ln>
                        </pic:spPr>
                      </pic:pic>
                    </a:graphicData>
                  </a:graphic>
                </wp:inline>
              </w:drawing>
            </w:r>
          </w:p>
        </w:tc>
        <w:tc>
          <w:tcPr>
            <w:tcW w:w="4814" w:type="dxa"/>
            <w:tcBorders>
              <w:bottom w:val="single" w:sz="8" w:space="0" w:color="auto"/>
            </w:tcBorders>
          </w:tcPr>
          <w:p w14:paraId="357B9F41" w14:textId="32C13008" w:rsidR="00CB0AF9" w:rsidRPr="00253EA5" w:rsidRDefault="0007012A" w:rsidP="000764E2">
            <w:pPr>
              <w:pStyle w:val="BodyText"/>
              <w:rPr>
                <w:b/>
              </w:rPr>
            </w:pPr>
            <w:del w:id="0" w:author="Phillip" w:date="2023-08-02T15:16:00Z">
              <w:r w:rsidRPr="00231261" w:rsidDel="008817AE">
                <w:rPr>
                  <w:b/>
                </w:rPr>
                <w:delText xml:space="preserve">1 </w:delText>
              </w:r>
            </w:del>
            <w:ins w:id="1" w:author="Phillip" w:date="2023-08-02T15:16:00Z">
              <w:r w:rsidR="008817AE" w:rsidRPr="00253EA5">
                <w:rPr>
                  <w:b/>
                </w:rPr>
                <w:t xml:space="preserve">2 </w:t>
              </w:r>
            </w:ins>
            <w:r w:rsidRPr="00253EA5">
              <w:rPr>
                <w:b/>
              </w:rPr>
              <w:t xml:space="preserve">CD </w:t>
            </w:r>
            <w:r w:rsidR="00CB0AF9" w:rsidRPr="00253EA5">
              <w:rPr>
                <w:b/>
              </w:rPr>
              <w:t>OIML</w:t>
            </w:r>
            <w:r w:rsidRPr="00253EA5">
              <w:rPr>
                <w:b/>
              </w:rPr>
              <w:t xml:space="preserve"> R 46-1</w:t>
            </w:r>
            <w:ins w:id="2" w:author="Mitchell, Phillip" w:date="2024-11-13T17:45:00Z">
              <w:r w:rsidR="00196987">
                <w:rPr>
                  <w:b/>
                </w:rPr>
                <w:t xml:space="preserve"> (</w:t>
              </w:r>
            </w:ins>
            <w:ins w:id="3" w:author="Mitchell, Phillip" w:date="2024-11-13T17:46:00Z">
              <w:r w:rsidR="00196987">
                <w:rPr>
                  <w:b/>
                </w:rPr>
                <w:t xml:space="preserve">with </w:t>
              </w:r>
            </w:ins>
            <w:ins w:id="4" w:author="Mitchell, Phillip" w:date="2024-11-13T17:45:00Z">
              <w:r w:rsidR="00196987">
                <w:rPr>
                  <w:b/>
                </w:rPr>
                <w:t>trac</w:t>
              </w:r>
            </w:ins>
            <w:ins w:id="5" w:author="Mitchell, Phillip" w:date="2024-11-13T17:46:00Z">
              <w:r w:rsidR="00196987">
                <w:rPr>
                  <w:b/>
                </w:rPr>
                <w:t>ked changes)</w:t>
              </w:r>
            </w:ins>
          </w:p>
          <w:p w14:paraId="629958BA" w14:textId="77777777" w:rsidR="00CB0AF9" w:rsidRPr="00253EA5" w:rsidRDefault="00CB0AF9" w:rsidP="000764E2">
            <w:pPr>
              <w:pStyle w:val="BodyText"/>
            </w:pPr>
          </w:p>
          <w:p w14:paraId="2FEDC8CA" w14:textId="0562A55A" w:rsidR="00CB0AF9" w:rsidRPr="00253EA5" w:rsidRDefault="00CB0AF9" w:rsidP="000764E2">
            <w:pPr>
              <w:pStyle w:val="BodyText"/>
            </w:pPr>
            <w:r w:rsidRPr="00253EA5">
              <w:t xml:space="preserve">Date: </w:t>
            </w:r>
            <w:del w:id="6" w:author="Mitchell, Phillip" w:date="2024-07-10T14:09:00Z">
              <w:r w:rsidR="00A21D77" w:rsidRPr="00253EA5" w:rsidDel="00C00F1A">
                <w:rPr>
                  <w:b/>
                  <w:rPrChange w:id="7" w:author="Mitchell, Phillip" w:date="2024-07-10T14:59:00Z">
                    <w:rPr>
                      <w:b/>
                      <w:highlight w:val="yellow"/>
                    </w:rPr>
                  </w:rPrChange>
                </w:rPr>
                <w:delText>2</w:delText>
              </w:r>
            </w:del>
            <w:del w:id="8" w:author="Mitchell, Phillip" w:date="2024-02-26T15:44:00Z">
              <w:r w:rsidR="00A21D77" w:rsidRPr="00253EA5" w:rsidDel="00023229">
                <w:rPr>
                  <w:b/>
                  <w:rPrChange w:id="9" w:author="Mitchell, Phillip" w:date="2024-07-10T14:59:00Z">
                    <w:rPr>
                      <w:b/>
                      <w:highlight w:val="yellow"/>
                    </w:rPr>
                  </w:rPrChange>
                </w:rPr>
                <w:delText>0</w:delText>
              </w:r>
            </w:del>
            <w:del w:id="10" w:author="Mitchell, Phillip" w:date="2024-07-10T14:09:00Z">
              <w:r w:rsidR="00C22AD9" w:rsidRPr="00253EA5" w:rsidDel="00C00F1A">
                <w:rPr>
                  <w:b/>
                  <w:rPrChange w:id="11" w:author="Mitchell, Phillip" w:date="2024-07-10T14:59:00Z">
                    <w:rPr>
                      <w:b/>
                      <w:highlight w:val="yellow"/>
                    </w:rPr>
                  </w:rPrChange>
                </w:rPr>
                <w:delText xml:space="preserve"> </w:delText>
              </w:r>
            </w:del>
            <w:del w:id="12" w:author="Mitchell, Phillip" w:date="2024-02-26T15:44:00Z">
              <w:r w:rsidR="00BD69FE" w:rsidRPr="00253EA5" w:rsidDel="00023229">
                <w:rPr>
                  <w:b/>
                  <w:rPrChange w:id="13" w:author="Mitchell, Phillip" w:date="2024-07-10T14:59:00Z">
                    <w:rPr>
                      <w:b/>
                      <w:highlight w:val="yellow"/>
                    </w:rPr>
                  </w:rPrChange>
                </w:rPr>
                <w:delText>December</w:delText>
              </w:r>
              <w:r w:rsidR="00C22AD9" w:rsidRPr="00253EA5" w:rsidDel="00023229">
                <w:rPr>
                  <w:b/>
                  <w:rPrChange w:id="14" w:author="Mitchell, Phillip" w:date="2024-07-10T14:59:00Z">
                    <w:rPr>
                      <w:b/>
                      <w:highlight w:val="yellow"/>
                    </w:rPr>
                  </w:rPrChange>
                </w:rPr>
                <w:delText xml:space="preserve"> </w:delText>
              </w:r>
            </w:del>
            <w:ins w:id="15" w:author="Mitchell, Phillip" w:date="2024-11-13T09:53:00Z">
              <w:r w:rsidR="00AE73E8">
                <w:rPr>
                  <w:b/>
                </w:rPr>
                <w:t>1</w:t>
              </w:r>
            </w:ins>
            <w:ins w:id="16" w:author="Mitchell, Phillip" w:date="2024-10-23T15:16:00Z">
              <w:r w:rsidR="0048333F">
                <w:rPr>
                  <w:b/>
                </w:rPr>
                <w:t>3</w:t>
              </w:r>
            </w:ins>
            <w:ins w:id="17" w:author="Mitchell, Phillip" w:date="2024-07-10T14:09:00Z">
              <w:r w:rsidR="00C00F1A" w:rsidRPr="00253EA5">
                <w:rPr>
                  <w:b/>
                  <w:rPrChange w:id="18" w:author="Mitchell, Phillip" w:date="2024-07-10T14:59:00Z">
                    <w:rPr>
                      <w:b/>
                      <w:highlight w:val="yellow"/>
                    </w:rPr>
                  </w:rPrChange>
                </w:rPr>
                <w:t xml:space="preserve"> </w:t>
              </w:r>
            </w:ins>
            <w:ins w:id="19" w:author="Mitchell, Phillip" w:date="2024-11-13T09:53:00Z">
              <w:r w:rsidR="00AE73E8">
                <w:rPr>
                  <w:b/>
                </w:rPr>
                <w:t>Nov</w:t>
              </w:r>
            </w:ins>
            <w:ins w:id="20" w:author="Mitchell, Phillip" w:date="2024-02-26T15:44:00Z">
              <w:r w:rsidR="00023229" w:rsidRPr="00253EA5">
                <w:rPr>
                  <w:b/>
                  <w:rPrChange w:id="21" w:author="Mitchell, Phillip" w:date="2024-07-10T14:59:00Z">
                    <w:rPr>
                      <w:b/>
                      <w:highlight w:val="yellow"/>
                    </w:rPr>
                  </w:rPrChange>
                </w:rPr>
                <w:t xml:space="preserve"> </w:t>
              </w:r>
            </w:ins>
            <w:r w:rsidR="00C22AD9" w:rsidRPr="00253EA5">
              <w:rPr>
                <w:b/>
                <w:rPrChange w:id="22" w:author="Mitchell, Phillip" w:date="2024-07-10T14:59:00Z">
                  <w:rPr>
                    <w:b/>
                    <w:highlight w:val="yellow"/>
                  </w:rPr>
                </w:rPrChange>
              </w:rPr>
              <w:t>202</w:t>
            </w:r>
            <w:del w:id="23" w:author="Mitchell, Phillip" w:date="2024-02-26T15:44:00Z">
              <w:r w:rsidR="0007012A" w:rsidRPr="00253EA5" w:rsidDel="00023229">
                <w:rPr>
                  <w:b/>
                  <w:rPrChange w:id="24" w:author="Mitchell, Phillip" w:date="2024-07-10T14:59:00Z">
                    <w:rPr>
                      <w:b/>
                      <w:highlight w:val="yellow"/>
                    </w:rPr>
                  </w:rPrChange>
                </w:rPr>
                <w:delText>2</w:delText>
              </w:r>
            </w:del>
            <w:ins w:id="25" w:author="Mitchell, Phillip" w:date="2024-02-26T15:44:00Z">
              <w:r w:rsidR="00023229" w:rsidRPr="00253EA5">
                <w:rPr>
                  <w:b/>
                </w:rPr>
                <w:t>4</w:t>
              </w:r>
            </w:ins>
          </w:p>
          <w:p w14:paraId="503CB277" w14:textId="79B39498" w:rsidR="00CB0AF9" w:rsidRPr="00253EA5" w:rsidRDefault="00CB0AF9" w:rsidP="000764E2">
            <w:pPr>
              <w:pStyle w:val="BodyText"/>
            </w:pPr>
            <w:r w:rsidRPr="00253EA5">
              <w:t xml:space="preserve">Reference number: </w:t>
            </w:r>
            <w:ins w:id="26" w:author="Mitchell, Phillip" w:date="2024-11-13T10:27:00Z">
              <w:r w:rsidR="00861840" w:rsidRPr="00861840">
                <w:rPr>
                  <w:b/>
                  <w:bCs/>
                  <w:rPrChange w:id="27" w:author="Mitchell, Phillip" w:date="2024-11-13T10:27:00Z">
                    <w:rPr/>
                  </w:rPrChange>
                </w:rPr>
                <w:t>TC12_p1_N07</w:t>
              </w:r>
            </w:ins>
            <w:ins w:id="28" w:author="Mitchell, Phillip" w:date="2024-11-14T08:52:00Z">
              <w:r w:rsidR="00E07488">
                <w:rPr>
                  <w:b/>
                  <w:bCs/>
                </w:rPr>
                <w:t>4</w:t>
              </w:r>
            </w:ins>
            <w:del w:id="29" w:author="Mitchell, Phillip" w:date="2024-07-10T14:59:00Z">
              <w:r w:rsidRPr="00253EA5" w:rsidDel="00253EA5">
                <w:rPr>
                  <w:b/>
                  <w:rPrChange w:id="30" w:author="Mitchell, Phillip" w:date="2024-07-10T14:59:00Z">
                    <w:rPr>
                      <w:b/>
                      <w:highlight w:val="yellow"/>
                    </w:rPr>
                  </w:rPrChange>
                </w:rPr>
                <w:delText>TC</w:delText>
              </w:r>
              <w:r w:rsidR="00FC1A76" w:rsidRPr="00253EA5" w:rsidDel="00253EA5">
                <w:rPr>
                  <w:b/>
                  <w:rPrChange w:id="31" w:author="Mitchell, Phillip" w:date="2024-07-10T14:59:00Z">
                    <w:rPr>
                      <w:b/>
                      <w:highlight w:val="yellow"/>
                    </w:rPr>
                  </w:rPrChange>
                </w:rPr>
                <w:delText>12</w:delText>
              </w:r>
              <w:r w:rsidRPr="00253EA5" w:rsidDel="00253EA5">
                <w:rPr>
                  <w:b/>
                  <w:rPrChange w:id="32" w:author="Mitchell, Phillip" w:date="2024-07-10T14:59:00Z">
                    <w:rPr>
                      <w:b/>
                      <w:highlight w:val="yellow"/>
                    </w:rPr>
                  </w:rPrChange>
                </w:rPr>
                <w:delText>_p1_</w:delText>
              </w:r>
              <w:r w:rsidR="00FE2FAB" w:rsidRPr="00253EA5" w:rsidDel="00253EA5">
                <w:rPr>
                  <w:b/>
                  <w:rPrChange w:id="33" w:author="Mitchell, Phillip" w:date="2024-07-10T14:59:00Z">
                    <w:rPr>
                      <w:b/>
                      <w:highlight w:val="yellow"/>
                    </w:rPr>
                  </w:rPrChange>
                </w:rPr>
                <w:delText>N055</w:delText>
              </w:r>
            </w:del>
          </w:p>
          <w:p w14:paraId="43976B34" w14:textId="665B9C5F" w:rsidR="00CB0AF9" w:rsidRPr="00253EA5" w:rsidRDefault="00CB0AF9" w:rsidP="000764E2">
            <w:pPr>
              <w:pStyle w:val="BodyText"/>
            </w:pPr>
            <w:r w:rsidRPr="00253EA5">
              <w:t xml:space="preserve">Supersedes document: </w:t>
            </w:r>
            <w:ins w:id="34" w:author="Mitchell, Phillip" w:date="2024-11-13T10:27:00Z">
              <w:r w:rsidR="00861840">
                <w:t>TC12_p1_N055 (1CD)</w:t>
              </w:r>
            </w:ins>
            <w:del w:id="35" w:author="Mitchell, Phillip" w:date="2024-02-26T15:44:00Z">
              <w:r w:rsidRPr="00253EA5" w:rsidDel="00023229">
                <w:rPr>
                  <w:rPrChange w:id="36" w:author="Mitchell, Phillip" w:date="2024-07-10T14:59:00Z">
                    <w:rPr>
                      <w:highlight w:val="yellow"/>
                    </w:rPr>
                  </w:rPrChange>
                </w:rPr>
                <w:delText>TC12</w:delText>
              </w:r>
              <w:r w:rsidR="0007012A" w:rsidRPr="00253EA5" w:rsidDel="00023229">
                <w:rPr>
                  <w:rPrChange w:id="37" w:author="Mitchell, Phillip" w:date="2024-07-10T14:59:00Z">
                    <w:rPr>
                      <w:highlight w:val="yellow"/>
                    </w:rPr>
                  </w:rPrChange>
                </w:rPr>
                <w:delText>_</w:delText>
              </w:r>
              <w:r w:rsidRPr="00253EA5" w:rsidDel="00023229">
                <w:rPr>
                  <w:rPrChange w:id="38" w:author="Mitchell, Phillip" w:date="2024-07-10T14:59:00Z">
                    <w:rPr>
                      <w:highlight w:val="yellow"/>
                    </w:rPr>
                  </w:rPrChange>
                </w:rPr>
                <w:delText>p1</w:delText>
              </w:r>
              <w:r w:rsidR="0007012A" w:rsidRPr="00253EA5" w:rsidDel="00023229">
                <w:rPr>
                  <w:rPrChange w:id="39" w:author="Mitchell, Phillip" w:date="2024-07-10T14:59:00Z">
                    <w:rPr>
                      <w:highlight w:val="yellow"/>
                    </w:rPr>
                  </w:rPrChange>
                </w:rPr>
                <w:delText>_</w:delText>
              </w:r>
              <w:r w:rsidR="009F698D" w:rsidRPr="00253EA5" w:rsidDel="00023229">
                <w:rPr>
                  <w:rPrChange w:id="40" w:author="Mitchell, Phillip" w:date="2024-07-10T14:59:00Z">
                    <w:rPr>
                      <w:highlight w:val="yellow"/>
                    </w:rPr>
                  </w:rPrChange>
                </w:rPr>
                <w:delText>N0</w:delText>
              </w:r>
              <w:r w:rsidR="00FE2FAB" w:rsidRPr="00253EA5" w:rsidDel="00023229">
                <w:rPr>
                  <w:rPrChange w:id="41" w:author="Mitchell, Phillip" w:date="2024-07-10T14:59:00Z">
                    <w:rPr>
                      <w:highlight w:val="yellow"/>
                    </w:rPr>
                  </w:rPrChange>
                </w:rPr>
                <w:delText>4</w:delText>
              </w:r>
              <w:r w:rsidR="00BD69FE" w:rsidRPr="00253EA5" w:rsidDel="00023229">
                <w:rPr>
                  <w:rPrChange w:id="42" w:author="Mitchell, Phillip" w:date="2024-07-10T14:59:00Z">
                    <w:rPr>
                      <w:highlight w:val="yellow"/>
                    </w:rPr>
                  </w:rPrChange>
                </w:rPr>
                <w:delText>5</w:delText>
              </w:r>
              <w:r w:rsidR="0007012A" w:rsidRPr="00253EA5" w:rsidDel="00023229">
                <w:rPr>
                  <w:rPrChange w:id="43" w:author="Mitchell, Phillip" w:date="2024-07-10T14:59:00Z">
                    <w:rPr>
                      <w:highlight w:val="yellow"/>
                    </w:rPr>
                  </w:rPrChange>
                </w:rPr>
                <w:delText xml:space="preserve"> (4WD)</w:delText>
              </w:r>
            </w:del>
          </w:p>
          <w:p w14:paraId="22F879EB" w14:textId="77777777" w:rsidR="00CB0AF9" w:rsidRPr="00253EA5" w:rsidRDefault="00CB0AF9" w:rsidP="000764E2">
            <w:pPr>
              <w:pStyle w:val="BodyText"/>
            </w:pPr>
          </w:p>
        </w:tc>
      </w:tr>
      <w:tr w:rsidR="00CB0AF9" w14:paraId="452B82E1" w14:textId="77777777" w:rsidTr="00C2355D">
        <w:tc>
          <w:tcPr>
            <w:tcW w:w="4814" w:type="dxa"/>
            <w:tcBorders>
              <w:top w:val="single" w:sz="8" w:space="0" w:color="auto"/>
              <w:left w:val="single" w:sz="8" w:space="0" w:color="auto"/>
              <w:bottom w:val="single" w:sz="8" w:space="0" w:color="auto"/>
              <w:right w:val="single" w:sz="8" w:space="0" w:color="auto"/>
            </w:tcBorders>
          </w:tcPr>
          <w:p w14:paraId="45B1DA05" w14:textId="77777777" w:rsidR="00CB0AF9" w:rsidRDefault="00CB0AF9" w:rsidP="000764E2">
            <w:pPr>
              <w:pStyle w:val="BodyText"/>
            </w:pPr>
            <w:r>
              <w:t>OIML TC 12</w:t>
            </w:r>
            <w:r w:rsidR="00C2355D">
              <w:t xml:space="preserve"> </w:t>
            </w:r>
            <w:r>
              <w:t xml:space="preserve">Instruments for measuring electrical </w:t>
            </w:r>
            <w:proofErr w:type="gramStart"/>
            <w:r>
              <w:t>quantities</w:t>
            </w:r>
            <w:proofErr w:type="gramEnd"/>
          </w:p>
          <w:p w14:paraId="5305DBB0" w14:textId="77777777" w:rsidR="00CB0AF9" w:rsidRDefault="00CB0AF9" w:rsidP="000764E2">
            <w:pPr>
              <w:pStyle w:val="BodyText"/>
            </w:pPr>
          </w:p>
          <w:p w14:paraId="22C9E208" w14:textId="77777777" w:rsidR="00CB0AF9" w:rsidRDefault="00CB0AF9" w:rsidP="000764E2">
            <w:pPr>
              <w:pStyle w:val="BodyText"/>
            </w:pPr>
          </w:p>
          <w:p w14:paraId="35F10062" w14:textId="77777777" w:rsidR="00CB0AF9" w:rsidRDefault="00CB0AF9" w:rsidP="000764E2">
            <w:pPr>
              <w:pStyle w:val="BodyText"/>
            </w:pPr>
            <w:r>
              <w:t>Secretariat/Convenor: Phillip Mitchell, Australia</w:t>
            </w:r>
          </w:p>
          <w:p w14:paraId="79A88145" w14:textId="31B1222A" w:rsidR="00CB0AF9" w:rsidRDefault="00CB0AF9" w:rsidP="000764E2">
            <w:pPr>
              <w:pStyle w:val="BodyText"/>
            </w:pPr>
            <w:r>
              <w:t xml:space="preserve">Email: </w:t>
            </w:r>
            <w:hyperlink r:id="rId9" w:history="1">
              <w:r w:rsidR="00C2355D" w:rsidRPr="00B17740">
                <w:rPr>
                  <w:rStyle w:val="Hyperlink"/>
                </w:rPr>
                <w:t>Phillip.mitchell@measurement.gov.au</w:t>
              </w:r>
            </w:hyperlink>
          </w:p>
          <w:p w14:paraId="507433D2" w14:textId="77777777" w:rsidR="00CB0AF9" w:rsidRDefault="00CB0AF9" w:rsidP="000764E2">
            <w:pPr>
              <w:pStyle w:val="BodyText"/>
            </w:pPr>
          </w:p>
        </w:tc>
        <w:tc>
          <w:tcPr>
            <w:tcW w:w="4814" w:type="dxa"/>
            <w:tcBorders>
              <w:top w:val="single" w:sz="8" w:space="0" w:color="auto"/>
              <w:left w:val="single" w:sz="8" w:space="0" w:color="auto"/>
              <w:bottom w:val="single" w:sz="8" w:space="0" w:color="auto"/>
              <w:right w:val="single" w:sz="8" w:space="0" w:color="auto"/>
            </w:tcBorders>
          </w:tcPr>
          <w:p w14:paraId="14F4CD98" w14:textId="77777777" w:rsidR="00CB0AF9" w:rsidRPr="00253EA5" w:rsidRDefault="00CB0AF9" w:rsidP="000764E2">
            <w:pPr>
              <w:pStyle w:val="BodyText"/>
            </w:pPr>
            <w:r w:rsidRPr="00253EA5">
              <w:t>Circulated to P- and O-members and liaison bodies and external organisations for:</w:t>
            </w:r>
          </w:p>
          <w:p w14:paraId="0E7FEC94" w14:textId="77777777" w:rsidR="000764E2" w:rsidRPr="00253EA5" w:rsidRDefault="000764E2" w:rsidP="000764E2">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
              <w:gridCol w:w="3818"/>
            </w:tblGrid>
            <w:tr w:rsidR="000764E2" w:rsidRPr="00253EA5" w14:paraId="37D074AF" w14:textId="77777777" w:rsidTr="000764E2">
              <w:tc>
                <w:tcPr>
                  <w:tcW w:w="743" w:type="dxa"/>
                  <w:vAlign w:val="center"/>
                </w:tcPr>
                <w:tbl>
                  <w:tblPr>
                    <w:tblStyle w:val="TableGrid"/>
                    <w:tblW w:w="0" w:type="auto"/>
                    <w:tblLook w:val="04A0" w:firstRow="1" w:lastRow="0" w:firstColumn="1" w:lastColumn="0" w:noHBand="0" w:noVBand="1"/>
                  </w:tblPr>
                  <w:tblGrid>
                    <w:gridCol w:w="534"/>
                  </w:tblGrid>
                  <w:tr w:rsidR="000764E2" w:rsidRPr="00253EA5" w14:paraId="0EE20206" w14:textId="77777777" w:rsidTr="000764E2">
                    <w:tc>
                      <w:tcPr>
                        <w:tcW w:w="479" w:type="dxa"/>
                        <w:tcBorders>
                          <w:top w:val="single" w:sz="12" w:space="0" w:color="auto"/>
                          <w:left w:val="single" w:sz="12" w:space="0" w:color="auto"/>
                          <w:bottom w:val="single" w:sz="12" w:space="0" w:color="auto"/>
                          <w:right w:val="single" w:sz="12" w:space="0" w:color="auto"/>
                        </w:tcBorders>
                      </w:tcPr>
                      <w:p w14:paraId="5CA3B19F" w14:textId="6F884D09" w:rsidR="000764E2" w:rsidRPr="00253EA5" w:rsidRDefault="00861840" w:rsidP="000764E2">
                        <w:pPr>
                          <w:pStyle w:val="TABLE-centered"/>
                        </w:pPr>
                        <w:ins w:id="44" w:author="Mitchell, Phillip" w:date="2024-11-13T10:29:00Z">
                          <w:r>
                            <w:t>X</w:t>
                          </w:r>
                        </w:ins>
                        <w:del w:id="45" w:author="Mitchell, Phillip" w:date="2024-02-26T15:44:00Z">
                          <w:r w:rsidR="000764E2" w:rsidRPr="00253EA5" w:rsidDel="00023229">
                            <w:delText>X</w:delText>
                          </w:r>
                        </w:del>
                      </w:p>
                    </w:tc>
                  </w:tr>
                </w:tbl>
                <w:p w14:paraId="0F744AD1" w14:textId="77777777" w:rsidR="000764E2" w:rsidRPr="00253EA5" w:rsidRDefault="000764E2" w:rsidP="000764E2">
                  <w:pPr>
                    <w:pStyle w:val="TABLE-cell"/>
                  </w:pPr>
                </w:p>
              </w:tc>
              <w:tc>
                <w:tcPr>
                  <w:tcW w:w="3845" w:type="dxa"/>
                  <w:vAlign w:val="center"/>
                </w:tcPr>
                <w:p w14:paraId="7B66F4F6" w14:textId="0D8B3037" w:rsidR="000764E2" w:rsidRPr="00253EA5" w:rsidRDefault="000764E2" w:rsidP="00BD69FE">
                  <w:pPr>
                    <w:pStyle w:val="TABLE-cell"/>
                  </w:pPr>
                  <w:r w:rsidRPr="00253EA5">
                    <w:rPr>
                      <w:rPrChange w:id="46" w:author="Mitchell, Phillip" w:date="2024-07-10T14:59:00Z">
                        <w:rPr>
                          <w:highlight w:val="yellow"/>
                        </w:rPr>
                      </w:rPrChange>
                    </w:rPr>
                    <w:t xml:space="preserve">Discussion at meeting </w:t>
                  </w:r>
                  <w:ins w:id="47" w:author="Mitchell, Phillip" w:date="2024-11-13T10:29:00Z">
                    <w:r w:rsidR="00861840">
                      <w:t>i</w:t>
                    </w:r>
                  </w:ins>
                  <w:del w:id="48" w:author="Mitchell, Phillip" w:date="2024-11-13T10:29:00Z">
                    <w:r w:rsidRPr="00253EA5" w:rsidDel="00861840">
                      <w:rPr>
                        <w:rPrChange w:id="49" w:author="Mitchell, Phillip" w:date="2024-07-10T14:59:00Z">
                          <w:rPr>
                            <w:highlight w:val="yellow"/>
                          </w:rPr>
                        </w:rPrChange>
                      </w:rPr>
                      <w:delText>o</w:delText>
                    </w:r>
                  </w:del>
                  <w:r w:rsidRPr="00253EA5">
                    <w:rPr>
                      <w:rPrChange w:id="50" w:author="Mitchell, Phillip" w:date="2024-07-10T14:59:00Z">
                        <w:rPr>
                          <w:highlight w:val="yellow"/>
                        </w:rPr>
                      </w:rPrChange>
                    </w:rPr>
                    <w:t>n</w:t>
                  </w:r>
                  <w:del w:id="51" w:author="Mitchell, Phillip" w:date="2024-02-26T15:44:00Z">
                    <w:r w:rsidRPr="00253EA5" w:rsidDel="00023229">
                      <w:rPr>
                        <w:rPrChange w:id="52" w:author="Mitchell, Phillip" w:date="2024-07-10T14:59:00Z">
                          <w:rPr>
                            <w:highlight w:val="yellow"/>
                          </w:rPr>
                        </w:rPrChange>
                      </w:rPr>
                      <w:delText xml:space="preserve"> </w:delText>
                    </w:r>
                    <w:r w:rsidR="00BD69FE" w:rsidRPr="00253EA5" w:rsidDel="00023229">
                      <w:rPr>
                        <w:rPrChange w:id="53" w:author="Mitchell, Phillip" w:date="2024-07-10T14:59:00Z">
                          <w:rPr>
                            <w:highlight w:val="yellow"/>
                          </w:rPr>
                        </w:rPrChange>
                      </w:rPr>
                      <w:delText>June 2023</w:delText>
                    </w:r>
                  </w:del>
                  <w:ins w:id="54" w:author="Mitchell, Phillip" w:date="2024-11-13T10:29:00Z">
                    <w:r w:rsidR="00861840">
                      <w:t xml:space="preserve"> March 2025</w:t>
                    </w:r>
                  </w:ins>
                </w:p>
              </w:tc>
            </w:tr>
            <w:tr w:rsidR="000764E2" w:rsidRPr="00253EA5" w14:paraId="2CD05A78" w14:textId="77777777" w:rsidTr="000764E2">
              <w:tc>
                <w:tcPr>
                  <w:tcW w:w="743" w:type="dxa"/>
                  <w:vAlign w:val="center"/>
                </w:tcPr>
                <w:p w14:paraId="53192607" w14:textId="77777777" w:rsidR="000764E2" w:rsidRPr="00253EA5" w:rsidRDefault="000764E2" w:rsidP="000764E2">
                  <w:pPr>
                    <w:pStyle w:val="TABLE-cell"/>
                  </w:pPr>
                </w:p>
              </w:tc>
              <w:tc>
                <w:tcPr>
                  <w:tcW w:w="3845" w:type="dxa"/>
                  <w:vAlign w:val="center"/>
                </w:tcPr>
                <w:p w14:paraId="06D4CD30" w14:textId="77777777" w:rsidR="000764E2" w:rsidRPr="00253EA5" w:rsidRDefault="000764E2" w:rsidP="000764E2">
                  <w:pPr>
                    <w:pStyle w:val="TABLE-cell"/>
                  </w:pPr>
                </w:p>
              </w:tc>
            </w:tr>
            <w:tr w:rsidR="000764E2" w:rsidRPr="00253EA5" w14:paraId="1BE6B8F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253EA5" w14:paraId="2DB304A2" w14:textId="77777777" w:rsidTr="000764E2">
                    <w:tc>
                      <w:tcPr>
                        <w:tcW w:w="479" w:type="dxa"/>
                        <w:tcBorders>
                          <w:top w:val="single" w:sz="12" w:space="0" w:color="auto"/>
                          <w:left w:val="single" w:sz="12" w:space="0" w:color="auto"/>
                          <w:bottom w:val="single" w:sz="12" w:space="0" w:color="auto"/>
                          <w:right w:val="single" w:sz="12" w:space="0" w:color="auto"/>
                        </w:tcBorders>
                      </w:tcPr>
                      <w:p w14:paraId="502B71A1" w14:textId="252878F6" w:rsidR="000764E2" w:rsidRPr="00253EA5" w:rsidRDefault="000764E2" w:rsidP="000764E2">
                        <w:pPr>
                          <w:pStyle w:val="TABLE-centered"/>
                        </w:pPr>
                        <w:del w:id="55" w:author="Mitchell, Phillip" w:date="2024-02-26T15:44:00Z">
                          <w:r w:rsidRPr="00253EA5" w:rsidDel="00023229">
                            <w:delText>X</w:delText>
                          </w:r>
                        </w:del>
                      </w:p>
                    </w:tc>
                  </w:tr>
                </w:tbl>
                <w:p w14:paraId="47C577D8" w14:textId="77777777" w:rsidR="000764E2" w:rsidRPr="00253EA5" w:rsidRDefault="000764E2" w:rsidP="000764E2">
                  <w:pPr>
                    <w:pStyle w:val="TABLE-cell"/>
                  </w:pPr>
                </w:p>
              </w:tc>
              <w:tc>
                <w:tcPr>
                  <w:tcW w:w="3845" w:type="dxa"/>
                  <w:vAlign w:val="center"/>
                </w:tcPr>
                <w:p w14:paraId="7D936DC2" w14:textId="77D5D7B5" w:rsidR="000764E2" w:rsidRPr="00253EA5" w:rsidRDefault="000764E2" w:rsidP="00E56409">
                  <w:pPr>
                    <w:pStyle w:val="TABLE-cell"/>
                  </w:pPr>
                  <w:r w:rsidRPr="00253EA5">
                    <w:rPr>
                      <w:rPrChange w:id="56" w:author="Mitchell, Phillip" w:date="2024-07-10T14:59:00Z">
                        <w:rPr>
                          <w:highlight w:val="yellow"/>
                        </w:rPr>
                      </w:rPrChange>
                    </w:rPr>
                    <w:t>Comments by:</w:t>
                  </w:r>
                  <w:ins w:id="57" w:author="Mitchell, Phillip" w:date="2024-11-13T10:28:00Z">
                    <w:r w:rsidR="00861840">
                      <w:t xml:space="preserve"> </w:t>
                    </w:r>
                  </w:ins>
                  <w:del w:id="58" w:author="Mitchell, Phillip" w:date="2024-02-26T15:44:00Z">
                    <w:r w:rsidRPr="00253EA5" w:rsidDel="00023229">
                      <w:rPr>
                        <w:rPrChange w:id="59" w:author="Mitchell, Phillip" w:date="2024-07-10T14:59:00Z">
                          <w:rPr>
                            <w:highlight w:val="yellow"/>
                          </w:rPr>
                        </w:rPrChange>
                      </w:rPr>
                      <w:delText xml:space="preserve"> </w:delText>
                    </w:r>
                    <w:r w:rsidR="00E56409" w:rsidRPr="00253EA5" w:rsidDel="00023229">
                      <w:rPr>
                        <w:rPrChange w:id="60" w:author="Mitchell, Phillip" w:date="2024-07-10T14:59:00Z">
                          <w:rPr>
                            <w:highlight w:val="yellow"/>
                          </w:rPr>
                        </w:rPrChange>
                      </w:rPr>
                      <w:delText>6</w:delText>
                    </w:r>
                    <w:r w:rsidR="00BD69FE" w:rsidRPr="00253EA5" w:rsidDel="00023229">
                      <w:rPr>
                        <w:rPrChange w:id="61" w:author="Mitchell, Phillip" w:date="2024-07-10T14:59:00Z">
                          <w:rPr>
                            <w:highlight w:val="yellow"/>
                          </w:rPr>
                        </w:rPrChange>
                      </w:rPr>
                      <w:delText xml:space="preserve"> April</w:delText>
                    </w:r>
                    <w:r w:rsidR="00C22AD9" w:rsidRPr="00253EA5" w:rsidDel="00023229">
                      <w:rPr>
                        <w:rPrChange w:id="62" w:author="Mitchell, Phillip" w:date="2024-07-10T14:59:00Z">
                          <w:rPr>
                            <w:highlight w:val="yellow"/>
                          </w:rPr>
                        </w:rPrChange>
                      </w:rPr>
                      <w:delText xml:space="preserve"> </w:delText>
                    </w:r>
                    <w:r w:rsidR="006E170F" w:rsidRPr="00253EA5" w:rsidDel="00023229">
                      <w:rPr>
                        <w:rPrChange w:id="63" w:author="Mitchell, Phillip" w:date="2024-07-10T14:59:00Z">
                          <w:rPr>
                            <w:highlight w:val="yellow"/>
                          </w:rPr>
                        </w:rPrChange>
                      </w:rPr>
                      <w:delText>202</w:delText>
                    </w:r>
                    <w:r w:rsidR="00BD69FE" w:rsidRPr="00253EA5" w:rsidDel="00023229">
                      <w:rPr>
                        <w:rPrChange w:id="64" w:author="Mitchell, Phillip" w:date="2024-07-10T14:59:00Z">
                          <w:rPr>
                            <w:highlight w:val="yellow"/>
                          </w:rPr>
                        </w:rPrChange>
                      </w:rPr>
                      <w:delText>3</w:delText>
                    </w:r>
                  </w:del>
                </w:p>
              </w:tc>
            </w:tr>
            <w:tr w:rsidR="000764E2" w:rsidRPr="00253EA5" w14:paraId="07FBFA0B" w14:textId="77777777" w:rsidTr="000764E2">
              <w:tc>
                <w:tcPr>
                  <w:tcW w:w="743" w:type="dxa"/>
                  <w:vAlign w:val="center"/>
                </w:tcPr>
                <w:p w14:paraId="7D51CCFD" w14:textId="77777777" w:rsidR="000764E2" w:rsidRPr="00253EA5" w:rsidRDefault="000764E2" w:rsidP="000764E2">
                  <w:pPr>
                    <w:pStyle w:val="TABLE-cell"/>
                  </w:pPr>
                </w:p>
              </w:tc>
              <w:tc>
                <w:tcPr>
                  <w:tcW w:w="3845" w:type="dxa"/>
                  <w:vAlign w:val="center"/>
                </w:tcPr>
                <w:p w14:paraId="46320523" w14:textId="77777777" w:rsidR="000764E2" w:rsidRPr="00253EA5" w:rsidRDefault="000764E2" w:rsidP="000764E2">
                  <w:pPr>
                    <w:pStyle w:val="TABLE-cell"/>
                  </w:pPr>
                </w:p>
              </w:tc>
            </w:tr>
            <w:tr w:rsidR="000764E2" w:rsidRPr="00253EA5" w14:paraId="457CF4E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253EA5" w14:paraId="6181C34F" w14:textId="77777777" w:rsidTr="000764E2">
                    <w:tc>
                      <w:tcPr>
                        <w:tcW w:w="479" w:type="dxa"/>
                        <w:tcBorders>
                          <w:top w:val="single" w:sz="12" w:space="0" w:color="auto"/>
                          <w:left w:val="single" w:sz="12" w:space="0" w:color="auto"/>
                          <w:bottom w:val="single" w:sz="12" w:space="0" w:color="auto"/>
                          <w:right w:val="single" w:sz="12" w:space="0" w:color="auto"/>
                        </w:tcBorders>
                      </w:tcPr>
                      <w:p w14:paraId="68B421CE" w14:textId="72E92CE5" w:rsidR="000764E2" w:rsidRPr="00253EA5" w:rsidRDefault="00861840" w:rsidP="000764E2">
                        <w:pPr>
                          <w:pStyle w:val="TABLE-centered"/>
                        </w:pPr>
                        <w:ins w:id="65" w:author="Mitchell, Phillip" w:date="2024-11-13T10:29:00Z">
                          <w:r>
                            <w:t>X</w:t>
                          </w:r>
                        </w:ins>
                      </w:p>
                    </w:tc>
                  </w:tr>
                </w:tbl>
                <w:p w14:paraId="4A2EA7FB" w14:textId="77777777" w:rsidR="000764E2" w:rsidRPr="00253EA5" w:rsidRDefault="000764E2" w:rsidP="000764E2">
                  <w:pPr>
                    <w:pStyle w:val="TABLE-cell"/>
                  </w:pPr>
                </w:p>
              </w:tc>
              <w:tc>
                <w:tcPr>
                  <w:tcW w:w="3845" w:type="dxa"/>
                  <w:vAlign w:val="center"/>
                </w:tcPr>
                <w:p w14:paraId="7AEF32CE" w14:textId="106B0C33" w:rsidR="000764E2" w:rsidRPr="00253EA5" w:rsidRDefault="000764E2" w:rsidP="000764E2">
                  <w:pPr>
                    <w:pStyle w:val="TABLE-cell"/>
                  </w:pPr>
                  <w:r w:rsidRPr="00253EA5">
                    <w:t>Vote (P-members only) and comments by:</w:t>
                  </w:r>
                  <w:ins w:id="66" w:author="Mitchell, Phillip" w:date="2024-11-13T10:29:00Z">
                    <w:r w:rsidR="00861840">
                      <w:t xml:space="preserve"> 20 February 2025</w:t>
                    </w:r>
                  </w:ins>
                </w:p>
              </w:tc>
            </w:tr>
          </w:tbl>
          <w:p w14:paraId="65CB593E" w14:textId="77777777" w:rsidR="00CB0AF9" w:rsidRPr="00253EA5" w:rsidRDefault="00CB0AF9" w:rsidP="000764E2">
            <w:pPr>
              <w:pStyle w:val="BodyText"/>
            </w:pPr>
          </w:p>
        </w:tc>
      </w:tr>
      <w:tr w:rsidR="00C2355D" w14:paraId="4EE40F95" w14:textId="77777777" w:rsidTr="00C2355D">
        <w:tc>
          <w:tcPr>
            <w:tcW w:w="9628" w:type="dxa"/>
            <w:gridSpan w:val="2"/>
            <w:tcBorders>
              <w:top w:val="single" w:sz="8" w:space="0" w:color="auto"/>
            </w:tcBorders>
          </w:tcPr>
          <w:p w14:paraId="3148C609" w14:textId="073C6E40" w:rsidR="00C2355D" w:rsidDel="0077762E" w:rsidRDefault="00C2355D" w:rsidP="00C2355D">
            <w:pPr>
              <w:pStyle w:val="BodyText"/>
              <w:spacing w:after="60"/>
              <w:rPr>
                <w:del w:id="67" w:author="Mitchell, Phillip" w:date="2024-07-10T14:59:00Z"/>
              </w:rPr>
            </w:pPr>
          </w:p>
          <w:p w14:paraId="1FF6AE31" w14:textId="77777777" w:rsidR="0077762E" w:rsidRDefault="0077762E" w:rsidP="00C2355D">
            <w:pPr>
              <w:pStyle w:val="BodyText"/>
              <w:rPr>
                <w:ins w:id="68" w:author="Mitchell, Phillip" w:date="2024-11-13T10:46:00Z"/>
              </w:rPr>
            </w:pPr>
          </w:p>
          <w:p w14:paraId="4FE20802" w14:textId="2349B8D9" w:rsidR="00C2355D" w:rsidRDefault="00C2355D" w:rsidP="00C2355D">
            <w:pPr>
              <w:pStyle w:val="BodyText"/>
              <w:spacing w:after="60"/>
            </w:pPr>
            <w:r>
              <w:t xml:space="preserve">TITLE OF THE </w:t>
            </w:r>
            <w:r w:rsidR="0007012A">
              <w:t>C</w:t>
            </w:r>
            <w:r w:rsidR="00C22AD9">
              <w:t xml:space="preserve">D </w:t>
            </w:r>
            <w:r>
              <w:t>(English):</w:t>
            </w:r>
          </w:p>
          <w:p w14:paraId="2D5A0C2B" w14:textId="5E451BB2" w:rsidR="00C2355D" w:rsidRDefault="00C2355D" w:rsidP="00C2355D">
            <w:pPr>
              <w:pStyle w:val="BodyText"/>
              <w:spacing w:after="60"/>
            </w:pPr>
            <w:r>
              <w:t>OIML R 46-1</w:t>
            </w:r>
          </w:p>
          <w:p w14:paraId="7291A67C" w14:textId="5767B680" w:rsidR="00C2355D" w:rsidRPr="00C2355D" w:rsidRDefault="00C2355D" w:rsidP="00C2355D">
            <w:pPr>
              <w:pStyle w:val="BodyText"/>
              <w:spacing w:after="60"/>
              <w:rPr>
                <w:b/>
              </w:rPr>
            </w:pPr>
            <w:del w:id="69" w:author="Phillip" w:date="2023-08-02T15:17:00Z">
              <w:r w:rsidRPr="00C2355D" w:rsidDel="008817AE">
                <w:rPr>
                  <w:b/>
                </w:rPr>
                <w:delText>Electrical Energy</w:delText>
              </w:r>
            </w:del>
            <w:ins w:id="70" w:author="Phillip" w:date="2023-08-02T15:17:00Z">
              <w:r w:rsidR="008817AE">
                <w:rPr>
                  <w:b/>
                </w:rPr>
                <w:t>Electr</w:t>
              </w:r>
            </w:ins>
            <w:ins w:id="71" w:author="Phillip" w:date="2023-08-21T10:49:00Z">
              <w:r w:rsidR="009C1013">
                <w:rPr>
                  <w:b/>
                </w:rPr>
                <w:t>i</w:t>
              </w:r>
            </w:ins>
            <w:ins w:id="72" w:author="Phillip" w:date="2023-08-02T15:17:00Z">
              <w:r w:rsidR="008817AE">
                <w:rPr>
                  <w:b/>
                </w:rPr>
                <w:t>city</w:t>
              </w:r>
            </w:ins>
            <w:r w:rsidRPr="00C2355D">
              <w:rPr>
                <w:b/>
              </w:rPr>
              <w:t xml:space="preserve"> Meters</w:t>
            </w:r>
            <w:r w:rsidR="00556857">
              <w:rPr>
                <w:b/>
              </w:rPr>
              <w:t xml:space="preserve"> – Alternating Current (</w:t>
            </w:r>
            <w:proofErr w:type="spellStart"/>
            <w:r w:rsidR="00556857">
              <w:rPr>
                <w:b/>
              </w:rPr>
              <w:t>a.c.</w:t>
            </w:r>
            <w:proofErr w:type="spellEnd"/>
            <w:r w:rsidR="00556857">
              <w:rPr>
                <w:b/>
              </w:rPr>
              <w:t>)</w:t>
            </w:r>
          </w:p>
          <w:p w14:paraId="58ACCD38" w14:textId="77777777" w:rsidR="00C2355D" w:rsidRDefault="00C2355D" w:rsidP="00C2355D">
            <w:pPr>
              <w:pStyle w:val="BodyText"/>
              <w:spacing w:after="60"/>
            </w:pPr>
            <w:r>
              <w:t>Part 1: Metrological and Technical Requirements</w:t>
            </w:r>
          </w:p>
          <w:p w14:paraId="413E7E24" w14:textId="77777777" w:rsidR="00C2355D" w:rsidRDefault="00C2355D" w:rsidP="00C2355D">
            <w:pPr>
              <w:pStyle w:val="BodyText"/>
            </w:pPr>
          </w:p>
          <w:p w14:paraId="6296D130" w14:textId="69264847" w:rsidR="00C2355D" w:rsidRDefault="00C2355D" w:rsidP="00C2355D">
            <w:pPr>
              <w:pStyle w:val="BodyText"/>
            </w:pPr>
          </w:p>
        </w:tc>
      </w:tr>
    </w:tbl>
    <w:p w14:paraId="1E369C40" w14:textId="77777777" w:rsidR="00017234" w:rsidRDefault="00017234">
      <w:r>
        <w:br w:type="page"/>
      </w:r>
    </w:p>
    <w:p w14:paraId="301503EA" w14:textId="77777777" w:rsidR="003C0C98" w:rsidRDefault="004664B8" w:rsidP="00AF18DA">
      <w:pPr>
        <w:pStyle w:val="HeadingNotListed"/>
      </w:pPr>
      <w:r>
        <w:lastRenderedPageBreak/>
        <w:t>Contents</w:t>
      </w:r>
    </w:p>
    <w:customXmlInsRangeStart w:id="73" w:author="Mitchell, Phillip" w:date="2024-02-26T15:58:00Z"/>
    <w:sdt>
      <w:sdtPr>
        <w:rPr>
          <w:rFonts w:ascii="Times New Roman" w:eastAsiaTheme="minorHAnsi" w:hAnsi="Times New Roman" w:cstheme="minorBidi"/>
          <w:color w:val="auto"/>
          <w:sz w:val="22"/>
          <w:szCs w:val="22"/>
          <w:lang w:val="en-AU"/>
        </w:rPr>
        <w:id w:val="-636722397"/>
        <w:docPartObj>
          <w:docPartGallery w:val="Table of Contents"/>
          <w:docPartUnique/>
        </w:docPartObj>
      </w:sdtPr>
      <w:sdtEndPr>
        <w:rPr>
          <w:b/>
          <w:bCs/>
          <w:noProof/>
        </w:rPr>
      </w:sdtEndPr>
      <w:sdtContent>
        <w:customXmlInsRangeEnd w:id="73"/>
        <w:p w14:paraId="3F50C9E7" w14:textId="1A188B72" w:rsidR="002214D7" w:rsidRDefault="002214D7">
          <w:pPr>
            <w:pStyle w:val="TOCHeading"/>
            <w:rPr>
              <w:ins w:id="74" w:author="Mitchell, Phillip" w:date="2024-02-26T15:58:00Z"/>
            </w:rPr>
          </w:pPr>
        </w:p>
        <w:p w14:paraId="7E265007" w14:textId="17552A44" w:rsidR="005475EC" w:rsidRDefault="002214D7">
          <w:pPr>
            <w:pStyle w:val="TOC1"/>
            <w:rPr>
              <w:ins w:id="75" w:author="Mitchell, Phillip" w:date="2024-11-13T17:29:00Z"/>
              <w:rFonts w:asciiTheme="minorHAnsi" w:eastAsiaTheme="minorEastAsia" w:hAnsiTheme="minorHAnsi"/>
              <w:b w:val="0"/>
              <w:noProof/>
              <w:kern w:val="2"/>
              <w:lang w:eastAsia="en-AU"/>
              <w14:ligatures w14:val="standardContextual"/>
            </w:rPr>
          </w:pPr>
          <w:ins w:id="76" w:author="Mitchell, Phillip" w:date="2024-02-26T15:59:00Z">
            <w:r>
              <w:fldChar w:fldCharType="begin"/>
            </w:r>
            <w:r>
              <w:instrText xml:space="preserve"> TOC \o "1-2" \h \z \t "Annex Heading 2,3" </w:instrText>
            </w:r>
          </w:ins>
          <w:r>
            <w:fldChar w:fldCharType="separate"/>
          </w:r>
          <w:ins w:id="77" w:author="Mitchell, Phillip" w:date="2024-11-13T17:29:00Z">
            <w:r w:rsidR="005475EC" w:rsidRPr="00BB4B83">
              <w:rPr>
                <w:rStyle w:val="Hyperlink"/>
                <w:noProof/>
              </w:rPr>
              <w:fldChar w:fldCharType="begin"/>
            </w:r>
            <w:r w:rsidR="005475EC" w:rsidRPr="00BB4B83">
              <w:rPr>
                <w:rStyle w:val="Hyperlink"/>
                <w:noProof/>
              </w:rPr>
              <w:instrText xml:space="preserve"> </w:instrText>
            </w:r>
            <w:r w:rsidR="005475EC">
              <w:rPr>
                <w:noProof/>
              </w:rPr>
              <w:instrText>HYPERLINK \l "_Toc182411518"</w:instrText>
            </w:r>
            <w:r w:rsidR="005475EC" w:rsidRPr="00BB4B83">
              <w:rPr>
                <w:rStyle w:val="Hyperlink"/>
                <w:noProof/>
              </w:rPr>
              <w:instrText xml:space="preserve"> </w:instrText>
            </w:r>
            <w:r w:rsidR="005475EC" w:rsidRPr="00BB4B83">
              <w:rPr>
                <w:rStyle w:val="Hyperlink"/>
                <w:noProof/>
              </w:rPr>
            </w:r>
            <w:r w:rsidR="005475EC" w:rsidRPr="00BB4B83">
              <w:rPr>
                <w:rStyle w:val="Hyperlink"/>
                <w:noProof/>
              </w:rPr>
              <w:fldChar w:fldCharType="separate"/>
            </w:r>
            <w:r w:rsidR="005475EC" w:rsidRPr="00BB4B83">
              <w:rPr>
                <w:rStyle w:val="Hyperlink"/>
                <w:noProof/>
              </w:rPr>
              <w:t>1</w:t>
            </w:r>
            <w:r w:rsidR="005475EC">
              <w:rPr>
                <w:rFonts w:asciiTheme="minorHAnsi" w:eastAsiaTheme="minorEastAsia" w:hAnsiTheme="minorHAnsi"/>
                <w:b w:val="0"/>
                <w:noProof/>
                <w:kern w:val="2"/>
                <w:lang w:eastAsia="en-AU"/>
                <w14:ligatures w14:val="standardContextual"/>
              </w:rPr>
              <w:tab/>
            </w:r>
            <w:r w:rsidR="005475EC" w:rsidRPr="00BB4B83">
              <w:rPr>
                <w:rStyle w:val="Hyperlink"/>
                <w:noProof/>
              </w:rPr>
              <w:t>Introduction</w:t>
            </w:r>
            <w:r w:rsidR="005475EC">
              <w:rPr>
                <w:noProof/>
                <w:webHidden/>
              </w:rPr>
              <w:tab/>
            </w:r>
            <w:r w:rsidR="005475EC">
              <w:rPr>
                <w:noProof/>
                <w:webHidden/>
              </w:rPr>
              <w:fldChar w:fldCharType="begin"/>
            </w:r>
            <w:r w:rsidR="005475EC">
              <w:rPr>
                <w:noProof/>
                <w:webHidden/>
              </w:rPr>
              <w:instrText xml:space="preserve"> PAGEREF _Toc182411518 \h </w:instrText>
            </w:r>
          </w:ins>
          <w:r w:rsidR="005475EC">
            <w:rPr>
              <w:noProof/>
              <w:webHidden/>
            </w:rPr>
          </w:r>
          <w:r w:rsidR="005475EC">
            <w:rPr>
              <w:noProof/>
              <w:webHidden/>
            </w:rPr>
            <w:fldChar w:fldCharType="separate"/>
          </w:r>
          <w:ins w:id="78" w:author="Mitchell, Phillip" w:date="2024-11-13T17:29:00Z">
            <w:r w:rsidR="005475EC">
              <w:rPr>
                <w:noProof/>
                <w:webHidden/>
              </w:rPr>
              <w:t>8</w:t>
            </w:r>
            <w:r w:rsidR="005475EC">
              <w:rPr>
                <w:noProof/>
                <w:webHidden/>
              </w:rPr>
              <w:fldChar w:fldCharType="end"/>
            </w:r>
            <w:r w:rsidR="005475EC" w:rsidRPr="00BB4B83">
              <w:rPr>
                <w:rStyle w:val="Hyperlink"/>
                <w:noProof/>
              </w:rPr>
              <w:fldChar w:fldCharType="end"/>
            </w:r>
          </w:ins>
        </w:p>
        <w:p w14:paraId="1ED9096B" w14:textId="54529FD8" w:rsidR="005475EC" w:rsidRDefault="005475EC">
          <w:pPr>
            <w:pStyle w:val="TOC1"/>
            <w:rPr>
              <w:ins w:id="79" w:author="Mitchell, Phillip" w:date="2024-11-13T17:29:00Z"/>
              <w:rFonts w:asciiTheme="minorHAnsi" w:eastAsiaTheme="minorEastAsia" w:hAnsiTheme="minorHAnsi"/>
              <w:b w:val="0"/>
              <w:noProof/>
              <w:kern w:val="2"/>
              <w:lang w:eastAsia="en-AU"/>
              <w14:ligatures w14:val="standardContextual"/>
            </w:rPr>
          </w:pPr>
          <w:ins w:id="80"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"_Toc182411519"</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2</w:t>
            </w:r>
            <w:r>
              <w:rPr>
                <w:rFonts w:asciiTheme="minorHAnsi" w:eastAsiaTheme="minorEastAsia" w:hAnsiTheme="minorHAnsi"/>
                <w:b w:val="0"/>
                <w:noProof/>
                <w:kern w:val="2"/>
                <w:lang w:eastAsia="en-AU"/>
                <w14:ligatures w14:val="standardContextual"/>
              </w:rPr>
              <w:tab/>
            </w:r>
            <w:r w:rsidRPr="00BB4B83">
              <w:rPr>
                <w:rStyle w:val="Hyperlink"/>
                <w:noProof/>
              </w:rPr>
              <w:t>Scope</w:t>
            </w:r>
            <w:r>
              <w:rPr>
                <w:noProof/>
                <w:webHidden/>
              </w:rPr>
              <w:tab/>
            </w:r>
            <w:r>
              <w:rPr>
                <w:noProof/>
                <w:webHidden/>
              </w:rPr>
              <w:fldChar w:fldCharType="begin"/>
            </w:r>
            <w:r>
              <w:rPr>
                <w:noProof/>
                <w:webHidden/>
              </w:rPr>
              <w:instrText xml:space="preserve"> PAGEREF _Toc182411519 \h </w:instrText>
            </w:r>
          </w:ins>
          <w:r>
            <w:rPr>
              <w:noProof/>
              <w:webHidden/>
            </w:rPr>
          </w:r>
          <w:r>
            <w:rPr>
              <w:noProof/>
              <w:webHidden/>
            </w:rPr>
            <w:fldChar w:fldCharType="separate"/>
          </w:r>
          <w:ins w:id="81" w:author="Mitchell, Phillip" w:date="2024-11-13T17:29:00Z">
            <w:r>
              <w:rPr>
                <w:noProof/>
                <w:webHidden/>
              </w:rPr>
              <w:t>8</w:t>
            </w:r>
            <w:r>
              <w:rPr>
                <w:noProof/>
                <w:webHidden/>
              </w:rPr>
              <w:fldChar w:fldCharType="end"/>
            </w:r>
            <w:r w:rsidRPr="00BB4B83">
              <w:rPr>
                <w:rStyle w:val="Hyperlink"/>
                <w:noProof/>
              </w:rPr>
              <w:fldChar w:fldCharType="end"/>
            </w:r>
          </w:ins>
        </w:p>
        <w:p w14:paraId="074AFE81" w14:textId="5DB43212" w:rsidR="005475EC" w:rsidRDefault="005475EC">
          <w:pPr>
            <w:pStyle w:val="TOC1"/>
            <w:rPr>
              <w:ins w:id="82" w:author="Mitchell, Phillip" w:date="2024-11-13T17:29:00Z"/>
              <w:rFonts w:asciiTheme="minorHAnsi" w:eastAsiaTheme="minorEastAsia" w:hAnsiTheme="minorHAnsi"/>
              <w:b w:val="0"/>
              <w:noProof/>
              <w:kern w:val="2"/>
              <w:lang w:eastAsia="en-AU"/>
              <w14:ligatures w14:val="standardContextual"/>
            </w:rPr>
          </w:pPr>
          <w:ins w:id="83"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"_Toc182411520"</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3</w:t>
            </w:r>
            <w:r>
              <w:rPr>
                <w:rFonts w:asciiTheme="minorHAnsi" w:eastAsiaTheme="minorEastAsia" w:hAnsiTheme="minorHAnsi"/>
                <w:b w:val="0"/>
                <w:noProof/>
                <w:kern w:val="2"/>
                <w:lang w:eastAsia="en-AU"/>
                <w14:ligatures w14:val="standardContextual"/>
              </w:rPr>
              <w:tab/>
            </w:r>
            <w:r w:rsidRPr="00BB4B83">
              <w:rPr>
                <w:rStyle w:val="Hyperlink"/>
                <w:noProof/>
              </w:rPr>
              <w:t>Terms and definitions</w:t>
            </w:r>
            <w:r>
              <w:rPr>
                <w:noProof/>
                <w:webHidden/>
              </w:rPr>
              <w:tab/>
            </w:r>
            <w:r>
              <w:rPr>
                <w:noProof/>
                <w:webHidden/>
              </w:rPr>
              <w:fldChar w:fldCharType="begin"/>
            </w:r>
            <w:r>
              <w:rPr>
                <w:noProof/>
                <w:webHidden/>
              </w:rPr>
              <w:instrText xml:space="preserve"> PAGEREF _Toc182411520 \h </w:instrText>
            </w:r>
          </w:ins>
          <w:r>
            <w:rPr>
              <w:noProof/>
              <w:webHidden/>
            </w:rPr>
          </w:r>
          <w:r>
            <w:rPr>
              <w:noProof/>
              <w:webHidden/>
            </w:rPr>
            <w:fldChar w:fldCharType="separate"/>
          </w:r>
          <w:ins w:id="84" w:author="Mitchell, Phillip" w:date="2024-11-13T17:29:00Z">
            <w:r>
              <w:rPr>
                <w:noProof/>
                <w:webHidden/>
              </w:rPr>
              <w:t>8</w:t>
            </w:r>
            <w:r>
              <w:rPr>
                <w:noProof/>
                <w:webHidden/>
              </w:rPr>
              <w:fldChar w:fldCharType="end"/>
            </w:r>
            <w:r w:rsidRPr="00BB4B83">
              <w:rPr>
                <w:rStyle w:val="Hyperlink"/>
                <w:noProof/>
              </w:rPr>
              <w:fldChar w:fldCharType="end"/>
            </w:r>
          </w:ins>
        </w:p>
        <w:p w14:paraId="631249EB" w14:textId="6D460A69" w:rsidR="005475EC" w:rsidRDefault="005475EC">
          <w:pPr>
            <w:pStyle w:val="TOC2"/>
            <w:rPr>
              <w:ins w:id="85" w:author="Mitchell, Phillip" w:date="2024-11-13T17:29:00Z"/>
              <w:rFonts w:asciiTheme="minorHAnsi" w:eastAsiaTheme="minorEastAsia" w:hAnsiTheme="minorHAnsi"/>
              <w:noProof/>
              <w:kern w:val="2"/>
              <w:lang w:eastAsia="en-AU"/>
              <w14:ligatures w14:val="standardContextual"/>
            </w:rPr>
          </w:pPr>
          <w:ins w:id="86"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"_Toc182411521"</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3.1</w:t>
            </w:r>
            <w:r>
              <w:rPr>
                <w:rFonts w:asciiTheme="minorHAnsi" w:eastAsiaTheme="minorEastAsia" w:hAnsiTheme="minorHAnsi"/>
                <w:noProof/>
                <w:kern w:val="2"/>
                <w:lang w:eastAsia="en-AU"/>
                <w14:ligatures w14:val="standardContextual"/>
              </w:rPr>
              <w:tab/>
            </w:r>
            <w:r w:rsidRPr="00BB4B83">
              <w:rPr>
                <w:rStyle w:val="Hyperlink"/>
                <w:noProof/>
              </w:rPr>
              <w:t>Meters and their constituents</w:t>
            </w:r>
            <w:r>
              <w:rPr>
                <w:noProof/>
                <w:webHidden/>
              </w:rPr>
              <w:tab/>
            </w:r>
            <w:r>
              <w:rPr>
                <w:noProof/>
                <w:webHidden/>
              </w:rPr>
              <w:fldChar w:fldCharType="begin"/>
            </w:r>
            <w:r>
              <w:rPr>
                <w:noProof/>
                <w:webHidden/>
              </w:rPr>
              <w:instrText xml:space="preserve"> PAGEREF _Toc182411521 \h </w:instrText>
            </w:r>
          </w:ins>
          <w:r>
            <w:rPr>
              <w:noProof/>
              <w:webHidden/>
            </w:rPr>
          </w:r>
          <w:r>
            <w:rPr>
              <w:noProof/>
              <w:webHidden/>
            </w:rPr>
            <w:fldChar w:fldCharType="separate"/>
          </w:r>
          <w:ins w:id="87" w:author="Mitchell, Phillip" w:date="2024-11-13T17:29:00Z">
            <w:r>
              <w:rPr>
                <w:noProof/>
                <w:webHidden/>
              </w:rPr>
              <w:t>8</w:t>
            </w:r>
            <w:r>
              <w:rPr>
                <w:noProof/>
                <w:webHidden/>
              </w:rPr>
              <w:fldChar w:fldCharType="end"/>
            </w:r>
            <w:r w:rsidRPr="00BB4B83">
              <w:rPr>
                <w:rStyle w:val="Hyperlink"/>
                <w:noProof/>
              </w:rPr>
              <w:fldChar w:fldCharType="end"/>
            </w:r>
          </w:ins>
        </w:p>
        <w:p w14:paraId="4FAA98E8" w14:textId="65912DF8" w:rsidR="005475EC" w:rsidRDefault="005475EC">
          <w:pPr>
            <w:pStyle w:val="TOC2"/>
            <w:rPr>
              <w:ins w:id="88" w:author="Mitchell, Phillip" w:date="2024-11-13T17:29:00Z"/>
              <w:rFonts w:asciiTheme="minorHAnsi" w:eastAsiaTheme="minorEastAsia" w:hAnsiTheme="minorHAnsi"/>
              <w:noProof/>
              <w:kern w:val="2"/>
              <w:lang w:eastAsia="en-AU"/>
              <w14:ligatures w14:val="standardContextual"/>
            </w:rPr>
          </w:pPr>
          <w:ins w:id="89"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"_Toc182411522"</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3.2</w:t>
            </w:r>
            <w:r>
              <w:rPr>
                <w:rFonts w:asciiTheme="minorHAnsi" w:eastAsiaTheme="minorEastAsia" w:hAnsiTheme="minorHAnsi"/>
                <w:noProof/>
                <w:kern w:val="2"/>
                <w:lang w:eastAsia="en-AU"/>
                <w14:ligatures w14:val="standardContextual"/>
              </w:rPr>
              <w:tab/>
            </w:r>
            <w:r w:rsidRPr="00BB4B83">
              <w:rPr>
                <w:rStyle w:val="Hyperlink"/>
                <w:noProof/>
              </w:rPr>
              <w:t>Metrological characteristics</w:t>
            </w:r>
            <w:r>
              <w:rPr>
                <w:noProof/>
                <w:webHidden/>
              </w:rPr>
              <w:tab/>
            </w:r>
            <w:r>
              <w:rPr>
                <w:noProof/>
                <w:webHidden/>
              </w:rPr>
              <w:fldChar w:fldCharType="begin"/>
            </w:r>
            <w:r>
              <w:rPr>
                <w:noProof/>
                <w:webHidden/>
              </w:rPr>
              <w:instrText xml:space="preserve"> PAGEREF _Toc182411522 \h </w:instrText>
            </w:r>
          </w:ins>
          <w:r>
            <w:rPr>
              <w:noProof/>
              <w:webHidden/>
            </w:rPr>
          </w:r>
          <w:r>
            <w:rPr>
              <w:noProof/>
              <w:webHidden/>
            </w:rPr>
            <w:fldChar w:fldCharType="separate"/>
          </w:r>
          <w:ins w:id="90" w:author="Mitchell, Phillip" w:date="2024-11-13T17:29:00Z">
            <w:r>
              <w:rPr>
                <w:noProof/>
                <w:webHidden/>
              </w:rPr>
              <w:t>14</w:t>
            </w:r>
            <w:r>
              <w:rPr>
                <w:noProof/>
                <w:webHidden/>
              </w:rPr>
              <w:fldChar w:fldCharType="end"/>
            </w:r>
            <w:r w:rsidRPr="00BB4B83">
              <w:rPr>
                <w:rStyle w:val="Hyperlink"/>
                <w:noProof/>
              </w:rPr>
              <w:fldChar w:fldCharType="end"/>
            </w:r>
          </w:ins>
        </w:p>
        <w:p w14:paraId="5EB8E2A2" w14:textId="367C2CF3" w:rsidR="005475EC" w:rsidRDefault="005475EC">
          <w:pPr>
            <w:pStyle w:val="TOC2"/>
            <w:rPr>
              <w:ins w:id="91" w:author="Mitchell, Phillip" w:date="2024-11-13T17:29:00Z"/>
              <w:rFonts w:asciiTheme="minorHAnsi" w:eastAsiaTheme="minorEastAsia" w:hAnsiTheme="minorHAnsi"/>
              <w:noProof/>
              <w:kern w:val="2"/>
              <w:lang w:eastAsia="en-AU"/>
              <w14:ligatures w14:val="standardContextual"/>
            </w:rPr>
          </w:pPr>
          <w:ins w:id="92"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"_Toc182411523"</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3.3</w:t>
            </w:r>
            <w:r>
              <w:rPr>
                <w:rFonts w:asciiTheme="minorHAnsi" w:eastAsiaTheme="minorEastAsia" w:hAnsiTheme="minorHAnsi"/>
                <w:noProof/>
                <w:kern w:val="2"/>
                <w:lang w:eastAsia="en-AU"/>
                <w14:ligatures w14:val="standardContextual"/>
              </w:rPr>
              <w:tab/>
            </w:r>
            <w:r w:rsidRPr="00BB4B83">
              <w:rPr>
                <w:rStyle w:val="Hyperlink"/>
                <w:noProof/>
              </w:rPr>
              <w:t>Operating conditions and electrical quantities</w:t>
            </w:r>
            <w:r>
              <w:rPr>
                <w:noProof/>
                <w:webHidden/>
              </w:rPr>
              <w:tab/>
            </w:r>
            <w:r>
              <w:rPr>
                <w:noProof/>
                <w:webHidden/>
              </w:rPr>
              <w:fldChar w:fldCharType="begin"/>
            </w:r>
            <w:r>
              <w:rPr>
                <w:noProof/>
                <w:webHidden/>
              </w:rPr>
              <w:instrText xml:space="preserve"> PAGEREF _Toc182411523 \h </w:instrText>
            </w:r>
          </w:ins>
          <w:r>
            <w:rPr>
              <w:noProof/>
              <w:webHidden/>
            </w:rPr>
          </w:r>
          <w:r>
            <w:rPr>
              <w:noProof/>
              <w:webHidden/>
            </w:rPr>
            <w:fldChar w:fldCharType="separate"/>
          </w:r>
          <w:ins w:id="93" w:author="Mitchell, Phillip" w:date="2024-11-13T17:29:00Z">
            <w:r>
              <w:rPr>
                <w:noProof/>
                <w:webHidden/>
              </w:rPr>
              <w:t>18</w:t>
            </w:r>
            <w:r>
              <w:rPr>
                <w:noProof/>
                <w:webHidden/>
              </w:rPr>
              <w:fldChar w:fldCharType="end"/>
            </w:r>
            <w:r w:rsidRPr="00BB4B83">
              <w:rPr>
                <w:rStyle w:val="Hyperlink"/>
                <w:noProof/>
              </w:rPr>
              <w:fldChar w:fldCharType="end"/>
            </w:r>
          </w:ins>
        </w:p>
        <w:p w14:paraId="75DB3F55" w14:textId="4A2E424D" w:rsidR="005475EC" w:rsidRDefault="005475EC">
          <w:pPr>
            <w:pStyle w:val="TOC2"/>
            <w:rPr>
              <w:ins w:id="94" w:author="Mitchell, Phillip" w:date="2024-11-13T17:29:00Z"/>
              <w:rFonts w:asciiTheme="minorHAnsi" w:eastAsiaTheme="minorEastAsia" w:hAnsiTheme="minorHAnsi"/>
              <w:noProof/>
              <w:kern w:val="2"/>
              <w:lang w:eastAsia="en-AU"/>
              <w14:ligatures w14:val="standardContextual"/>
            </w:rPr>
          </w:pPr>
          <w:ins w:id="95"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"_Toc182411524"</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3.4</w:t>
            </w:r>
            <w:r>
              <w:rPr>
                <w:rFonts w:asciiTheme="minorHAnsi" w:eastAsiaTheme="minorEastAsia" w:hAnsiTheme="minorHAnsi"/>
                <w:noProof/>
                <w:kern w:val="2"/>
                <w:lang w:eastAsia="en-AU"/>
                <w14:ligatures w14:val="standardContextual"/>
              </w:rPr>
              <w:tab/>
            </w:r>
            <w:r w:rsidRPr="00BB4B83">
              <w:rPr>
                <w:rStyle w:val="Hyperlink"/>
                <w:noProof/>
              </w:rPr>
              <w:t>Nomenclature and symbology of metrological quantities</w:t>
            </w:r>
            <w:r>
              <w:rPr>
                <w:noProof/>
                <w:webHidden/>
              </w:rPr>
              <w:tab/>
            </w:r>
            <w:r>
              <w:rPr>
                <w:noProof/>
                <w:webHidden/>
              </w:rPr>
              <w:fldChar w:fldCharType="begin"/>
            </w:r>
            <w:r>
              <w:rPr>
                <w:noProof/>
                <w:webHidden/>
              </w:rPr>
              <w:instrText xml:space="preserve"> PAGEREF _Toc182411524 \h </w:instrText>
            </w:r>
          </w:ins>
          <w:r>
            <w:rPr>
              <w:noProof/>
              <w:webHidden/>
            </w:rPr>
          </w:r>
          <w:r>
            <w:rPr>
              <w:noProof/>
              <w:webHidden/>
            </w:rPr>
            <w:fldChar w:fldCharType="separate"/>
          </w:r>
          <w:ins w:id="96" w:author="Mitchell, Phillip" w:date="2024-11-13T17:29:00Z">
            <w:r>
              <w:rPr>
                <w:noProof/>
                <w:webHidden/>
              </w:rPr>
              <w:t>24</w:t>
            </w:r>
            <w:r>
              <w:rPr>
                <w:noProof/>
                <w:webHidden/>
              </w:rPr>
              <w:fldChar w:fldCharType="end"/>
            </w:r>
            <w:r w:rsidRPr="00BB4B83">
              <w:rPr>
                <w:rStyle w:val="Hyperlink"/>
                <w:noProof/>
              </w:rPr>
              <w:fldChar w:fldCharType="end"/>
            </w:r>
          </w:ins>
        </w:p>
        <w:p w14:paraId="7719A1F4" w14:textId="577F8797" w:rsidR="005475EC" w:rsidRDefault="005475EC">
          <w:pPr>
            <w:pStyle w:val="TOC1"/>
            <w:rPr>
              <w:ins w:id="97" w:author="Mitchell, Phillip" w:date="2024-11-13T17:29:00Z"/>
              <w:rFonts w:asciiTheme="minorHAnsi" w:eastAsiaTheme="minorEastAsia" w:hAnsiTheme="minorHAnsi"/>
              <w:b w:val="0"/>
              <w:noProof/>
              <w:kern w:val="2"/>
              <w:lang w:eastAsia="en-AU"/>
              <w14:ligatures w14:val="standardContextual"/>
            </w:rPr>
          </w:pPr>
          <w:ins w:id="98"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"_Toc182411525"</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4</w:t>
            </w:r>
            <w:r>
              <w:rPr>
                <w:rFonts w:asciiTheme="minorHAnsi" w:eastAsiaTheme="minorEastAsia" w:hAnsiTheme="minorHAnsi"/>
                <w:b w:val="0"/>
                <w:noProof/>
                <w:kern w:val="2"/>
                <w:lang w:eastAsia="en-AU"/>
                <w14:ligatures w14:val="standardContextual"/>
              </w:rPr>
              <w:tab/>
            </w:r>
            <w:r w:rsidRPr="00BB4B83">
              <w:rPr>
                <w:rStyle w:val="Hyperlink"/>
                <w:noProof/>
              </w:rPr>
              <w:t>Description of the instrument</w:t>
            </w:r>
            <w:r>
              <w:rPr>
                <w:noProof/>
                <w:webHidden/>
              </w:rPr>
              <w:tab/>
            </w:r>
            <w:r>
              <w:rPr>
                <w:noProof/>
                <w:webHidden/>
              </w:rPr>
              <w:fldChar w:fldCharType="begin"/>
            </w:r>
            <w:r>
              <w:rPr>
                <w:noProof/>
                <w:webHidden/>
              </w:rPr>
              <w:instrText xml:space="preserve"> PAGEREF _Toc182411525 \h </w:instrText>
            </w:r>
          </w:ins>
          <w:r>
            <w:rPr>
              <w:noProof/>
              <w:webHidden/>
            </w:rPr>
          </w:r>
          <w:r>
            <w:rPr>
              <w:noProof/>
              <w:webHidden/>
            </w:rPr>
            <w:fldChar w:fldCharType="separate"/>
          </w:r>
          <w:ins w:id="99" w:author="Mitchell, Phillip" w:date="2024-11-13T17:29:00Z">
            <w:r>
              <w:rPr>
                <w:noProof/>
                <w:webHidden/>
              </w:rPr>
              <w:t>25</w:t>
            </w:r>
            <w:r>
              <w:rPr>
                <w:noProof/>
                <w:webHidden/>
              </w:rPr>
              <w:fldChar w:fldCharType="end"/>
            </w:r>
            <w:r w:rsidRPr="00BB4B83">
              <w:rPr>
                <w:rStyle w:val="Hyperlink"/>
                <w:noProof/>
              </w:rPr>
              <w:fldChar w:fldCharType="end"/>
            </w:r>
          </w:ins>
        </w:p>
        <w:p w14:paraId="2D66F412" w14:textId="4BDB160D" w:rsidR="005475EC" w:rsidRDefault="005475EC">
          <w:pPr>
            <w:pStyle w:val="TOC2"/>
            <w:rPr>
              <w:ins w:id="100" w:author="Mitchell, Phillip" w:date="2024-11-13T17:29:00Z"/>
              <w:rFonts w:asciiTheme="minorHAnsi" w:eastAsiaTheme="minorEastAsia" w:hAnsiTheme="minorHAnsi"/>
              <w:noProof/>
              <w:kern w:val="2"/>
              <w:lang w:eastAsia="en-AU"/>
              <w14:ligatures w14:val="standardContextual"/>
            </w:rPr>
          </w:pPr>
          <w:ins w:id="101"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"_Toc182411526"</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4.1</w:t>
            </w:r>
            <w:r>
              <w:rPr>
                <w:rFonts w:asciiTheme="minorHAnsi" w:eastAsiaTheme="minorEastAsia" w:hAnsiTheme="minorHAnsi"/>
                <w:noProof/>
                <w:kern w:val="2"/>
                <w:lang w:eastAsia="en-AU"/>
                <w14:ligatures w14:val="standardContextual"/>
              </w:rPr>
              <w:tab/>
            </w:r>
            <w:r w:rsidRPr="00BB4B83">
              <w:rPr>
                <w:rStyle w:val="Hyperlink"/>
                <w:noProof/>
              </w:rPr>
              <w:t>Essential components</w:t>
            </w:r>
            <w:r>
              <w:rPr>
                <w:noProof/>
                <w:webHidden/>
              </w:rPr>
              <w:tab/>
            </w:r>
            <w:r>
              <w:rPr>
                <w:noProof/>
                <w:webHidden/>
              </w:rPr>
              <w:fldChar w:fldCharType="begin"/>
            </w:r>
            <w:r>
              <w:rPr>
                <w:noProof/>
                <w:webHidden/>
              </w:rPr>
              <w:instrText xml:space="preserve"> PAGEREF _Toc182411526 \h </w:instrText>
            </w:r>
          </w:ins>
          <w:r>
            <w:rPr>
              <w:noProof/>
              <w:webHidden/>
            </w:rPr>
          </w:r>
          <w:r>
            <w:rPr>
              <w:noProof/>
              <w:webHidden/>
            </w:rPr>
            <w:fldChar w:fldCharType="separate"/>
          </w:r>
          <w:ins w:id="102" w:author="Mitchell, Phillip" w:date="2024-11-13T17:29:00Z">
            <w:r>
              <w:rPr>
                <w:noProof/>
                <w:webHidden/>
              </w:rPr>
              <w:t>25</w:t>
            </w:r>
            <w:r>
              <w:rPr>
                <w:noProof/>
                <w:webHidden/>
              </w:rPr>
              <w:fldChar w:fldCharType="end"/>
            </w:r>
            <w:r w:rsidRPr="00BB4B83">
              <w:rPr>
                <w:rStyle w:val="Hyperlink"/>
                <w:noProof/>
              </w:rPr>
              <w:fldChar w:fldCharType="end"/>
            </w:r>
          </w:ins>
        </w:p>
        <w:p w14:paraId="61AE15B4" w14:textId="27AD5300" w:rsidR="005475EC" w:rsidRDefault="005475EC">
          <w:pPr>
            <w:pStyle w:val="TOC2"/>
            <w:rPr>
              <w:ins w:id="103" w:author="Mitchell, Phillip" w:date="2024-11-13T17:29:00Z"/>
              <w:rFonts w:asciiTheme="minorHAnsi" w:eastAsiaTheme="minorEastAsia" w:hAnsiTheme="minorHAnsi"/>
              <w:noProof/>
              <w:kern w:val="2"/>
              <w:lang w:eastAsia="en-AU"/>
              <w14:ligatures w14:val="standardContextual"/>
            </w:rPr>
          </w:pPr>
          <w:ins w:id="104"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"_Toc182411527"</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4.2</w:t>
            </w:r>
            <w:r>
              <w:rPr>
                <w:rFonts w:asciiTheme="minorHAnsi" w:eastAsiaTheme="minorEastAsia" w:hAnsiTheme="minorHAnsi"/>
                <w:noProof/>
                <w:kern w:val="2"/>
                <w:lang w:eastAsia="en-AU"/>
                <w14:ligatures w14:val="standardContextual"/>
              </w:rPr>
              <w:tab/>
            </w:r>
            <w:r w:rsidRPr="00BB4B83">
              <w:rPr>
                <w:rStyle w:val="Hyperlink"/>
                <w:noProof/>
              </w:rPr>
              <w:t>Optional components</w:t>
            </w:r>
            <w:r>
              <w:rPr>
                <w:noProof/>
                <w:webHidden/>
              </w:rPr>
              <w:tab/>
            </w:r>
            <w:r>
              <w:rPr>
                <w:noProof/>
                <w:webHidden/>
              </w:rPr>
              <w:fldChar w:fldCharType="begin"/>
            </w:r>
            <w:r>
              <w:rPr>
                <w:noProof/>
                <w:webHidden/>
              </w:rPr>
              <w:instrText xml:space="preserve"> PAGEREF _Toc182411527 \h </w:instrText>
            </w:r>
          </w:ins>
          <w:r>
            <w:rPr>
              <w:noProof/>
              <w:webHidden/>
            </w:rPr>
          </w:r>
          <w:r>
            <w:rPr>
              <w:noProof/>
              <w:webHidden/>
            </w:rPr>
            <w:fldChar w:fldCharType="separate"/>
          </w:r>
          <w:ins w:id="105" w:author="Mitchell, Phillip" w:date="2024-11-13T17:29:00Z">
            <w:r>
              <w:rPr>
                <w:noProof/>
                <w:webHidden/>
              </w:rPr>
              <w:t>25</w:t>
            </w:r>
            <w:r>
              <w:rPr>
                <w:noProof/>
                <w:webHidden/>
              </w:rPr>
              <w:fldChar w:fldCharType="end"/>
            </w:r>
            <w:r w:rsidRPr="00BB4B83">
              <w:rPr>
                <w:rStyle w:val="Hyperlink"/>
                <w:noProof/>
              </w:rPr>
              <w:fldChar w:fldCharType="end"/>
            </w:r>
          </w:ins>
        </w:p>
        <w:p w14:paraId="6E8378F3" w14:textId="4F3EEAF0" w:rsidR="005475EC" w:rsidRDefault="005475EC">
          <w:pPr>
            <w:pStyle w:val="TOC1"/>
            <w:rPr>
              <w:ins w:id="106" w:author="Mitchell, Phillip" w:date="2024-11-13T17:29:00Z"/>
              <w:rFonts w:asciiTheme="minorHAnsi" w:eastAsiaTheme="minorEastAsia" w:hAnsiTheme="minorHAnsi"/>
              <w:b w:val="0"/>
              <w:noProof/>
              <w:kern w:val="2"/>
              <w:lang w:eastAsia="en-AU"/>
              <w14:ligatures w14:val="standardContextual"/>
            </w:rPr>
          </w:pPr>
          <w:ins w:id="107"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"_Toc182411528"</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5</w:t>
            </w:r>
            <w:r>
              <w:rPr>
                <w:rFonts w:asciiTheme="minorHAnsi" w:eastAsiaTheme="minorEastAsia" w:hAnsiTheme="minorHAnsi"/>
                <w:b w:val="0"/>
                <w:noProof/>
                <w:kern w:val="2"/>
                <w:lang w:eastAsia="en-AU"/>
                <w14:ligatures w14:val="standardContextual"/>
              </w:rPr>
              <w:tab/>
            </w:r>
            <w:r w:rsidRPr="00BB4B83">
              <w:rPr>
                <w:rStyle w:val="Hyperlink"/>
                <w:noProof/>
              </w:rPr>
              <w:t>Electrical quantities and units</w:t>
            </w:r>
            <w:r>
              <w:rPr>
                <w:noProof/>
                <w:webHidden/>
              </w:rPr>
              <w:tab/>
            </w:r>
            <w:r>
              <w:rPr>
                <w:noProof/>
                <w:webHidden/>
              </w:rPr>
              <w:fldChar w:fldCharType="begin"/>
            </w:r>
            <w:r>
              <w:rPr>
                <w:noProof/>
                <w:webHidden/>
              </w:rPr>
              <w:instrText xml:space="preserve"> PAGEREF _Toc182411528 \h </w:instrText>
            </w:r>
          </w:ins>
          <w:r>
            <w:rPr>
              <w:noProof/>
              <w:webHidden/>
            </w:rPr>
          </w:r>
          <w:r>
            <w:rPr>
              <w:noProof/>
              <w:webHidden/>
            </w:rPr>
            <w:fldChar w:fldCharType="separate"/>
          </w:r>
          <w:ins w:id="108" w:author="Mitchell, Phillip" w:date="2024-11-13T17:29:00Z">
            <w:r>
              <w:rPr>
                <w:noProof/>
                <w:webHidden/>
              </w:rPr>
              <w:t>25</w:t>
            </w:r>
            <w:r>
              <w:rPr>
                <w:noProof/>
                <w:webHidden/>
              </w:rPr>
              <w:fldChar w:fldCharType="end"/>
            </w:r>
            <w:r w:rsidRPr="00BB4B83">
              <w:rPr>
                <w:rStyle w:val="Hyperlink"/>
                <w:noProof/>
              </w:rPr>
              <w:fldChar w:fldCharType="end"/>
            </w:r>
          </w:ins>
        </w:p>
        <w:p w14:paraId="44C3E4F5" w14:textId="63E386A5" w:rsidR="005475EC" w:rsidRDefault="005475EC">
          <w:pPr>
            <w:pStyle w:val="TOC2"/>
            <w:rPr>
              <w:ins w:id="109" w:author="Mitchell, Phillip" w:date="2024-11-13T17:29:00Z"/>
              <w:rFonts w:asciiTheme="minorHAnsi" w:eastAsiaTheme="minorEastAsia" w:hAnsiTheme="minorHAnsi"/>
              <w:noProof/>
              <w:kern w:val="2"/>
              <w:lang w:eastAsia="en-AU"/>
              <w14:ligatures w14:val="standardContextual"/>
            </w:rPr>
          </w:pPr>
          <w:ins w:id="110"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"_Toc182411529"</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5.1</w:t>
            </w:r>
            <w:r>
              <w:rPr>
                <w:rFonts w:asciiTheme="minorHAnsi" w:eastAsiaTheme="minorEastAsia" w:hAnsiTheme="minorHAnsi"/>
                <w:noProof/>
                <w:kern w:val="2"/>
                <w:lang w:eastAsia="en-AU"/>
                <w14:ligatures w14:val="standardContextual"/>
              </w:rPr>
              <w:tab/>
            </w:r>
            <w:r w:rsidRPr="00BB4B83">
              <w:rPr>
                <w:rStyle w:val="Hyperlink"/>
                <w:noProof/>
              </w:rPr>
              <w:t>Units of measurement</w:t>
            </w:r>
            <w:r>
              <w:rPr>
                <w:noProof/>
                <w:webHidden/>
              </w:rPr>
              <w:tab/>
            </w:r>
            <w:r>
              <w:rPr>
                <w:noProof/>
                <w:webHidden/>
              </w:rPr>
              <w:fldChar w:fldCharType="begin"/>
            </w:r>
            <w:r>
              <w:rPr>
                <w:noProof/>
                <w:webHidden/>
              </w:rPr>
              <w:instrText xml:space="preserve"> PAGEREF _Toc182411529 \h </w:instrText>
            </w:r>
          </w:ins>
          <w:r>
            <w:rPr>
              <w:noProof/>
              <w:webHidden/>
            </w:rPr>
          </w:r>
          <w:r>
            <w:rPr>
              <w:noProof/>
              <w:webHidden/>
            </w:rPr>
            <w:fldChar w:fldCharType="separate"/>
          </w:r>
          <w:ins w:id="111" w:author="Mitchell, Phillip" w:date="2024-11-13T17:29:00Z">
            <w:r>
              <w:rPr>
                <w:noProof/>
                <w:webHidden/>
              </w:rPr>
              <w:t>25</w:t>
            </w:r>
            <w:r>
              <w:rPr>
                <w:noProof/>
                <w:webHidden/>
              </w:rPr>
              <w:fldChar w:fldCharType="end"/>
            </w:r>
            <w:r w:rsidRPr="00BB4B83">
              <w:rPr>
                <w:rStyle w:val="Hyperlink"/>
                <w:noProof/>
              </w:rPr>
              <w:fldChar w:fldCharType="end"/>
            </w:r>
          </w:ins>
        </w:p>
        <w:p w14:paraId="2A336D63" w14:textId="02CF4F2D" w:rsidR="005475EC" w:rsidRDefault="005475EC">
          <w:pPr>
            <w:pStyle w:val="TOC2"/>
            <w:rPr>
              <w:ins w:id="112" w:author="Mitchell, Phillip" w:date="2024-11-13T17:29:00Z"/>
              <w:rFonts w:asciiTheme="minorHAnsi" w:eastAsiaTheme="minorEastAsia" w:hAnsiTheme="minorHAnsi"/>
              <w:noProof/>
              <w:kern w:val="2"/>
              <w:lang w:eastAsia="en-AU"/>
              <w14:ligatures w14:val="standardContextual"/>
            </w:rPr>
          </w:pPr>
          <w:ins w:id="113"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"_Toc182411530"</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5.2</w:t>
            </w:r>
            <w:r>
              <w:rPr>
                <w:rFonts w:asciiTheme="minorHAnsi" w:eastAsiaTheme="minorEastAsia" w:hAnsiTheme="minorHAnsi"/>
                <w:noProof/>
                <w:kern w:val="2"/>
                <w:lang w:eastAsia="en-AU"/>
                <w14:ligatures w14:val="standardContextual"/>
              </w:rPr>
              <w:tab/>
            </w:r>
            <w:r w:rsidRPr="00BB4B83">
              <w:rPr>
                <w:rStyle w:val="Hyperlink"/>
                <w:noProof/>
              </w:rPr>
              <w:t>Electrical quantities</w:t>
            </w:r>
            <w:r>
              <w:rPr>
                <w:noProof/>
                <w:webHidden/>
              </w:rPr>
              <w:tab/>
            </w:r>
            <w:r>
              <w:rPr>
                <w:noProof/>
                <w:webHidden/>
              </w:rPr>
              <w:fldChar w:fldCharType="begin"/>
            </w:r>
            <w:r>
              <w:rPr>
                <w:noProof/>
                <w:webHidden/>
              </w:rPr>
              <w:instrText xml:space="preserve"> PAGEREF _Toc182411530 \h </w:instrText>
            </w:r>
          </w:ins>
          <w:r>
            <w:rPr>
              <w:noProof/>
              <w:webHidden/>
            </w:rPr>
          </w:r>
          <w:r>
            <w:rPr>
              <w:noProof/>
              <w:webHidden/>
            </w:rPr>
            <w:fldChar w:fldCharType="separate"/>
          </w:r>
          <w:ins w:id="114" w:author="Mitchell, Phillip" w:date="2024-11-13T17:29:00Z">
            <w:r>
              <w:rPr>
                <w:noProof/>
                <w:webHidden/>
              </w:rPr>
              <w:t>26</w:t>
            </w:r>
            <w:r>
              <w:rPr>
                <w:noProof/>
                <w:webHidden/>
              </w:rPr>
              <w:fldChar w:fldCharType="end"/>
            </w:r>
            <w:r w:rsidRPr="00BB4B83">
              <w:rPr>
                <w:rStyle w:val="Hyperlink"/>
                <w:noProof/>
              </w:rPr>
              <w:fldChar w:fldCharType="end"/>
            </w:r>
          </w:ins>
        </w:p>
        <w:p w14:paraId="11F83567" w14:textId="1BC3C6A2" w:rsidR="005475EC" w:rsidRDefault="005475EC">
          <w:pPr>
            <w:pStyle w:val="TOC1"/>
            <w:rPr>
              <w:ins w:id="115" w:author="Mitchell, Phillip" w:date="2024-11-13T17:29:00Z"/>
              <w:rFonts w:asciiTheme="minorHAnsi" w:eastAsiaTheme="minorEastAsia" w:hAnsiTheme="minorHAnsi"/>
              <w:b w:val="0"/>
              <w:noProof/>
              <w:kern w:val="2"/>
              <w:lang w:eastAsia="en-AU"/>
              <w14:ligatures w14:val="standardContextual"/>
            </w:rPr>
          </w:pPr>
          <w:ins w:id="116"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"_Toc182411531"</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6</w:t>
            </w:r>
            <w:r>
              <w:rPr>
                <w:rFonts w:asciiTheme="minorHAnsi" w:eastAsiaTheme="minorEastAsia" w:hAnsiTheme="minorHAnsi"/>
                <w:b w:val="0"/>
                <w:noProof/>
                <w:kern w:val="2"/>
                <w:lang w:eastAsia="en-AU"/>
                <w14:ligatures w14:val="standardContextual"/>
              </w:rPr>
              <w:tab/>
            </w:r>
            <w:r w:rsidRPr="00BB4B83">
              <w:rPr>
                <w:rStyle w:val="Hyperlink"/>
                <w:noProof/>
              </w:rPr>
              <w:t>Metrological requirements</w:t>
            </w:r>
            <w:r>
              <w:rPr>
                <w:noProof/>
                <w:webHidden/>
              </w:rPr>
              <w:tab/>
            </w:r>
            <w:r>
              <w:rPr>
                <w:noProof/>
                <w:webHidden/>
              </w:rPr>
              <w:fldChar w:fldCharType="begin"/>
            </w:r>
            <w:r>
              <w:rPr>
                <w:noProof/>
                <w:webHidden/>
              </w:rPr>
              <w:instrText xml:space="preserve"> PAGEREF _Toc182411531 \h </w:instrText>
            </w:r>
          </w:ins>
          <w:r>
            <w:rPr>
              <w:noProof/>
              <w:webHidden/>
            </w:rPr>
          </w:r>
          <w:r>
            <w:rPr>
              <w:noProof/>
              <w:webHidden/>
            </w:rPr>
            <w:fldChar w:fldCharType="separate"/>
          </w:r>
          <w:ins w:id="117" w:author="Mitchell, Phillip" w:date="2024-11-13T17:29:00Z">
            <w:r>
              <w:rPr>
                <w:noProof/>
                <w:webHidden/>
              </w:rPr>
              <w:t>30</w:t>
            </w:r>
            <w:r>
              <w:rPr>
                <w:noProof/>
                <w:webHidden/>
              </w:rPr>
              <w:fldChar w:fldCharType="end"/>
            </w:r>
            <w:r w:rsidRPr="00BB4B83">
              <w:rPr>
                <w:rStyle w:val="Hyperlink"/>
                <w:noProof/>
              </w:rPr>
              <w:fldChar w:fldCharType="end"/>
            </w:r>
          </w:ins>
        </w:p>
        <w:p w14:paraId="7A255A00" w14:textId="3B9F637E" w:rsidR="005475EC" w:rsidRDefault="005475EC">
          <w:pPr>
            <w:pStyle w:val="TOC2"/>
            <w:rPr>
              <w:ins w:id="118" w:author="Mitchell, Phillip" w:date="2024-11-13T17:29:00Z"/>
              <w:rFonts w:asciiTheme="minorHAnsi" w:eastAsiaTheme="minorEastAsia" w:hAnsiTheme="minorHAnsi"/>
              <w:noProof/>
              <w:kern w:val="2"/>
              <w:lang w:eastAsia="en-AU"/>
              <w14:ligatures w14:val="standardContextual"/>
            </w:rPr>
          </w:pPr>
          <w:ins w:id="119"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"_Toc182411532"</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6.1</w:t>
            </w:r>
            <w:r>
              <w:rPr>
                <w:rFonts w:asciiTheme="minorHAnsi" w:eastAsiaTheme="minorEastAsia" w:hAnsiTheme="minorHAnsi"/>
                <w:noProof/>
                <w:kern w:val="2"/>
                <w:lang w:eastAsia="en-AU"/>
                <w14:ligatures w14:val="standardContextual"/>
              </w:rPr>
              <w:tab/>
            </w:r>
            <w:r w:rsidRPr="00BB4B83">
              <w:rPr>
                <w:rStyle w:val="Hyperlink"/>
                <w:noProof/>
              </w:rPr>
              <w:t>Rated operating conditions</w:t>
            </w:r>
            <w:r>
              <w:rPr>
                <w:noProof/>
                <w:webHidden/>
              </w:rPr>
              <w:tab/>
            </w:r>
            <w:r>
              <w:rPr>
                <w:noProof/>
                <w:webHidden/>
              </w:rPr>
              <w:fldChar w:fldCharType="begin"/>
            </w:r>
            <w:r>
              <w:rPr>
                <w:noProof/>
                <w:webHidden/>
              </w:rPr>
              <w:instrText xml:space="preserve"> PAGEREF _Toc182411532 \h </w:instrText>
            </w:r>
          </w:ins>
          <w:r>
            <w:rPr>
              <w:noProof/>
              <w:webHidden/>
            </w:rPr>
          </w:r>
          <w:r>
            <w:rPr>
              <w:noProof/>
              <w:webHidden/>
            </w:rPr>
            <w:fldChar w:fldCharType="separate"/>
          </w:r>
          <w:ins w:id="120" w:author="Mitchell, Phillip" w:date="2024-11-13T17:29:00Z">
            <w:r>
              <w:rPr>
                <w:noProof/>
                <w:webHidden/>
              </w:rPr>
              <w:t>30</w:t>
            </w:r>
            <w:r>
              <w:rPr>
                <w:noProof/>
                <w:webHidden/>
              </w:rPr>
              <w:fldChar w:fldCharType="end"/>
            </w:r>
            <w:r w:rsidRPr="00BB4B83">
              <w:rPr>
                <w:rStyle w:val="Hyperlink"/>
                <w:noProof/>
              </w:rPr>
              <w:fldChar w:fldCharType="end"/>
            </w:r>
          </w:ins>
        </w:p>
        <w:p w14:paraId="05FAAAF0" w14:textId="78611174" w:rsidR="005475EC" w:rsidRDefault="005475EC">
          <w:pPr>
            <w:pStyle w:val="TOC2"/>
            <w:rPr>
              <w:ins w:id="121" w:author="Mitchell, Phillip" w:date="2024-11-13T17:29:00Z"/>
              <w:rFonts w:asciiTheme="minorHAnsi" w:eastAsiaTheme="minorEastAsia" w:hAnsiTheme="minorHAnsi"/>
              <w:noProof/>
              <w:kern w:val="2"/>
              <w:lang w:eastAsia="en-AU"/>
              <w14:ligatures w14:val="standardContextual"/>
            </w:rPr>
          </w:pPr>
          <w:ins w:id="122"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"_Toc182411533"</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6.2</w:t>
            </w:r>
            <w:r>
              <w:rPr>
                <w:rFonts w:asciiTheme="minorHAnsi" w:eastAsiaTheme="minorEastAsia" w:hAnsiTheme="minorHAnsi"/>
                <w:noProof/>
                <w:kern w:val="2"/>
                <w:lang w:eastAsia="en-AU"/>
                <w14:ligatures w14:val="standardContextual"/>
              </w:rPr>
              <w:tab/>
            </w:r>
            <w:r w:rsidRPr="00BB4B83">
              <w:rPr>
                <w:rStyle w:val="Hyperlink"/>
                <w:noProof/>
              </w:rPr>
              <w:t>Accuracy requirements</w:t>
            </w:r>
            <w:r>
              <w:rPr>
                <w:noProof/>
                <w:webHidden/>
              </w:rPr>
              <w:tab/>
            </w:r>
            <w:r>
              <w:rPr>
                <w:noProof/>
                <w:webHidden/>
              </w:rPr>
              <w:fldChar w:fldCharType="begin"/>
            </w:r>
            <w:r>
              <w:rPr>
                <w:noProof/>
                <w:webHidden/>
              </w:rPr>
              <w:instrText xml:space="preserve"> PAGEREF _Toc182411533 \h </w:instrText>
            </w:r>
          </w:ins>
          <w:r>
            <w:rPr>
              <w:noProof/>
              <w:webHidden/>
            </w:rPr>
          </w:r>
          <w:r>
            <w:rPr>
              <w:noProof/>
              <w:webHidden/>
            </w:rPr>
            <w:fldChar w:fldCharType="separate"/>
          </w:r>
          <w:ins w:id="123" w:author="Mitchell, Phillip" w:date="2024-11-13T17:29:00Z">
            <w:r>
              <w:rPr>
                <w:noProof/>
                <w:webHidden/>
              </w:rPr>
              <w:t>33</w:t>
            </w:r>
            <w:r>
              <w:rPr>
                <w:noProof/>
                <w:webHidden/>
              </w:rPr>
              <w:fldChar w:fldCharType="end"/>
            </w:r>
            <w:r w:rsidRPr="00BB4B83">
              <w:rPr>
                <w:rStyle w:val="Hyperlink"/>
                <w:noProof/>
              </w:rPr>
              <w:fldChar w:fldCharType="end"/>
            </w:r>
          </w:ins>
        </w:p>
        <w:p w14:paraId="7C7C7341" w14:textId="02E37AEB" w:rsidR="005475EC" w:rsidRDefault="005475EC">
          <w:pPr>
            <w:pStyle w:val="TOC2"/>
            <w:rPr>
              <w:ins w:id="124" w:author="Mitchell, Phillip" w:date="2024-11-13T17:29:00Z"/>
              <w:rFonts w:asciiTheme="minorHAnsi" w:eastAsiaTheme="minorEastAsia" w:hAnsiTheme="minorHAnsi"/>
              <w:noProof/>
              <w:kern w:val="2"/>
              <w:lang w:eastAsia="en-AU"/>
              <w14:ligatures w14:val="standardContextual"/>
            </w:rPr>
          </w:pPr>
          <w:ins w:id="125"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"_Toc182411534"</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6.3</w:t>
            </w:r>
            <w:r>
              <w:rPr>
                <w:rFonts w:asciiTheme="minorHAnsi" w:eastAsiaTheme="minorEastAsia" w:hAnsiTheme="minorHAnsi"/>
                <w:noProof/>
                <w:kern w:val="2"/>
                <w:lang w:eastAsia="en-AU"/>
                <w14:ligatures w14:val="standardContextual"/>
              </w:rPr>
              <w:tab/>
            </w:r>
            <w:r w:rsidRPr="00BB4B83">
              <w:rPr>
                <w:rStyle w:val="Hyperlink"/>
                <w:noProof/>
              </w:rPr>
              <w:t>Influence factors</w:t>
            </w:r>
            <w:r>
              <w:rPr>
                <w:noProof/>
                <w:webHidden/>
              </w:rPr>
              <w:tab/>
            </w:r>
            <w:r>
              <w:rPr>
                <w:noProof/>
                <w:webHidden/>
              </w:rPr>
              <w:fldChar w:fldCharType="begin"/>
            </w:r>
            <w:r>
              <w:rPr>
                <w:noProof/>
                <w:webHidden/>
              </w:rPr>
              <w:instrText xml:space="preserve"> PAGEREF _Toc182411534 \h </w:instrText>
            </w:r>
          </w:ins>
          <w:r>
            <w:rPr>
              <w:noProof/>
              <w:webHidden/>
            </w:rPr>
          </w:r>
          <w:r>
            <w:rPr>
              <w:noProof/>
              <w:webHidden/>
            </w:rPr>
            <w:fldChar w:fldCharType="separate"/>
          </w:r>
          <w:ins w:id="126" w:author="Mitchell, Phillip" w:date="2024-11-13T17:29:00Z">
            <w:r>
              <w:rPr>
                <w:noProof/>
                <w:webHidden/>
              </w:rPr>
              <w:t>34</w:t>
            </w:r>
            <w:r>
              <w:rPr>
                <w:noProof/>
                <w:webHidden/>
              </w:rPr>
              <w:fldChar w:fldCharType="end"/>
            </w:r>
            <w:r w:rsidRPr="00BB4B83">
              <w:rPr>
                <w:rStyle w:val="Hyperlink"/>
                <w:noProof/>
              </w:rPr>
              <w:fldChar w:fldCharType="end"/>
            </w:r>
          </w:ins>
        </w:p>
        <w:p w14:paraId="4D5E7C0C" w14:textId="7D55240A" w:rsidR="005475EC" w:rsidRDefault="005475EC">
          <w:pPr>
            <w:pStyle w:val="TOC2"/>
            <w:rPr>
              <w:ins w:id="127" w:author="Mitchell, Phillip" w:date="2024-11-13T17:29:00Z"/>
              <w:rFonts w:asciiTheme="minorHAnsi" w:eastAsiaTheme="minorEastAsia" w:hAnsiTheme="minorHAnsi"/>
              <w:noProof/>
              <w:kern w:val="2"/>
              <w:lang w:eastAsia="en-AU"/>
              <w14:ligatures w14:val="standardContextual"/>
            </w:rPr>
          </w:pPr>
          <w:ins w:id="128"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"_Toc182411535"</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6.4</w:t>
            </w:r>
            <w:r>
              <w:rPr>
                <w:rFonts w:asciiTheme="minorHAnsi" w:eastAsiaTheme="minorEastAsia" w:hAnsiTheme="minorHAnsi"/>
                <w:noProof/>
                <w:kern w:val="2"/>
                <w:lang w:eastAsia="en-AU"/>
                <w14:ligatures w14:val="standardContextual"/>
              </w:rPr>
              <w:tab/>
            </w:r>
            <w:r w:rsidRPr="00BB4B83">
              <w:rPr>
                <w:rStyle w:val="Hyperlink"/>
                <w:noProof/>
              </w:rPr>
              <w:t>Disturbances</w:t>
            </w:r>
            <w:r>
              <w:rPr>
                <w:noProof/>
                <w:webHidden/>
              </w:rPr>
              <w:tab/>
            </w:r>
            <w:r>
              <w:rPr>
                <w:noProof/>
                <w:webHidden/>
              </w:rPr>
              <w:fldChar w:fldCharType="begin"/>
            </w:r>
            <w:r>
              <w:rPr>
                <w:noProof/>
                <w:webHidden/>
              </w:rPr>
              <w:instrText xml:space="preserve"> PAGEREF _Toc182411535 \h </w:instrText>
            </w:r>
          </w:ins>
          <w:r>
            <w:rPr>
              <w:noProof/>
              <w:webHidden/>
            </w:rPr>
          </w:r>
          <w:r>
            <w:rPr>
              <w:noProof/>
              <w:webHidden/>
            </w:rPr>
            <w:fldChar w:fldCharType="separate"/>
          </w:r>
          <w:ins w:id="129" w:author="Mitchell, Phillip" w:date="2024-11-13T17:29:00Z">
            <w:r>
              <w:rPr>
                <w:noProof/>
                <w:webHidden/>
              </w:rPr>
              <w:t>37</w:t>
            </w:r>
            <w:r>
              <w:rPr>
                <w:noProof/>
                <w:webHidden/>
              </w:rPr>
              <w:fldChar w:fldCharType="end"/>
            </w:r>
            <w:r w:rsidRPr="00BB4B83">
              <w:rPr>
                <w:rStyle w:val="Hyperlink"/>
                <w:noProof/>
              </w:rPr>
              <w:fldChar w:fldCharType="end"/>
            </w:r>
          </w:ins>
        </w:p>
        <w:p w14:paraId="3CC9C6E1" w14:textId="7C93D33C" w:rsidR="005475EC" w:rsidRDefault="005475EC">
          <w:pPr>
            <w:pStyle w:val="TOC2"/>
            <w:rPr>
              <w:ins w:id="130" w:author="Mitchell, Phillip" w:date="2024-11-13T17:29:00Z"/>
              <w:rFonts w:asciiTheme="minorHAnsi" w:eastAsiaTheme="minorEastAsia" w:hAnsiTheme="minorHAnsi"/>
              <w:noProof/>
              <w:kern w:val="2"/>
              <w:lang w:eastAsia="en-AU"/>
              <w14:ligatures w14:val="standardContextual"/>
            </w:rPr>
          </w:pPr>
          <w:ins w:id="131"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"_Toc182411536"</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6.5</w:t>
            </w:r>
            <w:r>
              <w:rPr>
                <w:rFonts w:asciiTheme="minorHAnsi" w:eastAsiaTheme="minorEastAsia" w:hAnsiTheme="minorHAnsi"/>
                <w:noProof/>
                <w:kern w:val="2"/>
                <w:lang w:eastAsia="en-AU"/>
                <w14:ligatures w14:val="standardContextual"/>
              </w:rPr>
              <w:tab/>
            </w:r>
            <w:r w:rsidRPr="00BB4B83">
              <w:rPr>
                <w:rStyle w:val="Hyperlink"/>
                <w:noProof/>
              </w:rPr>
              <w:t>Durability</w:t>
            </w:r>
            <w:r>
              <w:rPr>
                <w:noProof/>
                <w:webHidden/>
              </w:rPr>
              <w:tab/>
            </w:r>
            <w:r>
              <w:rPr>
                <w:noProof/>
                <w:webHidden/>
              </w:rPr>
              <w:fldChar w:fldCharType="begin"/>
            </w:r>
            <w:r>
              <w:rPr>
                <w:noProof/>
                <w:webHidden/>
              </w:rPr>
              <w:instrText xml:space="preserve"> PAGEREF _Toc182411536 \h </w:instrText>
            </w:r>
          </w:ins>
          <w:r>
            <w:rPr>
              <w:noProof/>
              <w:webHidden/>
            </w:rPr>
          </w:r>
          <w:r>
            <w:rPr>
              <w:noProof/>
              <w:webHidden/>
            </w:rPr>
            <w:fldChar w:fldCharType="separate"/>
          </w:r>
          <w:ins w:id="132" w:author="Mitchell, Phillip" w:date="2024-11-13T17:29:00Z">
            <w:r>
              <w:rPr>
                <w:noProof/>
                <w:webHidden/>
              </w:rPr>
              <w:t>43</w:t>
            </w:r>
            <w:r>
              <w:rPr>
                <w:noProof/>
                <w:webHidden/>
              </w:rPr>
              <w:fldChar w:fldCharType="end"/>
            </w:r>
            <w:r w:rsidRPr="00BB4B83">
              <w:rPr>
                <w:rStyle w:val="Hyperlink"/>
                <w:noProof/>
              </w:rPr>
              <w:fldChar w:fldCharType="end"/>
            </w:r>
          </w:ins>
        </w:p>
        <w:p w14:paraId="23DF7C82" w14:textId="398100C5" w:rsidR="005475EC" w:rsidRDefault="005475EC">
          <w:pPr>
            <w:pStyle w:val="TOC1"/>
            <w:rPr>
              <w:ins w:id="133" w:author="Mitchell, Phillip" w:date="2024-11-13T17:29:00Z"/>
              <w:rFonts w:asciiTheme="minorHAnsi" w:eastAsiaTheme="minorEastAsia" w:hAnsiTheme="minorHAnsi"/>
              <w:b w:val="0"/>
              <w:noProof/>
              <w:kern w:val="2"/>
              <w:lang w:eastAsia="en-AU"/>
              <w14:ligatures w14:val="standardContextual"/>
            </w:rPr>
          </w:pPr>
          <w:ins w:id="134"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"_Toc182411537"</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w:t>
            </w:r>
            <w:r>
              <w:rPr>
                <w:rFonts w:asciiTheme="minorHAnsi" w:eastAsiaTheme="minorEastAsia" w:hAnsiTheme="minorHAnsi"/>
                <w:b w:val="0"/>
                <w:noProof/>
                <w:kern w:val="2"/>
                <w:lang w:eastAsia="en-AU"/>
                <w14:ligatures w14:val="standardContextual"/>
              </w:rPr>
              <w:tab/>
            </w:r>
            <w:r w:rsidRPr="00BB4B83">
              <w:rPr>
                <w:rStyle w:val="Hyperlink"/>
                <w:noProof/>
              </w:rPr>
              <w:t>Technical Requirements</w:t>
            </w:r>
            <w:r>
              <w:rPr>
                <w:noProof/>
                <w:webHidden/>
              </w:rPr>
              <w:tab/>
            </w:r>
            <w:r>
              <w:rPr>
                <w:noProof/>
                <w:webHidden/>
              </w:rPr>
              <w:fldChar w:fldCharType="begin"/>
            </w:r>
            <w:r>
              <w:rPr>
                <w:noProof/>
                <w:webHidden/>
              </w:rPr>
              <w:instrText xml:space="preserve"> PAGEREF _Toc182411537 \h </w:instrText>
            </w:r>
          </w:ins>
          <w:r>
            <w:rPr>
              <w:noProof/>
              <w:webHidden/>
            </w:rPr>
          </w:r>
          <w:r>
            <w:rPr>
              <w:noProof/>
              <w:webHidden/>
            </w:rPr>
            <w:fldChar w:fldCharType="separate"/>
          </w:r>
          <w:ins w:id="135" w:author="Mitchell, Phillip" w:date="2024-11-13T17:29:00Z">
            <w:r>
              <w:rPr>
                <w:noProof/>
                <w:webHidden/>
              </w:rPr>
              <w:t>43</w:t>
            </w:r>
            <w:r>
              <w:rPr>
                <w:noProof/>
                <w:webHidden/>
              </w:rPr>
              <w:fldChar w:fldCharType="end"/>
            </w:r>
            <w:r w:rsidRPr="00BB4B83">
              <w:rPr>
                <w:rStyle w:val="Hyperlink"/>
                <w:noProof/>
              </w:rPr>
              <w:fldChar w:fldCharType="end"/>
            </w:r>
          </w:ins>
        </w:p>
        <w:p w14:paraId="4FB847BD" w14:textId="713F13A6" w:rsidR="005475EC" w:rsidRDefault="005475EC">
          <w:pPr>
            <w:pStyle w:val="TOC2"/>
            <w:rPr>
              <w:ins w:id="136" w:author="Mitchell, Phillip" w:date="2024-11-13T17:29:00Z"/>
              <w:rFonts w:asciiTheme="minorHAnsi" w:eastAsiaTheme="minorEastAsia" w:hAnsiTheme="minorHAnsi"/>
              <w:noProof/>
              <w:kern w:val="2"/>
              <w:lang w:eastAsia="en-AU"/>
              <w14:ligatures w14:val="standardContextual"/>
            </w:rPr>
          </w:pPr>
          <w:ins w:id="137"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"_Toc182411538"</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7.1</w:t>
            </w:r>
            <w:r>
              <w:rPr>
                <w:rFonts w:asciiTheme="minorHAnsi" w:eastAsiaTheme="minorEastAsia" w:hAnsiTheme="minorHAnsi"/>
                <w:noProof/>
                <w:kern w:val="2"/>
                <w:lang w:eastAsia="en-AU"/>
                <w14:ligatures w14:val="standardContextual"/>
              </w:rPr>
              <w:tab/>
            </w:r>
            <w:r w:rsidRPr="00BB4B83">
              <w:rPr>
                <w:rStyle w:val="Hyperlink"/>
                <w:noProof/>
              </w:rPr>
              <w:t>Meter markings</w:t>
            </w:r>
            <w:r>
              <w:rPr>
                <w:noProof/>
                <w:webHidden/>
              </w:rPr>
              <w:tab/>
            </w:r>
            <w:r>
              <w:rPr>
                <w:noProof/>
                <w:webHidden/>
              </w:rPr>
              <w:fldChar w:fldCharType="begin"/>
            </w:r>
            <w:r>
              <w:rPr>
                <w:noProof/>
                <w:webHidden/>
              </w:rPr>
              <w:instrText xml:space="preserve"> PAGEREF _Toc182411538 \h </w:instrText>
            </w:r>
          </w:ins>
          <w:r>
            <w:rPr>
              <w:noProof/>
              <w:webHidden/>
            </w:rPr>
          </w:r>
          <w:r>
            <w:rPr>
              <w:noProof/>
              <w:webHidden/>
            </w:rPr>
            <w:fldChar w:fldCharType="separate"/>
          </w:r>
          <w:ins w:id="138" w:author="Mitchell, Phillip" w:date="2024-11-13T17:29:00Z">
            <w:r>
              <w:rPr>
                <w:noProof/>
                <w:webHidden/>
              </w:rPr>
              <w:t>43</w:t>
            </w:r>
            <w:r>
              <w:rPr>
                <w:noProof/>
                <w:webHidden/>
              </w:rPr>
              <w:fldChar w:fldCharType="end"/>
            </w:r>
            <w:r w:rsidRPr="00BB4B83">
              <w:rPr>
                <w:rStyle w:val="Hyperlink"/>
                <w:noProof/>
              </w:rPr>
              <w:fldChar w:fldCharType="end"/>
            </w:r>
          </w:ins>
        </w:p>
        <w:p w14:paraId="6BA5068F" w14:textId="79910586" w:rsidR="005475EC" w:rsidRDefault="005475EC">
          <w:pPr>
            <w:pStyle w:val="TOC2"/>
            <w:rPr>
              <w:ins w:id="139" w:author="Mitchell, Phillip" w:date="2024-11-13T17:29:00Z"/>
              <w:rFonts w:asciiTheme="minorHAnsi" w:eastAsiaTheme="minorEastAsia" w:hAnsiTheme="minorHAnsi"/>
              <w:noProof/>
              <w:kern w:val="2"/>
              <w:lang w:eastAsia="en-AU"/>
              <w14:ligatures w14:val="standardContextual"/>
            </w:rPr>
          </w:pPr>
          <w:ins w:id="140"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"_Toc182411539"</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7.2</w:t>
            </w:r>
            <w:r>
              <w:rPr>
                <w:rFonts w:asciiTheme="minorHAnsi" w:eastAsiaTheme="minorEastAsia" w:hAnsiTheme="minorHAnsi"/>
                <w:noProof/>
                <w:kern w:val="2"/>
                <w:lang w:eastAsia="en-AU"/>
                <w14:ligatures w14:val="standardContextual"/>
              </w:rPr>
              <w:tab/>
            </w:r>
            <w:r w:rsidRPr="00BB4B83">
              <w:rPr>
                <w:rStyle w:val="Hyperlink"/>
                <w:noProof/>
              </w:rPr>
              <w:t>Metrological seals</w:t>
            </w:r>
            <w:r>
              <w:rPr>
                <w:noProof/>
                <w:webHidden/>
              </w:rPr>
              <w:tab/>
            </w:r>
            <w:r>
              <w:rPr>
                <w:noProof/>
                <w:webHidden/>
              </w:rPr>
              <w:fldChar w:fldCharType="begin"/>
            </w:r>
            <w:r>
              <w:rPr>
                <w:noProof/>
                <w:webHidden/>
              </w:rPr>
              <w:instrText xml:space="preserve"> PAGEREF _Toc182411539 \h </w:instrText>
            </w:r>
          </w:ins>
          <w:r>
            <w:rPr>
              <w:noProof/>
              <w:webHidden/>
            </w:rPr>
          </w:r>
          <w:r>
            <w:rPr>
              <w:noProof/>
              <w:webHidden/>
            </w:rPr>
            <w:fldChar w:fldCharType="separate"/>
          </w:r>
          <w:ins w:id="141" w:author="Mitchell, Phillip" w:date="2024-11-13T17:29:00Z">
            <w:r>
              <w:rPr>
                <w:noProof/>
                <w:webHidden/>
              </w:rPr>
              <w:t>45</w:t>
            </w:r>
            <w:r>
              <w:rPr>
                <w:noProof/>
                <w:webHidden/>
              </w:rPr>
              <w:fldChar w:fldCharType="end"/>
            </w:r>
            <w:r w:rsidRPr="00BB4B83">
              <w:rPr>
                <w:rStyle w:val="Hyperlink"/>
                <w:noProof/>
              </w:rPr>
              <w:fldChar w:fldCharType="end"/>
            </w:r>
          </w:ins>
        </w:p>
        <w:p w14:paraId="34F9812E" w14:textId="5F062005" w:rsidR="005475EC" w:rsidRDefault="005475EC">
          <w:pPr>
            <w:pStyle w:val="TOC2"/>
            <w:rPr>
              <w:ins w:id="142" w:author="Mitchell, Phillip" w:date="2024-11-13T17:29:00Z"/>
              <w:rFonts w:asciiTheme="minorHAnsi" w:eastAsiaTheme="minorEastAsia" w:hAnsiTheme="minorHAnsi"/>
              <w:noProof/>
              <w:kern w:val="2"/>
              <w:lang w:eastAsia="en-AU"/>
              <w14:ligatures w14:val="standardContextual"/>
            </w:rPr>
          </w:pPr>
          <w:ins w:id="143"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"_Toc182411540"</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7.3</w:t>
            </w:r>
            <w:r>
              <w:rPr>
                <w:rFonts w:asciiTheme="minorHAnsi" w:eastAsiaTheme="minorEastAsia" w:hAnsiTheme="minorHAnsi"/>
                <w:noProof/>
                <w:kern w:val="2"/>
                <w:lang w:eastAsia="en-AU"/>
                <w14:ligatures w14:val="standardContextual"/>
              </w:rPr>
              <w:tab/>
            </w:r>
            <w:r w:rsidRPr="00BB4B83">
              <w:rPr>
                <w:rStyle w:val="Hyperlink"/>
                <w:noProof/>
              </w:rPr>
              <w:t>Software requirements</w:t>
            </w:r>
            <w:r>
              <w:rPr>
                <w:noProof/>
                <w:webHidden/>
              </w:rPr>
              <w:tab/>
            </w:r>
            <w:r>
              <w:rPr>
                <w:noProof/>
                <w:webHidden/>
              </w:rPr>
              <w:fldChar w:fldCharType="begin"/>
            </w:r>
            <w:r>
              <w:rPr>
                <w:noProof/>
                <w:webHidden/>
              </w:rPr>
              <w:instrText xml:space="preserve"> PAGEREF _Toc182411540 \h </w:instrText>
            </w:r>
          </w:ins>
          <w:r>
            <w:rPr>
              <w:noProof/>
              <w:webHidden/>
            </w:rPr>
          </w:r>
          <w:r>
            <w:rPr>
              <w:noProof/>
              <w:webHidden/>
            </w:rPr>
            <w:fldChar w:fldCharType="separate"/>
          </w:r>
          <w:ins w:id="144" w:author="Mitchell, Phillip" w:date="2024-11-13T17:29:00Z">
            <w:r>
              <w:rPr>
                <w:noProof/>
                <w:webHidden/>
              </w:rPr>
              <w:t>45</w:t>
            </w:r>
            <w:r>
              <w:rPr>
                <w:noProof/>
                <w:webHidden/>
              </w:rPr>
              <w:fldChar w:fldCharType="end"/>
            </w:r>
            <w:r w:rsidRPr="00BB4B83">
              <w:rPr>
                <w:rStyle w:val="Hyperlink"/>
                <w:noProof/>
              </w:rPr>
              <w:fldChar w:fldCharType="end"/>
            </w:r>
          </w:ins>
        </w:p>
        <w:p w14:paraId="62DD8478" w14:textId="6C22E2FB" w:rsidR="005475EC" w:rsidRDefault="005475EC">
          <w:pPr>
            <w:pStyle w:val="TOC2"/>
            <w:rPr>
              <w:ins w:id="145" w:author="Mitchell, Phillip" w:date="2024-11-13T17:29:00Z"/>
              <w:rFonts w:asciiTheme="minorHAnsi" w:eastAsiaTheme="minorEastAsia" w:hAnsiTheme="minorHAnsi"/>
              <w:noProof/>
              <w:kern w:val="2"/>
              <w:lang w:eastAsia="en-AU"/>
              <w14:ligatures w14:val="standardContextual"/>
            </w:rPr>
          </w:pPr>
          <w:ins w:id="146"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"_Toc182411541"</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7.4</w:t>
            </w:r>
            <w:r>
              <w:rPr>
                <w:rFonts w:asciiTheme="minorHAnsi" w:eastAsiaTheme="minorEastAsia" w:hAnsiTheme="minorHAnsi"/>
                <w:noProof/>
                <w:kern w:val="2"/>
                <w:lang w:eastAsia="en-AU"/>
                <w14:ligatures w14:val="standardContextual"/>
              </w:rPr>
              <w:tab/>
            </w:r>
            <w:r w:rsidRPr="00BB4B83">
              <w:rPr>
                <w:rStyle w:val="Hyperlink"/>
                <w:noProof/>
              </w:rPr>
              <w:t>Suitability for use</w:t>
            </w:r>
            <w:r>
              <w:rPr>
                <w:noProof/>
                <w:webHidden/>
              </w:rPr>
              <w:tab/>
            </w:r>
            <w:r>
              <w:rPr>
                <w:noProof/>
                <w:webHidden/>
              </w:rPr>
              <w:fldChar w:fldCharType="begin"/>
            </w:r>
            <w:r>
              <w:rPr>
                <w:noProof/>
                <w:webHidden/>
              </w:rPr>
              <w:instrText xml:space="preserve"> PAGEREF _Toc182411541 \h </w:instrText>
            </w:r>
          </w:ins>
          <w:r>
            <w:rPr>
              <w:noProof/>
              <w:webHidden/>
            </w:rPr>
          </w:r>
          <w:r>
            <w:rPr>
              <w:noProof/>
              <w:webHidden/>
            </w:rPr>
            <w:fldChar w:fldCharType="separate"/>
          </w:r>
          <w:ins w:id="147" w:author="Mitchell, Phillip" w:date="2024-11-13T17:29:00Z">
            <w:r>
              <w:rPr>
                <w:noProof/>
                <w:webHidden/>
              </w:rPr>
              <w:t>53</w:t>
            </w:r>
            <w:r>
              <w:rPr>
                <w:noProof/>
                <w:webHidden/>
              </w:rPr>
              <w:fldChar w:fldCharType="end"/>
            </w:r>
            <w:r w:rsidRPr="00BB4B83">
              <w:rPr>
                <w:rStyle w:val="Hyperlink"/>
                <w:noProof/>
              </w:rPr>
              <w:fldChar w:fldCharType="end"/>
            </w:r>
          </w:ins>
        </w:p>
        <w:p w14:paraId="672FE9BA" w14:textId="58D4DB41" w:rsidR="005475EC" w:rsidRDefault="005475EC">
          <w:pPr>
            <w:pStyle w:val="TOC2"/>
            <w:rPr>
              <w:ins w:id="148" w:author="Mitchell, Phillip" w:date="2024-11-13T17:29:00Z"/>
              <w:rFonts w:asciiTheme="minorHAnsi" w:eastAsiaTheme="minorEastAsia" w:hAnsiTheme="minorHAnsi"/>
              <w:noProof/>
              <w:kern w:val="2"/>
              <w:lang w:eastAsia="en-AU"/>
              <w14:ligatures w14:val="standardContextual"/>
            </w:rPr>
          </w:pPr>
          <w:ins w:id="149"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"_Toc182411542"</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7.5</w:t>
            </w:r>
            <w:r>
              <w:rPr>
                <w:rFonts w:asciiTheme="minorHAnsi" w:eastAsiaTheme="minorEastAsia" w:hAnsiTheme="minorHAnsi"/>
                <w:noProof/>
                <w:kern w:val="2"/>
                <w:lang w:eastAsia="en-AU"/>
                <w14:ligatures w14:val="standardContextual"/>
              </w:rPr>
              <w:tab/>
            </w:r>
            <w:r w:rsidRPr="00BB4B83">
              <w:rPr>
                <w:rStyle w:val="Hyperlink"/>
                <w:noProof/>
              </w:rPr>
              <w:t>Categories of meters</w:t>
            </w:r>
            <w:r>
              <w:rPr>
                <w:noProof/>
                <w:webHidden/>
              </w:rPr>
              <w:tab/>
            </w:r>
            <w:r>
              <w:rPr>
                <w:noProof/>
                <w:webHidden/>
              </w:rPr>
              <w:fldChar w:fldCharType="begin"/>
            </w:r>
            <w:r>
              <w:rPr>
                <w:noProof/>
                <w:webHidden/>
              </w:rPr>
              <w:instrText xml:space="preserve"> PAGEREF _Toc182411542 \h </w:instrText>
            </w:r>
          </w:ins>
          <w:r>
            <w:rPr>
              <w:noProof/>
              <w:webHidden/>
            </w:rPr>
          </w:r>
          <w:r>
            <w:rPr>
              <w:noProof/>
              <w:webHidden/>
            </w:rPr>
            <w:fldChar w:fldCharType="separate"/>
          </w:r>
          <w:ins w:id="150" w:author="Mitchell, Phillip" w:date="2024-11-13T17:29:00Z">
            <w:r>
              <w:rPr>
                <w:noProof/>
                <w:webHidden/>
              </w:rPr>
              <w:t>55</w:t>
            </w:r>
            <w:r>
              <w:rPr>
                <w:noProof/>
                <w:webHidden/>
              </w:rPr>
              <w:fldChar w:fldCharType="end"/>
            </w:r>
            <w:r w:rsidRPr="00BB4B83">
              <w:rPr>
                <w:rStyle w:val="Hyperlink"/>
                <w:noProof/>
              </w:rPr>
              <w:fldChar w:fldCharType="end"/>
            </w:r>
          </w:ins>
        </w:p>
        <w:p w14:paraId="34266142" w14:textId="21FB12FB" w:rsidR="005475EC" w:rsidRDefault="005475EC">
          <w:pPr>
            <w:pStyle w:val="TOC2"/>
            <w:rPr>
              <w:ins w:id="151" w:author="Mitchell, Phillip" w:date="2024-11-13T17:29:00Z"/>
              <w:rFonts w:asciiTheme="minorHAnsi" w:eastAsiaTheme="minorEastAsia" w:hAnsiTheme="minorHAnsi"/>
              <w:noProof/>
              <w:kern w:val="2"/>
              <w:lang w:eastAsia="en-AU"/>
              <w14:ligatures w14:val="standardContextual"/>
            </w:rPr>
          </w:pPr>
          <w:ins w:id="152"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"_Toc182411543"</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7.6</w:t>
            </w:r>
            <w:r>
              <w:rPr>
                <w:rFonts w:asciiTheme="minorHAnsi" w:eastAsiaTheme="minorEastAsia" w:hAnsiTheme="minorHAnsi"/>
                <w:noProof/>
                <w:kern w:val="2"/>
                <w:lang w:eastAsia="en-AU"/>
                <w14:ligatures w14:val="standardContextual"/>
              </w:rPr>
              <w:tab/>
            </w:r>
            <w:r w:rsidRPr="00BB4B83">
              <w:rPr>
                <w:rStyle w:val="Hyperlink"/>
                <w:noProof/>
              </w:rPr>
              <w:t>Direction of energy flow</w:t>
            </w:r>
            <w:r>
              <w:rPr>
                <w:noProof/>
                <w:webHidden/>
              </w:rPr>
              <w:tab/>
            </w:r>
            <w:r>
              <w:rPr>
                <w:noProof/>
                <w:webHidden/>
              </w:rPr>
              <w:fldChar w:fldCharType="begin"/>
            </w:r>
            <w:r>
              <w:rPr>
                <w:noProof/>
                <w:webHidden/>
              </w:rPr>
              <w:instrText xml:space="preserve"> PAGEREF _Toc182411543 \h </w:instrText>
            </w:r>
          </w:ins>
          <w:r>
            <w:rPr>
              <w:noProof/>
              <w:webHidden/>
            </w:rPr>
          </w:r>
          <w:r>
            <w:rPr>
              <w:noProof/>
              <w:webHidden/>
            </w:rPr>
            <w:fldChar w:fldCharType="separate"/>
          </w:r>
          <w:ins w:id="153" w:author="Mitchell, Phillip" w:date="2024-11-13T17:29:00Z">
            <w:r>
              <w:rPr>
                <w:noProof/>
                <w:webHidden/>
              </w:rPr>
              <w:t>55</w:t>
            </w:r>
            <w:r>
              <w:rPr>
                <w:noProof/>
                <w:webHidden/>
              </w:rPr>
              <w:fldChar w:fldCharType="end"/>
            </w:r>
            <w:r w:rsidRPr="00BB4B83">
              <w:rPr>
                <w:rStyle w:val="Hyperlink"/>
                <w:noProof/>
              </w:rPr>
              <w:fldChar w:fldCharType="end"/>
            </w:r>
          </w:ins>
        </w:p>
        <w:p w14:paraId="3F6DEEE7" w14:textId="1677478D" w:rsidR="005475EC" w:rsidRDefault="005475EC">
          <w:pPr>
            <w:pStyle w:val="TOC2"/>
            <w:rPr>
              <w:ins w:id="154" w:author="Mitchell, Phillip" w:date="2024-11-13T17:29:00Z"/>
              <w:rFonts w:asciiTheme="minorHAnsi" w:eastAsiaTheme="minorEastAsia" w:hAnsiTheme="minorHAnsi"/>
              <w:noProof/>
              <w:kern w:val="2"/>
              <w:lang w:eastAsia="en-AU"/>
              <w14:ligatures w14:val="standardContextual"/>
            </w:rPr>
          </w:pPr>
          <w:ins w:id="155"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"_Toc182411544"</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7.7</w:t>
            </w:r>
            <w:r>
              <w:rPr>
                <w:rFonts w:asciiTheme="minorHAnsi" w:eastAsiaTheme="minorEastAsia" w:hAnsiTheme="minorHAnsi"/>
                <w:noProof/>
                <w:kern w:val="2"/>
                <w:lang w:eastAsia="en-AU"/>
                <w14:ligatures w14:val="standardContextual"/>
              </w:rPr>
              <w:tab/>
            </w:r>
            <w:r w:rsidRPr="00BB4B83">
              <w:rPr>
                <w:rStyle w:val="Hyperlink"/>
                <w:noProof/>
              </w:rPr>
              <w:t>Demand meters</w:t>
            </w:r>
            <w:r>
              <w:rPr>
                <w:noProof/>
                <w:webHidden/>
              </w:rPr>
              <w:tab/>
            </w:r>
            <w:r>
              <w:rPr>
                <w:noProof/>
                <w:webHidden/>
              </w:rPr>
              <w:fldChar w:fldCharType="begin"/>
            </w:r>
            <w:r>
              <w:rPr>
                <w:noProof/>
                <w:webHidden/>
              </w:rPr>
              <w:instrText xml:space="preserve"> PAGEREF _Toc182411544 \h </w:instrText>
            </w:r>
          </w:ins>
          <w:r>
            <w:rPr>
              <w:noProof/>
              <w:webHidden/>
            </w:rPr>
          </w:r>
          <w:r>
            <w:rPr>
              <w:noProof/>
              <w:webHidden/>
            </w:rPr>
            <w:fldChar w:fldCharType="separate"/>
          </w:r>
          <w:ins w:id="156" w:author="Mitchell, Phillip" w:date="2024-11-13T17:29:00Z">
            <w:r>
              <w:rPr>
                <w:noProof/>
                <w:webHidden/>
              </w:rPr>
              <w:t>56</w:t>
            </w:r>
            <w:r>
              <w:rPr>
                <w:noProof/>
                <w:webHidden/>
              </w:rPr>
              <w:fldChar w:fldCharType="end"/>
            </w:r>
            <w:r w:rsidRPr="00BB4B83">
              <w:rPr>
                <w:rStyle w:val="Hyperlink"/>
                <w:noProof/>
              </w:rPr>
              <w:fldChar w:fldCharType="end"/>
            </w:r>
          </w:ins>
        </w:p>
        <w:p w14:paraId="7772EA28" w14:textId="58972574" w:rsidR="005475EC" w:rsidRDefault="005475EC">
          <w:pPr>
            <w:pStyle w:val="TOC2"/>
            <w:rPr>
              <w:ins w:id="157" w:author="Mitchell, Phillip" w:date="2024-11-13T17:29:00Z"/>
              <w:rFonts w:asciiTheme="minorHAnsi" w:eastAsiaTheme="minorEastAsia" w:hAnsiTheme="minorHAnsi"/>
              <w:noProof/>
              <w:kern w:val="2"/>
              <w:lang w:eastAsia="en-AU"/>
              <w14:ligatures w14:val="standardContextual"/>
            </w:rPr>
          </w:pPr>
          <w:ins w:id="158"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"_Toc182411546"</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7.8</w:t>
            </w:r>
            <w:r>
              <w:rPr>
                <w:rFonts w:asciiTheme="minorHAnsi" w:eastAsiaTheme="minorEastAsia" w:hAnsiTheme="minorHAnsi"/>
                <w:noProof/>
                <w:kern w:val="2"/>
                <w:lang w:eastAsia="en-AU"/>
                <w14:ligatures w14:val="standardContextual"/>
              </w:rPr>
              <w:tab/>
            </w:r>
            <w:r w:rsidRPr="00BB4B83">
              <w:rPr>
                <w:rStyle w:val="Hyperlink"/>
                <w:noProof/>
              </w:rPr>
              <w:t>Additional requirements and limits for multi-tariff meters and interval meters</w:t>
            </w:r>
            <w:r>
              <w:rPr>
                <w:noProof/>
                <w:webHidden/>
              </w:rPr>
              <w:tab/>
            </w:r>
            <w:r>
              <w:rPr>
                <w:noProof/>
                <w:webHidden/>
              </w:rPr>
              <w:fldChar w:fldCharType="begin"/>
            </w:r>
            <w:r>
              <w:rPr>
                <w:noProof/>
                <w:webHidden/>
              </w:rPr>
              <w:instrText xml:space="preserve"> PAGEREF _Toc182411546 \h </w:instrText>
            </w:r>
          </w:ins>
          <w:r>
            <w:rPr>
              <w:noProof/>
              <w:webHidden/>
            </w:rPr>
          </w:r>
          <w:r>
            <w:rPr>
              <w:noProof/>
              <w:webHidden/>
            </w:rPr>
            <w:fldChar w:fldCharType="separate"/>
          </w:r>
          <w:ins w:id="159" w:author="Mitchell, Phillip" w:date="2024-11-13T17:29:00Z">
            <w:r>
              <w:rPr>
                <w:noProof/>
                <w:webHidden/>
              </w:rPr>
              <w:t>58</w:t>
            </w:r>
            <w:r>
              <w:rPr>
                <w:noProof/>
                <w:webHidden/>
              </w:rPr>
              <w:fldChar w:fldCharType="end"/>
            </w:r>
            <w:r w:rsidRPr="00BB4B83">
              <w:rPr>
                <w:rStyle w:val="Hyperlink"/>
                <w:noProof/>
              </w:rPr>
              <w:fldChar w:fldCharType="end"/>
            </w:r>
          </w:ins>
        </w:p>
        <w:p w14:paraId="0E8E035C" w14:textId="1A1B6CF0" w:rsidR="005475EC" w:rsidRDefault="005475EC">
          <w:pPr>
            <w:pStyle w:val="TOC2"/>
            <w:rPr>
              <w:ins w:id="160" w:author="Mitchell, Phillip" w:date="2024-11-13T17:29:00Z"/>
              <w:rFonts w:asciiTheme="minorHAnsi" w:eastAsiaTheme="minorEastAsia" w:hAnsiTheme="minorHAnsi"/>
              <w:noProof/>
              <w:kern w:val="2"/>
              <w:lang w:eastAsia="en-AU"/>
              <w14:ligatures w14:val="standardContextual"/>
            </w:rPr>
          </w:pPr>
          <w:ins w:id="161"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"_Toc182411548"</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7.9</w:t>
            </w:r>
            <w:r>
              <w:rPr>
                <w:rFonts w:asciiTheme="minorHAnsi" w:eastAsiaTheme="minorEastAsia" w:hAnsiTheme="minorHAnsi"/>
                <w:noProof/>
                <w:kern w:val="2"/>
                <w:lang w:eastAsia="en-AU"/>
                <w14:ligatures w14:val="standardContextual"/>
              </w:rPr>
              <w:tab/>
            </w:r>
            <w:r w:rsidRPr="00BB4B83">
              <w:rPr>
                <w:rStyle w:val="Hyperlink"/>
                <w:noProof/>
              </w:rPr>
              <w:t>Requirements for indicating devices</w:t>
            </w:r>
            <w:r>
              <w:rPr>
                <w:noProof/>
                <w:webHidden/>
              </w:rPr>
              <w:tab/>
            </w:r>
            <w:r>
              <w:rPr>
                <w:noProof/>
                <w:webHidden/>
              </w:rPr>
              <w:fldChar w:fldCharType="begin"/>
            </w:r>
            <w:r>
              <w:rPr>
                <w:noProof/>
                <w:webHidden/>
              </w:rPr>
              <w:instrText xml:space="preserve"> PAGEREF _Toc182411548 \h </w:instrText>
            </w:r>
          </w:ins>
          <w:r>
            <w:rPr>
              <w:noProof/>
              <w:webHidden/>
            </w:rPr>
          </w:r>
          <w:r>
            <w:rPr>
              <w:noProof/>
              <w:webHidden/>
            </w:rPr>
            <w:fldChar w:fldCharType="separate"/>
          </w:r>
          <w:ins w:id="162" w:author="Mitchell, Phillip" w:date="2024-11-13T17:29:00Z">
            <w:r>
              <w:rPr>
                <w:noProof/>
                <w:webHidden/>
              </w:rPr>
              <w:t>61</w:t>
            </w:r>
            <w:r>
              <w:rPr>
                <w:noProof/>
                <w:webHidden/>
              </w:rPr>
              <w:fldChar w:fldCharType="end"/>
            </w:r>
            <w:r w:rsidRPr="00BB4B83">
              <w:rPr>
                <w:rStyle w:val="Hyperlink"/>
                <w:noProof/>
              </w:rPr>
              <w:fldChar w:fldCharType="end"/>
            </w:r>
          </w:ins>
        </w:p>
        <w:p w14:paraId="79239997" w14:textId="67CACD3A" w:rsidR="005475EC" w:rsidRDefault="005475EC">
          <w:pPr>
            <w:pStyle w:val="TOC2"/>
            <w:rPr>
              <w:ins w:id="163" w:author="Mitchell, Phillip" w:date="2024-11-13T17:29:00Z"/>
              <w:rFonts w:asciiTheme="minorHAnsi" w:eastAsiaTheme="minorEastAsia" w:hAnsiTheme="minorHAnsi"/>
              <w:noProof/>
              <w:kern w:val="2"/>
              <w:lang w:eastAsia="en-AU"/>
              <w14:ligatures w14:val="standardContextual"/>
            </w:rPr>
          </w:pPr>
          <w:ins w:id="164"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"_Toc182411549"</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7.10</w:t>
            </w:r>
            <w:r>
              <w:rPr>
                <w:rFonts w:asciiTheme="minorHAnsi" w:eastAsiaTheme="minorEastAsia" w:hAnsiTheme="minorHAnsi"/>
                <w:noProof/>
                <w:kern w:val="2"/>
                <w:lang w:eastAsia="en-AU"/>
                <w14:ligatures w14:val="standardContextual"/>
              </w:rPr>
              <w:tab/>
            </w:r>
            <w:r w:rsidRPr="00BB4B83">
              <w:rPr>
                <w:rStyle w:val="Hyperlink"/>
                <w:noProof/>
              </w:rPr>
              <w:t>Additional requirements for multi-part meters</w:t>
            </w:r>
            <w:r>
              <w:rPr>
                <w:noProof/>
                <w:webHidden/>
              </w:rPr>
              <w:tab/>
            </w:r>
            <w:r>
              <w:rPr>
                <w:noProof/>
                <w:webHidden/>
              </w:rPr>
              <w:fldChar w:fldCharType="begin"/>
            </w:r>
            <w:r>
              <w:rPr>
                <w:noProof/>
                <w:webHidden/>
              </w:rPr>
              <w:instrText xml:space="preserve"> PAGEREF _Toc182411549 \h </w:instrText>
            </w:r>
          </w:ins>
          <w:r>
            <w:rPr>
              <w:noProof/>
              <w:webHidden/>
            </w:rPr>
          </w:r>
          <w:r>
            <w:rPr>
              <w:noProof/>
              <w:webHidden/>
            </w:rPr>
            <w:fldChar w:fldCharType="separate"/>
          </w:r>
          <w:ins w:id="165" w:author="Mitchell, Phillip" w:date="2024-11-13T17:29:00Z">
            <w:r>
              <w:rPr>
                <w:noProof/>
                <w:webHidden/>
              </w:rPr>
              <w:t>62</w:t>
            </w:r>
            <w:r>
              <w:rPr>
                <w:noProof/>
                <w:webHidden/>
              </w:rPr>
              <w:fldChar w:fldCharType="end"/>
            </w:r>
            <w:r w:rsidRPr="00BB4B83">
              <w:rPr>
                <w:rStyle w:val="Hyperlink"/>
                <w:noProof/>
              </w:rPr>
              <w:fldChar w:fldCharType="end"/>
            </w:r>
          </w:ins>
        </w:p>
        <w:p w14:paraId="65C82665" w14:textId="50A7B529" w:rsidR="005475EC" w:rsidRDefault="005475EC">
          <w:pPr>
            <w:pStyle w:val="TOC2"/>
            <w:rPr>
              <w:ins w:id="166" w:author="Mitchell, Phillip" w:date="2024-11-13T17:29:00Z"/>
              <w:rFonts w:asciiTheme="minorHAnsi" w:eastAsiaTheme="minorEastAsia" w:hAnsiTheme="minorHAnsi"/>
              <w:noProof/>
              <w:kern w:val="2"/>
              <w:lang w:eastAsia="en-AU"/>
              <w14:ligatures w14:val="standardContextual"/>
            </w:rPr>
          </w:pPr>
          <w:ins w:id="167"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"_Toc182411551"</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7.11</w:t>
            </w:r>
            <w:r>
              <w:rPr>
                <w:rFonts w:asciiTheme="minorHAnsi" w:eastAsiaTheme="minorEastAsia" w:hAnsiTheme="minorHAnsi"/>
                <w:noProof/>
                <w:kern w:val="2"/>
                <w:lang w:eastAsia="en-AU"/>
                <w14:ligatures w14:val="standardContextual"/>
              </w:rPr>
              <w:tab/>
            </w:r>
            <w:r w:rsidRPr="00BB4B83">
              <w:rPr>
                <w:rStyle w:val="Hyperlink"/>
                <w:noProof/>
              </w:rPr>
              <w:t>Requirements for multi-branch meters</w:t>
            </w:r>
            <w:r>
              <w:rPr>
                <w:noProof/>
                <w:webHidden/>
              </w:rPr>
              <w:tab/>
            </w:r>
            <w:r>
              <w:rPr>
                <w:noProof/>
                <w:webHidden/>
              </w:rPr>
              <w:fldChar w:fldCharType="begin"/>
            </w:r>
            <w:r>
              <w:rPr>
                <w:noProof/>
                <w:webHidden/>
              </w:rPr>
              <w:instrText xml:space="preserve"> PAGEREF _Toc182411551 \h </w:instrText>
            </w:r>
          </w:ins>
          <w:r>
            <w:rPr>
              <w:noProof/>
              <w:webHidden/>
            </w:rPr>
          </w:r>
          <w:r>
            <w:rPr>
              <w:noProof/>
              <w:webHidden/>
            </w:rPr>
            <w:fldChar w:fldCharType="separate"/>
          </w:r>
          <w:ins w:id="168" w:author="Mitchell, Phillip" w:date="2024-11-13T17:29:00Z">
            <w:r>
              <w:rPr>
                <w:noProof/>
                <w:webHidden/>
              </w:rPr>
              <w:t>63</w:t>
            </w:r>
            <w:r>
              <w:rPr>
                <w:noProof/>
                <w:webHidden/>
              </w:rPr>
              <w:fldChar w:fldCharType="end"/>
            </w:r>
            <w:r w:rsidRPr="00BB4B83">
              <w:rPr>
                <w:rStyle w:val="Hyperlink"/>
                <w:noProof/>
              </w:rPr>
              <w:fldChar w:fldCharType="end"/>
            </w:r>
          </w:ins>
        </w:p>
        <w:p w14:paraId="4A75EA4D" w14:textId="19CEFD15" w:rsidR="005475EC" w:rsidRDefault="005475EC">
          <w:pPr>
            <w:pStyle w:val="TOC1"/>
            <w:rPr>
              <w:ins w:id="169" w:author="Mitchell, Phillip" w:date="2024-11-13T17:29:00Z"/>
              <w:rFonts w:asciiTheme="minorHAnsi" w:eastAsiaTheme="minorEastAsia" w:hAnsiTheme="minorHAnsi"/>
              <w:b w:val="0"/>
              <w:noProof/>
              <w:kern w:val="2"/>
              <w:lang w:eastAsia="en-AU"/>
              <w14:ligatures w14:val="standardContextual"/>
            </w:rPr>
          </w:pPr>
          <w:ins w:id="170"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"_Toc182411553"</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Annex A Requirements for multi-branch meters (Mandatory)</w:t>
            </w:r>
            <w:r>
              <w:rPr>
                <w:noProof/>
                <w:webHidden/>
              </w:rPr>
              <w:tab/>
            </w:r>
            <w:r>
              <w:rPr>
                <w:noProof/>
                <w:webHidden/>
              </w:rPr>
              <w:fldChar w:fldCharType="begin"/>
            </w:r>
            <w:r>
              <w:rPr>
                <w:noProof/>
                <w:webHidden/>
              </w:rPr>
              <w:instrText xml:space="preserve"> PAGEREF _Toc182411553 \h </w:instrText>
            </w:r>
          </w:ins>
          <w:r>
            <w:rPr>
              <w:noProof/>
              <w:webHidden/>
            </w:rPr>
          </w:r>
          <w:r>
            <w:rPr>
              <w:noProof/>
              <w:webHidden/>
            </w:rPr>
            <w:fldChar w:fldCharType="separate"/>
          </w:r>
          <w:ins w:id="171" w:author="Mitchell, Phillip" w:date="2024-11-13T17:29:00Z">
            <w:r>
              <w:rPr>
                <w:noProof/>
                <w:webHidden/>
              </w:rPr>
              <w:t>64</w:t>
            </w:r>
            <w:r>
              <w:rPr>
                <w:noProof/>
                <w:webHidden/>
              </w:rPr>
              <w:fldChar w:fldCharType="end"/>
            </w:r>
            <w:r w:rsidRPr="00BB4B83">
              <w:rPr>
                <w:rStyle w:val="Hyperlink"/>
                <w:noProof/>
              </w:rPr>
              <w:fldChar w:fldCharType="end"/>
            </w:r>
          </w:ins>
        </w:p>
        <w:p w14:paraId="28AA5E3F" w14:textId="144CAFE3" w:rsidR="005475EC" w:rsidRDefault="005475EC">
          <w:pPr>
            <w:pStyle w:val="TOC2"/>
            <w:rPr>
              <w:ins w:id="172" w:author="Mitchell, Phillip" w:date="2024-11-13T17:29:00Z"/>
              <w:rFonts w:asciiTheme="minorHAnsi" w:eastAsiaTheme="minorEastAsia" w:hAnsiTheme="minorHAnsi"/>
              <w:noProof/>
              <w:kern w:val="2"/>
              <w:lang w:eastAsia="en-AU"/>
              <w14:ligatures w14:val="standardContextual"/>
            </w:rPr>
          </w:pPr>
          <w:ins w:id="173"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"_Toc182411554"</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A.1</w:t>
            </w:r>
            <w:r>
              <w:rPr>
                <w:rFonts w:asciiTheme="minorHAnsi" w:eastAsiaTheme="minorEastAsia" w:hAnsiTheme="minorHAnsi"/>
                <w:noProof/>
                <w:kern w:val="2"/>
                <w:lang w:eastAsia="en-AU"/>
                <w14:ligatures w14:val="standardContextual"/>
              </w:rPr>
              <w:tab/>
            </w:r>
            <w:r w:rsidRPr="00BB4B83">
              <w:rPr>
                <w:rStyle w:val="Hyperlink"/>
                <w:noProof/>
              </w:rPr>
              <w:t>Overview</w:t>
            </w:r>
            <w:r>
              <w:rPr>
                <w:noProof/>
                <w:webHidden/>
              </w:rPr>
              <w:tab/>
            </w:r>
            <w:r>
              <w:rPr>
                <w:noProof/>
                <w:webHidden/>
              </w:rPr>
              <w:fldChar w:fldCharType="begin"/>
            </w:r>
            <w:r>
              <w:rPr>
                <w:noProof/>
                <w:webHidden/>
              </w:rPr>
              <w:instrText xml:space="preserve"> PAGEREF _Toc182411554 \h </w:instrText>
            </w:r>
          </w:ins>
          <w:r>
            <w:rPr>
              <w:noProof/>
              <w:webHidden/>
            </w:rPr>
          </w:r>
          <w:r>
            <w:rPr>
              <w:noProof/>
              <w:webHidden/>
            </w:rPr>
            <w:fldChar w:fldCharType="separate"/>
          </w:r>
          <w:ins w:id="174" w:author="Mitchell, Phillip" w:date="2024-11-13T17:29:00Z">
            <w:r>
              <w:rPr>
                <w:noProof/>
                <w:webHidden/>
              </w:rPr>
              <w:t>64</w:t>
            </w:r>
            <w:r>
              <w:rPr>
                <w:noProof/>
                <w:webHidden/>
              </w:rPr>
              <w:fldChar w:fldCharType="end"/>
            </w:r>
            <w:r w:rsidRPr="00BB4B83">
              <w:rPr>
                <w:rStyle w:val="Hyperlink"/>
                <w:noProof/>
              </w:rPr>
              <w:fldChar w:fldCharType="end"/>
            </w:r>
          </w:ins>
        </w:p>
        <w:p w14:paraId="2AEE5B4C" w14:textId="2C04FC1E" w:rsidR="005475EC" w:rsidRDefault="005475EC">
          <w:pPr>
            <w:pStyle w:val="TOC2"/>
            <w:rPr>
              <w:ins w:id="175" w:author="Mitchell, Phillip" w:date="2024-11-13T17:29:00Z"/>
              <w:rFonts w:asciiTheme="minorHAnsi" w:eastAsiaTheme="minorEastAsia" w:hAnsiTheme="minorHAnsi"/>
              <w:noProof/>
              <w:kern w:val="2"/>
              <w:lang w:eastAsia="en-AU"/>
              <w14:ligatures w14:val="standardContextual"/>
            </w:rPr>
          </w:pPr>
          <w:ins w:id="176"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"_Toc182411555"</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A.2</w:t>
            </w:r>
            <w:r>
              <w:rPr>
                <w:rFonts w:asciiTheme="minorHAnsi" w:eastAsiaTheme="minorEastAsia" w:hAnsiTheme="minorHAnsi"/>
                <w:noProof/>
                <w:kern w:val="2"/>
                <w:lang w:eastAsia="en-AU"/>
                <w14:ligatures w14:val="standardContextual"/>
              </w:rPr>
              <w:tab/>
            </w:r>
            <w:r w:rsidRPr="00BB4B83">
              <w:rPr>
                <w:rStyle w:val="Hyperlink"/>
                <w:noProof/>
              </w:rPr>
              <w:t>Type Approval</w:t>
            </w:r>
            <w:r>
              <w:rPr>
                <w:noProof/>
                <w:webHidden/>
              </w:rPr>
              <w:tab/>
            </w:r>
            <w:r>
              <w:rPr>
                <w:noProof/>
                <w:webHidden/>
              </w:rPr>
              <w:fldChar w:fldCharType="begin"/>
            </w:r>
            <w:r>
              <w:rPr>
                <w:noProof/>
                <w:webHidden/>
              </w:rPr>
              <w:instrText xml:space="preserve"> PAGEREF _Toc182411555 \h </w:instrText>
            </w:r>
          </w:ins>
          <w:r>
            <w:rPr>
              <w:noProof/>
              <w:webHidden/>
            </w:rPr>
          </w:r>
          <w:r>
            <w:rPr>
              <w:noProof/>
              <w:webHidden/>
            </w:rPr>
            <w:fldChar w:fldCharType="separate"/>
          </w:r>
          <w:ins w:id="177" w:author="Mitchell, Phillip" w:date="2024-11-13T17:29:00Z">
            <w:r>
              <w:rPr>
                <w:noProof/>
                <w:webHidden/>
              </w:rPr>
              <w:t>64</w:t>
            </w:r>
            <w:r>
              <w:rPr>
                <w:noProof/>
                <w:webHidden/>
              </w:rPr>
              <w:fldChar w:fldCharType="end"/>
            </w:r>
            <w:r w:rsidRPr="00BB4B83">
              <w:rPr>
                <w:rStyle w:val="Hyperlink"/>
                <w:noProof/>
              </w:rPr>
              <w:fldChar w:fldCharType="end"/>
            </w:r>
          </w:ins>
        </w:p>
        <w:p w14:paraId="1531463B" w14:textId="00E6204E" w:rsidR="005475EC" w:rsidRDefault="005475EC">
          <w:pPr>
            <w:pStyle w:val="TOC3"/>
            <w:tabs>
              <w:tab w:val="left" w:pos="1320"/>
              <w:tab w:val="right" w:leader="dot" w:pos="9628"/>
            </w:tabs>
            <w:rPr>
              <w:ins w:id="178" w:author="Mitchell, Phillip" w:date="2024-11-13T17:29:00Z"/>
              <w:rFonts w:asciiTheme="minorHAnsi" w:eastAsiaTheme="minorEastAsia" w:hAnsiTheme="minorHAnsi"/>
              <w:noProof/>
              <w:kern w:val="2"/>
              <w:lang w:eastAsia="en-AU"/>
              <w14:ligatures w14:val="standardContextual"/>
            </w:rPr>
          </w:pPr>
          <w:ins w:id="179"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"_Toc182411556"</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A.2.1</w:t>
            </w:r>
            <w:r>
              <w:rPr>
                <w:rFonts w:asciiTheme="minorHAnsi" w:eastAsiaTheme="minorEastAsia" w:hAnsiTheme="minorHAnsi"/>
                <w:noProof/>
                <w:kern w:val="2"/>
                <w:lang w:eastAsia="en-AU"/>
                <w14:ligatures w14:val="standardContextual"/>
              </w:rPr>
              <w:tab/>
            </w:r>
            <w:r w:rsidRPr="00BB4B83">
              <w:rPr>
                <w:rStyle w:val="Hyperlink"/>
                <w:noProof/>
              </w:rPr>
              <w:t>General</w:t>
            </w:r>
            <w:r>
              <w:rPr>
                <w:noProof/>
                <w:webHidden/>
              </w:rPr>
              <w:tab/>
            </w:r>
            <w:r>
              <w:rPr>
                <w:noProof/>
                <w:webHidden/>
              </w:rPr>
              <w:fldChar w:fldCharType="begin"/>
            </w:r>
            <w:r>
              <w:rPr>
                <w:noProof/>
                <w:webHidden/>
              </w:rPr>
              <w:instrText xml:space="preserve"> PAGEREF _Toc182411556 \h </w:instrText>
            </w:r>
          </w:ins>
          <w:r>
            <w:rPr>
              <w:noProof/>
              <w:webHidden/>
            </w:rPr>
          </w:r>
          <w:r>
            <w:rPr>
              <w:noProof/>
              <w:webHidden/>
            </w:rPr>
            <w:fldChar w:fldCharType="separate"/>
          </w:r>
          <w:ins w:id="180" w:author="Mitchell, Phillip" w:date="2024-11-13T17:29:00Z">
            <w:r>
              <w:rPr>
                <w:noProof/>
                <w:webHidden/>
              </w:rPr>
              <w:t>64</w:t>
            </w:r>
            <w:r>
              <w:rPr>
                <w:noProof/>
                <w:webHidden/>
              </w:rPr>
              <w:fldChar w:fldCharType="end"/>
            </w:r>
            <w:r w:rsidRPr="00BB4B83">
              <w:rPr>
                <w:rStyle w:val="Hyperlink"/>
                <w:noProof/>
              </w:rPr>
              <w:fldChar w:fldCharType="end"/>
            </w:r>
          </w:ins>
        </w:p>
        <w:p w14:paraId="1E601430" w14:textId="537943CB" w:rsidR="005475EC" w:rsidRDefault="005475EC">
          <w:pPr>
            <w:pStyle w:val="TOC3"/>
            <w:tabs>
              <w:tab w:val="left" w:pos="1320"/>
              <w:tab w:val="right" w:leader="dot" w:pos="9628"/>
            </w:tabs>
            <w:rPr>
              <w:ins w:id="181" w:author="Mitchell, Phillip" w:date="2024-11-13T17:29:00Z"/>
              <w:rFonts w:asciiTheme="minorHAnsi" w:eastAsiaTheme="minorEastAsia" w:hAnsiTheme="minorHAnsi"/>
              <w:noProof/>
              <w:kern w:val="2"/>
              <w:lang w:eastAsia="en-AU"/>
              <w14:ligatures w14:val="standardContextual"/>
            </w:rPr>
          </w:pPr>
          <w:ins w:id="182"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"_Toc182411557"</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A.2.2</w:t>
            </w:r>
            <w:r>
              <w:rPr>
                <w:rFonts w:asciiTheme="minorHAnsi" w:eastAsiaTheme="minorEastAsia" w:hAnsiTheme="minorHAnsi"/>
                <w:noProof/>
                <w:kern w:val="2"/>
                <w:lang w:eastAsia="en-AU"/>
                <w14:ligatures w14:val="standardContextual"/>
              </w:rPr>
              <w:tab/>
            </w:r>
            <w:r w:rsidRPr="00BB4B83">
              <w:rPr>
                <w:rStyle w:val="Hyperlink"/>
                <w:noProof/>
              </w:rPr>
              <w:t>Channel configuration and sealing for multi-branch meters</w:t>
            </w:r>
            <w:r>
              <w:rPr>
                <w:noProof/>
                <w:webHidden/>
              </w:rPr>
              <w:tab/>
            </w:r>
            <w:r>
              <w:rPr>
                <w:noProof/>
                <w:webHidden/>
              </w:rPr>
              <w:fldChar w:fldCharType="begin"/>
            </w:r>
            <w:r>
              <w:rPr>
                <w:noProof/>
                <w:webHidden/>
              </w:rPr>
              <w:instrText xml:space="preserve"> PAGEREF _Toc182411557 \h </w:instrText>
            </w:r>
          </w:ins>
          <w:r>
            <w:rPr>
              <w:noProof/>
              <w:webHidden/>
            </w:rPr>
          </w:r>
          <w:r>
            <w:rPr>
              <w:noProof/>
              <w:webHidden/>
            </w:rPr>
            <w:fldChar w:fldCharType="separate"/>
          </w:r>
          <w:ins w:id="183" w:author="Mitchell, Phillip" w:date="2024-11-13T17:29:00Z">
            <w:r>
              <w:rPr>
                <w:noProof/>
                <w:webHidden/>
              </w:rPr>
              <w:t>64</w:t>
            </w:r>
            <w:r>
              <w:rPr>
                <w:noProof/>
                <w:webHidden/>
              </w:rPr>
              <w:fldChar w:fldCharType="end"/>
            </w:r>
            <w:r w:rsidRPr="00BB4B83">
              <w:rPr>
                <w:rStyle w:val="Hyperlink"/>
                <w:noProof/>
              </w:rPr>
              <w:fldChar w:fldCharType="end"/>
            </w:r>
          </w:ins>
        </w:p>
        <w:p w14:paraId="66F3253D" w14:textId="0C62C6B6" w:rsidR="005475EC" w:rsidRDefault="005475EC">
          <w:pPr>
            <w:pStyle w:val="TOC1"/>
            <w:rPr>
              <w:ins w:id="184" w:author="Mitchell, Phillip" w:date="2024-11-13T17:29:00Z"/>
              <w:rFonts w:asciiTheme="minorHAnsi" w:eastAsiaTheme="minorEastAsia" w:hAnsiTheme="minorHAnsi"/>
              <w:b w:val="0"/>
              <w:noProof/>
              <w:kern w:val="2"/>
              <w:lang w:eastAsia="en-AU"/>
              <w14:ligatures w14:val="standardContextual"/>
            </w:rPr>
          </w:pPr>
          <w:ins w:id="185" w:author="Mitchell, Phillip" w:date="2024-11-13T17:29:00Z">
            <w:r w:rsidRPr="00BB4B83">
              <w:rPr>
                <w:rStyle w:val="Hyperlink"/>
                <w:noProof/>
              </w:rPr>
              <w:lastRenderedPageBreak/>
              <w:fldChar w:fldCharType="begin"/>
            </w:r>
            <w:r w:rsidRPr="00BB4B83">
              <w:rPr>
                <w:rStyle w:val="Hyperlink"/>
                <w:noProof/>
              </w:rPr>
              <w:instrText xml:space="preserve"> </w:instrText>
            </w:r>
            <w:r>
              <w:rPr>
                <w:noProof/>
              </w:rPr>
              <w:instrText>HYPERLINK \l "_Toc182411558"</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Annex B Estimation of combined errors (Informative)</w:t>
            </w:r>
            <w:r>
              <w:rPr>
                <w:noProof/>
                <w:webHidden/>
              </w:rPr>
              <w:tab/>
            </w:r>
            <w:r>
              <w:rPr>
                <w:noProof/>
                <w:webHidden/>
              </w:rPr>
              <w:fldChar w:fldCharType="begin"/>
            </w:r>
            <w:r>
              <w:rPr>
                <w:noProof/>
                <w:webHidden/>
              </w:rPr>
              <w:instrText xml:space="preserve"> PAGEREF _Toc182411558 \h </w:instrText>
            </w:r>
          </w:ins>
          <w:r>
            <w:rPr>
              <w:noProof/>
              <w:webHidden/>
            </w:rPr>
          </w:r>
          <w:r>
            <w:rPr>
              <w:noProof/>
              <w:webHidden/>
            </w:rPr>
            <w:fldChar w:fldCharType="separate"/>
          </w:r>
          <w:ins w:id="186" w:author="Mitchell, Phillip" w:date="2024-11-13T17:29:00Z">
            <w:r>
              <w:rPr>
                <w:noProof/>
                <w:webHidden/>
              </w:rPr>
              <w:t>74</w:t>
            </w:r>
            <w:r>
              <w:rPr>
                <w:noProof/>
                <w:webHidden/>
              </w:rPr>
              <w:fldChar w:fldCharType="end"/>
            </w:r>
            <w:r w:rsidRPr="00BB4B83">
              <w:rPr>
                <w:rStyle w:val="Hyperlink"/>
                <w:noProof/>
              </w:rPr>
              <w:fldChar w:fldCharType="end"/>
            </w:r>
          </w:ins>
        </w:p>
        <w:p w14:paraId="18E89105" w14:textId="72385EA9" w:rsidR="005475EC" w:rsidRDefault="005475EC">
          <w:pPr>
            <w:pStyle w:val="TOC2"/>
            <w:rPr>
              <w:ins w:id="187" w:author="Mitchell, Phillip" w:date="2024-11-13T17:29:00Z"/>
              <w:rFonts w:asciiTheme="minorHAnsi" w:eastAsiaTheme="minorEastAsia" w:hAnsiTheme="minorHAnsi"/>
              <w:noProof/>
              <w:kern w:val="2"/>
              <w:lang w:eastAsia="en-AU"/>
              <w14:ligatures w14:val="standardContextual"/>
            </w:rPr>
          </w:pPr>
          <w:ins w:id="188"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"_Toc182411559"</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B.1</w:t>
            </w:r>
            <w:r>
              <w:rPr>
                <w:rFonts w:asciiTheme="minorHAnsi" w:eastAsiaTheme="minorEastAsia" w:hAnsiTheme="minorHAnsi"/>
                <w:noProof/>
                <w:kern w:val="2"/>
                <w:lang w:eastAsia="en-AU"/>
                <w14:ligatures w14:val="standardContextual"/>
              </w:rPr>
              <w:tab/>
            </w:r>
            <w:r w:rsidRPr="00BB4B83">
              <w:rPr>
                <w:rStyle w:val="Hyperlink"/>
                <w:noProof/>
              </w:rPr>
              <w:t>Estimate of combined maximum permissible error (CMPE) based on the requirements of this Recommendation</w:t>
            </w:r>
            <w:r>
              <w:rPr>
                <w:noProof/>
                <w:webHidden/>
              </w:rPr>
              <w:tab/>
            </w:r>
            <w:r>
              <w:rPr>
                <w:noProof/>
                <w:webHidden/>
              </w:rPr>
              <w:fldChar w:fldCharType="begin"/>
            </w:r>
            <w:r>
              <w:rPr>
                <w:noProof/>
                <w:webHidden/>
              </w:rPr>
              <w:instrText xml:space="preserve"> PAGEREF _Toc182411559 \h </w:instrText>
            </w:r>
          </w:ins>
          <w:r>
            <w:rPr>
              <w:noProof/>
              <w:webHidden/>
            </w:rPr>
          </w:r>
          <w:r>
            <w:rPr>
              <w:noProof/>
              <w:webHidden/>
            </w:rPr>
            <w:fldChar w:fldCharType="separate"/>
          </w:r>
          <w:ins w:id="189" w:author="Mitchell, Phillip" w:date="2024-11-13T17:29:00Z">
            <w:r>
              <w:rPr>
                <w:noProof/>
                <w:webHidden/>
              </w:rPr>
              <w:t>74</w:t>
            </w:r>
            <w:r>
              <w:rPr>
                <w:noProof/>
                <w:webHidden/>
              </w:rPr>
              <w:fldChar w:fldCharType="end"/>
            </w:r>
            <w:r w:rsidRPr="00BB4B83">
              <w:rPr>
                <w:rStyle w:val="Hyperlink"/>
                <w:noProof/>
              </w:rPr>
              <w:fldChar w:fldCharType="end"/>
            </w:r>
          </w:ins>
        </w:p>
        <w:p w14:paraId="2D1029F6" w14:textId="19981F36" w:rsidR="005475EC" w:rsidRDefault="005475EC">
          <w:pPr>
            <w:pStyle w:val="TOC2"/>
            <w:rPr>
              <w:ins w:id="190" w:author="Mitchell, Phillip" w:date="2024-11-13T17:29:00Z"/>
              <w:rFonts w:asciiTheme="minorHAnsi" w:eastAsiaTheme="minorEastAsia" w:hAnsiTheme="minorHAnsi"/>
              <w:noProof/>
              <w:kern w:val="2"/>
              <w:lang w:eastAsia="en-AU"/>
              <w14:ligatures w14:val="standardContextual"/>
            </w:rPr>
          </w:pPr>
          <w:ins w:id="191"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"_Toc182411560"</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B.2</w:t>
            </w:r>
            <w:r>
              <w:rPr>
                <w:rFonts w:asciiTheme="minorHAnsi" w:eastAsiaTheme="minorEastAsia" w:hAnsiTheme="minorHAnsi"/>
                <w:noProof/>
                <w:kern w:val="2"/>
                <w:lang w:eastAsia="en-AU"/>
                <w14:ligatures w14:val="standardContextual"/>
              </w:rPr>
              <w:tab/>
            </w:r>
            <w:r w:rsidRPr="00BB4B83">
              <w:rPr>
                <w:rStyle w:val="Hyperlink"/>
                <w:noProof/>
              </w:rPr>
              <w:t>Estimation of combined error based on type test results and specific conditions</w:t>
            </w:r>
            <w:r>
              <w:rPr>
                <w:noProof/>
                <w:webHidden/>
              </w:rPr>
              <w:tab/>
            </w:r>
            <w:r>
              <w:rPr>
                <w:noProof/>
                <w:webHidden/>
              </w:rPr>
              <w:fldChar w:fldCharType="begin"/>
            </w:r>
            <w:r>
              <w:rPr>
                <w:noProof/>
                <w:webHidden/>
              </w:rPr>
              <w:instrText xml:space="preserve"> PAGEREF _Toc182411560 \h </w:instrText>
            </w:r>
          </w:ins>
          <w:r>
            <w:rPr>
              <w:noProof/>
              <w:webHidden/>
            </w:rPr>
          </w:r>
          <w:r>
            <w:rPr>
              <w:noProof/>
              <w:webHidden/>
            </w:rPr>
            <w:fldChar w:fldCharType="separate"/>
          </w:r>
          <w:ins w:id="192" w:author="Mitchell, Phillip" w:date="2024-11-13T17:29:00Z">
            <w:r>
              <w:rPr>
                <w:noProof/>
                <w:webHidden/>
              </w:rPr>
              <w:t>74</w:t>
            </w:r>
            <w:r>
              <w:rPr>
                <w:noProof/>
                <w:webHidden/>
              </w:rPr>
              <w:fldChar w:fldCharType="end"/>
            </w:r>
            <w:r w:rsidRPr="00BB4B83">
              <w:rPr>
                <w:rStyle w:val="Hyperlink"/>
                <w:noProof/>
              </w:rPr>
              <w:fldChar w:fldCharType="end"/>
            </w:r>
          </w:ins>
        </w:p>
        <w:p w14:paraId="60267E3C" w14:textId="05EEBD4B" w:rsidR="005475EC" w:rsidRDefault="005475EC">
          <w:pPr>
            <w:pStyle w:val="TOC3"/>
            <w:tabs>
              <w:tab w:val="left" w:pos="1320"/>
              <w:tab w:val="right" w:leader="dot" w:pos="9628"/>
            </w:tabs>
            <w:rPr>
              <w:ins w:id="193" w:author="Mitchell, Phillip" w:date="2024-11-13T17:29:00Z"/>
              <w:rFonts w:asciiTheme="minorHAnsi" w:eastAsiaTheme="minorEastAsia" w:hAnsiTheme="minorHAnsi"/>
              <w:noProof/>
              <w:kern w:val="2"/>
              <w:lang w:eastAsia="en-AU"/>
              <w14:ligatures w14:val="standardContextual"/>
            </w:rPr>
          </w:pPr>
          <w:ins w:id="194"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"_Toc182411561"</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B.2.1</w:t>
            </w:r>
            <w:r>
              <w:rPr>
                <w:rFonts w:asciiTheme="minorHAnsi" w:eastAsiaTheme="minorEastAsia" w:hAnsiTheme="minorHAnsi"/>
                <w:noProof/>
                <w:kern w:val="2"/>
                <w:lang w:eastAsia="en-AU"/>
                <w14:ligatures w14:val="standardContextual"/>
              </w:rPr>
              <w:tab/>
            </w:r>
            <w:r w:rsidRPr="00BB4B83">
              <w:rPr>
                <w:rStyle w:val="Hyperlink"/>
                <w:noProof/>
              </w:rPr>
              <w:t>Method 1</w:t>
            </w:r>
            <w:r>
              <w:rPr>
                <w:noProof/>
                <w:webHidden/>
              </w:rPr>
              <w:tab/>
            </w:r>
            <w:r>
              <w:rPr>
                <w:noProof/>
                <w:webHidden/>
              </w:rPr>
              <w:fldChar w:fldCharType="begin"/>
            </w:r>
            <w:r>
              <w:rPr>
                <w:noProof/>
                <w:webHidden/>
              </w:rPr>
              <w:instrText xml:space="preserve"> PAGEREF _Toc182411561 \h </w:instrText>
            </w:r>
          </w:ins>
          <w:r>
            <w:rPr>
              <w:noProof/>
              <w:webHidden/>
            </w:rPr>
          </w:r>
          <w:r>
            <w:rPr>
              <w:noProof/>
              <w:webHidden/>
            </w:rPr>
            <w:fldChar w:fldCharType="separate"/>
          </w:r>
          <w:ins w:id="195" w:author="Mitchell, Phillip" w:date="2024-11-13T17:29:00Z">
            <w:r>
              <w:rPr>
                <w:noProof/>
                <w:webHidden/>
              </w:rPr>
              <w:t>74</w:t>
            </w:r>
            <w:r>
              <w:rPr>
                <w:noProof/>
                <w:webHidden/>
              </w:rPr>
              <w:fldChar w:fldCharType="end"/>
            </w:r>
            <w:r w:rsidRPr="00BB4B83">
              <w:rPr>
                <w:rStyle w:val="Hyperlink"/>
                <w:noProof/>
              </w:rPr>
              <w:fldChar w:fldCharType="end"/>
            </w:r>
          </w:ins>
        </w:p>
        <w:p w14:paraId="3FC5A2A8" w14:textId="75DBDC52" w:rsidR="005475EC" w:rsidRDefault="005475EC">
          <w:pPr>
            <w:pStyle w:val="TOC3"/>
            <w:tabs>
              <w:tab w:val="left" w:pos="1320"/>
              <w:tab w:val="right" w:leader="dot" w:pos="9628"/>
            </w:tabs>
            <w:rPr>
              <w:ins w:id="196" w:author="Mitchell, Phillip" w:date="2024-11-13T17:29:00Z"/>
              <w:rFonts w:asciiTheme="minorHAnsi" w:eastAsiaTheme="minorEastAsia" w:hAnsiTheme="minorHAnsi"/>
              <w:noProof/>
              <w:kern w:val="2"/>
              <w:lang w:eastAsia="en-AU"/>
              <w14:ligatures w14:val="standardContextual"/>
            </w:rPr>
          </w:pPr>
          <w:ins w:id="197"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"_Toc182411562"</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B.2.2</w:t>
            </w:r>
            <w:r>
              <w:rPr>
                <w:rFonts w:asciiTheme="minorHAnsi" w:eastAsiaTheme="minorEastAsia" w:hAnsiTheme="minorHAnsi"/>
                <w:noProof/>
                <w:kern w:val="2"/>
                <w:lang w:eastAsia="en-AU"/>
                <w14:ligatures w14:val="standardContextual"/>
              </w:rPr>
              <w:tab/>
            </w:r>
            <w:r w:rsidRPr="00BB4B83">
              <w:rPr>
                <w:rStyle w:val="Hyperlink"/>
                <w:noProof/>
              </w:rPr>
              <w:t>Method 2</w:t>
            </w:r>
            <w:r>
              <w:rPr>
                <w:noProof/>
                <w:webHidden/>
              </w:rPr>
              <w:tab/>
            </w:r>
            <w:r>
              <w:rPr>
                <w:noProof/>
                <w:webHidden/>
              </w:rPr>
              <w:fldChar w:fldCharType="begin"/>
            </w:r>
            <w:r>
              <w:rPr>
                <w:noProof/>
                <w:webHidden/>
              </w:rPr>
              <w:instrText xml:space="preserve"> PAGEREF _Toc182411562 \h </w:instrText>
            </w:r>
          </w:ins>
          <w:r>
            <w:rPr>
              <w:noProof/>
              <w:webHidden/>
            </w:rPr>
          </w:r>
          <w:r>
            <w:rPr>
              <w:noProof/>
              <w:webHidden/>
            </w:rPr>
            <w:fldChar w:fldCharType="separate"/>
          </w:r>
          <w:ins w:id="198" w:author="Mitchell, Phillip" w:date="2024-11-13T17:29:00Z">
            <w:r>
              <w:rPr>
                <w:noProof/>
                <w:webHidden/>
              </w:rPr>
              <w:t>75</w:t>
            </w:r>
            <w:r>
              <w:rPr>
                <w:noProof/>
                <w:webHidden/>
              </w:rPr>
              <w:fldChar w:fldCharType="end"/>
            </w:r>
            <w:r w:rsidRPr="00BB4B83">
              <w:rPr>
                <w:rStyle w:val="Hyperlink"/>
                <w:noProof/>
              </w:rPr>
              <w:fldChar w:fldCharType="end"/>
            </w:r>
          </w:ins>
        </w:p>
        <w:p w14:paraId="1BFDDF39" w14:textId="5064C6EB" w:rsidR="005475EC" w:rsidRDefault="005475EC">
          <w:pPr>
            <w:pStyle w:val="TOC1"/>
            <w:rPr>
              <w:ins w:id="199" w:author="Mitchell, Phillip" w:date="2024-11-13T17:29:00Z"/>
              <w:rFonts w:asciiTheme="minorHAnsi" w:eastAsiaTheme="minorEastAsia" w:hAnsiTheme="minorHAnsi"/>
              <w:b w:val="0"/>
              <w:noProof/>
              <w:kern w:val="2"/>
              <w:lang w:eastAsia="en-AU"/>
              <w14:ligatures w14:val="standardContextual"/>
            </w:rPr>
          </w:pPr>
          <w:ins w:id="200"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"_Toc182411563"</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Annex C Legislative Matters (Informative)</w:t>
            </w:r>
            <w:r>
              <w:rPr>
                <w:noProof/>
                <w:webHidden/>
              </w:rPr>
              <w:tab/>
            </w:r>
            <w:r>
              <w:rPr>
                <w:noProof/>
                <w:webHidden/>
              </w:rPr>
              <w:fldChar w:fldCharType="begin"/>
            </w:r>
            <w:r>
              <w:rPr>
                <w:noProof/>
                <w:webHidden/>
              </w:rPr>
              <w:instrText xml:space="preserve"> PAGEREF _Toc182411563 \h </w:instrText>
            </w:r>
          </w:ins>
          <w:r>
            <w:rPr>
              <w:noProof/>
              <w:webHidden/>
            </w:rPr>
          </w:r>
          <w:r>
            <w:rPr>
              <w:noProof/>
              <w:webHidden/>
            </w:rPr>
            <w:fldChar w:fldCharType="separate"/>
          </w:r>
          <w:ins w:id="201" w:author="Mitchell, Phillip" w:date="2024-11-13T17:29:00Z">
            <w:r>
              <w:rPr>
                <w:noProof/>
                <w:webHidden/>
              </w:rPr>
              <w:t>76</w:t>
            </w:r>
            <w:r>
              <w:rPr>
                <w:noProof/>
                <w:webHidden/>
              </w:rPr>
              <w:fldChar w:fldCharType="end"/>
            </w:r>
            <w:r w:rsidRPr="00BB4B83">
              <w:rPr>
                <w:rStyle w:val="Hyperlink"/>
                <w:noProof/>
              </w:rPr>
              <w:fldChar w:fldCharType="end"/>
            </w:r>
          </w:ins>
        </w:p>
        <w:p w14:paraId="75695F87" w14:textId="0D13ADFF" w:rsidR="005475EC" w:rsidRDefault="005475EC">
          <w:pPr>
            <w:pStyle w:val="TOC2"/>
            <w:rPr>
              <w:ins w:id="202" w:author="Mitchell, Phillip" w:date="2024-11-13T17:29:00Z"/>
              <w:rFonts w:asciiTheme="minorHAnsi" w:eastAsiaTheme="minorEastAsia" w:hAnsiTheme="minorHAnsi"/>
              <w:noProof/>
              <w:kern w:val="2"/>
              <w:lang w:eastAsia="en-AU"/>
              <w14:ligatures w14:val="standardContextual"/>
            </w:rPr>
          </w:pPr>
          <w:ins w:id="203"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"_Toc182411564"</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C.1</w:t>
            </w:r>
            <w:r>
              <w:rPr>
                <w:rFonts w:asciiTheme="minorHAnsi" w:eastAsiaTheme="minorEastAsia" w:hAnsiTheme="minorHAnsi"/>
                <w:noProof/>
                <w:kern w:val="2"/>
                <w:lang w:eastAsia="en-AU"/>
                <w14:ligatures w14:val="standardContextual"/>
              </w:rPr>
              <w:tab/>
            </w:r>
            <w:r w:rsidRPr="00BB4B83">
              <w:rPr>
                <w:rStyle w:val="Hyperlink"/>
                <w:noProof/>
              </w:rPr>
              <w:t>Legislative considerations</w:t>
            </w:r>
            <w:r>
              <w:rPr>
                <w:noProof/>
                <w:webHidden/>
              </w:rPr>
              <w:tab/>
            </w:r>
            <w:r>
              <w:rPr>
                <w:noProof/>
                <w:webHidden/>
              </w:rPr>
              <w:fldChar w:fldCharType="begin"/>
            </w:r>
            <w:r>
              <w:rPr>
                <w:noProof/>
                <w:webHidden/>
              </w:rPr>
              <w:instrText xml:space="preserve"> PAGEREF _Toc182411564 \h </w:instrText>
            </w:r>
          </w:ins>
          <w:r>
            <w:rPr>
              <w:noProof/>
              <w:webHidden/>
            </w:rPr>
          </w:r>
          <w:r>
            <w:rPr>
              <w:noProof/>
              <w:webHidden/>
            </w:rPr>
            <w:fldChar w:fldCharType="separate"/>
          </w:r>
          <w:ins w:id="204" w:author="Mitchell, Phillip" w:date="2024-11-13T17:29:00Z">
            <w:r>
              <w:rPr>
                <w:noProof/>
                <w:webHidden/>
              </w:rPr>
              <w:t>76</w:t>
            </w:r>
            <w:r>
              <w:rPr>
                <w:noProof/>
                <w:webHidden/>
              </w:rPr>
              <w:fldChar w:fldCharType="end"/>
            </w:r>
            <w:r w:rsidRPr="00BB4B83">
              <w:rPr>
                <w:rStyle w:val="Hyperlink"/>
                <w:noProof/>
              </w:rPr>
              <w:fldChar w:fldCharType="end"/>
            </w:r>
          </w:ins>
        </w:p>
        <w:p w14:paraId="6682A55E" w14:textId="6C777333" w:rsidR="005475EC" w:rsidRDefault="005475EC">
          <w:pPr>
            <w:pStyle w:val="TOC3"/>
            <w:tabs>
              <w:tab w:val="left" w:pos="1320"/>
              <w:tab w:val="right" w:leader="dot" w:pos="9628"/>
            </w:tabs>
            <w:rPr>
              <w:ins w:id="205" w:author="Mitchell, Phillip" w:date="2024-11-13T17:29:00Z"/>
              <w:rFonts w:asciiTheme="minorHAnsi" w:eastAsiaTheme="minorEastAsia" w:hAnsiTheme="minorHAnsi"/>
              <w:noProof/>
              <w:kern w:val="2"/>
              <w:lang w:eastAsia="en-AU"/>
              <w14:ligatures w14:val="standardContextual"/>
            </w:rPr>
          </w:pPr>
          <w:ins w:id="206"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"_Toc182411565"</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C.1.1</w:t>
            </w:r>
            <w:r>
              <w:rPr>
                <w:rFonts w:asciiTheme="minorHAnsi" w:eastAsiaTheme="minorEastAsia" w:hAnsiTheme="minorHAnsi"/>
                <w:noProof/>
                <w:kern w:val="2"/>
                <w:lang w:eastAsia="en-AU"/>
                <w14:ligatures w14:val="standardContextual"/>
              </w:rPr>
              <w:tab/>
            </w:r>
            <w:r w:rsidRPr="00BB4B83">
              <w:rPr>
                <w:rStyle w:val="Hyperlink"/>
                <w:noProof/>
              </w:rPr>
              <w:t>Choice of accuracy class</w:t>
            </w:r>
            <w:r>
              <w:rPr>
                <w:noProof/>
                <w:webHidden/>
              </w:rPr>
              <w:tab/>
            </w:r>
            <w:r>
              <w:rPr>
                <w:noProof/>
                <w:webHidden/>
              </w:rPr>
              <w:fldChar w:fldCharType="begin"/>
            </w:r>
            <w:r>
              <w:rPr>
                <w:noProof/>
                <w:webHidden/>
              </w:rPr>
              <w:instrText xml:space="preserve"> PAGEREF _Toc182411565 \h </w:instrText>
            </w:r>
          </w:ins>
          <w:r>
            <w:rPr>
              <w:noProof/>
              <w:webHidden/>
            </w:rPr>
          </w:r>
          <w:r>
            <w:rPr>
              <w:noProof/>
              <w:webHidden/>
            </w:rPr>
            <w:fldChar w:fldCharType="separate"/>
          </w:r>
          <w:ins w:id="207" w:author="Mitchell, Phillip" w:date="2024-11-13T17:29:00Z">
            <w:r>
              <w:rPr>
                <w:noProof/>
                <w:webHidden/>
              </w:rPr>
              <w:t>76</w:t>
            </w:r>
            <w:r>
              <w:rPr>
                <w:noProof/>
                <w:webHidden/>
              </w:rPr>
              <w:fldChar w:fldCharType="end"/>
            </w:r>
            <w:r w:rsidRPr="00BB4B83">
              <w:rPr>
                <w:rStyle w:val="Hyperlink"/>
                <w:noProof/>
              </w:rPr>
              <w:fldChar w:fldCharType="end"/>
            </w:r>
          </w:ins>
        </w:p>
        <w:p w14:paraId="3D0EF392" w14:textId="26751641" w:rsidR="005475EC" w:rsidRDefault="005475EC">
          <w:pPr>
            <w:pStyle w:val="TOC3"/>
            <w:tabs>
              <w:tab w:val="left" w:pos="1320"/>
              <w:tab w:val="right" w:leader="dot" w:pos="9628"/>
            </w:tabs>
            <w:rPr>
              <w:ins w:id="208" w:author="Mitchell, Phillip" w:date="2024-11-13T17:29:00Z"/>
              <w:rFonts w:asciiTheme="minorHAnsi" w:eastAsiaTheme="minorEastAsia" w:hAnsiTheme="minorHAnsi"/>
              <w:noProof/>
              <w:kern w:val="2"/>
              <w:lang w:eastAsia="en-AU"/>
              <w14:ligatures w14:val="standardContextual"/>
            </w:rPr>
          </w:pPr>
          <w:ins w:id="209"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"_Toc182411566"</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C.1.2</w:t>
            </w:r>
            <w:r>
              <w:rPr>
                <w:rFonts w:asciiTheme="minorHAnsi" w:eastAsiaTheme="minorEastAsia" w:hAnsiTheme="minorHAnsi"/>
                <w:noProof/>
                <w:kern w:val="2"/>
                <w:lang w:eastAsia="en-AU"/>
                <w14:ligatures w14:val="standardContextual"/>
              </w:rPr>
              <w:tab/>
            </w:r>
            <w:r w:rsidRPr="00BB4B83">
              <w:rPr>
                <w:rStyle w:val="Hyperlink"/>
                <w:noProof/>
              </w:rPr>
              <w:t>Matters not covered by the scope of this Recommendation</w:t>
            </w:r>
            <w:r>
              <w:rPr>
                <w:noProof/>
                <w:webHidden/>
              </w:rPr>
              <w:tab/>
            </w:r>
            <w:r>
              <w:rPr>
                <w:noProof/>
                <w:webHidden/>
              </w:rPr>
              <w:fldChar w:fldCharType="begin"/>
            </w:r>
            <w:r>
              <w:rPr>
                <w:noProof/>
                <w:webHidden/>
              </w:rPr>
              <w:instrText xml:space="preserve"> PAGEREF _Toc182411566 \h </w:instrText>
            </w:r>
          </w:ins>
          <w:r>
            <w:rPr>
              <w:noProof/>
              <w:webHidden/>
            </w:rPr>
          </w:r>
          <w:r>
            <w:rPr>
              <w:noProof/>
              <w:webHidden/>
            </w:rPr>
            <w:fldChar w:fldCharType="separate"/>
          </w:r>
          <w:ins w:id="210" w:author="Mitchell, Phillip" w:date="2024-11-13T17:29:00Z">
            <w:r>
              <w:rPr>
                <w:noProof/>
                <w:webHidden/>
              </w:rPr>
              <w:t>77</w:t>
            </w:r>
            <w:r>
              <w:rPr>
                <w:noProof/>
                <w:webHidden/>
              </w:rPr>
              <w:fldChar w:fldCharType="end"/>
            </w:r>
            <w:r w:rsidRPr="00BB4B83">
              <w:rPr>
                <w:rStyle w:val="Hyperlink"/>
                <w:noProof/>
              </w:rPr>
              <w:fldChar w:fldCharType="end"/>
            </w:r>
          </w:ins>
        </w:p>
        <w:p w14:paraId="01A2FB83" w14:textId="26F08B59" w:rsidR="005475EC" w:rsidRDefault="005475EC">
          <w:pPr>
            <w:pStyle w:val="TOC1"/>
            <w:rPr>
              <w:ins w:id="211" w:author="Mitchell, Phillip" w:date="2024-11-13T17:29:00Z"/>
              <w:rFonts w:asciiTheme="minorHAnsi" w:eastAsiaTheme="minorEastAsia" w:hAnsiTheme="minorHAnsi"/>
              <w:b w:val="0"/>
              <w:noProof/>
              <w:kern w:val="2"/>
              <w:lang w:eastAsia="en-AU"/>
              <w14:ligatures w14:val="standardContextual"/>
            </w:rPr>
          </w:pPr>
          <w:ins w:id="212"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"_Toc182411567"</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Annex D Accuracy classes and current values (Informative)</w:t>
            </w:r>
            <w:r>
              <w:rPr>
                <w:noProof/>
                <w:webHidden/>
              </w:rPr>
              <w:tab/>
            </w:r>
            <w:r>
              <w:rPr>
                <w:noProof/>
                <w:webHidden/>
              </w:rPr>
              <w:fldChar w:fldCharType="begin"/>
            </w:r>
            <w:r>
              <w:rPr>
                <w:noProof/>
                <w:webHidden/>
              </w:rPr>
              <w:instrText xml:space="preserve"> PAGEREF _Toc182411567 \h </w:instrText>
            </w:r>
          </w:ins>
          <w:r>
            <w:rPr>
              <w:noProof/>
              <w:webHidden/>
            </w:rPr>
          </w:r>
          <w:r>
            <w:rPr>
              <w:noProof/>
              <w:webHidden/>
            </w:rPr>
            <w:fldChar w:fldCharType="separate"/>
          </w:r>
          <w:ins w:id="213" w:author="Mitchell, Phillip" w:date="2024-11-13T17:29:00Z">
            <w:r>
              <w:rPr>
                <w:noProof/>
                <w:webHidden/>
              </w:rPr>
              <w:t>78</w:t>
            </w:r>
            <w:r>
              <w:rPr>
                <w:noProof/>
                <w:webHidden/>
              </w:rPr>
              <w:fldChar w:fldCharType="end"/>
            </w:r>
            <w:r w:rsidRPr="00BB4B83">
              <w:rPr>
                <w:rStyle w:val="Hyperlink"/>
                <w:noProof/>
              </w:rPr>
              <w:fldChar w:fldCharType="end"/>
            </w:r>
          </w:ins>
        </w:p>
        <w:p w14:paraId="64979167" w14:textId="1F99D97B" w:rsidR="005475EC" w:rsidRDefault="005475EC">
          <w:pPr>
            <w:pStyle w:val="TOC2"/>
            <w:rPr>
              <w:ins w:id="214" w:author="Mitchell, Phillip" w:date="2024-11-13T17:29:00Z"/>
              <w:rFonts w:asciiTheme="minorHAnsi" w:eastAsiaTheme="minorEastAsia" w:hAnsiTheme="minorHAnsi"/>
              <w:noProof/>
              <w:kern w:val="2"/>
              <w:lang w:eastAsia="en-AU"/>
              <w14:ligatures w14:val="standardContextual"/>
            </w:rPr>
          </w:pPr>
          <w:ins w:id="215"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"_Toc182411568"</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D.1</w:t>
            </w:r>
            <w:r>
              <w:rPr>
                <w:rFonts w:asciiTheme="minorHAnsi" w:eastAsiaTheme="minorEastAsia" w:hAnsiTheme="minorHAnsi"/>
                <w:noProof/>
                <w:kern w:val="2"/>
                <w:lang w:eastAsia="en-AU"/>
                <w14:ligatures w14:val="standardContextual"/>
              </w:rPr>
              <w:tab/>
            </w:r>
            <w:r w:rsidRPr="00BB4B83">
              <w:rPr>
                <w:rStyle w:val="Hyperlink"/>
                <w:noProof/>
              </w:rPr>
              <w:t>General</w:t>
            </w:r>
            <w:r>
              <w:rPr>
                <w:noProof/>
                <w:webHidden/>
              </w:rPr>
              <w:tab/>
            </w:r>
            <w:r>
              <w:rPr>
                <w:noProof/>
                <w:webHidden/>
              </w:rPr>
              <w:fldChar w:fldCharType="begin"/>
            </w:r>
            <w:r>
              <w:rPr>
                <w:noProof/>
                <w:webHidden/>
              </w:rPr>
              <w:instrText xml:space="preserve"> PAGEREF _Toc182411568 \h </w:instrText>
            </w:r>
          </w:ins>
          <w:r>
            <w:rPr>
              <w:noProof/>
              <w:webHidden/>
            </w:rPr>
          </w:r>
          <w:r>
            <w:rPr>
              <w:noProof/>
              <w:webHidden/>
            </w:rPr>
            <w:fldChar w:fldCharType="separate"/>
          </w:r>
          <w:ins w:id="216" w:author="Mitchell, Phillip" w:date="2024-11-13T17:29:00Z">
            <w:r>
              <w:rPr>
                <w:noProof/>
                <w:webHidden/>
              </w:rPr>
              <w:t>78</w:t>
            </w:r>
            <w:r>
              <w:rPr>
                <w:noProof/>
                <w:webHidden/>
              </w:rPr>
              <w:fldChar w:fldCharType="end"/>
            </w:r>
            <w:r w:rsidRPr="00BB4B83">
              <w:rPr>
                <w:rStyle w:val="Hyperlink"/>
                <w:noProof/>
              </w:rPr>
              <w:fldChar w:fldCharType="end"/>
            </w:r>
          </w:ins>
        </w:p>
        <w:p w14:paraId="25B1FAD5" w14:textId="070466DD" w:rsidR="005475EC" w:rsidRDefault="005475EC">
          <w:pPr>
            <w:pStyle w:val="TOC2"/>
            <w:rPr>
              <w:ins w:id="217" w:author="Mitchell, Phillip" w:date="2024-11-13T17:29:00Z"/>
              <w:rFonts w:asciiTheme="minorHAnsi" w:eastAsiaTheme="minorEastAsia" w:hAnsiTheme="minorHAnsi"/>
              <w:noProof/>
              <w:kern w:val="2"/>
              <w:lang w:eastAsia="en-AU"/>
              <w14:ligatures w14:val="standardContextual"/>
            </w:rPr>
          </w:pPr>
          <w:ins w:id="218"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"_Toc182411569"</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D.2</w:t>
            </w:r>
            <w:r>
              <w:rPr>
                <w:rFonts w:asciiTheme="minorHAnsi" w:eastAsiaTheme="minorEastAsia" w:hAnsiTheme="minorHAnsi"/>
                <w:noProof/>
                <w:kern w:val="2"/>
                <w:lang w:eastAsia="en-AU"/>
                <w14:ligatures w14:val="standardContextual"/>
              </w:rPr>
              <w:tab/>
            </w:r>
            <w:r w:rsidRPr="00BB4B83">
              <w:rPr>
                <w:rStyle w:val="Hyperlink"/>
                <w:noProof/>
              </w:rPr>
              <w:t>Accuracy classes</w:t>
            </w:r>
            <w:r>
              <w:rPr>
                <w:noProof/>
                <w:webHidden/>
              </w:rPr>
              <w:tab/>
            </w:r>
            <w:r>
              <w:rPr>
                <w:noProof/>
                <w:webHidden/>
              </w:rPr>
              <w:fldChar w:fldCharType="begin"/>
            </w:r>
            <w:r>
              <w:rPr>
                <w:noProof/>
                <w:webHidden/>
              </w:rPr>
              <w:instrText xml:space="preserve"> PAGEREF _Toc182411569 \h </w:instrText>
            </w:r>
          </w:ins>
          <w:r>
            <w:rPr>
              <w:noProof/>
              <w:webHidden/>
            </w:rPr>
          </w:r>
          <w:r>
            <w:rPr>
              <w:noProof/>
              <w:webHidden/>
            </w:rPr>
            <w:fldChar w:fldCharType="separate"/>
          </w:r>
          <w:ins w:id="219" w:author="Mitchell, Phillip" w:date="2024-11-13T17:29:00Z">
            <w:r>
              <w:rPr>
                <w:noProof/>
                <w:webHidden/>
              </w:rPr>
              <w:t>78</w:t>
            </w:r>
            <w:r>
              <w:rPr>
                <w:noProof/>
                <w:webHidden/>
              </w:rPr>
              <w:fldChar w:fldCharType="end"/>
            </w:r>
            <w:r w:rsidRPr="00BB4B83">
              <w:rPr>
                <w:rStyle w:val="Hyperlink"/>
                <w:noProof/>
              </w:rPr>
              <w:fldChar w:fldCharType="end"/>
            </w:r>
          </w:ins>
        </w:p>
        <w:p w14:paraId="37F07739" w14:textId="578D0B46" w:rsidR="005475EC" w:rsidRDefault="005475EC">
          <w:pPr>
            <w:pStyle w:val="TOC2"/>
            <w:rPr>
              <w:ins w:id="220" w:author="Mitchell, Phillip" w:date="2024-11-13T17:29:00Z"/>
              <w:rFonts w:asciiTheme="minorHAnsi" w:eastAsiaTheme="minorEastAsia" w:hAnsiTheme="minorHAnsi"/>
              <w:noProof/>
              <w:kern w:val="2"/>
              <w:lang w:eastAsia="en-AU"/>
              <w14:ligatures w14:val="standardContextual"/>
            </w:rPr>
          </w:pPr>
          <w:ins w:id="221"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"_Toc182411570"</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D.3</w:t>
            </w:r>
            <w:r>
              <w:rPr>
                <w:rFonts w:asciiTheme="minorHAnsi" w:eastAsiaTheme="minorEastAsia" w:hAnsiTheme="minorHAnsi"/>
                <w:noProof/>
                <w:kern w:val="2"/>
                <w:lang w:eastAsia="en-AU"/>
                <w14:ligatures w14:val="standardContextual"/>
              </w:rPr>
              <w:tab/>
            </w:r>
            <w:r w:rsidRPr="00BB4B83">
              <w:rPr>
                <w:rStyle w:val="Hyperlink"/>
                <w:noProof/>
              </w:rPr>
              <w:t>Current values</w:t>
            </w:r>
            <w:r>
              <w:rPr>
                <w:noProof/>
                <w:webHidden/>
              </w:rPr>
              <w:tab/>
            </w:r>
            <w:r>
              <w:rPr>
                <w:noProof/>
                <w:webHidden/>
              </w:rPr>
              <w:fldChar w:fldCharType="begin"/>
            </w:r>
            <w:r>
              <w:rPr>
                <w:noProof/>
                <w:webHidden/>
              </w:rPr>
              <w:instrText xml:space="preserve"> PAGEREF _Toc182411570 \h </w:instrText>
            </w:r>
          </w:ins>
          <w:r>
            <w:rPr>
              <w:noProof/>
              <w:webHidden/>
            </w:rPr>
          </w:r>
          <w:r>
            <w:rPr>
              <w:noProof/>
              <w:webHidden/>
            </w:rPr>
            <w:fldChar w:fldCharType="separate"/>
          </w:r>
          <w:ins w:id="222" w:author="Mitchell, Phillip" w:date="2024-11-13T17:29:00Z">
            <w:r>
              <w:rPr>
                <w:noProof/>
                <w:webHidden/>
              </w:rPr>
              <w:t>78</w:t>
            </w:r>
            <w:r>
              <w:rPr>
                <w:noProof/>
                <w:webHidden/>
              </w:rPr>
              <w:fldChar w:fldCharType="end"/>
            </w:r>
            <w:r w:rsidRPr="00BB4B83">
              <w:rPr>
                <w:rStyle w:val="Hyperlink"/>
                <w:noProof/>
              </w:rPr>
              <w:fldChar w:fldCharType="end"/>
            </w:r>
          </w:ins>
        </w:p>
        <w:p w14:paraId="1F1AA83D" w14:textId="78B6197B" w:rsidR="005475EC" w:rsidRDefault="005475EC">
          <w:pPr>
            <w:pStyle w:val="TOC2"/>
            <w:rPr>
              <w:ins w:id="223" w:author="Mitchell, Phillip" w:date="2024-11-13T17:29:00Z"/>
              <w:rFonts w:asciiTheme="minorHAnsi" w:eastAsiaTheme="minorEastAsia" w:hAnsiTheme="minorHAnsi"/>
              <w:noProof/>
              <w:kern w:val="2"/>
              <w:lang w:eastAsia="en-AU"/>
              <w14:ligatures w14:val="standardContextual"/>
            </w:rPr>
          </w:pPr>
          <w:ins w:id="224"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"_Toc182411571"</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D.4</w:t>
            </w:r>
            <w:r>
              <w:rPr>
                <w:rFonts w:asciiTheme="minorHAnsi" w:eastAsiaTheme="minorEastAsia" w:hAnsiTheme="minorHAnsi"/>
                <w:noProof/>
                <w:kern w:val="2"/>
                <w:lang w:eastAsia="en-AU"/>
                <w14:ligatures w14:val="standardContextual"/>
              </w:rPr>
              <w:tab/>
            </w:r>
            <w:r w:rsidRPr="00BB4B83">
              <w:rPr>
                <w:rStyle w:val="Hyperlink"/>
                <w:noProof/>
              </w:rPr>
              <w:t>Acceptance of correspondence</w:t>
            </w:r>
            <w:r>
              <w:rPr>
                <w:noProof/>
                <w:webHidden/>
              </w:rPr>
              <w:tab/>
            </w:r>
            <w:r>
              <w:rPr>
                <w:noProof/>
                <w:webHidden/>
              </w:rPr>
              <w:fldChar w:fldCharType="begin"/>
            </w:r>
            <w:r>
              <w:rPr>
                <w:noProof/>
                <w:webHidden/>
              </w:rPr>
              <w:instrText xml:space="preserve"> PAGEREF _Toc182411571 \h </w:instrText>
            </w:r>
          </w:ins>
          <w:r>
            <w:rPr>
              <w:noProof/>
              <w:webHidden/>
            </w:rPr>
          </w:r>
          <w:r>
            <w:rPr>
              <w:noProof/>
              <w:webHidden/>
            </w:rPr>
            <w:fldChar w:fldCharType="separate"/>
          </w:r>
          <w:ins w:id="225" w:author="Mitchell, Phillip" w:date="2024-11-13T17:29:00Z">
            <w:r>
              <w:rPr>
                <w:noProof/>
                <w:webHidden/>
              </w:rPr>
              <w:t>79</w:t>
            </w:r>
            <w:r>
              <w:rPr>
                <w:noProof/>
                <w:webHidden/>
              </w:rPr>
              <w:fldChar w:fldCharType="end"/>
            </w:r>
            <w:r w:rsidRPr="00BB4B83">
              <w:rPr>
                <w:rStyle w:val="Hyperlink"/>
                <w:noProof/>
              </w:rPr>
              <w:fldChar w:fldCharType="end"/>
            </w:r>
          </w:ins>
        </w:p>
        <w:p w14:paraId="5CB50087" w14:textId="7BCA0314" w:rsidR="005475EC" w:rsidRDefault="005475EC">
          <w:pPr>
            <w:pStyle w:val="TOC1"/>
            <w:rPr>
              <w:ins w:id="226" w:author="Mitchell, Phillip" w:date="2024-11-13T17:29:00Z"/>
              <w:rFonts w:asciiTheme="minorHAnsi" w:eastAsiaTheme="minorEastAsia" w:hAnsiTheme="minorHAnsi"/>
              <w:b w:val="0"/>
              <w:noProof/>
              <w:kern w:val="2"/>
              <w:lang w:eastAsia="en-AU"/>
              <w14:ligatures w14:val="standardContextual"/>
            </w:rPr>
          </w:pPr>
          <w:ins w:id="227" w:author="Mitchell, Phillip" w:date="2024-11-13T17:29:00Z">
            <w:r w:rsidRPr="00BB4B83">
              <w:rPr>
                <w:rStyle w:val="Hyperlink"/>
                <w:noProof/>
              </w:rPr>
              <w:fldChar w:fldCharType="begin"/>
            </w:r>
            <w:r w:rsidRPr="00BB4B83">
              <w:rPr>
                <w:rStyle w:val="Hyperlink"/>
                <w:noProof/>
              </w:rPr>
              <w:instrText xml:space="preserve"> </w:instrText>
            </w:r>
            <w:r>
              <w:rPr>
                <w:noProof/>
              </w:rPr>
              <w:instrText>HYPERLINK \l "_Toc182411572"</w:instrText>
            </w:r>
            <w:r w:rsidRPr="00BB4B83">
              <w:rPr>
                <w:rStyle w:val="Hyperlink"/>
                <w:noProof/>
              </w:rPr>
              <w:instrText xml:space="preserve"> </w:instrText>
            </w:r>
            <w:r w:rsidRPr="00BB4B83">
              <w:rPr>
                <w:rStyle w:val="Hyperlink"/>
                <w:noProof/>
              </w:rPr>
            </w:r>
            <w:r w:rsidRPr="00BB4B83">
              <w:rPr>
                <w:rStyle w:val="Hyperlink"/>
                <w:noProof/>
              </w:rPr>
              <w:fldChar w:fldCharType="separate"/>
            </w:r>
            <w:r w:rsidRPr="00BB4B83">
              <w:rPr>
                <w:rStyle w:val="Hyperlink"/>
                <w:noProof/>
              </w:rPr>
              <w:t>Annex E Bibliography (Informative)</w:t>
            </w:r>
            <w:r>
              <w:rPr>
                <w:noProof/>
                <w:webHidden/>
              </w:rPr>
              <w:tab/>
            </w:r>
            <w:r>
              <w:rPr>
                <w:noProof/>
                <w:webHidden/>
              </w:rPr>
              <w:fldChar w:fldCharType="begin"/>
            </w:r>
            <w:r>
              <w:rPr>
                <w:noProof/>
                <w:webHidden/>
              </w:rPr>
              <w:instrText xml:space="preserve"> PAGEREF _Toc182411572 \h </w:instrText>
            </w:r>
          </w:ins>
          <w:r>
            <w:rPr>
              <w:noProof/>
              <w:webHidden/>
            </w:rPr>
          </w:r>
          <w:r>
            <w:rPr>
              <w:noProof/>
              <w:webHidden/>
            </w:rPr>
            <w:fldChar w:fldCharType="separate"/>
          </w:r>
          <w:ins w:id="228" w:author="Mitchell, Phillip" w:date="2024-11-13T17:29:00Z">
            <w:r>
              <w:rPr>
                <w:noProof/>
                <w:webHidden/>
              </w:rPr>
              <w:t>80</w:t>
            </w:r>
            <w:r>
              <w:rPr>
                <w:noProof/>
                <w:webHidden/>
              </w:rPr>
              <w:fldChar w:fldCharType="end"/>
            </w:r>
            <w:r w:rsidRPr="00BB4B83">
              <w:rPr>
                <w:rStyle w:val="Hyperlink"/>
                <w:noProof/>
              </w:rPr>
              <w:fldChar w:fldCharType="end"/>
            </w:r>
          </w:ins>
        </w:p>
        <w:p w14:paraId="195E66BB" w14:textId="26E2291D" w:rsidR="002214D7" w:rsidRDefault="002214D7">
          <w:pPr>
            <w:rPr>
              <w:ins w:id="229" w:author="Mitchell, Phillip" w:date="2024-02-26T15:58:00Z"/>
            </w:rPr>
          </w:pPr>
          <w:ins w:id="230" w:author="Mitchell, Phillip" w:date="2024-02-26T15:59:00Z">
            <w:r>
              <w:rPr>
                <w:b/>
              </w:rPr>
              <w:fldChar w:fldCharType="end"/>
            </w:r>
          </w:ins>
        </w:p>
        <w:customXmlInsRangeStart w:id="231" w:author="Mitchell, Phillip" w:date="2024-02-26T15:58:00Z"/>
      </w:sdtContent>
    </w:sdt>
    <w:customXmlInsRangeEnd w:id="231"/>
    <w:p w14:paraId="1A5066DA" w14:textId="611D20D8" w:rsidR="00714DB9" w:rsidDel="00B91BA8" w:rsidRDefault="005F0A8A">
      <w:pPr>
        <w:pStyle w:val="TOC1"/>
        <w:rPr>
          <w:del w:id="232" w:author="Mitchell, Phillip" w:date="2023-11-29T12:24:00Z"/>
        </w:rPr>
        <w:pPrChange w:id="233" w:author="Mitchell, Phillip" w:date="2024-07-10T14:10:00Z">
          <w:pPr/>
        </w:pPrChange>
      </w:pPr>
      <w:del w:id="234" w:author="Mitchell, Phillip" w:date="2024-02-26T15:50:00Z">
        <w:r w:rsidDel="00B74500">
          <w:fldChar w:fldCharType="begin"/>
        </w:r>
        <w:r w:rsidDel="00B74500">
          <w:delInstrText xml:space="preserve"> TOC \o "1-2" \h \z \t "Heading (No Number),1" </w:delInstrText>
        </w:r>
        <w:r w:rsidDel="00B74500">
          <w:fldChar w:fldCharType="separate"/>
        </w:r>
      </w:del>
      <w:ins w:id="235" w:author="Phillip" w:date="2023-08-21T13:12:00Z">
        <w:del w:id="236" w:author="Mitchell, Phillip" w:date="2023-11-29T12:24:00Z">
          <w:r w:rsidR="00714DB9" w:rsidRPr="0033235A" w:rsidDel="0033235A">
            <w:rPr>
              <w:rStyle w:val="Hyperlink"/>
              <w:noProof/>
            </w:rPr>
            <w:delText>Foreword</w:delText>
          </w:r>
          <w:r w:rsidR="00714DB9" w:rsidDel="0033235A">
            <w:rPr>
              <w:noProof/>
              <w:webHidden/>
            </w:rPr>
            <w:tab/>
            <w:delText>4</w:delText>
          </w:r>
        </w:del>
      </w:ins>
    </w:p>
    <w:p w14:paraId="3581DEFA" w14:textId="2DD4340E" w:rsidR="00B91BA8" w:rsidRDefault="00B91BA8" w:rsidP="0067357A">
      <w:pPr>
        <w:pStyle w:val="TOC1"/>
        <w:rPr>
          <w:ins w:id="237" w:author="Mitchell, Phillip" w:date="2024-02-26T15:57:00Z"/>
        </w:rPr>
      </w:pPr>
    </w:p>
    <w:p w14:paraId="40DDC9D0" w14:textId="28D0BB60" w:rsidR="00B91BA8" w:rsidRDefault="00B91BA8" w:rsidP="00B91BA8">
      <w:pPr>
        <w:rPr>
          <w:ins w:id="238" w:author="Mitchell, Phillip" w:date="2024-02-26T15:57:00Z"/>
        </w:rPr>
      </w:pPr>
    </w:p>
    <w:p w14:paraId="6AB11229" w14:textId="3A63F111" w:rsidR="00B91BA8" w:rsidRDefault="00B91BA8" w:rsidP="00B91BA8">
      <w:pPr>
        <w:rPr>
          <w:ins w:id="239" w:author="Mitchell, Phillip" w:date="2024-02-26T15:57:00Z"/>
        </w:rPr>
      </w:pPr>
    </w:p>
    <w:p w14:paraId="2723ECDF" w14:textId="2B7F952B" w:rsidR="00B91BA8" w:rsidRDefault="00B91BA8" w:rsidP="00B91BA8">
      <w:pPr>
        <w:rPr>
          <w:ins w:id="240" w:author="Mitchell, Phillip" w:date="2024-02-26T15:57:00Z"/>
        </w:rPr>
      </w:pPr>
    </w:p>
    <w:p w14:paraId="588A5E13" w14:textId="57EA537D" w:rsidR="00B91BA8" w:rsidRPr="00B91BA8" w:rsidRDefault="00B91BA8">
      <w:pPr>
        <w:rPr>
          <w:ins w:id="241" w:author="Mitchell, Phillip" w:date="2024-02-26T15:57:00Z"/>
          <w:rPrChange w:id="242" w:author="Mitchell, Phillip" w:date="2024-02-26T15:57:00Z">
            <w:rPr>
              <w:ins w:id="243" w:author="Mitchell, Phillip" w:date="2024-02-26T15:57:00Z"/>
              <w:rFonts w:asciiTheme="minorHAnsi" w:eastAsiaTheme="minorEastAsia" w:hAnsiTheme="minorHAnsi"/>
              <w:noProof/>
              <w:lang w:eastAsia="en-AU"/>
            </w:rPr>
          </w:rPrChange>
        </w:rPr>
        <w:pPrChange w:id="244" w:author="Mitchell, Phillip" w:date="2024-02-26T15:57:00Z">
          <w:pPr>
            <w:pStyle w:val="TOC1"/>
          </w:pPr>
        </w:pPrChange>
      </w:pPr>
      <w:ins w:id="245" w:author="Mitchell, Phillip" w:date="2024-02-26T15:57:00Z">
        <w:r>
          <w:t>hgjhgjh</w:t>
        </w:r>
      </w:ins>
    </w:p>
    <w:p w14:paraId="19866E8C" w14:textId="1E8B3D37" w:rsidR="00714DB9" w:rsidDel="0033235A" w:rsidRDefault="00714DB9">
      <w:pPr>
        <w:pStyle w:val="TOC1"/>
        <w:rPr>
          <w:ins w:id="246" w:author="Phillip" w:date="2023-08-21T13:12:00Z"/>
          <w:del w:id="247" w:author="Mitchell, Phillip" w:date="2023-11-29T12:24:00Z"/>
          <w:rFonts w:asciiTheme="minorHAnsi" w:eastAsiaTheme="minorEastAsia" w:hAnsiTheme="minorHAnsi"/>
          <w:noProof/>
          <w:lang w:eastAsia="en-AU"/>
        </w:rPr>
        <w:pPrChange w:id="248" w:author="Mitchell, Phillip" w:date="2024-02-26T15:54:00Z">
          <w:pPr>
            <w:pStyle w:val="TOC1"/>
            <w:tabs>
              <w:tab w:val="left" w:pos="440"/>
            </w:tabs>
          </w:pPr>
        </w:pPrChange>
      </w:pPr>
      <w:ins w:id="249" w:author="Phillip" w:date="2023-08-21T13:12:00Z">
        <w:del w:id="250" w:author="Mitchell, Phillip" w:date="2023-11-29T12:24:00Z">
          <w:r w:rsidRPr="0033235A" w:rsidDel="0033235A">
            <w:rPr>
              <w:rStyle w:val="Hyperlink"/>
              <w:noProof/>
            </w:rPr>
            <w:delText>1</w:delText>
          </w:r>
          <w:r w:rsidDel="0033235A">
            <w:rPr>
              <w:rFonts w:asciiTheme="minorHAnsi" w:eastAsiaTheme="minorEastAsia" w:hAnsiTheme="minorHAnsi"/>
              <w:noProof/>
              <w:lang w:eastAsia="en-AU"/>
            </w:rPr>
            <w:tab/>
          </w:r>
          <w:r w:rsidRPr="0033235A" w:rsidDel="0033235A">
            <w:rPr>
              <w:rStyle w:val="Hyperlink"/>
              <w:noProof/>
            </w:rPr>
            <w:delText>Introduction</w:delText>
          </w:r>
          <w:r w:rsidDel="0033235A">
            <w:rPr>
              <w:noProof/>
              <w:webHidden/>
            </w:rPr>
            <w:tab/>
            <w:delText>5</w:delText>
          </w:r>
        </w:del>
      </w:ins>
    </w:p>
    <w:p w14:paraId="554BB0EC" w14:textId="10D714BB" w:rsidR="00714DB9" w:rsidDel="0033235A" w:rsidRDefault="00714DB9">
      <w:pPr>
        <w:pStyle w:val="TOC1"/>
        <w:rPr>
          <w:ins w:id="251" w:author="Phillip" w:date="2023-08-21T13:12:00Z"/>
          <w:del w:id="252" w:author="Mitchell, Phillip" w:date="2023-11-29T12:24:00Z"/>
          <w:rFonts w:asciiTheme="minorHAnsi" w:eastAsiaTheme="minorEastAsia" w:hAnsiTheme="minorHAnsi"/>
          <w:noProof/>
          <w:lang w:eastAsia="en-AU"/>
        </w:rPr>
        <w:pPrChange w:id="253" w:author="Mitchell, Phillip" w:date="2024-02-26T15:54:00Z">
          <w:pPr>
            <w:pStyle w:val="TOC1"/>
            <w:tabs>
              <w:tab w:val="left" w:pos="440"/>
            </w:tabs>
          </w:pPr>
        </w:pPrChange>
      </w:pPr>
      <w:ins w:id="254" w:author="Phillip" w:date="2023-08-21T13:12:00Z">
        <w:del w:id="255" w:author="Mitchell, Phillip" w:date="2023-11-29T12:24:00Z">
          <w:r w:rsidRPr="0033235A" w:rsidDel="0033235A">
            <w:rPr>
              <w:rStyle w:val="Hyperlink"/>
              <w:noProof/>
            </w:rPr>
            <w:delText>2</w:delText>
          </w:r>
          <w:r w:rsidDel="0033235A">
            <w:rPr>
              <w:rFonts w:asciiTheme="minorHAnsi" w:eastAsiaTheme="minorEastAsia" w:hAnsiTheme="minorHAnsi"/>
              <w:noProof/>
              <w:lang w:eastAsia="en-AU"/>
            </w:rPr>
            <w:tab/>
          </w:r>
          <w:r w:rsidRPr="0033235A" w:rsidDel="0033235A">
            <w:rPr>
              <w:rStyle w:val="Hyperlink"/>
              <w:noProof/>
            </w:rPr>
            <w:delText>Scope</w:delText>
          </w:r>
          <w:r w:rsidDel="0033235A">
            <w:rPr>
              <w:noProof/>
              <w:webHidden/>
            </w:rPr>
            <w:tab/>
            <w:delText>5</w:delText>
          </w:r>
        </w:del>
      </w:ins>
    </w:p>
    <w:p w14:paraId="53CF3330" w14:textId="3BB30640" w:rsidR="00714DB9" w:rsidDel="0033235A" w:rsidRDefault="00714DB9">
      <w:pPr>
        <w:pStyle w:val="TOC1"/>
        <w:rPr>
          <w:ins w:id="256" w:author="Phillip" w:date="2023-08-21T13:12:00Z"/>
          <w:del w:id="257" w:author="Mitchell, Phillip" w:date="2023-11-29T12:24:00Z"/>
          <w:rFonts w:asciiTheme="minorHAnsi" w:eastAsiaTheme="minorEastAsia" w:hAnsiTheme="minorHAnsi"/>
          <w:noProof/>
          <w:lang w:eastAsia="en-AU"/>
        </w:rPr>
        <w:pPrChange w:id="258" w:author="Mitchell, Phillip" w:date="2024-02-26T15:54:00Z">
          <w:pPr>
            <w:pStyle w:val="TOC1"/>
            <w:tabs>
              <w:tab w:val="left" w:pos="440"/>
            </w:tabs>
          </w:pPr>
        </w:pPrChange>
      </w:pPr>
      <w:ins w:id="259" w:author="Phillip" w:date="2023-08-21T13:12:00Z">
        <w:del w:id="260" w:author="Mitchell, Phillip" w:date="2023-11-29T12:24:00Z">
          <w:r w:rsidRPr="0033235A" w:rsidDel="0033235A">
            <w:rPr>
              <w:rStyle w:val="Hyperlink"/>
              <w:noProof/>
            </w:rPr>
            <w:delText>3</w:delText>
          </w:r>
          <w:r w:rsidDel="0033235A">
            <w:rPr>
              <w:rFonts w:asciiTheme="minorHAnsi" w:eastAsiaTheme="minorEastAsia" w:hAnsiTheme="minorHAnsi"/>
              <w:noProof/>
              <w:lang w:eastAsia="en-AU"/>
            </w:rPr>
            <w:tab/>
          </w:r>
          <w:r w:rsidRPr="0033235A" w:rsidDel="0033235A">
            <w:rPr>
              <w:rStyle w:val="Hyperlink"/>
              <w:noProof/>
            </w:rPr>
            <w:delText>Terms and definitions</w:delText>
          </w:r>
          <w:r w:rsidDel="0033235A">
            <w:rPr>
              <w:noProof/>
              <w:webHidden/>
            </w:rPr>
            <w:tab/>
            <w:delText>5</w:delText>
          </w:r>
        </w:del>
      </w:ins>
    </w:p>
    <w:p w14:paraId="4EEB9007" w14:textId="43471E9B" w:rsidR="00714DB9" w:rsidDel="0033235A" w:rsidRDefault="00714DB9">
      <w:pPr>
        <w:pStyle w:val="TOC1"/>
        <w:rPr>
          <w:ins w:id="261" w:author="Phillip" w:date="2023-08-21T13:12:00Z"/>
          <w:del w:id="262" w:author="Mitchell, Phillip" w:date="2023-11-29T12:24:00Z"/>
          <w:rFonts w:asciiTheme="minorHAnsi" w:eastAsiaTheme="minorEastAsia" w:hAnsiTheme="minorHAnsi"/>
          <w:noProof/>
          <w:lang w:eastAsia="en-AU"/>
        </w:rPr>
        <w:pPrChange w:id="263" w:author="Mitchell, Phillip" w:date="2024-02-26T15:54:00Z">
          <w:pPr>
            <w:pStyle w:val="TOC2"/>
          </w:pPr>
        </w:pPrChange>
      </w:pPr>
      <w:ins w:id="264" w:author="Phillip" w:date="2023-08-21T13:12:00Z">
        <w:del w:id="265" w:author="Mitchell, Phillip" w:date="2023-11-29T12:24:00Z">
          <w:r w:rsidRPr="0033235A" w:rsidDel="0033235A">
            <w:rPr>
              <w:rStyle w:val="Hyperlink"/>
              <w:noProof/>
            </w:rPr>
            <w:delText>3.1</w:delText>
          </w:r>
          <w:r w:rsidDel="0033235A">
            <w:rPr>
              <w:rFonts w:asciiTheme="minorHAnsi" w:eastAsiaTheme="minorEastAsia" w:hAnsiTheme="minorHAnsi"/>
              <w:noProof/>
              <w:lang w:eastAsia="en-AU"/>
            </w:rPr>
            <w:tab/>
          </w:r>
          <w:r w:rsidRPr="0033235A" w:rsidDel="0033235A">
            <w:rPr>
              <w:rStyle w:val="Hyperlink"/>
              <w:noProof/>
            </w:rPr>
            <w:delText>Meters and their constituents</w:delText>
          </w:r>
          <w:r w:rsidDel="0033235A">
            <w:rPr>
              <w:noProof/>
              <w:webHidden/>
            </w:rPr>
            <w:tab/>
            <w:delText>5</w:delText>
          </w:r>
        </w:del>
      </w:ins>
    </w:p>
    <w:p w14:paraId="3E014358" w14:textId="4C6BA6ED" w:rsidR="00714DB9" w:rsidDel="0033235A" w:rsidRDefault="00714DB9">
      <w:pPr>
        <w:pStyle w:val="TOC1"/>
        <w:rPr>
          <w:ins w:id="266" w:author="Phillip" w:date="2023-08-21T13:12:00Z"/>
          <w:del w:id="267" w:author="Mitchell, Phillip" w:date="2023-11-29T12:24:00Z"/>
          <w:rFonts w:asciiTheme="minorHAnsi" w:eastAsiaTheme="minorEastAsia" w:hAnsiTheme="minorHAnsi"/>
          <w:noProof/>
          <w:lang w:eastAsia="en-AU"/>
        </w:rPr>
        <w:pPrChange w:id="268" w:author="Mitchell, Phillip" w:date="2024-02-26T15:54:00Z">
          <w:pPr>
            <w:pStyle w:val="TOC2"/>
          </w:pPr>
        </w:pPrChange>
      </w:pPr>
      <w:ins w:id="269" w:author="Phillip" w:date="2023-08-21T13:12:00Z">
        <w:del w:id="270" w:author="Mitchell, Phillip" w:date="2023-11-29T12:24:00Z">
          <w:r w:rsidRPr="0033235A" w:rsidDel="0033235A">
            <w:rPr>
              <w:rStyle w:val="Hyperlink"/>
              <w:noProof/>
            </w:rPr>
            <w:delText>3.2</w:delText>
          </w:r>
          <w:r w:rsidDel="0033235A">
            <w:rPr>
              <w:rFonts w:asciiTheme="minorHAnsi" w:eastAsiaTheme="minorEastAsia" w:hAnsiTheme="minorHAnsi"/>
              <w:noProof/>
              <w:lang w:eastAsia="en-AU"/>
            </w:rPr>
            <w:tab/>
          </w:r>
          <w:r w:rsidRPr="0033235A" w:rsidDel="0033235A">
            <w:rPr>
              <w:rStyle w:val="Hyperlink"/>
              <w:noProof/>
            </w:rPr>
            <w:delText>Metrological characteristics</w:delText>
          </w:r>
          <w:r w:rsidDel="0033235A">
            <w:rPr>
              <w:noProof/>
              <w:webHidden/>
            </w:rPr>
            <w:tab/>
            <w:delText>9</w:delText>
          </w:r>
        </w:del>
      </w:ins>
    </w:p>
    <w:p w14:paraId="518168E6" w14:textId="3CA82EAD" w:rsidR="00714DB9" w:rsidDel="0033235A" w:rsidRDefault="00714DB9">
      <w:pPr>
        <w:pStyle w:val="TOC1"/>
        <w:rPr>
          <w:ins w:id="271" w:author="Phillip" w:date="2023-08-21T13:12:00Z"/>
          <w:del w:id="272" w:author="Mitchell, Phillip" w:date="2023-11-29T12:24:00Z"/>
          <w:rFonts w:asciiTheme="minorHAnsi" w:eastAsiaTheme="minorEastAsia" w:hAnsiTheme="minorHAnsi"/>
          <w:noProof/>
          <w:lang w:eastAsia="en-AU"/>
        </w:rPr>
        <w:pPrChange w:id="273" w:author="Mitchell, Phillip" w:date="2024-02-26T15:54:00Z">
          <w:pPr>
            <w:pStyle w:val="TOC2"/>
          </w:pPr>
        </w:pPrChange>
      </w:pPr>
      <w:ins w:id="274" w:author="Phillip" w:date="2023-08-21T13:12:00Z">
        <w:del w:id="275" w:author="Mitchell, Phillip" w:date="2023-11-29T12:24:00Z">
          <w:r w:rsidRPr="0033235A" w:rsidDel="0033235A">
            <w:rPr>
              <w:rStyle w:val="Hyperlink"/>
              <w:noProof/>
            </w:rPr>
            <w:delText>3.3</w:delText>
          </w:r>
          <w:r w:rsidDel="0033235A">
            <w:rPr>
              <w:rFonts w:asciiTheme="minorHAnsi" w:eastAsiaTheme="minorEastAsia" w:hAnsiTheme="minorHAnsi"/>
              <w:noProof/>
              <w:lang w:eastAsia="en-AU"/>
            </w:rPr>
            <w:tab/>
          </w:r>
          <w:r w:rsidRPr="0033235A" w:rsidDel="0033235A">
            <w:rPr>
              <w:rStyle w:val="Hyperlink"/>
              <w:noProof/>
            </w:rPr>
            <w:delText>Operating conditions and electrical quantities</w:delText>
          </w:r>
          <w:r w:rsidDel="0033235A">
            <w:rPr>
              <w:noProof/>
              <w:webHidden/>
            </w:rPr>
            <w:tab/>
            <w:delText>13</w:delText>
          </w:r>
        </w:del>
      </w:ins>
    </w:p>
    <w:p w14:paraId="6CA228E7" w14:textId="6CAF4EBB" w:rsidR="00714DB9" w:rsidDel="0033235A" w:rsidRDefault="00714DB9">
      <w:pPr>
        <w:pStyle w:val="TOC1"/>
        <w:rPr>
          <w:ins w:id="276" w:author="Phillip" w:date="2023-08-21T13:12:00Z"/>
          <w:del w:id="277" w:author="Mitchell, Phillip" w:date="2023-11-29T12:24:00Z"/>
          <w:rFonts w:asciiTheme="minorHAnsi" w:eastAsiaTheme="minorEastAsia" w:hAnsiTheme="minorHAnsi"/>
          <w:noProof/>
          <w:lang w:eastAsia="en-AU"/>
        </w:rPr>
        <w:pPrChange w:id="278" w:author="Mitchell, Phillip" w:date="2024-02-26T15:54:00Z">
          <w:pPr>
            <w:pStyle w:val="TOC2"/>
          </w:pPr>
        </w:pPrChange>
      </w:pPr>
      <w:ins w:id="279" w:author="Phillip" w:date="2023-08-21T13:12:00Z">
        <w:del w:id="280" w:author="Mitchell, Phillip" w:date="2023-11-29T12:24:00Z">
          <w:r w:rsidRPr="0033235A" w:rsidDel="0033235A">
            <w:rPr>
              <w:rStyle w:val="Hyperlink"/>
              <w:noProof/>
            </w:rPr>
            <w:delText>3.4</w:delText>
          </w:r>
          <w:r w:rsidDel="0033235A">
            <w:rPr>
              <w:rFonts w:asciiTheme="minorHAnsi" w:eastAsiaTheme="minorEastAsia" w:hAnsiTheme="minorHAnsi"/>
              <w:noProof/>
              <w:lang w:eastAsia="en-AU"/>
            </w:rPr>
            <w:tab/>
          </w:r>
          <w:r w:rsidRPr="0033235A" w:rsidDel="0033235A">
            <w:rPr>
              <w:rStyle w:val="Hyperlink"/>
              <w:noProof/>
            </w:rPr>
            <w:delText>Nomenclature and symbology of metrological quantities</w:delText>
          </w:r>
          <w:r w:rsidDel="0033235A">
            <w:rPr>
              <w:noProof/>
              <w:webHidden/>
            </w:rPr>
            <w:tab/>
            <w:delText>16</w:delText>
          </w:r>
        </w:del>
      </w:ins>
    </w:p>
    <w:p w14:paraId="24080E98" w14:textId="47819FE2" w:rsidR="00714DB9" w:rsidDel="0033235A" w:rsidRDefault="00714DB9">
      <w:pPr>
        <w:pStyle w:val="TOC1"/>
        <w:rPr>
          <w:ins w:id="281" w:author="Phillip" w:date="2023-08-21T13:12:00Z"/>
          <w:del w:id="282" w:author="Mitchell, Phillip" w:date="2023-11-29T12:24:00Z"/>
          <w:rFonts w:asciiTheme="minorHAnsi" w:eastAsiaTheme="minorEastAsia" w:hAnsiTheme="minorHAnsi"/>
          <w:noProof/>
          <w:lang w:eastAsia="en-AU"/>
        </w:rPr>
        <w:pPrChange w:id="283" w:author="Mitchell, Phillip" w:date="2024-02-26T15:54:00Z">
          <w:pPr>
            <w:pStyle w:val="TOC1"/>
            <w:tabs>
              <w:tab w:val="left" w:pos="440"/>
            </w:tabs>
          </w:pPr>
        </w:pPrChange>
      </w:pPr>
      <w:ins w:id="284" w:author="Phillip" w:date="2023-08-21T13:12:00Z">
        <w:del w:id="285" w:author="Mitchell, Phillip" w:date="2023-11-29T12:24:00Z">
          <w:r w:rsidRPr="0033235A" w:rsidDel="0033235A">
            <w:rPr>
              <w:rStyle w:val="Hyperlink"/>
              <w:noProof/>
            </w:rPr>
            <w:delText>4</w:delText>
          </w:r>
          <w:r w:rsidDel="0033235A">
            <w:rPr>
              <w:rFonts w:asciiTheme="minorHAnsi" w:eastAsiaTheme="minorEastAsia" w:hAnsiTheme="minorHAnsi"/>
              <w:noProof/>
              <w:lang w:eastAsia="en-AU"/>
            </w:rPr>
            <w:tab/>
          </w:r>
          <w:r w:rsidRPr="0033235A" w:rsidDel="0033235A">
            <w:rPr>
              <w:rStyle w:val="Hyperlink"/>
              <w:noProof/>
            </w:rPr>
            <w:delText>Description of the instrument</w:delText>
          </w:r>
          <w:r w:rsidDel="0033235A">
            <w:rPr>
              <w:noProof/>
              <w:webHidden/>
            </w:rPr>
            <w:tab/>
            <w:delText>17</w:delText>
          </w:r>
        </w:del>
      </w:ins>
    </w:p>
    <w:p w14:paraId="6424AD9D" w14:textId="3D823A44" w:rsidR="00714DB9" w:rsidDel="0033235A" w:rsidRDefault="00714DB9">
      <w:pPr>
        <w:pStyle w:val="TOC1"/>
        <w:rPr>
          <w:ins w:id="286" w:author="Phillip" w:date="2023-08-21T13:12:00Z"/>
          <w:del w:id="287" w:author="Mitchell, Phillip" w:date="2023-11-29T12:24:00Z"/>
          <w:rFonts w:asciiTheme="minorHAnsi" w:eastAsiaTheme="minorEastAsia" w:hAnsiTheme="minorHAnsi"/>
          <w:noProof/>
          <w:lang w:eastAsia="en-AU"/>
        </w:rPr>
        <w:pPrChange w:id="288" w:author="Mitchell, Phillip" w:date="2024-02-26T15:54:00Z">
          <w:pPr>
            <w:pStyle w:val="TOC1"/>
            <w:tabs>
              <w:tab w:val="left" w:pos="440"/>
            </w:tabs>
          </w:pPr>
        </w:pPrChange>
      </w:pPr>
      <w:ins w:id="289" w:author="Phillip" w:date="2023-08-21T13:12:00Z">
        <w:del w:id="290" w:author="Mitchell, Phillip" w:date="2023-11-29T12:24:00Z">
          <w:r w:rsidRPr="0033235A" w:rsidDel="0033235A">
            <w:rPr>
              <w:rStyle w:val="Hyperlink"/>
              <w:noProof/>
            </w:rPr>
            <w:delText>5</w:delText>
          </w:r>
          <w:r w:rsidDel="0033235A">
            <w:rPr>
              <w:rFonts w:asciiTheme="minorHAnsi" w:eastAsiaTheme="minorEastAsia" w:hAnsiTheme="minorHAnsi"/>
              <w:noProof/>
              <w:lang w:eastAsia="en-AU"/>
            </w:rPr>
            <w:tab/>
          </w:r>
          <w:r w:rsidRPr="0033235A" w:rsidDel="0033235A">
            <w:rPr>
              <w:rStyle w:val="Hyperlink"/>
              <w:noProof/>
            </w:rPr>
            <w:delText>Electrical quantities and Units</w:delText>
          </w:r>
          <w:r w:rsidDel="0033235A">
            <w:rPr>
              <w:noProof/>
              <w:webHidden/>
            </w:rPr>
            <w:tab/>
            <w:delText>17</w:delText>
          </w:r>
        </w:del>
      </w:ins>
    </w:p>
    <w:p w14:paraId="6E255C6A" w14:textId="43DD96B0" w:rsidR="00714DB9" w:rsidDel="0033235A" w:rsidRDefault="00714DB9">
      <w:pPr>
        <w:pStyle w:val="TOC1"/>
        <w:rPr>
          <w:ins w:id="291" w:author="Phillip" w:date="2023-08-21T13:12:00Z"/>
          <w:del w:id="292" w:author="Mitchell, Phillip" w:date="2023-11-29T12:24:00Z"/>
          <w:rFonts w:asciiTheme="minorHAnsi" w:eastAsiaTheme="minorEastAsia" w:hAnsiTheme="minorHAnsi"/>
          <w:noProof/>
          <w:lang w:eastAsia="en-AU"/>
        </w:rPr>
        <w:pPrChange w:id="293" w:author="Mitchell, Phillip" w:date="2024-02-26T15:54:00Z">
          <w:pPr>
            <w:pStyle w:val="TOC2"/>
          </w:pPr>
        </w:pPrChange>
      </w:pPr>
      <w:ins w:id="294" w:author="Phillip" w:date="2023-08-21T13:12:00Z">
        <w:del w:id="295" w:author="Mitchell, Phillip" w:date="2023-11-29T12:24:00Z">
          <w:r w:rsidRPr="0033235A" w:rsidDel="0033235A">
            <w:rPr>
              <w:rStyle w:val="Hyperlink"/>
              <w:noProof/>
            </w:rPr>
            <w:delText>5.1</w:delText>
          </w:r>
          <w:r w:rsidDel="0033235A">
            <w:rPr>
              <w:rFonts w:asciiTheme="minorHAnsi" w:eastAsiaTheme="minorEastAsia" w:hAnsiTheme="minorHAnsi"/>
              <w:noProof/>
              <w:lang w:eastAsia="en-AU"/>
            </w:rPr>
            <w:tab/>
          </w:r>
          <w:r w:rsidRPr="0033235A" w:rsidDel="0033235A">
            <w:rPr>
              <w:rStyle w:val="Hyperlink"/>
              <w:noProof/>
            </w:rPr>
            <w:delText>Units of measurement</w:delText>
          </w:r>
          <w:r w:rsidDel="0033235A">
            <w:rPr>
              <w:noProof/>
              <w:webHidden/>
            </w:rPr>
            <w:tab/>
            <w:delText>17</w:delText>
          </w:r>
        </w:del>
      </w:ins>
    </w:p>
    <w:p w14:paraId="2A573C6E" w14:textId="30E2448D" w:rsidR="00714DB9" w:rsidDel="0033235A" w:rsidRDefault="00714DB9">
      <w:pPr>
        <w:pStyle w:val="TOC1"/>
        <w:rPr>
          <w:ins w:id="296" w:author="Phillip" w:date="2023-08-21T13:12:00Z"/>
          <w:del w:id="297" w:author="Mitchell, Phillip" w:date="2023-11-29T12:24:00Z"/>
          <w:rFonts w:asciiTheme="minorHAnsi" w:eastAsiaTheme="minorEastAsia" w:hAnsiTheme="minorHAnsi"/>
          <w:noProof/>
          <w:lang w:eastAsia="en-AU"/>
        </w:rPr>
        <w:pPrChange w:id="298" w:author="Mitchell, Phillip" w:date="2024-02-26T15:54:00Z">
          <w:pPr>
            <w:pStyle w:val="TOC2"/>
          </w:pPr>
        </w:pPrChange>
      </w:pPr>
      <w:ins w:id="299" w:author="Phillip" w:date="2023-08-21T13:12:00Z">
        <w:del w:id="300" w:author="Mitchell, Phillip" w:date="2023-11-29T12:24:00Z">
          <w:r w:rsidRPr="0033235A" w:rsidDel="0033235A">
            <w:rPr>
              <w:rStyle w:val="Hyperlink"/>
              <w:noProof/>
            </w:rPr>
            <w:delText>5.2</w:delText>
          </w:r>
          <w:r w:rsidDel="0033235A">
            <w:rPr>
              <w:rFonts w:asciiTheme="minorHAnsi" w:eastAsiaTheme="minorEastAsia" w:hAnsiTheme="minorHAnsi"/>
              <w:noProof/>
              <w:lang w:eastAsia="en-AU"/>
            </w:rPr>
            <w:tab/>
          </w:r>
          <w:r w:rsidRPr="0033235A" w:rsidDel="0033235A">
            <w:rPr>
              <w:rStyle w:val="Hyperlink"/>
              <w:noProof/>
            </w:rPr>
            <w:delText>Electrical quantities</w:delText>
          </w:r>
          <w:r w:rsidDel="0033235A">
            <w:rPr>
              <w:noProof/>
              <w:webHidden/>
            </w:rPr>
            <w:tab/>
            <w:delText>17</w:delText>
          </w:r>
        </w:del>
      </w:ins>
    </w:p>
    <w:p w14:paraId="6FB60D6B" w14:textId="1E65C8D5" w:rsidR="00714DB9" w:rsidDel="0033235A" w:rsidRDefault="00714DB9">
      <w:pPr>
        <w:pStyle w:val="TOC1"/>
        <w:rPr>
          <w:ins w:id="301" w:author="Phillip" w:date="2023-08-21T13:12:00Z"/>
          <w:del w:id="302" w:author="Mitchell, Phillip" w:date="2023-11-29T12:24:00Z"/>
          <w:rFonts w:asciiTheme="minorHAnsi" w:eastAsiaTheme="minorEastAsia" w:hAnsiTheme="minorHAnsi"/>
          <w:noProof/>
          <w:lang w:eastAsia="en-AU"/>
        </w:rPr>
        <w:pPrChange w:id="303" w:author="Mitchell, Phillip" w:date="2024-02-26T15:54:00Z">
          <w:pPr>
            <w:pStyle w:val="TOC1"/>
            <w:tabs>
              <w:tab w:val="left" w:pos="440"/>
            </w:tabs>
          </w:pPr>
        </w:pPrChange>
      </w:pPr>
      <w:ins w:id="304" w:author="Phillip" w:date="2023-08-21T13:12:00Z">
        <w:del w:id="305" w:author="Mitchell, Phillip" w:date="2023-11-29T12:24:00Z">
          <w:r w:rsidRPr="0033235A" w:rsidDel="0033235A">
            <w:rPr>
              <w:rStyle w:val="Hyperlink"/>
              <w:noProof/>
            </w:rPr>
            <w:delText>6</w:delText>
          </w:r>
          <w:r w:rsidDel="0033235A">
            <w:rPr>
              <w:rFonts w:asciiTheme="minorHAnsi" w:eastAsiaTheme="minorEastAsia" w:hAnsiTheme="minorHAnsi"/>
              <w:noProof/>
              <w:lang w:eastAsia="en-AU"/>
            </w:rPr>
            <w:tab/>
          </w:r>
          <w:r w:rsidRPr="0033235A" w:rsidDel="0033235A">
            <w:rPr>
              <w:rStyle w:val="Hyperlink"/>
              <w:noProof/>
            </w:rPr>
            <w:delText>Metrological requirements</w:delText>
          </w:r>
          <w:r w:rsidDel="0033235A">
            <w:rPr>
              <w:noProof/>
              <w:webHidden/>
            </w:rPr>
            <w:tab/>
            <w:delText>19</w:delText>
          </w:r>
        </w:del>
      </w:ins>
    </w:p>
    <w:p w14:paraId="362DAA52" w14:textId="140207AF" w:rsidR="00714DB9" w:rsidDel="0033235A" w:rsidRDefault="00714DB9">
      <w:pPr>
        <w:pStyle w:val="TOC1"/>
        <w:rPr>
          <w:ins w:id="306" w:author="Phillip" w:date="2023-08-21T13:12:00Z"/>
          <w:del w:id="307" w:author="Mitchell, Phillip" w:date="2023-11-29T12:24:00Z"/>
          <w:rFonts w:asciiTheme="minorHAnsi" w:eastAsiaTheme="minorEastAsia" w:hAnsiTheme="minorHAnsi"/>
          <w:noProof/>
          <w:lang w:eastAsia="en-AU"/>
        </w:rPr>
        <w:pPrChange w:id="308" w:author="Mitchell, Phillip" w:date="2024-02-26T15:54:00Z">
          <w:pPr>
            <w:pStyle w:val="TOC2"/>
          </w:pPr>
        </w:pPrChange>
      </w:pPr>
      <w:ins w:id="309" w:author="Phillip" w:date="2023-08-21T13:12:00Z">
        <w:del w:id="310" w:author="Mitchell, Phillip" w:date="2023-11-29T12:24:00Z">
          <w:r w:rsidRPr="0033235A" w:rsidDel="0033235A">
            <w:rPr>
              <w:rStyle w:val="Hyperlink"/>
              <w:noProof/>
            </w:rPr>
            <w:delText>6.1</w:delText>
          </w:r>
          <w:r w:rsidDel="0033235A">
            <w:rPr>
              <w:rFonts w:asciiTheme="minorHAnsi" w:eastAsiaTheme="minorEastAsia" w:hAnsiTheme="minorHAnsi"/>
              <w:noProof/>
              <w:lang w:eastAsia="en-AU"/>
            </w:rPr>
            <w:tab/>
          </w:r>
          <w:r w:rsidRPr="0033235A" w:rsidDel="0033235A">
            <w:rPr>
              <w:rStyle w:val="Hyperlink"/>
              <w:noProof/>
            </w:rPr>
            <w:delText>Rated operating conditions</w:delText>
          </w:r>
          <w:r w:rsidDel="0033235A">
            <w:rPr>
              <w:noProof/>
              <w:webHidden/>
            </w:rPr>
            <w:tab/>
            <w:delText>19</w:delText>
          </w:r>
        </w:del>
      </w:ins>
    </w:p>
    <w:p w14:paraId="10EBEDB9" w14:textId="4AB6F007" w:rsidR="00714DB9" w:rsidDel="0033235A" w:rsidRDefault="00714DB9">
      <w:pPr>
        <w:pStyle w:val="TOC1"/>
        <w:rPr>
          <w:ins w:id="311" w:author="Phillip" w:date="2023-08-21T13:12:00Z"/>
          <w:del w:id="312" w:author="Mitchell, Phillip" w:date="2023-11-29T12:24:00Z"/>
          <w:rFonts w:asciiTheme="minorHAnsi" w:eastAsiaTheme="minorEastAsia" w:hAnsiTheme="minorHAnsi"/>
          <w:noProof/>
          <w:lang w:eastAsia="en-AU"/>
        </w:rPr>
        <w:pPrChange w:id="313" w:author="Mitchell, Phillip" w:date="2024-02-26T15:54:00Z">
          <w:pPr>
            <w:pStyle w:val="TOC2"/>
          </w:pPr>
        </w:pPrChange>
      </w:pPr>
      <w:ins w:id="314" w:author="Phillip" w:date="2023-08-21T13:12:00Z">
        <w:del w:id="315" w:author="Mitchell, Phillip" w:date="2023-11-29T12:24:00Z">
          <w:r w:rsidRPr="0033235A" w:rsidDel="0033235A">
            <w:rPr>
              <w:rStyle w:val="Hyperlink"/>
              <w:noProof/>
            </w:rPr>
            <w:delText>6.2</w:delText>
          </w:r>
          <w:r w:rsidDel="0033235A">
            <w:rPr>
              <w:rFonts w:asciiTheme="minorHAnsi" w:eastAsiaTheme="minorEastAsia" w:hAnsiTheme="minorHAnsi"/>
              <w:noProof/>
              <w:lang w:eastAsia="en-AU"/>
            </w:rPr>
            <w:tab/>
          </w:r>
          <w:r w:rsidRPr="0033235A" w:rsidDel="0033235A">
            <w:rPr>
              <w:rStyle w:val="Hyperlink"/>
              <w:noProof/>
            </w:rPr>
            <w:delText>Accuracy requirements</w:delText>
          </w:r>
          <w:r w:rsidDel="0033235A">
            <w:rPr>
              <w:noProof/>
              <w:webHidden/>
            </w:rPr>
            <w:tab/>
            <w:delText>22</w:delText>
          </w:r>
        </w:del>
      </w:ins>
    </w:p>
    <w:p w14:paraId="460B9531" w14:textId="571C6D30" w:rsidR="00714DB9" w:rsidDel="0033235A" w:rsidRDefault="00714DB9">
      <w:pPr>
        <w:pStyle w:val="TOC1"/>
        <w:rPr>
          <w:ins w:id="316" w:author="Phillip" w:date="2023-08-21T13:12:00Z"/>
          <w:del w:id="317" w:author="Mitchell, Phillip" w:date="2023-11-29T12:24:00Z"/>
          <w:rFonts w:asciiTheme="minorHAnsi" w:eastAsiaTheme="minorEastAsia" w:hAnsiTheme="minorHAnsi"/>
          <w:noProof/>
          <w:lang w:eastAsia="en-AU"/>
        </w:rPr>
        <w:pPrChange w:id="318" w:author="Mitchell, Phillip" w:date="2024-02-26T15:54:00Z">
          <w:pPr>
            <w:pStyle w:val="TOC2"/>
          </w:pPr>
        </w:pPrChange>
      </w:pPr>
      <w:ins w:id="319" w:author="Phillip" w:date="2023-08-21T13:12:00Z">
        <w:del w:id="320" w:author="Mitchell, Phillip" w:date="2023-11-29T12:24:00Z">
          <w:r w:rsidRPr="0033235A" w:rsidDel="0033235A">
            <w:rPr>
              <w:rStyle w:val="Hyperlink"/>
              <w:noProof/>
            </w:rPr>
            <w:delText>6.3</w:delText>
          </w:r>
          <w:r w:rsidDel="0033235A">
            <w:rPr>
              <w:rFonts w:asciiTheme="minorHAnsi" w:eastAsiaTheme="minorEastAsia" w:hAnsiTheme="minorHAnsi"/>
              <w:noProof/>
              <w:lang w:eastAsia="en-AU"/>
            </w:rPr>
            <w:tab/>
          </w:r>
          <w:r w:rsidRPr="0033235A" w:rsidDel="0033235A">
            <w:rPr>
              <w:rStyle w:val="Hyperlink"/>
              <w:noProof/>
            </w:rPr>
            <w:delText>Influence factors</w:delText>
          </w:r>
          <w:r w:rsidDel="0033235A">
            <w:rPr>
              <w:noProof/>
              <w:webHidden/>
            </w:rPr>
            <w:tab/>
            <w:delText>23</w:delText>
          </w:r>
        </w:del>
      </w:ins>
    </w:p>
    <w:p w14:paraId="4567617A" w14:textId="5FF5C0B1" w:rsidR="00714DB9" w:rsidDel="0033235A" w:rsidRDefault="00714DB9">
      <w:pPr>
        <w:pStyle w:val="TOC1"/>
        <w:rPr>
          <w:ins w:id="321" w:author="Phillip" w:date="2023-08-21T13:12:00Z"/>
          <w:del w:id="322" w:author="Mitchell, Phillip" w:date="2023-11-29T12:24:00Z"/>
          <w:rFonts w:asciiTheme="minorHAnsi" w:eastAsiaTheme="minorEastAsia" w:hAnsiTheme="minorHAnsi"/>
          <w:noProof/>
          <w:lang w:eastAsia="en-AU"/>
        </w:rPr>
        <w:pPrChange w:id="323" w:author="Mitchell, Phillip" w:date="2024-02-26T15:54:00Z">
          <w:pPr>
            <w:pStyle w:val="TOC2"/>
          </w:pPr>
        </w:pPrChange>
      </w:pPr>
      <w:ins w:id="324" w:author="Phillip" w:date="2023-08-21T13:12:00Z">
        <w:del w:id="325" w:author="Mitchell, Phillip" w:date="2023-11-29T12:24:00Z">
          <w:r w:rsidRPr="0033235A" w:rsidDel="0033235A">
            <w:rPr>
              <w:rStyle w:val="Hyperlink"/>
              <w:noProof/>
            </w:rPr>
            <w:delText>6.4</w:delText>
          </w:r>
          <w:r w:rsidDel="0033235A">
            <w:rPr>
              <w:rFonts w:asciiTheme="minorHAnsi" w:eastAsiaTheme="minorEastAsia" w:hAnsiTheme="minorHAnsi"/>
              <w:noProof/>
              <w:lang w:eastAsia="en-AU"/>
            </w:rPr>
            <w:tab/>
          </w:r>
          <w:r w:rsidRPr="0033235A" w:rsidDel="0033235A">
            <w:rPr>
              <w:rStyle w:val="Hyperlink"/>
              <w:noProof/>
            </w:rPr>
            <w:delText>Disturbances</w:delText>
          </w:r>
          <w:r w:rsidDel="0033235A">
            <w:rPr>
              <w:noProof/>
              <w:webHidden/>
            </w:rPr>
            <w:tab/>
            <w:delText>25</w:delText>
          </w:r>
        </w:del>
      </w:ins>
    </w:p>
    <w:p w14:paraId="2A1355A5" w14:textId="7B2879CF" w:rsidR="00714DB9" w:rsidDel="0033235A" w:rsidRDefault="00714DB9">
      <w:pPr>
        <w:pStyle w:val="TOC1"/>
        <w:rPr>
          <w:ins w:id="326" w:author="Phillip" w:date="2023-08-21T13:12:00Z"/>
          <w:del w:id="327" w:author="Mitchell, Phillip" w:date="2023-11-29T12:24:00Z"/>
          <w:rFonts w:asciiTheme="minorHAnsi" w:eastAsiaTheme="minorEastAsia" w:hAnsiTheme="minorHAnsi"/>
          <w:noProof/>
          <w:lang w:eastAsia="en-AU"/>
        </w:rPr>
        <w:pPrChange w:id="328" w:author="Mitchell, Phillip" w:date="2024-02-26T15:54:00Z">
          <w:pPr>
            <w:pStyle w:val="TOC2"/>
          </w:pPr>
        </w:pPrChange>
      </w:pPr>
      <w:ins w:id="329" w:author="Phillip" w:date="2023-08-21T13:12:00Z">
        <w:del w:id="330" w:author="Mitchell, Phillip" w:date="2023-11-29T12:24:00Z">
          <w:r w:rsidRPr="0033235A" w:rsidDel="0033235A">
            <w:rPr>
              <w:rStyle w:val="Hyperlink"/>
              <w:noProof/>
            </w:rPr>
            <w:delText>6.5</w:delText>
          </w:r>
          <w:r w:rsidDel="0033235A">
            <w:rPr>
              <w:rFonts w:asciiTheme="minorHAnsi" w:eastAsiaTheme="minorEastAsia" w:hAnsiTheme="minorHAnsi"/>
              <w:noProof/>
              <w:lang w:eastAsia="en-AU"/>
            </w:rPr>
            <w:tab/>
          </w:r>
          <w:r w:rsidRPr="0033235A" w:rsidDel="0033235A">
            <w:rPr>
              <w:rStyle w:val="Hyperlink"/>
              <w:noProof/>
            </w:rPr>
            <w:delText>Durability</w:delText>
          </w:r>
          <w:r w:rsidDel="0033235A">
            <w:rPr>
              <w:noProof/>
              <w:webHidden/>
            </w:rPr>
            <w:tab/>
            <w:delText>30</w:delText>
          </w:r>
        </w:del>
      </w:ins>
    </w:p>
    <w:p w14:paraId="42C969FE" w14:textId="597319C0" w:rsidR="00714DB9" w:rsidDel="0033235A" w:rsidRDefault="00714DB9">
      <w:pPr>
        <w:pStyle w:val="TOC1"/>
        <w:rPr>
          <w:ins w:id="331" w:author="Phillip" w:date="2023-08-21T13:12:00Z"/>
          <w:del w:id="332" w:author="Mitchell, Phillip" w:date="2023-11-29T12:24:00Z"/>
          <w:rFonts w:asciiTheme="minorHAnsi" w:eastAsiaTheme="minorEastAsia" w:hAnsiTheme="minorHAnsi"/>
          <w:noProof/>
          <w:lang w:eastAsia="en-AU"/>
        </w:rPr>
        <w:pPrChange w:id="333" w:author="Mitchell, Phillip" w:date="2024-02-26T15:54:00Z">
          <w:pPr>
            <w:pStyle w:val="TOC1"/>
            <w:tabs>
              <w:tab w:val="left" w:pos="440"/>
            </w:tabs>
          </w:pPr>
        </w:pPrChange>
      </w:pPr>
      <w:ins w:id="334" w:author="Phillip" w:date="2023-08-21T13:12:00Z">
        <w:del w:id="335" w:author="Mitchell, Phillip" w:date="2023-11-29T12:24:00Z">
          <w:r w:rsidRPr="0033235A" w:rsidDel="0033235A">
            <w:rPr>
              <w:rStyle w:val="Hyperlink"/>
              <w:noProof/>
            </w:rPr>
            <w:delText>7</w:delText>
          </w:r>
          <w:r w:rsidDel="0033235A">
            <w:rPr>
              <w:rFonts w:asciiTheme="minorHAnsi" w:eastAsiaTheme="minorEastAsia" w:hAnsiTheme="minorHAnsi"/>
              <w:noProof/>
              <w:lang w:eastAsia="en-AU"/>
            </w:rPr>
            <w:tab/>
          </w:r>
          <w:r w:rsidRPr="0033235A" w:rsidDel="0033235A">
            <w:rPr>
              <w:rStyle w:val="Hyperlink"/>
              <w:noProof/>
            </w:rPr>
            <w:delText>Technical Requirements</w:delText>
          </w:r>
          <w:r w:rsidDel="0033235A">
            <w:rPr>
              <w:noProof/>
              <w:webHidden/>
            </w:rPr>
            <w:tab/>
            <w:delText>30</w:delText>
          </w:r>
        </w:del>
      </w:ins>
    </w:p>
    <w:p w14:paraId="43F400F3" w14:textId="40C6B2CD" w:rsidR="00714DB9" w:rsidDel="0033235A" w:rsidRDefault="00714DB9">
      <w:pPr>
        <w:pStyle w:val="TOC1"/>
        <w:rPr>
          <w:ins w:id="336" w:author="Phillip" w:date="2023-08-21T13:12:00Z"/>
          <w:del w:id="337" w:author="Mitchell, Phillip" w:date="2023-11-29T12:24:00Z"/>
          <w:rFonts w:asciiTheme="minorHAnsi" w:eastAsiaTheme="minorEastAsia" w:hAnsiTheme="minorHAnsi"/>
          <w:noProof/>
          <w:lang w:eastAsia="en-AU"/>
        </w:rPr>
        <w:pPrChange w:id="338" w:author="Mitchell, Phillip" w:date="2024-02-26T15:54:00Z">
          <w:pPr>
            <w:pStyle w:val="TOC2"/>
          </w:pPr>
        </w:pPrChange>
      </w:pPr>
      <w:ins w:id="339" w:author="Phillip" w:date="2023-08-21T13:12:00Z">
        <w:del w:id="340" w:author="Mitchell, Phillip" w:date="2023-11-29T12:24:00Z">
          <w:r w:rsidRPr="0033235A" w:rsidDel="0033235A">
            <w:rPr>
              <w:rStyle w:val="Hyperlink"/>
              <w:noProof/>
            </w:rPr>
            <w:delText>7.1</w:delText>
          </w:r>
          <w:r w:rsidDel="0033235A">
            <w:rPr>
              <w:rFonts w:asciiTheme="minorHAnsi" w:eastAsiaTheme="minorEastAsia" w:hAnsiTheme="minorHAnsi"/>
              <w:noProof/>
              <w:lang w:eastAsia="en-AU"/>
            </w:rPr>
            <w:tab/>
          </w:r>
          <w:r w:rsidRPr="0033235A" w:rsidDel="0033235A">
            <w:rPr>
              <w:rStyle w:val="Hyperlink"/>
              <w:noProof/>
            </w:rPr>
            <w:delText>Meter markings</w:delText>
          </w:r>
          <w:r w:rsidDel="0033235A">
            <w:rPr>
              <w:noProof/>
              <w:webHidden/>
            </w:rPr>
            <w:tab/>
            <w:delText>30</w:delText>
          </w:r>
        </w:del>
      </w:ins>
    </w:p>
    <w:p w14:paraId="02D555A7" w14:textId="609697C2" w:rsidR="00714DB9" w:rsidDel="0033235A" w:rsidRDefault="00714DB9">
      <w:pPr>
        <w:pStyle w:val="TOC1"/>
        <w:rPr>
          <w:ins w:id="341" w:author="Phillip" w:date="2023-08-21T13:12:00Z"/>
          <w:del w:id="342" w:author="Mitchell, Phillip" w:date="2023-11-29T12:24:00Z"/>
          <w:rFonts w:asciiTheme="minorHAnsi" w:eastAsiaTheme="minorEastAsia" w:hAnsiTheme="minorHAnsi"/>
          <w:noProof/>
          <w:lang w:eastAsia="en-AU"/>
        </w:rPr>
        <w:pPrChange w:id="343" w:author="Mitchell, Phillip" w:date="2024-02-26T15:54:00Z">
          <w:pPr>
            <w:pStyle w:val="TOC2"/>
          </w:pPr>
        </w:pPrChange>
      </w:pPr>
      <w:ins w:id="344" w:author="Phillip" w:date="2023-08-21T13:12:00Z">
        <w:del w:id="345" w:author="Mitchell, Phillip" w:date="2023-11-29T12:24:00Z">
          <w:r w:rsidRPr="0033235A" w:rsidDel="0033235A">
            <w:rPr>
              <w:rStyle w:val="Hyperlink"/>
              <w:noProof/>
            </w:rPr>
            <w:delText>7.2</w:delText>
          </w:r>
          <w:r w:rsidDel="0033235A">
            <w:rPr>
              <w:rFonts w:asciiTheme="minorHAnsi" w:eastAsiaTheme="minorEastAsia" w:hAnsiTheme="minorHAnsi"/>
              <w:noProof/>
              <w:lang w:eastAsia="en-AU"/>
            </w:rPr>
            <w:tab/>
          </w:r>
          <w:r w:rsidRPr="0033235A" w:rsidDel="0033235A">
            <w:rPr>
              <w:rStyle w:val="Hyperlink"/>
              <w:noProof/>
            </w:rPr>
            <w:delText>Metrological seals</w:delText>
          </w:r>
          <w:r w:rsidDel="0033235A">
            <w:rPr>
              <w:noProof/>
              <w:webHidden/>
            </w:rPr>
            <w:tab/>
            <w:delText>31</w:delText>
          </w:r>
        </w:del>
      </w:ins>
    </w:p>
    <w:p w14:paraId="4D43A64F" w14:textId="1192D011" w:rsidR="00714DB9" w:rsidDel="0033235A" w:rsidRDefault="00714DB9">
      <w:pPr>
        <w:pStyle w:val="TOC1"/>
        <w:rPr>
          <w:ins w:id="346" w:author="Phillip" w:date="2023-08-21T13:12:00Z"/>
          <w:del w:id="347" w:author="Mitchell, Phillip" w:date="2023-11-29T12:24:00Z"/>
          <w:rFonts w:asciiTheme="minorHAnsi" w:eastAsiaTheme="minorEastAsia" w:hAnsiTheme="minorHAnsi"/>
          <w:noProof/>
          <w:lang w:eastAsia="en-AU"/>
        </w:rPr>
        <w:pPrChange w:id="348" w:author="Mitchell, Phillip" w:date="2024-02-26T15:54:00Z">
          <w:pPr>
            <w:pStyle w:val="TOC2"/>
          </w:pPr>
        </w:pPrChange>
      </w:pPr>
      <w:ins w:id="349" w:author="Phillip" w:date="2023-08-21T13:12:00Z">
        <w:del w:id="350" w:author="Mitchell, Phillip" w:date="2023-11-29T12:24:00Z">
          <w:r w:rsidRPr="0033235A" w:rsidDel="0033235A">
            <w:rPr>
              <w:rStyle w:val="Hyperlink"/>
              <w:noProof/>
            </w:rPr>
            <w:delText>7.3</w:delText>
          </w:r>
          <w:r w:rsidDel="0033235A">
            <w:rPr>
              <w:rFonts w:asciiTheme="minorHAnsi" w:eastAsiaTheme="minorEastAsia" w:hAnsiTheme="minorHAnsi"/>
              <w:noProof/>
              <w:lang w:eastAsia="en-AU"/>
            </w:rPr>
            <w:tab/>
          </w:r>
          <w:r w:rsidRPr="0033235A" w:rsidDel="0033235A">
            <w:rPr>
              <w:rStyle w:val="Hyperlink"/>
              <w:noProof/>
            </w:rPr>
            <w:delText>Software requirements</w:delText>
          </w:r>
          <w:r w:rsidDel="0033235A">
            <w:rPr>
              <w:noProof/>
              <w:webHidden/>
            </w:rPr>
            <w:tab/>
            <w:delText>31</w:delText>
          </w:r>
        </w:del>
      </w:ins>
    </w:p>
    <w:p w14:paraId="374FF8D9" w14:textId="041095C4" w:rsidR="00714DB9" w:rsidDel="0033235A" w:rsidRDefault="00714DB9">
      <w:pPr>
        <w:pStyle w:val="TOC1"/>
        <w:rPr>
          <w:ins w:id="351" w:author="Phillip" w:date="2023-08-21T13:12:00Z"/>
          <w:del w:id="352" w:author="Mitchell, Phillip" w:date="2023-11-29T12:24:00Z"/>
          <w:rFonts w:asciiTheme="minorHAnsi" w:eastAsiaTheme="minorEastAsia" w:hAnsiTheme="minorHAnsi"/>
          <w:noProof/>
          <w:lang w:eastAsia="en-AU"/>
        </w:rPr>
        <w:pPrChange w:id="353" w:author="Mitchell, Phillip" w:date="2024-02-26T15:54:00Z">
          <w:pPr>
            <w:pStyle w:val="TOC2"/>
          </w:pPr>
        </w:pPrChange>
      </w:pPr>
      <w:ins w:id="354" w:author="Phillip" w:date="2023-08-21T13:12:00Z">
        <w:del w:id="355" w:author="Mitchell, Phillip" w:date="2023-11-29T12:24:00Z">
          <w:r w:rsidRPr="0033235A" w:rsidDel="0033235A">
            <w:rPr>
              <w:rStyle w:val="Hyperlink"/>
              <w:noProof/>
            </w:rPr>
            <w:delText>7.4</w:delText>
          </w:r>
          <w:r w:rsidDel="0033235A">
            <w:rPr>
              <w:rFonts w:asciiTheme="minorHAnsi" w:eastAsiaTheme="minorEastAsia" w:hAnsiTheme="minorHAnsi"/>
              <w:noProof/>
              <w:lang w:eastAsia="en-AU"/>
            </w:rPr>
            <w:tab/>
          </w:r>
          <w:r w:rsidRPr="0033235A" w:rsidDel="0033235A">
            <w:rPr>
              <w:rStyle w:val="Hyperlink"/>
              <w:noProof/>
            </w:rPr>
            <w:delText>Suitability for use</w:delText>
          </w:r>
          <w:r w:rsidDel="0033235A">
            <w:rPr>
              <w:noProof/>
              <w:webHidden/>
            </w:rPr>
            <w:tab/>
            <w:delText>38</w:delText>
          </w:r>
        </w:del>
      </w:ins>
    </w:p>
    <w:p w14:paraId="120A66A4" w14:textId="705AF524" w:rsidR="00714DB9" w:rsidDel="0033235A" w:rsidRDefault="00714DB9">
      <w:pPr>
        <w:pStyle w:val="TOC1"/>
        <w:rPr>
          <w:ins w:id="356" w:author="Phillip" w:date="2023-08-21T13:12:00Z"/>
          <w:del w:id="357" w:author="Mitchell, Phillip" w:date="2023-11-29T12:24:00Z"/>
          <w:rFonts w:asciiTheme="minorHAnsi" w:eastAsiaTheme="minorEastAsia" w:hAnsiTheme="minorHAnsi"/>
          <w:noProof/>
          <w:lang w:eastAsia="en-AU"/>
        </w:rPr>
        <w:pPrChange w:id="358" w:author="Mitchell, Phillip" w:date="2024-02-26T15:54:00Z">
          <w:pPr>
            <w:pStyle w:val="TOC2"/>
          </w:pPr>
        </w:pPrChange>
      </w:pPr>
      <w:ins w:id="359" w:author="Phillip" w:date="2023-08-21T13:12:00Z">
        <w:del w:id="360" w:author="Mitchell, Phillip" w:date="2023-11-29T12:24:00Z">
          <w:r w:rsidRPr="0033235A" w:rsidDel="0033235A">
            <w:rPr>
              <w:rStyle w:val="Hyperlink"/>
              <w:noProof/>
            </w:rPr>
            <w:delText>7.5</w:delText>
          </w:r>
          <w:r w:rsidDel="0033235A">
            <w:rPr>
              <w:rFonts w:asciiTheme="minorHAnsi" w:eastAsiaTheme="minorEastAsia" w:hAnsiTheme="minorHAnsi"/>
              <w:noProof/>
              <w:lang w:eastAsia="en-AU"/>
            </w:rPr>
            <w:tab/>
          </w:r>
          <w:r w:rsidRPr="0033235A" w:rsidDel="0033235A">
            <w:rPr>
              <w:rStyle w:val="Hyperlink"/>
              <w:noProof/>
            </w:rPr>
            <w:delText>Categories of meters</w:delText>
          </w:r>
          <w:r w:rsidDel="0033235A">
            <w:rPr>
              <w:noProof/>
              <w:webHidden/>
            </w:rPr>
            <w:tab/>
            <w:delText>39</w:delText>
          </w:r>
        </w:del>
      </w:ins>
    </w:p>
    <w:p w14:paraId="341051D5" w14:textId="7E46B697" w:rsidR="00714DB9" w:rsidDel="0033235A" w:rsidRDefault="00714DB9">
      <w:pPr>
        <w:pStyle w:val="TOC1"/>
        <w:rPr>
          <w:ins w:id="361" w:author="Phillip" w:date="2023-08-21T13:12:00Z"/>
          <w:del w:id="362" w:author="Mitchell, Phillip" w:date="2023-11-29T12:24:00Z"/>
          <w:rFonts w:asciiTheme="minorHAnsi" w:eastAsiaTheme="minorEastAsia" w:hAnsiTheme="minorHAnsi"/>
          <w:noProof/>
          <w:lang w:eastAsia="en-AU"/>
        </w:rPr>
        <w:pPrChange w:id="363" w:author="Mitchell, Phillip" w:date="2024-02-26T15:54:00Z">
          <w:pPr>
            <w:pStyle w:val="TOC2"/>
          </w:pPr>
        </w:pPrChange>
      </w:pPr>
      <w:ins w:id="364" w:author="Phillip" w:date="2023-08-21T13:12:00Z">
        <w:del w:id="365" w:author="Mitchell, Phillip" w:date="2023-11-29T12:24:00Z">
          <w:r w:rsidRPr="0033235A" w:rsidDel="0033235A">
            <w:rPr>
              <w:rStyle w:val="Hyperlink"/>
              <w:noProof/>
            </w:rPr>
            <w:delText>7.6</w:delText>
          </w:r>
          <w:r w:rsidDel="0033235A">
            <w:rPr>
              <w:rFonts w:asciiTheme="minorHAnsi" w:eastAsiaTheme="minorEastAsia" w:hAnsiTheme="minorHAnsi"/>
              <w:noProof/>
              <w:lang w:eastAsia="en-AU"/>
            </w:rPr>
            <w:tab/>
          </w:r>
          <w:r w:rsidRPr="0033235A" w:rsidDel="0033235A">
            <w:rPr>
              <w:rStyle w:val="Hyperlink"/>
              <w:noProof/>
            </w:rPr>
            <w:delText>Direction of energy flow</w:delText>
          </w:r>
          <w:r w:rsidDel="0033235A">
            <w:rPr>
              <w:noProof/>
              <w:webHidden/>
            </w:rPr>
            <w:tab/>
            <w:delText>40</w:delText>
          </w:r>
        </w:del>
      </w:ins>
    </w:p>
    <w:p w14:paraId="71203151" w14:textId="3F089A2D" w:rsidR="00714DB9" w:rsidDel="0033235A" w:rsidRDefault="00714DB9">
      <w:pPr>
        <w:pStyle w:val="TOC1"/>
        <w:rPr>
          <w:ins w:id="366" w:author="Phillip" w:date="2023-08-21T13:12:00Z"/>
          <w:del w:id="367" w:author="Mitchell, Phillip" w:date="2023-11-29T12:24:00Z"/>
          <w:rFonts w:asciiTheme="minorHAnsi" w:eastAsiaTheme="minorEastAsia" w:hAnsiTheme="minorHAnsi"/>
          <w:noProof/>
          <w:lang w:eastAsia="en-AU"/>
        </w:rPr>
        <w:pPrChange w:id="368" w:author="Mitchell, Phillip" w:date="2024-02-26T15:54:00Z">
          <w:pPr>
            <w:pStyle w:val="TOC2"/>
          </w:pPr>
        </w:pPrChange>
      </w:pPr>
      <w:ins w:id="369" w:author="Phillip" w:date="2023-08-21T13:12:00Z">
        <w:del w:id="370" w:author="Mitchell, Phillip" w:date="2023-11-29T12:24:00Z">
          <w:r w:rsidRPr="0033235A" w:rsidDel="0033235A">
            <w:rPr>
              <w:rStyle w:val="Hyperlink"/>
              <w:noProof/>
            </w:rPr>
            <w:delText>7.7</w:delText>
          </w:r>
          <w:r w:rsidDel="0033235A">
            <w:rPr>
              <w:rFonts w:asciiTheme="minorHAnsi" w:eastAsiaTheme="minorEastAsia" w:hAnsiTheme="minorHAnsi"/>
              <w:noProof/>
              <w:lang w:eastAsia="en-AU"/>
            </w:rPr>
            <w:tab/>
          </w:r>
          <w:r w:rsidRPr="0033235A" w:rsidDel="0033235A">
            <w:rPr>
              <w:rStyle w:val="Hyperlink"/>
              <w:noProof/>
            </w:rPr>
            <w:delText>Demand meters</w:delText>
          </w:r>
          <w:r w:rsidDel="0033235A">
            <w:rPr>
              <w:noProof/>
              <w:webHidden/>
            </w:rPr>
            <w:tab/>
            <w:delText>41</w:delText>
          </w:r>
        </w:del>
      </w:ins>
    </w:p>
    <w:p w14:paraId="7B10E190" w14:textId="32CBF873" w:rsidR="00714DB9" w:rsidDel="0033235A" w:rsidRDefault="00714DB9">
      <w:pPr>
        <w:pStyle w:val="TOC1"/>
        <w:rPr>
          <w:ins w:id="371" w:author="Phillip" w:date="2023-08-21T13:12:00Z"/>
          <w:del w:id="372" w:author="Mitchell, Phillip" w:date="2023-11-29T12:24:00Z"/>
          <w:rFonts w:asciiTheme="minorHAnsi" w:eastAsiaTheme="minorEastAsia" w:hAnsiTheme="minorHAnsi"/>
          <w:noProof/>
          <w:lang w:eastAsia="en-AU"/>
        </w:rPr>
        <w:pPrChange w:id="373" w:author="Mitchell, Phillip" w:date="2024-02-26T15:54:00Z">
          <w:pPr>
            <w:pStyle w:val="TOC2"/>
            <w:tabs>
              <w:tab w:val="left" w:pos="660"/>
            </w:tabs>
          </w:pPr>
        </w:pPrChange>
      </w:pPr>
      <w:ins w:id="374" w:author="Phillip" w:date="2023-08-21T13:12:00Z">
        <w:del w:id="375" w:author="Mitchell, Phillip" w:date="2023-11-29T12:24:00Z">
          <w:r w:rsidDel="0033235A">
            <w:rPr>
              <w:rFonts w:asciiTheme="minorHAnsi" w:eastAsiaTheme="minorEastAsia" w:hAnsiTheme="minorHAnsi"/>
              <w:noProof/>
              <w:lang w:eastAsia="en-AU"/>
            </w:rPr>
            <w:tab/>
          </w:r>
          <w:r w:rsidRPr="0033235A" w:rsidDel="0033235A">
            <w:rPr>
              <w:rStyle w:val="Hyperlink"/>
              <w:noProof/>
              <w:highlight w:val="cyan"/>
            </w:rPr>
            <w:delText>The maximum permissible error for a demand measurement shall be equal to 1.1 BMPE of the meter, for the measurement of the equivalent quantity.</w:delText>
          </w:r>
          <w:r w:rsidDel="0033235A">
            <w:rPr>
              <w:noProof/>
              <w:webHidden/>
            </w:rPr>
            <w:tab/>
            <w:delText>42</w:delText>
          </w:r>
        </w:del>
      </w:ins>
    </w:p>
    <w:p w14:paraId="51AA5C4E" w14:textId="22DD3DC0" w:rsidR="00714DB9" w:rsidDel="0033235A" w:rsidRDefault="00714DB9">
      <w:pPr>
        <w:pStyle w:val="TOC1"/>
        <w:rPr>
          <w:ins w:id="376" w:author="Phillip" w:date="2023-08-21T13:12:00Z"/>
          <w:del w:id="377" w:author="Mitchell, Phillip" w:date="2023-11-29T12:24:00Z"/>
          <w:rFonts w:asciiTheme="minorHAnsi" w:eastAsiaTheme="minorEastAsia" w:hAnsiTheme="minorHAnsi"/>
          <w:noProof/>
          <w:lang w:eastAsia="en-AU"/>
        </w:rPr>
        <w:pPrChange w:id="378" w:author="Mitchell, Phillip" w:date="2024-02-26T15:54:00Z">
          <w:pPr>
            <w:pStyle w:val="TOC2"/>
          </w:pPr>
        </w:pPrChange>
      </w:pPr>
      <w:ins w:id="379" w:author="Phillip" w:date="2023-08-21T13:12:00Z">
        <w:del w:id="380" w:author="Mitchell, Phillip" w:date="2023-11-29T12:24:00Z">
          <w:r w:rsidRPr="0033235A" w:rsidDel="0033235A">
            <w:rPr>
              <w:rStyle w:val="Hyperlink"/>
              <w:noProof/>
            </w:rPr>
            <w:delText>7.8</w:delText>
          </w:r>
          <w:r w:rsidDel="0033235A">
            <w:rPr>
              <w:rFonts w:asciiTheme="minorHAnsi" w:eastAsiaTheme="minorEastAsia" w:hAnsiTheme="minorHAnsi"/>
              <w:noProof/>
              <w:lang w:eastAsia="en-AU"/>
            </w:rPr>
            <w:tab/>
          </w:r>
          <w:r w:rsidRPr="0033235A" w:rsidDel="0033235A">
            <w:rPr>
              <w:rStyle w:val="Hyperlink"/>
              <w:noProof/>
            </w:rPr>
            <w:delText>Requirements for multi-tariff meters</w:delText>
          </w:r>
          <w:r w:rsidDel="0033235A">
            <w:rPr>
              <w:noProof/>
              <w:webHidden/>
            </w:rPr>
            <w:tab/>
            <w:delText>42</w:delText>
          </w:r>
        </w:del>
      </w:ins>
    </w:p>
    <w:p w14:paraId="0FA3F415" w14:textId="60265C8A" w:rsidR="00714DB9" w:rsidDel="0033235A" w:rsidRDefault="00714DB9">
      <w:pPr>
        <w:pStyle w:val="TOC1"/>
        <w:rPr>
          <w:ins w:id="381" w:author="Phillip" w:date="2023-08-21T13:12:00Z"/>
          <w:del w:id="382" w:author="Mitchell, Phillip" w:date="2023-11-29T12:24:00Z"/>
          <w:rFonts w:asciiTheme="minorHAnsi" w:eastAsiaTheme="minorEastAsia" w:hAnsiTheme="minorHAnsi"/>
          <w:noProof/>
          <w:lang w:eastAsia="en-AU"/>
        </w:rPr>
        <w:pPrChange w:id="383" w:author="Mitchell, Phillip" w:date="2024-02-26T15:54:00Z">
          <w:pPr>
            <w:pStyle w:val="TOC2"/>
          </w:pPr>
        </w:pPrChange>
      </w:pPr>
      <w:ins w:id="384" w:author="Phillip" w:date="2023-08-21T13:12:00Z">
        <w:del w:id="385" w:author="Mitchell, Phillip" w:date="2023-11-29T12:24:00Z">
          <w:r w:rsidRPr="0033235A" w:rsidDel="0033235A">
            <w:rPr>
              <w:rStyle w:val="Hyperlink"/>
              <w:noProof/>
            </w:rPr>
            <w:delText>7.9</w:delText>
          </w:r>
          <w:r w:rsidDel="0033235A">
            <w:rPr>
              <w:rFonts w:asciiTheme="minorHAnsi" w:eastAsiaTheme="minorEastAsia" w:hAnsiTheme="minorHAnsi"/>
              <w:noProof/>
              <w:lang w:eastAsia="en-AU"/>
            </w:rPr>
            <w:tab/>
          </w:r>
          <w:r w:rsidRPr="0033235A" w:rsidDel="0033235A">
            <w:rPr>
              <w:rStyle w:val="Hyperlink"/>
              <w:noProof/>
            </w:rPr>
            <w:delText>Requirements for internal clocks</w:delText>
          </w:r>
          <w:r w:rsidDel="0033235A">
            <w:rPr>
              <w:noProof/>
              <w:webHidden/>
            </w:rPr>
            <w:tab/>
            <w:delText>42</w:delText>
          </w:r>
        </w:del>
      </w:ins>
    </w:p>
    <w:p w14:paraId="1FD771A5" w14:textId="1C6C9639" w:rsidR="00714DB9" w:rsidDel="0033235A" w:rsidRDefault="00714DB9">
      <w:pPr>
        <w:pStyle w:val="TOC1"/>
        <w:rPr>
          <w:ins w:id="386" w:author="Phillip" w:date="2023-08-21T13:12:00Z"/>
          <w:del w:id="387" w:author="Mitchell, Phillip" w:date="2023-11-29T12:24:00Z"/>
          <w:rFonts w:asciiTheme="minorHAnsi" w:eastAsiaTheme="minorEastAsia" w:hAnsiTheme="minorHAnsi"/>
          <w:noProof/>
          <w:lang w:eastAsia="en-AU"/>
        </w:rPr>
        <w:pPrChange w:id="388" w:author="Mitchell, Phillip" w:date="2024-02-26T15:54:00Z">
          <w:pPr>
            <w:pStyle w:val="TOC2"/>
          </w:pPr>
        </w:pPrChange>
      </w:pPr>
      <w:ins w:id="389" w:author="Phillip" w:date="2023-08-21T13:12:00Z">
        <w:del w:id="390" w:author="Mitchell, Phillip" w:date="2023-11-29T12:24:00Z">
          <w:r w:rsidRPr="0033235A" w:rsidDel="0033235A">
            <w:rPr>
              <w:rStyle w:val="Hyperlink"/>
              <w:noProof/>
            </w:rPr>
            <w:delText>7.10</w:delText>
          </w:r>
          <w:r w:rsidDel="0033235A">
            <w:rPr>
              <w:rFonts w:asciiTheme="minorHAnsi" w:eastAsiaTheme="minorEastAsia" w:hAnsiTheme="minorHAnsi"/>
              <w:noProof/>
              <w:lang w:eastAsia="en-AU"/>
            </w:rPr>
            <w:tab/>
          </w:r>
          <w:r w:rsidRPr="0033235A" w:rsidDel="0033235A">
            <w:rPr>
              <w:rStyle w:val="Hyperlink"/>
              <w:noProof/>
            </w:rPr>
            <w:delText>Requirement for remote display units</w:delText>
          </w:r>
          <w:r w:rsidDel="0033235A">
            <w:rPr>
              <w:noProof/>
              <w:webHidden/>
            </w:rPr>
            <w:tab/>
            <w:delText>43</w:delText>
          </w:r>
        </w:del>
      </w:ins>
    </w:p>
    <w:p w14:paraId="272F7A45" w14:textId="6CBBE4D5" w:rsidR="00714DB9" w:rsidDel="0033235A" w:rsidRDefault="00714DB9">
      <w:pPr>
        <w:pStyle w:val="TOC1"/>
        <w:rPr>
          <w:ins w:id="391" w:author="Phillip" w:date="2023-08-21T13:12:00Z"/>
          <w:del w:id="392" w:author="Mitchell, Phillip" w:date="2023-11-29T12:24:00Z"/>
          <w:rFonts w:asciiTheme="minorHAnsi" w:eastAsiaTheme="minorEastAsia" w:hAnsiTheme="minorHAnsi"/>
          <w:noProof/>
          <w:lang w:eastAsia="en-AU"/>
        </w:rPr>
        <w:pPrChange w:id="393" w:author="Mitchell, Phillip" w:date="2024-02-26T15:54:00Z">
          <w:pPr>
            <w:pStyle w:val="TOC2"/>
          </w:pPr>
        </w:pPrChange>
      </w:pPr>
      <w:ins w:id="394" w:author="Phillip" w:date="2023-08-21T13:12:00Z">
        <w:del w:id="395" w:author="Mitchell, Phillip" w:date="2023-11-29T12:24:00Z">
          <w:r w:rsidRPr="0033235A" w:rsidDel="0033235A">
            <w:rPr>
              <w:rStyle w:val="Hyperlink"/>
              <w:noProof/>
            </w:rPr>
            <w:delText>7.11</w:delText>
          </w:r>
          <w:r w:rsidDel="0033235A">
            <w:rPr>
              <w:rFonts w:asciiTheme="minorHAnsi" w:eastAsiaTheme="minorEastAsia" w:hAnsiTheme="minorHAnsi"/>
              <w:noProof/>
              <w:lang w:eastAsia="en-AU"/>
            </w:rPr>
            <w:tab/>
          </w:r>
          <w:r w:rsidRPr="0033235A" w:rsidDel="0033235A">
            <w:rPr>
              <w:rStyle w:val="Hyperlink"/>
              <w:noProof/>
            </w:rPr>
            <w:delText>Requirements for modular components</w:delText>
          </w:r>
          <w:r w:rsidDel="0033235A">
            <w:rPr>
              <w:noProof/>
              <w:webHidden/>
            </w:rPr>
            <w:tab/>
            <w:delText>43</w:delText>
          </w:r>
        </w:del>
      </w:ins>
    </w:p>
    <w:p w14:paraId="63726CCD" w14:textId="17B6DC1A" w:rsidR="00714DB9" w:rsidDel="0033235A" w:rsidRDefault="00714DB9">
      <w:pPr>
        <w:pStyle w:val="TOC1"/>
        <w:rPr>
          <w:ins w:id="396" w:author="Phillip" w:date="2023-08-21T13:12:00Z"/>
          <w:del w:id="397" w:author="Mitchell, Phillip" w:date="2023-11-29T12:24:00Z"/>
          <w:rFonts w:asciiTheme="minorHAnsi" w:eastAsiaTheme="minorEastAsia" w:hAnsiTheme="minorHAnsi"/>
          <w:noProof/>
          <w:lang w:eastAsia="en-AU"/>
        </w:rPr>
        <w:pPrChange w:id="398" w:author="Mitchell, Phillip" w:date="2024-02-26T15:54:00Z">
          <w:pPr>
            <w:pStyle w:val="TOC1"/>
            <w:tabs>
              <w:tab w:val="left" w:pos="440"/>
            </w:tabs>
          </w:pPr>
        </w:pPrChange>
      </w:pPr>
      <w:ins w:id="399" w:author="Phillip" w:date="2023-08-21T13:12:00Z">
        <w:del w:id="400" w:author="Mitchell, Phillip" w:date="2023-11-29T12:24:00Z">
          <w:r w:rsidRPr="0033235A" w:rsidDel="0033235A">
            <w:rPr>
              <w:rStyle w:val="Hyperlink"/>
              <w:noProof/>
            </w:rPr>
            <w:delText>8</w:delText>
          </w:r>
          <w:r w:rsidDel="0033235A">
            <w:rPr>
              <w:rFonts w:asciiTheme="minorHAnsi" w:eastAsiaTheme="minorEastAsia" w:hAnsiTheme="minorHAnsi"/>
              <w:noProof/>
              <w:lang w:eastAsia="en-AU"/>
            </w:rPr>
            <w:tab/>
          </w:r>
          <w:r w:rsidRPr="0033235A" w:rsidDel="0033235A">
            <w:rPr>
              <w:rStyle w:val="Hyperlink"/>
              <w:noProof/>
            </w:rPr>
            <w:delText>Requirements for kinds of meters</w:delText>
          </w:r>
          <w:r w:rsidDel="0033235A">
            <w:rPr>
              <w:noProof/>
              <w:webHidden/>
            </w:rPr>
            <w:tab/>
            <w:delText>43</w:delText>
          </w:r>
        </w:del>
      </w:ins>
    </w:p>
    <w:p w14:paraId="37C4D61B" w14:textId="40D3915D" w:rsidR="00714DB9" w:rsidDel="0033235A" w:rsidRDefault="00714DB9">
      <w:pPr>
        <w:pStyle w:val="TOC1"/>
        <w:rPr>
          <w:ins w:id="401" w:author="Phillip" w:date="2023-08-21T13:12:00Z"/>
          <w:del w:id="402" w:author="Mitchell, Phillip" w:date="2023-11-29T12:24:00Z"/>
          <w:rFonts w:asciiTheme="minorHAnsi" w:eastAsiaTheme="minorEastAsia" w:hAnsiTheme="minorHAnsi"/>
          <w:noProof/>
          <w:lang w:eastAsia="en-AU"/>
        </w:rPr>
        <w:pPrChange w:id="403" w:author="Mitchell, Phillip" w:date="2024-02-26T15:54:00Z">
          <w:pPr>
            <w:pStyle w:val="TOC2"/>
          </w:pPr>
        </w:pPrChange>
      </w:pPr>
      <w:ins w:id="404" w:author="Phillip" w:date="2023-08-21T13:12:00Z">
        <w:del w:id="405" w:author="Mitchell, Phillip" w:date="2023-11-29T12:24:00Z">
          <w:r w:rsidRPr="0033235A" w:rsidDel="0033235A">
            <w:rPr>
              <w:rStyle w:val="Hyperlink"/>
              <w:noProof/>
            </w:rPr>
            <w:delText>8.1</w:delText>
          </w:r>
          <w:r w:rsidDel="0033235A">
            <w:rPr>
              <w:rFonts w:asciiTheme="minorHAnsi" w:eastAsiaTheme="minorEastAsia" w:hAnsiTheme="minorHAnsi"/>
              <w:noProof/>
              <w:lang w:eastAsia="en-AU"/>
            </w:rPr>
            <w:tab/>
          </w:r>
          <w:r w:rsidRPr="0033235A" w:rsidDel="0033235A">
            <w:rPr>
              <w:rStyle w:val="Hyperlink"/>
              <w:noProof/>
            </w:rPr>
            <w:delText>Requirements for multi-branch meters</w:delText>
          </w:r>
          <w:r w:rsidDel="0033235A">
            <w:rPr>
              <w:noProof/>
              <w:webHidden/>
            </w:rPr>
            <w:tab/>
            <w:delText>43</w:delText>
          </w:r>
        </w:del>
      </w:ins>
    </w:p>
    <w:p w14:paraId="1556974A" w14:textId="1625B760" w:rsidR="00714DB9" w:rsidDel="0033235A" w:rsidRDefault="00714DB9">
      <w:pPr>
        <w:pStyle w:val="TOC1"/>
        <w:rPr>
          <w:ins w:id="406" w:author="Phillip" w:date="2023-08-21T13:12:00Z"/>
          <w:del w:id="407" w:author="Mitchell, Phillip" w:date="2023-11-29T12:24:00Z"/>
          <w:rFonts w:asciiTheme="minorHAnsi" w:eastAsiaTheme="minorEastAsia" w:hAnsiTheme="minorHAnsi"/>
          <w:noProof/>
          <w:lang w:eastAsia="en-AU"/>
        </w:rPr>
        <w:pPrChange w:id="408" w:author="Mitchell, Phillip" w:date="2024-02-26T15:54:00Z">
          <w:pPr>
            <w:pStyle w:val="TOC2"/>
          </w:pPr>
        </w:pPrChange>
      </w:pPr>
      <w:ins w:id="409" w:author="Phillip" w:date="2023-08-21T13:12:00Z">
        <w:del w:id="410" w:author="Mitchell, Phillip" w:date="2023-11-29T12:24:00Z">
          <w:r w:rsidRPr="0033235A" w:rsidDel="0033235A">
            <w:rPr>
              <w:rStyle w:val="Hyperlink"/>
              <w:noProof/>
            </w:rPr>
            <w:delText>8.2</w:delText>
          </w:r>
          <w:r w:rsidDel="0033235A">
            <w:rPr>
              <w:rFonts w:asciiTheme="minorHAnsi" w:eastAsiaTheme="minorEastAsia" w:hAnsiTheme="minorHAnsi"/>
              <w:noProof/>
              <w:lang w:eastAsia="en-AU"/>
            </w:rPr>
            <w:tab/>
          </w:r>
          <w:r w:rsidRPr="0033235A" w:rsidDel="0033235A">
            <w:rPr>
              <w:rStyle w:val="Hyperlink"/>
              <w:noProof/>
            </w:rPr>
            <w:delText>Requirements for street light metering</w:delText>
          </w:r>
          <w:r w:rsidDel="0033235A">
            <w:rPr>
              <w:noProof/>
              <w:webHidden/>
            </w:rPr>
            <w:tab/>
            <w:delText>43</w:delText>
          </w:r>
        </w:del>
      </w:ins>
    </w:p>
    <w:p w14:paraId="35F69E51" w14:textId="62D71507" w:rsidR="00714DB9" w:rsidDel="0033235A" w:rsidRDefault="00714DB9">
      <w:pPr>
        <w:pStyle w:val="TOC1"/>
        <w:rPr>
          <w:ins w:id="411" w:author="Phillip" w:date="2023-08-21T13:12:00Z"/>
          <w:del w:id="412" w:author="Mitchell, Phillip" w:date="2023-11-29T12:24:00Z"/>
          <w:rFonts w:asciiTheme="minorHAnsi" w:eastAsiaTheme="minorEastAsia" w:hAnsiTheme="minorHAnsi"/>
          <w:noProof/>
          <w:lang w:eastAsia="en-AU"/>
        </w:rPr>
      </w:pPr>
      <w:ins w:id="413" w:author="Phillip" w:date="2023-08-21T13:12:00Z">
        <w:del w:id="414" w:author="Mitchell, Phillip" w:date="2023-11-29T12:24:00Z">
          <w:r w:rsidRPr="0033235A" w:rsidDel="0033235A">
            <w:rPr>
              <w:rStyle w:val="Hyperlink"/>
              <w:noProof/>
            </w:rPr>
            <w:delText>Annex A Requirements for multi-branch meters (Mandatory)</w:delText>
          </w:r>
          <w:r w:rsidDel="0033235A">
            <w:rPr>
              <w:noProof/>
              <w:webHidden/>
            </w:rPr>
            <w:tab/>
            <w:delText>44</w:delText>
          </w:r>
        </w:del>
      </w:ins>
    </w:p>
    <w:p w14:paraId="51245840" w14:textId="7EFB8471" w:rsidR="00714DB9" w:rsidDel="0033235A" w:rsidRDefault="00714DB9">
      <w:pPr>
        <w:pStyle w:val="TOC1"/>
        <w:rPr>
          <w:ins w:id="415" w:author="Phillip" w:date="2023-08-21T13:12:00Z"/>
          <w:del w:id="416" w:author="Mitchell, Phillip" w:date="2023-11-29T12:24:00Z"/>
          <w:rFonts w:asciiTheme="minorHAnsi" w:eastAsiaTheme="minorEastAsia" w:hAnsiTheme="minorHAnsi"/>
          <w:noProof/>
          <w:lang w:eastAsia="en-AU"/>
        </w:rPr>
        <w:pPrChange w:id="417" w:author="Mitchell, Phillip" w:date="2024-02-26T15:54:00Z">
          <w:pPr>
            <w:pStyle w:val="TOC2"/>
          </w:pPr>
        </w:pPrChange>
      </w:pPr>
      <w:ins w:id="418" w:author="Phillip" w:date="2023-08-21T13:12:00Z">
        <w:del w:id="419" w:author="Mitchell, Phillip" w:date="2023-11-29T12:24:00Z">
          <w:r w:rsidRPr="0033235A" w:rsidDel="0033235A">
            <w:rPr>
              <w:rStyle w:val="Hyperlink"/>
              <w:noProof/>
            </w:rPr>
            <w:delText>A.1</w:delText>
          </w:r>
          <w:r w:rsidDel="0033235A">
            <w:rPr>
              <w:rFonts w:asciiTheme="minorHAnsi" w:eastAsiaTheme="minorEastAsia" w:hAnsiTheme="minorHAnsi"/>
              <w:noProof/>
              <w:lang w:eastAsia="en-AU"/>
            </w:rPr>
            <w:tab/>
          </w:r>
          <w:r w:rsidRPr="0033235A" w:rsidDel="0033235A">
            <w:rPr>
              <w:rStyle w:val="Hyperlink"/>
              <w:noProof/>
            </w:rPr>
            <w:delText>Overview</w:delText>
          </w:r>
          <w:r w:rsidDel="0033235A">
            <w:rPr>
              <w:noProof/>
              <w:webHidden/>
            </w:rPr>
            <w:tab/>
            <w:delText>44</w:delText>
          </w:r>
        </w:del>
      </w:ins>
    </w:p>
    <w:p w14:paraId="7A5A6C62" w14:textId="23D6C4F5" w:rsidR="00714DB9" w:rsidDel="0033235A" w:rsidRDefault="00714DB9">
      <w:pPr>
        <w:pStyle w:val="TOC1"/>
        <w:rPr>
          <w:ins w:id="420" w:author="Phillip" w:date="2023-08-21T13:12:00Z"/>
          <w:del w:id="421" w:author="Mitchell, Phillip" w:date="2023-11-29T12:24:00Z"/>
          <w:rFonts w:asciiTheme="minorHAnsi" w:eastAsiaTheme="minorEastAsia" w:hAnsiTheme="minorHAnsi"/>
          <w:noProof/>
          <w:lang w:eastAsia="en-AU"/>
        </w:rPr>
        <w:pPrChange w:id="422" w:author="Mitchell, Phillip" w:date="2024-02-26T15:54:00Z">
          <w:pPr>
            <w:pStyle w:val="TOC2"/>
          </w:pPr>
        </w:pPrChange>
      </w:pPr>
      <w:ins w:id="423" w:author="Phillip" w:date="2023-08-21T13:12:00Z">
        <w:del w:id="424" w:author="Mitchell, Phillip" w:date="2023-11-29T12:24:00Z">
          <w:r w:rsidRPr="0033235A" w:rsidDel="0033235A">
            <w:rPr>
              <w:rStyle w:val="Hyperlink"/>
              <w:noProof/>
            </w:rPr>
            <w:delText>A.2</w:delText>
          </w:r>
          <w:r w:rsidDel="0033235A">
            <w:rPr>
              <w:rFonts w:asciiTheme="minorHAnsi" w:eastAsiaTheme="minorEastAsia" w:hAnsiTheme="minorHAnsi"/>
              <w:noProof/>
              <w:lang w:eastAsia="en-AU"/>
            </w:rPr>
            <w:tab/>
          </w:r>
          <w:r w:rsidRPr="0033235A" w:rsidDel="0033235A">
            <w:rPr>
              <w:rStyle w:val="Hyperlink"/>
              <w:noProof/>
            </w:rPr>
            <w:delText>Type Approval</w:delText>
          </w:r>
          <w:r w:rsidDel="0033235A">
            <w:rPr>
              <w:noProof/>
              <w:webHidden/>
            </w:rPr>
            <w:tab/>
            <w:delText>44</w:delText>
          </w:r>
        </w:del>
      </w:ins>
    </w:p>
    <w:p w14:paraId="79FCE355" w14:textId="2024506E" w:rsidR="00714DB9" w:rsidDel="0033235A" w:rsidRDefault="00714DB9">
      <w:pPr>
        <w:pStyle w:val="TOC1"/>
        <w:rPr>
          <w:ins w:id="425" w:author="Phillip" w:date="2023-08-21T13:12:00Z"/>
          <w:del w:id="426" w:author="Mitchell, Phillip" w:date="2023-11-29T12:24:00Z"/>
          <w:rFonts w:asciiTheme="minorHAnsi" w:eastAsiaTheme="minorEastAsia" w:hAnsiTheme="minorHAnsi"/>
          <w:noProof/>
          <w:lang w:eastAsia="en-AU"/>
        </w:rPr>
      </w:pPr>
      <w:ins w:id="427" w:author="Phillip" w:date="2023-08-21T13:12:00Z">
        <w:del w:id="428" w:author="Mitchell, Phillip" w:date="2023-11-29T12:24:00Z">
          <w:r w:rsidRPr="0033235A" w:rsidDel="0033235A">
            <w:rPr>
              <w:rStyle w:val="Hyperlink"/>
              <w:noProof/>
            </w:rPr>
            <w:delText>Annex B Estimation of combined errors (Informative)</w:delText>
          </w:r>
          <w:r w:rsidDel="0033235A">
            <w:rPr>
              <w:noProof/>
              <w:webHidden/>
            </w:rPr>
            <w:tab/>
            <w:delText>45</w:delText>
          </w:r>
        </w:del>
      </w:ins>
    </w:p>
    <w:p w14:paraId="75AA3E45" w14:textId="048541A4" w:rsidR="00714DB9" w:rsidDel="0033235A" w:rsidRDefault="00714DB9">
      <w:pPr>
        <w:pStyle w:val="TOC1"/>
        <w:rPr>
          <w:ins w:id="429" w:author="Phillip" w:date="2023-08-21T13:12:00Z"/>
          <w:del w:id="430" w:author="Mitchell, Phillip" w:date="2023-11-29T12:24:00Z"/>
          <w:rFonts w:asciiTheme="minorHAnsi" w:eastAsiaTheme="minorEastAsia" w:hAnsiTheme="minorHAnsi"/>
          <w:noProof/>
          <w:lang w:eastAsia="en-AU"/>
        </w:rPr>
        <w:pPrChange w:id="431" w:author="Mitchell, Phillip" w:date="2024-02-26T15:54:00Z">
          <w:pPr>
            <w:pStyle w:val="TOC2"/>
          </w:pPr>
        </w:pPrChange>
      </w:pPr>
      <w:ins w:id="432" w:author="Phillip" w:date="2023-08-21T13:12:00Z">
        <w:del w:id="433" w:author="Mitchell, Phillip" w:date="2023-11-29T12:24:00Z">
          <w:r w:rsidRPr="0033235A" w:rsidDel="0033235A">
            <w:rPr>
              <w:rStyle w:val="Hyperlink"/>
              <w:noProof/>
            </w:rPr>
            <w:delText>B.1</w:delText>
          </w:r>
          <w:r w:rsidDel="0033235A">
            <w:rPr>
              <w:rFonts w:asciiTheme="minorHAnsi" w:eastAsiaTheme="minorEastAsia" w:hAnsiTheme="minorHAnsi"/>
              <w:noProof/>
              <w:lang w:eastAsia="en-AU"/>
            </w:rPr>
            <w:tab/>
          </w:r>
          <w:r w:rsidRPr="0033235A" w:rsidDel="0033235A">
            <w:rPr>
              <w:rStyle w:val="Hyperlink"/>
              <w:noProof/>
            </w:rPr>
            <w:delText>Estimate of combined maximum permissible error (CMPE) based on the requirements of this Recommendation</w:delText>
          </w:r>
          <w:r w:rsidDel="0033235A">
            <w:rPr>
              <w:noProof/>
              <w:webHidden/>
            </w:rPr>
            <w:tab/>
            <w:delText>45</w:delText>
          </w:r>
        </w:del>
      </w:ins>
    </w:p>
    <w:p w14:paraId="1F23C9CA" w14:textId="41F31D02" w:rsidR="00714DB9" w:rsidDel="0033235A" w:rsidRDefault="00714DB9">
      <w:pPr>
        <w:pStyle w:val="TOC1"/>
        <w:rPr>
          <w:ins w:id="434" w:author="Phillip" w:date="2023-08-21T13:12:00Z"/>
          <w:del w:id="435" w:author="Mitchell, Phillip" w:date="2023-11-29T12:24:00Z"/>
          <w:rFonts w:asciiTheme="minorHAnsi" w:eastAsiaTheme="minorEastAsia" w:hAnsiTheme="minorHAnsi"/>
          <w:noProof/>
          <w:lang w:eastAsia="en-AU"/>
        </w:rPr>
        <w:pPrChange w:id="436" w:author="Mitchell, Phillip" w:date="2024-02-26T15:54:00Z">
          <w:pPr>
            <w:pStyle w:val="TOC2"/>
          </w:pPr>
        </w:pPrChange>
      </w:pPr>
      <w:ins w:id="437" w:author="Phillip" w:date="2023-08-21T13:12:00Z">
        <w:del w:id="438" w:author="Mitchell, Phillip" w:date="2023-11-29T12:24:00Z">
          <w:r w:rsidRPr="0033235A" w:rsidDel="0033235A">
            <w:rPr>
              <w:rStyle w:val="Hyperlink"/>
              <w:noProof/>
            </w:rPr>
            <w:delText>B.2</w:delText>
          </w:r>
          <w:r w:rsidDel="0033235A">
            <w:rPr>
              <w:rFonts w:asciiTheme="minorHAnsi" w:eastAsiaTheme="minorEastAsia" w:hAnsiTheme="minorHAnsi"/>
              <w:noProof/>
              <w:lang w:eastAsia="en-AU"/>
            </w:rPr>
            <w:tab/>
          </w:r>
          <w:r w:rsidRPr="0033235A" w:rsidDel="0033235A">
            <w:rPr>
              <w:rStyle w:val="Hyperlink"/>
              <w:noProof/>
            </w:rPr>
            <w:delText>Estimation of combined error based on type test results and specific conditions</w:delText>
          </w:r>
          <w:r w:rsidDel="0033235A">
            <w:rPr>
              <w:noProof/>
              <w:webHidden/>
            </w:rPr>
            <w:tab/>
            <w:delText>45</w:delText>
          </w:r>
        </w:del>
      </w:ins>
    </w:p>
    <w:p w14:paraId="3B011370" w14:textId="77A3CEBF" w:rsidR="00714DB9" w:rsidDel="0033235A" w:rsidRDefault="00714DB9">
      <w:pPr>
        <w:pStyle w:val="TOC1"/>
        <w:rPr>
          <w:ins w:id="439" w:author="Phillip" w:date="2023-08-21T13:12:00Z"/>
          <w:del w:id="440" w:author="Mitchell, Phillip" w:date="2023-11-29T12:24:00Z"/>
          <w:rFonts w:asciiTheme="minorHAnsi" w:eastAsiaTheme="minorEastAsia" w:hAnsiTheme="minorHAnsi"/>
          <w:noProof/>
          <w:lang w:eastAsia="en-AU"/>
        </w:rPr>
      </w:pPr>
      <w:ins w:id="441" w:author="Phillip" w:date="2023-08-21T13:12:00Z">
        <w:del w:id="442" w:author="Mitchell, Phillip" w:date="2023-11-29T12:24:00Z">
          <w:r w:rsidRPr="0033235A" w:rsidDel="0033235A">
            <w:rPr>
              <w:rStyle w:val="Hyperlink"/>
              <w:noProof/>
            </w:rPr>
            <w:delText>Annex C Legislative Matters (Informative)</w:delText>
          </w:r>
          <w:r w:rsidDel="0033235A">
            <w:rPr>
              <w:noProof/>
              <w:webHidden/>
            </w:rPr>
            <w:tab/>
            <w:delText>47</w:delText>
          </w:r>
        </w:del>
      </w:ins>
    </w:p>
    <w:p w14:paraId="33538D59" w14:textId="38E098DB" w:rsidR="00714DB9" w:rsidDel="0033235A" w:rsidRDefault="00714DB9">
      <w:pPr>
        <w:pStyle w:val="TOC1"/>
        <w:rPr>
          <w:ins w:id="443" w:author="Phillip" w:date="2023-08-21T13:12:00Z"/>
          <w:del w:id="444" w:author="Mitchell, Phillip" w:date="2023-11-29T12:24:00Z"/>
          <w:rFonts w:asciiTheme="minorHAnsi" w:eastAsiaTheme="minorEastAsia" w:hAnsiTheme="minorHAnsi"/>
          <w:noProof/>
          <w:lang w:eastAsia="en-AU"/>
        </w:rPr>
        <w:pPrChange w:id="445" w:author="Mitchell, Phillip" w:date="2024-02-26T15:54:00Z">
          <w:pPr>
            <w:pStyle w:val="TOC2"/>
          </w:pPr>
        </w:pPrChange>
      </w:pPr>
      <w:ins w:id="446" w:author="Phillip" w:date="2023-08-21T13:12:00Z">
        <w:del w:id="447" w:author="Mitchell, Phillip" w:date="2023-11-29T12:24:00Z">
          <w:r w:rsidRPr="0033235A" w:rsidDel="0033235A">
            <w:rPr>
              <w:rStyle w:val="Hyperlink"/>
              <w:noProof/>
            </w:rPr>
            <w:delText>C.1</w:delText>
          </w:r>
          <w:r w:rsidDel="0033235A">
            <w:rPr>
              <w:rFonts w:asciiTheme="minorHAnsi" w:eastAsiaTheme="minorEastAsia" w:hAnsiTheme="minorHAnsi"/>
              <w:noProof/>
              <w:lang w:eastAsia="en-AU"/>
            </w:rPr>
            <w:tab/>
          </w:r>
          <w:r w:rsidRPr="0033235A" w:rsidDel="0033235A">
            <w:rPr>
              <w:rStyle w:val="Hyperlink"/>
              <w:noProof/>
            </w:rPr>
            <w:delText>Legislative considerations</w:delText>
          </w:r>
          <w:r w:rsidDel="0033235A">
            <w:rPr>
              <w:noProof/>
              <w:webHidden/>
            </w:rPr>
            <w:tab/>
            <w:delText>47</w:delText>
          </w:r>
        </w:del>
      </w:ins>
    </w:p>
    <w:p w14:paraId="27626B1F" w14:textId="408C12A0" w:rsidR="00714DB9" w:rsidDel="0033235A" w:rsidRDefault="00714DB9">
      <w:pPr>
        <w:pStyle w:val="TOC1"/>
        <w:rPr>
          <w:ins w:id="448" w:author="Phillip" w:date="2023-08-21T13:12:00Z"/>
          <w:del w:id="449" w:author="Mitchell, Phillip" w:date="2023-11-29T12:24:00Z"/>
          <w:rFonts w:asciiTheme="minorHAnsi" w:eastAsiaTheme="minorEastAsia" w:hAnsiTheme="minorHAnsi"/>
          <w:noProof/>
          <w:lang w:eastAsia="en-AU"/>
        </w:rPr>
      </w:pPr>
      <w:ins w:id="450" w:author="Phillip" w:date="2023-08-21T13:12:00Z">
        <w:del w:id="451" w:author="Mitchell, Phillip" w:date="2023-11-29T12:24:00Z">
          <w:r w:rsidRPr="0033235A" w:rsidDel="0033235A">
            <w:rPr>
              <w:rStyle w:val="Hyperlink"/>
              <w:noProof/>
            </w:rPr>
            <w:delText>Annex D Accuracy classes and current values (Informative)</w:delText>
          </w:r>
          <w:r w:rsidDel="0033235A">
            <w:rPr>
              <w:noProof/>
              <w:webHidden/>
            </w:rPr>
            <w:tab/>
            <w:delText>49</w:delText>
          </w:r>
        </w:del>
      </w:ins>
    </w:p>
    <w:p w14:paraId="05B44B4C" w14:textId="231DB148" w:rsidR="00714DB9" w:rsidDel="0033235A" w:rsidRDefault="00714DB9">
      <w:pPr>
        <w:pStyle w:val="TOC1"/>
        <w:rPr>
          <w:ins w:id="452" w:author="Phillip" w:date="2023-08-21T13:12:00Z"/>
          <w:del w:id="453" w:author="Mitchell, Phillip" w:date="2023-11-29T12:24:00Z"/>
          <w:rFonts w:asciiTheme="minorHAnsi" w:eastAsiaTheme="minorEastAsia" w:hAnsiTheme="minorHAnsi"/>
          <w:noProof/>
          <w:lang w:eastAsia="en-AU"/>
        </w:rPr>
        <w:pPrChange w:id="454" w:author="Mitchell, Phillip" w:date="2024-02-26T15:54:00Z">
          <w:pPr>
            <w:pStyle w:val="TOC2"/>
          </w:pPr>
        </w:pPrChange>
      </w:pPr>
      <w:ins w:id="455" w:author="Phillip" w:date="2023-08-21T13:12:00Z">
        <w:del w:id="456" w:author="Mitchell, Phillip" w:date="2023-11-29T12:24:00Z">
          <w:r w:rsidRPr="0033235A" w:rsidDel="0033235A">
            <w:rPr>
              <w:rStyle w:val="Hyperlink"/>
              <w:noProof/>
            </w:rPr>
            <w:delText>D.1</w:delText>
          </w:r>
          <w:r w:rsidDel="0033235A">
            <w:rPr>
              <w:rFonts w:asciiTheme="minorHAnsi" w:eastAsiaTheme="minorEastAsia" w:hAnsiTheme="minorHAnsi"/>
              <w:noProof/>
              <w:lang w:eastAsia="en-AU"/>
            </w:rPr>
            <w:tab/>
          </w:r>
          <w:r w:rsidRPr="0033235A" w:rsidDel="0033235A">
            <w:rPr>
              <w:rStyle w:val="Hyperlink"/>
              <w:noProof/>
            </w:rPr>
            <w:delText>General</w:delText>
          </w:r>
          <w:r w:rsidDel="0033235A">
            <w:rPr>
              <w:noProof/>
              <w:webHidden/>
            </w:rPr>
            <w:tab/>
            <w:delText>49</w:delText>
          </w:r>
        </w:del>
      </w:ins>
    </w:p>
    <w:p w14:paraId="70B95D93" w14:textId="2D2AFA26" w:rsidR="00714DB9" w:rsidDel="0033235A" w:rsidRDefault="00714DB9">
      <w:pPr>
        <w:pStyle w:val="TOC1"/>
        <w:rPr>
          <w:ins w:id="457" w:author="Phillip" w:date="2023-08-21T13:12:00Z"/>
          <w:del w:id="458" w:author="Mitchell, Phillip" w:date="2023-11-29T12:24:00Z"/>
          <w:rFonts w:asciiTheme="minorHAnsi" w:eastAsiaTheme="minorEastAsia" w:hAnsiTheme="minorHAnsi"/>
          <w:noProof/>
          <w:lang w:eastAsia="en-AU"/>
        </w:rPr>
        <w:pPrChange w:id="459" w:author="Mitchell, Phillip" w:date="2024-02-26T15:54:00Z">
          <w:pPr>
            <w:pStyle w:val="TOC2"/>
          </w:pPr>
        </w:pPrChange>
      </w:pPr>
      <w:ins w:id="460" w:author="Phillip" w:date="2023-08-21T13:12:00Z">
        <w:del w:id="461" w:author="Mitchell, Phillip" w:date="2023-11-29T12:24:00Z">
          <w:r w:rsidRPr="0033235A" w:rsidDel="0033235A">
            <w:rPr>
              <w:rStyle w:val="Hyperlink"/>
              <w:noProof/>
            </w:rPr>
            <w:delText>D.2</w:delText>
          </w:r>
          <w:r w:rsidDel="0033235A">
            <w:rPr>
              <w:rFonts w:asciiTheme="minorHAnsi" w:eastAsiaTheme="minorEastAsia" w:hAnsiTheme="minorHAnsi"/>
              <w:noProof/>
              <w:lang w:eastAsia="en-AU"/>
            </w:rPr>
            <w:tab/>
          </w:r>
          <w:r w:rsidRPr="0033235A" w:rsidDel="0033235A">
            <w:rPr>
              <w:rStyle w:val="Hyperlink"/>
              <w:noProof/>
            </w:rPr>
            <w:delText>Accuracy classes</w:delText>
          </w:r>
          <w:r w:rsidDel="0033235A">
            <w:rPr>
              <w:noProof/>
              <w:webHidden/>
            </w:rPr>
            <w:tab/>
            <w:delText>49</w:delText>
          </w:r>
        </w:del>
      </w:ins>
    </w:p>
    <w:p w14:paraId="1247CEBC" w14:textId="3E9687CE" w:rsidR="00714DB9" w:rsidDel="0033235A" w:rsidRDefault="00714DB9">
      <w:pPr>
        <w:pStyle w:val="TOC1"/>
        <w:rPr>
          <w:ins w:id="462" w:author="Phillip" w:date="2023-08-21T13:12:00Z"/>
          <w:del w:id="463" w:author="Mitchell, Phillip" w:date="2023-11-29T12:24:00Z"/>
          <w:rFonts w:asciiTheme="minorHAnsi" w:eastAsiaTheme="minorEastAsia" w:hAnsiTheme="minorHAnsi"/>
          <w:noProof/>
          <w:lang w:eastAsia="en-AU"/>
        </w:rPr>
        <w:pPrChange w:id="464" w:author="Mitchell, Phillip" w:date="2024-02-26T15:54:00Z">
          <w:pPr>
            <w:pStyle w:val="TOC2"/>
          </w:pPr>
        </w:pPrChange>
      </w:pPr>
      <w:ins w:id="465" w:author="Phillip" w:date="2023-08-21T13:12:00Z">
        <w:del w:id="466" w:author="Mitchell, Phillip" w:date="2023-11-29T12:24:00Z">
          <w:r w:rsidRPr="0033235A" w:rsidDel="0033235A">
            <w:rPr>
              <w:rStyle w:val="Hyperlink"/>
              <w:noProof/>
            </w:rPr>
            <w:delText>D.3</w:delText>
          </w:r>
          <w:r w:rsidDel="0033235A">
            <w:rPr>
              <w:rFonts w:asciiTheme="minorHAnsi" w:eastAsiaTheme="minorEastAsia" w:hAnsiTheme="minorHAnsi"/>
              <w:noProof/>
              <w:lang w:eastAsia="en-AU"/>
            </w:rPr>
            <w:tab/>
          </w:r>
          <w:r w:rsidRPr="0033235A" w:rsidDel="0033235A">
            <w:rPr>
              <w:rStyle w:val="Hyperlink"/>
              <w:noProof/>
            </w:rPr>
            <w:delText>Current values</w:delText>
          </w:r>
          <w:r w:rsidDel="0033235A">
            <w:rPr>
              <w:noProof/>
              <w:webHidden/>
            </w:rPr>
            <w:tab/>
            <w:delText>49</w:delText>
          </w:r>
        </w:del>
      </w:ins>
    </w:p>
    <w:p w14:paraId="67D2BF5D" w14:textId="5F47533B" w:rsidR="00714DB9" w:rsidDel="0033235A" w:rsidRDefault="00714DB9">
      <w:pPr>
        <w:pStyle w:val="TOC1"/>
        <w:rPr>
          <w:ins w:id="467" w:author="Phillip" w:date="2023-08-21T13:12:00Z"/>
          <w:del w:id="468" w:author="Mitchell, Phillip" w:date="2023-11-29T12:24:00Z"/>
          <w:rFonts w:asciiTheme="minorHAnsi" w:eastAsiaTheme="minorEastAsia" w:hAnsiTheme="minorHAnsi"/>
          <w:noProof/>
          <w:lang w:eastAsia="en-AU"/>
        </w:rPr>
        <w:pPrChange w:id="469" w:author="Mitchell, Phillip" w:date="2024-02-26T15:54:00Z">
          <w:pPr>
            <w:pStyle w:val="TOC2"/>
          </w:pPr>
        </w:pPrChange>
      </w:pPr>
      <w:ins w:id="470" w:author="Phillip" w:date="2023-08-21T13:12:00Z">
        <w:del w:id="471" w:author="Mitchell, Phillip" w:date="2023-11-29T12:24:00Z">
          <w:r w:rsidRPr="0033235A" w:rsidDel="0033235A">
            <w:rPr>
              <w:rStyle w:val="Hyperlink"/>
              <w:noProof/>
            </w:rPr>
            <w:delText>D.4</w:delText>
          </w:r>
          <w:r w:rsidDel="0033235A">
            <w:rPr>
              <w:rFonts w:asciiTheme="minorHAnsi" w:eastAsiaTheme="minorEastAsia" w:hAnsiTheme="minorHAnsi"/>
              <w:noProof/>
              <w:lang w:eastAsia="en-AU"/>
            </w:rPr>
            <w:tab/>
          </w:r>
          <w:r w:rsidRPr="0033235A" w:rsidDel="0033235A">
            <w:rPr>
              <w:rStyle w:val="Hyperlink"/>
              <w:noProof/>
            </w:rPr>
            <w:delText>Acceptance of correspondence</w:delText>
          </w:r>
          <w:r w:rsidDel="0033235A">
            <w:rPr>
              <w:noProof/>
              <w:webHidden/>
            </w:rPr>
            <w:tab/>
            <w:delText>50</w:delText>
          </w:r>
        </w:del>
      </w:ins>
    </w:p>
    <w:p w14:paraId="1B042E0D" w14:textId="5E6FB016" w:rsidR="00714DB9" w:rsidDel="0033235A" w:rsidRDefault="00714DB9">
      <w:pPr>
        <w:pStyle w:val="TOC1"/>
        <w:rPr>
          <w:ins w:id="472" w:author="Phillip" w:date="2023-08-21T13:12:00Z"/>
          <w:del w:id="473" w:author="Mitchell, Phillip" w:date="2023-11-29T12:24:00Z"/>
          <w:rFonts w:asciiTheme="minorHAnsi" w:eastAsiaTheme="minorEastAsia" w:hAnsiTheme="minorHAnsi"/>
          <w:noProof/>
          <w:lang w:eastAsia="en-AU"/>
        </w:rPr>
      </w:pPr>
      <w:ins w:id="474" w:author="Phillip" w:date="2023-08-21T13:12:00Z">
        <w:del w:id="475" w:author="Mitchell, Phillip" w:date="2023-11-29T12:24:00Z">
          <w:r w:rsidRPr="0033235A" w:rsidDel="0033235A">
            <w:rPr>
              <w:rStyle w:val="Hyperlink"/>
              <w:noProof/>
            </w:rPr>
            <w:delText>Annex E Bibliography (Informative)</w:delText>
          </w:r>
          <w:r w:rsidDel="0033235A">
            <w:rPr>
              <w:noProof/>
              <w:webHidden/>
            </w:rPr>
            <w:tab/>
            <w:delText>51</w:delText>
          </w:r>
        </w:del>
      </w:ins>
    </w:p>
    <w:p w14:paraId="4A03F816" w14:textId="0A676558" w:rsidR="00290740" w:rsidDel="0033235A" w:rsidRDefault="00290740">
      <w:pPr>
        <w:pStyle w:val="TOC1"/>
        <w:rPr>
          <w:del w:id="476" w:author="Mitchell, Phillip" w:date="2023-11-29T12:24:00Z"/>
          <w:rFonts w:asciiTheme="minorHAnsi" w:eastAsiaTheme="minorEastAsia" w:hAnsiTheme="minorHAnsi"/>
          <w:noProof/>
          <w:lang w:eastAsia="en-AU"/>
        </w:rPr>
      </w:pPr>
      <w:del w:id="477" w:author="Mitchell, Phillip" w:date="2023-11-29T12:24:00Z">
        <w:r w:rsidRPr="00AB6A99" w:rsidDel="0033235A">
          <w:rPr>
            <w:noProof/>
          </w:rPr>
          <w:delText>Foreword</w:delText>
        </w:r>
        <w:r w:rsidDel="0033235A">
          <w:rPr>
            <w:noProof/>
            <w:webHidden/>
          </w:rPr>
          <w:tab/>
          <w:delText>4</w:delText>
        </w:r>
      </w:del>
    </w:p>
    <w:p w14:paraId="15512DA6" w14:textId="1624619A" w:rsidR="00290740" w:rsidDel="0033235A" w:rsidRDefault="00290740">
      <w:pPr>
        <w:pStyle w:val="TOC1"/>
        <w:rPr>
          <w:del w:id="478" w:author="Mitchell, Phillip" w:date="2023-11-29T12:24:00Z"/>
          <w:rFonts w:asciiTheme="minorHAnsi" w:eastAsiaTheme="minorEastAsia" w:hAnsiTheme="minorHAnsi"/>
          <w:noProof/>
          <w:lang w:eastAsia="en-AU"/>
        </w:rPr>
        <w:pPrChange w:id="479" w:author="Mitchell, Phillip" w:date="2024-02-26T15:54:00Z">
          <w:pPr>
            <w:pStyle w:val="TOC1"/>
            <w:tabs>
              <w:tab w:val="left" w:pos="440"/>
            </w:tabs>
          </w:pPr>
        </w:pPrChange>
      </w:pPr>
      <w:del w:id="480" w:author="Mitchell, Phillip" w:date="2023-11-29T12:24:00Z">
        <w:r w:rsidRPr="00AB6A99" w:rsidDel="0033235A">
          <w:rPr>
            <w:noProof/>
          </w:rPr>
          <w:delText>1</w:delText>
        </w:r>
        <w:r w:rsidDel="0033235A">
          <w:rPr>
            <w:rFonts w:asciiTheme="minorHAnsi" w:eastAsiaTheme="minorEastAsia" w:hAnsiTheme="minorHAnsi"/>
            <w:noProof/>
            <w:lang w:eastAsia="en-AU"/>
          </w:rPr>
          <w:tab/>
        </w:r>
        <w:r w:rsidRPr="00AB6A99" w:rsidDel="0033235A">
          <w:rPr>
            <w:noProof/>
          </w:rPr>
          <w:delText>Introduction</w:delText>
        </w:r>
        <w:r w:rsidDel="0033235A">
          <w:rPr>
            <w:noProof/>
            <w:webHidden/>
          </w:rPr>
          <w:tab/>
          <w:delText>5</w:delText>
        </w:r>
      </w:del>
    </w:p>
    <w:p w14:paraId="665101FC" w14:textId="4F4AD7D5" w:rsidR="00290740" w:rsidDel="0033235A" w:rsidRDefault="00290740">
      <w:pPr>
        <w:pStyle w:val="TOC1"/>
        <w:rPr>
          <w:del w:id="481" w:author="Mitchell, Phillip" w:date="2023-11-29T12:24:00Z"/>
          <w:rFonts w:asciiTheme="minorHAnsi" w:eastAsiaTheme="minorEastAsia" w:hAnsiTheme="minorHAnsi"/>
          <w:noProof/>
          <w:lang w:eastAsia="en-AU"/>
        </w:rPr>
        <w:pPrChange w:id="482" w:author="Mitchell, Phillip" w:date="2024-02-26T15:54:00Z">
          <w:pPr>
            <w:pStyle w:val="TOC1"/>
            <w:tabs>
              <w:tab w:val="left" w:pos="440"/>
            </w:tabs>
          </w:pPr>
        </w:pPrChange>
      </w:pPr>
      <w:del w:id="483" w:author="Mitchell, Phillip" w:date="2023-11-29T12:24:00Z">
        <w:r w:rsidRPr="00AB6A99" w:rsidDel="0033235A">
          <w:rPr>
            <w:noProof/>
          </w:rPr>
          <w:delText>2</w:delText>
        </w:r>
        <w:r w:rsidDel="0033235A">
          <w:rPr>
            <w:rFonts w:asciiTheme="minorHAnsi" w:eastAsiaTheme="minorEastAsia" w:hAnsiTheme="minorHAnsi"/>
            <w:noProof/>
            <w:lang w:eastAsia="en-AU"/>
          </w:rPr>
          <w:tab/>
        </w:r>
        <w:r w:rsidRPr="00AB6A99" w:rsidDel="0033235A">
          <w:rPr>
            <w:noProof/>
          </w:rPr>
          <w:delText>Scope</w:delText>
        </w:r>
        <w:r w:rsidDel="0033235A">
          <w:rPr>
            <w:noProof/>
            <w:webHidden/>
          </w:rPr>
          <w:tab/>
          <w:delText>5</w:delText>
        </w:r>
      </w:del>
    </w:p>
    <w:p w14:paraId="4CC601BA" w14:textId="5BB3608B" w:rsidR="00290740" w:rsidDel="0033235A" w:rsidRDefault="00290740">
      <w:pPr>
        <w:pStyle w:val="TOC1"/>
        <w:rPr>
          <w:del w:id="484" w:author="Mitchell, Phillip" w:date="2023-11-29T12:24:00Z"/>
          <w:rFonts w:asciiTheme="minorHAnsi" w:eastAsiaTheme="minorEastAsia" w:hAnsiTheme="minorHAnsi"/>
          <w:noProof/>
          <w:lang w:eastAsia="en-AU"/>
        </w:rPr>
        <w:pPrChange w:id="485" w:author="Mitchell, Phillip" w:date="2024-02-26T15:54:00Z">
          <w:pPr>
            <w:pStyle w:val="TOC1"/>
            <w:tabs>
              <w:tab w:val="left" w:pos="440"/>
            </w:tabs>
          </w:pPr>
        </w:pPrChange>
      </w:pPr>
      <w:del w:id="486" w:author="Mitchell, Phillip" w:date="2023-11-29T12:24:00Z">
        <w:r w:rsidRPr="00AB6A99" w:rsidDel="0033235A">
          <w:rPr>
            <w:noProof/>
          </w:rPr>
          <w:delText>3</w:delText>
        </w:r>
        <w:r w:rsidDel="0033235A">
          <w:rPr>
            <w:rFonts w:asciiTheme="minorHAnsi" w:eastAsiaTheme="minorEastAsia" w:hAnsiTheme="minorHAnsi"/>
            <w:noProof/>
            <w:lang w:eastAsia="en-AU"/>
          </w:rPr>
          <w:tab/>
        </w:r>
        <w:r w:rsidRPr="00AB6A99" w:rsidDel="0033235A">
          <w:rPr>
            <w:noProof/>
          </w:rPr>
          <w:delText>Terms and definitions</w:delText>
        </w:r>
        <w:r w:rsidDel="0033235A">
          <w:rPr>
            <w:noProof/>
            <w:webHidden/>
          </w:rPr>
          <w:tab/>
          <w:delText>5</w:delText>
        </w:r>
      </w:del>
    </w:p>
    <w:p w14:paraId="633D2CF6" w14:textId="0F3EFA77" w:rsidR="00290740" w:rsidDel="0033235A" w:rsidRDefault="00290740">
      <w:pPr>
        <w:pStyle w:val="TOC1"/>
        <w:rPr>
          <w:del w:id="487" w:author="Mitchell, Phillip" w:date="2023-11-29T12:24:00Z"/>
          <w:rFonts w:asciiTheme="minorHAnsi" w:eastAsiaTheme="minorEastAsia" w:hAnsiTheme="minorHAnsi"/>
          <w:noProof/>
          <w:lang w:eastAsia="en-AU"/>
        </w:rPr>
        <w:pPrChange w:id="488" w:author="Mitchell, Phillip" w:date="2024-02-26T15:54:00Z">
          <w:pPr>
            <w:pStyle w:val="TOC2"/>
          </w:pPr>
        </w:pPrChange>
      </w:pPr>
      <w:del w:id="489" w:author="Mitchell, Phillip" w:date="2023-11-29T12:24:00Z">
        <w:r w:rsidRPr="00402B1E" w:rsidDel="0033235A">
          <w:rPr>
            <w:noProof/>
          </w:rPr>
          <w:delText>3.1</w:delText>
        </w:r>
        <w:r w:rsidDel="0033235A">
          <w:rPr>
            <w:rFonts w:asciiTheme="minorHAnsi" w:eastAsiaTheme="minorEastAsia" w:hAnsiTheme="minorHAnsi"/>
            <w:noProof/>
            <w:lang w:eastAsia="en-AU"/>
          </w:rPr>
          <w:tab/>
        </w:r>
        <w:r w:rsidRPr="00402B1E" w:rsidDel="0033235A">
          <w:rPr>
            <w:noProof/>
          </w:rPr>
          <w:delText>Meters and their constituents</w:delText>
        </w:r>
        <w:r w:rsidDel="0033235A">
          <w:rPr>
            <w:noProof/>
            <w:webHidden/>
          </w:rPr>
          <w:tab/>
          <w:delText>5</w:delText>
        </w:r>
      </w:del>
    </w:p>
    <w:p w14:paraId="3CF2C4E4" w14:textId="65D0BBB4" w:rsidR="00290740" w:rsidDel="0033235A" w:rsidRDefault="00290740">
      <w:pPr>
        <w:pStyle w:val="TOC1"/>
        <w:rPr>
          <w:del w:id="490" w:author="Mitchell, Phillip" w:date="2023-11-29T12:24:00Z"/>
          <w:rFonts w:asciiTheme="minorHAnsi" w:eastAsiaTheme="minorEastAsia" w:hAnsiTheme="minorHAnsi"/>
          <w:noProof/>
          <w:lang w:eastAsia="en-AU"/>
        </w:rPr>
        <w:pPrChange w:id="491" w:author="Mitchell, Phillip" w:date="2024-02-26T15:54:00Z">
          <w:pPr>
            <w:pStyle w:val="TOC2"/>
          </w:pPr>
        </w:pPrChange>
      </w:pPr>
      <w:del w:id="492" w:author="Mitchell, Phillip" w:date="2023-11-29T12:24:00Z">
        <w:r w:rsidRPr="00402B1E" w:rsidDel="0033235A">
          <w:rPr>
            <w:noProof/>
          </w:rPr>
          <w:delText>3.2</w:delText>
        </w:r>
        <w:r w:rsidDel="0033235A">
          <w:rPr>
            <w:rFonts w:asciiTheme="minorHAnsi" w:eastAsiaTheme="minorEastAsia" w:hAnsiTheme="minorHAnsi"/>
            <w:noProof/>
            <w:lang w:eastAsia="en-AU"/>
          </w:rPr>
          <w:tab/>
        </w:r>
        <w:r w:rsidRPr="00402B1E" w:rsidDel="0033235A">
          <w:rPr>
            <w:noProof/>
          </w:rPr>
          <w:delText>Metrological characteristics</w:delText>
        </w:r>
        <w:r w:rsidDel="0033235A">
          <w:rPr>
            <w:noProof/>
            <w:webHidden/>
          </w:rPr>
          <w:tab/>
          <w:delText>9</w:delText>
        </w:r>
      </w:del>
    </w:p>
    <w:p w14:paraId="48782B68" w14:textId="7336C719" w:rsidR="00290740" w:rsidDel="0033235A" w:rsidRDefault="00290740">
      <w:pPr>
        <w:pStyle w:val="TOC1"/>
        <w:rPr>
          <w:del w:id="493" w:author="Mitchell, Phillip" w:date="2023-11-29T12:24:00Z"/>
          <w:rFonts w:asciiTheme="minorHAnsi" w:eastAsiaTheme="minorEastAsia" w:hAnsiTheme="minorHAnsi"/>
          <w:noProof/>
          <w:lang w:eastAsia="en-AU"/>
        </w:rPr>
        <w:pPrChange w:id="494" w:author="Mitchell, Phillip" w:date="2024-02-26T15:54:00Z">
          <w:pPr>
            <w:pStyle w:val="TOC2"/>
          </w:pPr>
        </w:pPrChange>
      </w:pPr>
      <w:del w:id="495" w:author="Mitchell, Phillip" w:date="2023-11-29T12:24:00Z">
        <w:r w:rsidRPr="00402B1E" w:rsidDel="0033235A">
          <w:rPr>
            <w:noProof/>
          </w:rPr>
          <w:delText>3.3</w:delText>
        </w:r>
        <w:r w:rsidDel="0033235A">
          <w:rPr>
            <w:rFonts w:asciiTheme="minorHAnsi" w:eastAsiaTheme="minorEastAsia" w:hAnsiTheme="minorHAnsi"/>
            <w:noProof/>
            <w:lang w:eastAsia="en-AU"/>
          </w:rPr>
          <w:tab/>
        </w:r>
        <w:r w:rsidRPr="00402B1E" w:rsidDel="0033235A">
          <w:rPr>
            <w:noProof/>
          </w:rPr>
          <w:delText>Operating conditions and electrical quantities</w:delText>
        </w:r>
        <w:r w:rsidDel="0033235A">
          <w:rPr>
            <w:noProof/>
            <w:webHidden/>
          </w:rPr>
          <w:tab/>
          <w:delText>13</w:delText>
        </w:r>
      </w:del>
    </w:p>
    <w:p w14:paraId="452600AF" w14:textId="018676E7" w:rsidR="00290740" w:rsidDel="0033235A" w:rsidRDefault="00290740">
      <w:pPr>
        <w:pStyle w:val="TOC1"/>
        <w:rPr>
          <w:del w:id="496" w:author="Mitchell, Phillip" w:date="2023-11-29T12:24:00Z"/>
          <w:rFonts w:asciiTheme="minorHAnsi" w:eastAsiaTheme="minorEastAsia" w:hAnsiTheme="minorHAnsi"/>
          <w:noProof/>
          <w:lang w:eastAsia="en-AU"/>
        </w:rPr>
        <w:pPrChange w:id="497" w:author="Mitchell, Phillip" w:date="2024-02-26T15:54:00Z">
          <w:pPr>
            <w:pStyle w:val="TOC1"/>
            <w:tabs>
              <w:tab w:val="left" w:pos="440"/>
            </w:tabs>
          </w:pPr>
        </w:pPrChange>
      </w:pPr>
      <w:del w:id="498" w:author="Mitchell, Phillip" w:date="2023-11-29T12:24:00Z">
        <w:r w:rsidRPr="00AB6A99" w:rsidDel="0033235A">
          <w:rPr>
            <w:noProof/>
          </w:rPr>
          <w:delText>4</w:delText>
        </w:r>
        <w:r w:rsidDel="0033235A">
          <w:rPr>
            <w:rFonts w:asciiTheme="minorHAnsi" w:eastAsiaTheme="minorEastAsia" w:hAnsiTheme="minorHAnsi"/>
            <w:noProof/>
            <w:lang w:eastAsia="en-AU"/>
          </w:rPr>
          <w:tab/>
        </w:r>
        <w:r w:rsidRPr="00AB6A99" w:rsidDel="0033235A">
          <w:rPr>
            <w:noProof/>
          </w:rPr>
          <w:delText>Description of the instrument</w:delText>
        </w:r>
        <w:r w:rsidDel="0033235A">
          <w:rPr>
            <w:noProof/>
            <w:webHidden/>
          </w:rPr>
          <w:tab/>
          <w:delText>18</w:delText>
        </w:r>
      </w:del>
    </w:p>
    <w:p w14:paraId="5DF5137D" w14:textId="22B2623E" w:rsidR="00290740" w:rsidDel="0033235A" w:rsidRDefault="00290740">
      <w:pPr>
        <w:pStyle w:val="TOC1"/>
        <w:rPr>
          <w:del w:id="499" w:author="Mitchell, Phillip" w:date="2023-11-29T12:24:00Z"/>
          <w:rFonts w:asciiTheme="minorHAnsi" w:eastAsiaTheme="minorEastAsia" w:hAnsiTheme="minorHAnsi"/>
          <w:noProof/>
          <w:lang w:eastAsia="en-AU"/>
        </w:rPr>
        <w:pPrChange w:id="500" w:author="Mitchell, Phillip" w:date="2024-02-26T15:54:00Z">
          <w:pPr>
            <w:pStyle w:val="TOC1"/>
            <w:tabs>
              <w:tab w:val="left" w:pos="440"/>
            </w:tabs>
          </w:pPr>
        </w:pPrChange>
      </w:pPr>
      <w:del w:id="501" w:author="Mitchell, Phillip" w:date="2023-11-29T12:24:00Z">
        <w:r w:rsidRPr="00AB6A99" w:rsidDel="0033235A">
          <w:rPr>
            <w:noProof/>
          </w:rPr>
          <w:delText>5</w:delText>
        </w:r>
        <w:r w:rsidDel="0033235A">
          <w:rPr>
            <w:rFonts w:asciiTheme="minorHAnsi" w:eastAsiaTheme="minorEastAsia" w:hAnsiTheme="minorHAnsi"/>
            <w:noProof/>
            <w:lang w:eastAsia="en-AU"/>
          </w:rPr>
          <w:tab/>
        </w:r>
        <w:r w:rsidRPr="00AB6A99" w:rsidDel="0033235A">
          <w:rPr>
            <w:noProof/>
          </w:rPr>
          <w:delText>Electrical quantities and Units</w:delText>
        </w:r>
        <w:r w:rsidDel="0033235A">
          <w:rPr>
            <w:noProof/>
            <w:webHidden/>
          </w:rPr>
          <w:tab/>
          <w:delText>18</w:delText>
        </w:r>
      </w:del>
    </w:p>
    <w:p w14:paraId="1DF97B0D" w14:textId="7D824CEF" w:rsidR="00290740" w:rsidDel="0033235A" w:rsidRDefault="00290740">
      <w:pPr>
        <w:pStyle w:val="TOC1"/>
        <w:rPr>
          <w:del w:id="502" w:author="Mitchell, Phillip" w:date="2023-11-29T12:24:00Z"/>
          <w:rFonts w:asciiTheme="minorHAnsi" w:eastAsiaTheme="minorEastAsia" w:hAnsiTheme="minorHAnsi"/>
          <w:noProof/>
          <w:lang w:eastAsia="en-AU"/>
        </w:rPr>
        <w:pPrChange w:id="503" w:author="Mitchell, Phillip" w:date="2024-02-26T15:54:00Z">
          <w:pPr>
            <w:pStyle w:val="TOC2"/>
          </w:pPr>
        </w:pPrChange>
      </w:pPr>
      <w:del w:id="504" w:author="Mitchell, Phillip" w:date="2023-11-29T12:24:00Z">
        <w:r w:rsidRPr="00402B1E" w:rsidDel="0033235A">
          <w:rPr>
            <w:noProof/>
          </w:rPr>
          <w:delText>5.1</w:delText>
        </w:r>
        <w:r w:rsidDel="0033235A">
          <w:rPr>
            <w:rFonts w:asciiTheme="minorHAnsi" w:eastAsiaTheme="minorEastAsia" w:hAnsiTheme="minorHAnsi"/>
            <w:noProof/>
            <w:lang w:eastAsia="en-AU"/>
          </w:rPr>
          <w:tab/>
        </w:r>
        <w:r w:rsidRPr="00402B1E" w:rsidDel="0033235A">
          <w:rPr>
            <w:noProof/>
          </w:rPr>
          <w:delText>Units of measurement</w:delText>
        </w:r>
        <w:r w:rsidDel="0033235A">
          <w:rPr>
            <w:noProof/>
            <w:webHidden/>
          </w:rPr>
          <w:tab/>
          <w:delText>18</w:delText>
        </w:r>
      </w:del>
    </w:p>
    <w:p w14:paraId="06F276FF" w14:textId="452FFDE2" w:rsidR="00290740" w:rsidDel="0033235A" w:rsidRDefault="00290740">
      <w:pPr>
        <w:pStyle w:val="TOC1"/>
        <w:rPr>
          <w:del w:id="505" w:author="Mitchell, Phillip" w:date="2023-11-29T12:24:00Z"/>
          <w:rFonts w:asciiTheme="minorHAnsi" w:eastAsiaTheme="minorEastAsia" w:hAnsiTheme="minorHAnsi"/>
          <w:noProof/>
          <w:lang w:eastAsia="en-AU"/>
        </w:rPr>
        <w:pPrChange w:id="506" w:author="Mitchell, Phillip" w:date="2024-02-26T15:54:00Z">
          <w:pPr>
            <w:pStyle w:val="TOC2"/>
          </w:pPr>
        </w:pPrChange>
      </w:pPr>
      <w:del w:id="507" w:author="Mitchell, Phillip" w:date="2023-11-29T12:24:00Z">
        <w:r w:rsidRPr="00402B1E" w:rsidDel="0033235A">
          <w:rPr>
            <w:noProof/>
            <w:highlight w:val="cyan"/>
          </w:rPr>
          <w:delText>5.2</w:delText>
        </w:r>
        <w:r w:rsidDel="0033235A">
          <w:rPr>
            <w:rFonts w:asciiTheme="minorHAnsi" w:eastAsiaTheme="minorEastAsia" w:hAnsiTheme="minorHAnsi"/>
            <w:noProof/>
            <w:lang w:eastAsia="en-AU"/>
          </w:rPr>
          <w:tab/>
        </w:r>
        <w:r w:rsidRPr="00402B1E" w:rsidDel="0033235A">
          <w:rPr>
            <w:noProof/>
            <w:highlight w:val="cyan"/>
          </w:rPr>
          <w:delText>Electrical quantities</w:delText>
        </w:r>
        <w:r w:rsidDel="0033235A">
          <w:rPr>
            <w:noProof/>
            <w:webHidden/>
          </w:rPr>
          <w:tab/>
          <w:delText>19</w:delText>
        </w:r>
      </w:del>
    </w:p>
    <w:p w14:paraId="1ECBBCE0" w14:textId="0498415A" w:rsidR="00290740" w:rsidDel="0033235A" w:rsidRDefault="00290740">
      <w:pPr>
        <w:pStyle w:val="TOC1"/>
        <w:rPr>
          <w:del w:id="508" w:author="Mitchell, Phillip" w:date="2023-11-29T12:24:00Z"/>
          <w:rFonts w:asciiTheme="minorHAnsi" w:eastAsiaTheme="minorEastAsia" w:hAnsiTheme="minorHAnsi"/>
          <w:noProof/>
          <w:lang w:eastAsia="en-AU"/>
        </w:rPr>
        <w:pPrChange w:id="509" w:author="Mitchell, Phillip" w:date="2024-02-26T15:54:00Z">
          <w:pPr>
            <w:pStyle w:val="TOC1"/>
            <w:tabs>
              <w:tab w:val="left" w:pos="440"/>
            </w:tabs>
          </w:pPr>
        </w:pPrChange>
      </w:pPr>
      <w:del w:id="510" w:author="Mitchell, Phillip" w:date="2023-11-29T12:24:00Z">
        <w:r w:rsidRPr="00AB6A99" w:rsidDel="0033235A">
          <w:rPr>
            <w:noProof/>
          </w:rPr>
          <w:delText>6</w:delText>
        </w:r>
        <w:r w:rsidDel="0033235A">
          <w:rPr>
            <w:rFonts w:asciiTheme="minorHAnsi" w:eastAsiaTheme="minorEastAsia" w:hAnsiTheme="minorHAnsi"/>
            <w:noProof/>
            <w:lang w:eastAsia="en-AU"/>
          </w:rPr>
          <w:tab/>
        </w:r>
        <w:r w:rsidRPr="00AB6A99" w:rsidDel="0033235A">
          <w:rPr>
            <w:noProof/>
          </w:rPr>
          <w:delText>Metrological requirements</w:delText>
        </w:r>
        <w:r w:rsidDel="0033235A">
          <w:rPr>
            <w:noProof/>
            <w:webHidden/>
          </w:rPr>
          <w:tab/>
          <w:delText>21</w:delText>
        </w:r>
      </w:del>
    </w:p>
    <w:p w14:paraId="0919A59C" w14:textId="6C40B0F4" w:rsidR="00290740" w:rsidDel="0033235A" w:rsidRDefault="00290740">
      <w:pPr>
        <w:pStyle w:val="TOC1"/>
        <w:rPr>
          <w:del w:id="511" w:author="Mitchell, Phillip" w:date="2023-11-29T12:24:00Z"/>
          <w:rFonts w:asciiTheme="minorHAnsi" w:eastAsiaTheme="minorEastAsia" w:hAnsiTheme="minorHAnsi"/>
          <w:noProof/>
          <w:lang w:eastAsia="en-AU"/>
        </w:rPr>
        <w:pPrChange w:id="512" w:author="Mitchell, Phillip" w:date="2024-02-26T15:54:00Z">
          <w:pPr>
            <w:pStyle w:val="TOC2"/>
          </w:pPr>
        </w:pPrChange>
      </w:pPr>
      <w:del w:id="513" w:author="Mitchell, Phillip" w:date="2023-11-29T12:24:00Z">
        <w:r w:rsidRPr="00402B1E" w:rsidDel="0033235A">
          <w:rPr>
            <w:noProof/>
          </w:rPr>
          <w:delText>6.1</w:delText>
        </w:r>
        <w:r w:rsidDel="0033235A">
          <w:rPr>
            <w:rFonts w:asciiTheme="minorHAnsi" w:eastAsiaTheme="minorEastAsia" w:hAnsiTheme="minorHAnsi"/>
            <w:noProof/>
            <w:lang w:eastAsia="en-AU"/>
          </w:rPr>
          <w:tab/>
        </w:r>
        <w:r w:rsidRPr="00402B1E" w:rsidDel="0033235A">
          <w:rPr>
            <w:noProof/>
          </w:rPr>
          <w:delText>Rated operating conditions</w:delText>
        </w:r>
        <w:r w:rsidDel="0033235A">
          <w:rPr>
            <w:noProof/>
            <w:webHidden/>
          </w:rPr>
          <w:tab/>
          <w:delText>21</w:delText>
        </w:r>
      </w:del>
    </w:p>
    <w:p w14:paraId="37F3090B" w14:textId="1EB5619A" w:rsidR="00290740" w:rsidDel="0033235A" w:rsidRDefault="00290740">
      <w:pPr>
        <w:pStyle w:val="TOC1"/>
        <w:rPr>
          <w:del w:id="514" w:author="Mitchell, Phillip" w:date="2023-11-29T12:24:00Z"/>
          <w:rFonts w:asciiTheme="minorHAnsi" w:eastAsiaTheme="minorEastAsia" w:hAnsiTheme="minorHAnsi"/>
          <w:noProof/>
          <w:lang w:eastAsia="en-AU"/>
        </w:rPr>
        <w:pPrChange w:id="515" w:author="Mitchell, Phillip" w:date="2024-02-26T15:54:00Z">
          <w:pPr>
            <w:pStyle w:val="TOC2"/>
          </w:pPr>
        </w:pPrChange>
      </w:pPr>
      <w:del w:id="516" w:author="Mitchell, Phillip" w:date="2023-11-29T12:24:00Z">
        <w:r w:rsidRPr="00402B1E" w:rsidDel="0033235A">
          <w:rPr>
            <w:noProof/>
          </w:rPr>
          <w:delText>6.2</w:delText>
        </w:r>
        <w:r w:rsidDel="0033235A">
          <w:rPr>
            <w:rFonts w:asciiTheme="minorHAnsi" w:eastAsiaTheme="minorEastAsia" w:hAnsiTheme="minorHAnsi"/>
            <w:noProof/>
            <w:lang w:eastAsia="en-AU"/>
          </w:rPr>
          <w:tab/>
        </w:r>
        <w:r w:rsidRPr="00402B1E" w:rsidDel="0033235A">
          <w:rPr>
            <w:noProof/>
          </w:rPr>
          <w:delText>Accuracy requirements</w:delText>
        </w:r>
        <w:r w:rsidDel="0033235A">
          <w:rPr>
            <w:noProof/>
            <w:webHidden/>
          </w:rPr>
          <w:tab/>
          <w:delText>23</w:delText>
        </w:r>
      </w:del>
    </w:p>
    <w:p w14:paraId="01AECDC1" w14:textId="3226F86D" w:rsidR="00290740" w:rsidDel="0033235A" w:rsidRDefault="00290740">
      <w:pPr>
        <w:pStyle w:val="TOC1"/>
        <w:rPr>
          <w:del w:id="517" w:author="Mitchell, Phillip" w:date="2023-11-29T12:24:00Z"/>
          <w:rFonts w:asciiTheme="minorHAnsi" w:eastAsiaTheme="minorEastAsia" w:hAnsiTheme="minorHAnsi"/>
          <w:noProof/>
          <w:lang w:eastAsia="en-AU"/>
        </w:rPr>
        <w:pPrChange w:id="518" w:author="Mitchell, Phillip" w:date="2024-02-26T15:54:00Z">
          <w:pPr>
            <w:pStyle w:val="TOC2"/>
          </w:pPr>
        </w:pPrChange>
      </w:pPr>
      <w:del w:id="519" w:author="Mitchell, Phillip" w:date="2023-11-29T12:24:00Z">
        <w:r w:rsidRPr="00402B1E" w:rsidDel="0033235A">
          <w:rPr>
            <w:noProof/>
          </w:rPr>
          <w:delText>6.3</w:delText>
        </w:r>
        <w:r w:rsidDel="0033235A">
          <w:rPr>
            <w:rFonts w:asciiTheme="minorHAnsi" w:eastAsiaTheme="minorEastAsia" w:hAnsiTheme="minorHAnsi"/>
            <w:noProof/>
            <w:lang w:eastAsia="en-AU"/>
          </w:rPr>
          <w:tab/>
        </w:r>
        <w:r w:rsidRPr="00402B1E" w:rsidDel="0033235A">
          <w:rPr>
            <w:noProof/>
          </w:rPr>
          <w:delText>Influence factors</w:delText>
        </w:r>
        <w:r w:rsidDel="0033235A">
          <w:rPr>
            <w:noProof/>
            <w:webHidden/>
          </w:rPr>
          <w:tab/>
          <w:delText>24</w:delText>
        </w:r>
      </w:del>
    </w:p>
    <w:p w14:paraId="2A182807" w14:textId="5C107680" w:rsidR="00290740" w:rsidDel="0033235A" w:rsidRDefault="00290740">
      <w:pPr>
        <w:pStyle w:val="TOC1"/>
        <w:rPr>
          <w:del w:id="520" w:author="Mitchell, Phillip" w:date="2023-11-29T12:24:00Z"/>
          <w:rFonts w:asciiTheme="minorHAnsi" w:eastAsiaTheme="minorEastAsia" w:hAnsiTheme="minorHAnsi"/>
          <w:noProof/>
          <w:lang w:eastAsia="en-AU"/>
        </w:rPr>
        <w:pPrChange w:id="521" w:author="Mitchell, Phillip" w:date="2024-02-26T15:54:00Z">
          <w:pPr>
            <w:pStyle w:val="TOC2"/>
          </w:pPr>
        </w:pPrChange>
      </w:pPr>
      <w:del w:id="522" w:author="Mitchell, Phillip" w:date="2023-11-29T12:24:00Z">
        <w:r w:rsidRPr="00402B1E" w:rsidDel="0033235A">
          <w:rPr>
            <w:noProof/>
          </w:rPr>
          <w:delText>6.4</w:delText>
        </w:r>
        <w:r w:rsidDel="0033235A">
          <w:rPr>
            <w:rFonts w:asciiTheme="minorHAnsi" w:eastAsiaTheme="minorEastAsia" w:hAnsiTheme="minorHAnsi"/>
            <w:noProof/>
            <w:lang w:eastAsia="en-AU"/>
          </w:rPr>
          <w:tab/>
        </w:r>
        <w:r w:rsidRPr="00402B1E" w:rsidDel="0033235A">
          <w:rPr>
            <w:noProof/>
          </w:rPr>
          <w:delText>Disturbances</w:delText>
        </w:r>
        <w:r w:rsidDel="0033235A">
          <w:rPr>
            <w:noProof/>
            <w:webHidden/>
          </w:rPr>
          <w:tab/>
          <w:delText>27</w:delText>
        </w:r>
      </w:del>
    </w:p>
    <w:p w14:paraId="7BC44FE3" w14:textId="2E45562C" w:rsidR="00290740" w:rsidDel="0033235A" w:rsidRDefault="00290740">
      <w:pPr>
        <w:pStyle w:val="TOC1"/>
        <w:rPr>
          <w:del w:id="523" w:author="Mitchell, Phillip" w:date="2023-11-29T12:24:00Z"/>
          <w:rFonts w:asciiTheme="minorHAnsi" w:eastAsiaTheme="minorEastAsia" w:hAnsiTheme="minorHAnsi"/>
          <w:noProof/>
          <w:lang w:eastAsia="en-AU"/>
        </w:rPr>
        <w:pPrChange w:id="524" w:author="Mitchell, Phillip" w:date="2024-02-26T15:54:00Z">
          <w:pPr>
            <w:pStyle w:val="TOC2"/>
          </w:pPr>
        </w:pPrChange>
      </w:pPr>
      <w:del w:id="525" w:author="Mitchell, Phillip" w:date="2023-11-29T12:24:00Z">
        <w:r w:rsidRPr="00402B1E" w:rsidDel="0033235A">
          <w:rPr>
            <w:noProof/>
          </w:rPr>
          <w:delText>6.5</w:delText>
        </w:r>
        <w:r w:rsidDel="0033235A">
          <w:rPr>
            <w:rFonts w:asciiTheme="minorHAnsi" w:eastAsiaTheme="minorEastAsia" w:hAnsiTheme="minorHAnsi"/>
            <w:noProof/>
            <w:lang w:eastAsia="en-AU"/>
          </w:rPr>
          <w:tab/>
        </w:r>
        <w:r w:rsidRPr="00402B1E" w:rsidDel="0033235A">
          <w:rPr>
            <w:noProof/>
          </w:rPr>
          <w:delText>Durability</w:delText>
        </w:r>
        <w:r w:rsidDel="0033235A">
          <w:rPr>
            <w:noProof/>
            <w:webHidden/>
          </w:rPr>
          <w:tab/>
          <w:delText>32</w:delText>
        </w:r>
      </w:del>
    </w:p>
    <w:p w14:paraId="3539A2EA" w14:textId="09D5BBA2" w:rsidR="00290740" w:rsidDel="0033235A" w:rsidRDefault="00290740">
      <w:pPr>
        <w:pStyle w:val="TOC1"/>
        <w:rPr>
          <w:del w:id="526" w:author="Mitchell, Phillip" w:date="2023-11-29T12:24:00Z"/>
          <w:rFonts w:asciiTheme="minorHAnsi" w:eastAsiaTheme="minorEastAsia" w:hAnsiTheme="minorHAnsi"/>
          <w:noProof/>
          <w:lang w:eastAsia="en-AU"/>
        </w:rPr>
        <w:pPrChange w:id="527" w:author="Mitchell, Phillip" w:date="2024-02-26T15:54:00Z">
          <w:pPr>
            <w:pStyle w:val="TOC1"/>
            <w:tabs>
              <w:tab w:val="left" w:pos="440"/>
            </w:tabs>
          </w:pPr>
        </w:pPrChange>
      </w:pPr>
      <w:del w:id="528" w:author="Mitchell, Phillip" w:date="2023-11-29T12:24:00Z">
        <w:r w:rsidRPr="00AB6A99" w:rsidDel="0033235A">
          <w:rPr>
            <w:noProof/>
          </w:rPr>
          <w:delText>7</w:delText>
        </w:r>
        <w:r w:rsidDel="0033235A">
          <w:rPr>
            <w:rFonts w:asciiTheme="minorHAnsi" w:eastAsiaTheme="minorEastAsia" w:hAnsiTheme="minorHAnsi"/>
            <w:noProof/>
            <w:lang w:eastAsia="en-AU"/>
          </w:rPr>
          <w:tab/>
        </w:r>
        <w:r w:rsidRPr="00AB6A99" w:rsidDel="0033235A">
          <w:rPr>
            <w:noProof/>
          </w:rPr>
          <w:delText>Technical Requirements</w:delText>
        </w:r>
        <w:r w:rsidDel="0033235A">
          <w:rPr>
            <w:noProof/>
            <w:webHidden/>
          </w:rPr>
          <w:tab/>
          <w:delText>32</w:delText>
        </w:r>
      </w:del>
    </w:p>
    <w:p w14:paraId="7F2BB0C3" w14:textId="147C548A" w:rsidR="00290740" w:rsidDel="0033235A" w:rsidRDefault="00290740">
      <w:pPr>
        <w:pStyle w:val="TOC1"/>
        <w:rPr>
          <w:del w:id="529" w:author="Mitchell, Phillip" w:date="2023-11-29T12:24:00Z"/>
          <w:rFonts w:asciiTheme="minorHAnsi" w:eastAsiaTheme="minorEastAsia" w:hAnsiTheme="minorHAnsi"/>
          <w:noProof/>
          <w:lang w:eastAsia="en-AU"/>
        </w:rPr>
        <w:pPrChange w:id="530" w:author="Mitchell, Phillip" w:date="2024-02-26T15:54:00Z">
          <w:pPr>
            <w:pStyle w:val="TOC2"/>
          </w:pPr>
        </w:pPrChange>
      </w:pPr>
      <w:del w:id="531" w:author="Mitchell, Phillip" w:date="2023-11-29T12:24:00Z">
        <w:r w:rsidRPr="00402B1E" w:rsidDel="0033235A">
          <w:rPr>
            <w:noProof/>
          </w:rPr>
          <w:delText>7.1</w:delText>
        </w:r>
        <w:r w:rsidDel="0033235A">
          <w:rPr>
            <w:rFonts w:asciiTheme="minorHAnsi" w:eastAsiaTheme="minorEastAsia" w:hAnsiTheme="minorHAnsi"/>
            <w:noProof/>
            <w:lang w:eastAsia="en-AU"/>
          </w:rPr>
          <w:tab/>
        </w:r>
        <w:r w:rsidRPr="00402B1E" w:rsidDel="0033235A">
          <w:rPr>
            <w:noProof/>
          </w:rPr>
          <w:delText>Meter markings</w:delText>
        </w:r>
        <w:r w:rsidDel="0033235A">
          <w:rPr>
            <w:noProof/>
            <w:webHidden/>
          </w:rPr>
          <w:tab/>
          <w:delText>32</w:delText>
        </w:r>
      </w:del>
    </w:p>
    <w:p w14:paraId="4A292D2A" w14:textId="096E53E3" w:rsidR="00290740" w:rsidDel="0033235A" w:rsidRDefault="00290740">
      <w:pPr>
        <w:pStyle w:val="TOC1"/>
        <w:rPr>
          <w:del w:id="532" w:author="Mitchell, Phillip" w:date="2023-11-29T12:24:00Z"/>
          <w:rFonts w:asciiTheme="minorHAnsi" w:eastAsiaTheme="minorEastAsia" w:hAnsiTheme="minorHAnsi"/>
          <w:noProof/>
          <w:lang w:eastAsia="en-AU"/>
        </w:rPr>
        <w:pPrChange w:id="533" w:author="Mitchell, Phillip" w:date="2024-02-26T15:54:00Z">
          <w:pPr>
            <w:pStyle w:val="TOC2"/>
          </w:pPr>
        </w:pPrChange>
      </w:pPr>
      <w:del w:id="534" w:author="Mitchell, Phillip" w:date="2023-11-29T12:24:00Z">
        <w:r w:rsidRPr="00402B1E" w:rsidDel="0033235A">
          <w:rPr>
            <w:noProof/>
            <w:highlight w:val="cyan"/>
          </w:rPr>
          <w:delText>7.2</w:delText>
        </w:r>
        <w:r w:rsidDel="0033235A">
          <w:rPr>
            <w:rFonts w:asciiTheme="minorHAnsi" w:eastAsiaTheme="minorEastAsia" w:hAnsiTheme="minorHAnsi"/>
            <w:noProof/>
            <w:lang w:eastAsia="en-AU"/>
          </w:rPr>
          <w:tab/>
        </w:r>
        <w:r w:rsidRPr="00402B1E" w:rsidDel="0033235A">
          <w:rPr>
            <w:noProof/>
            <w:highlight w:val="cyan"/>
          </w:rPr>
          <w:delText>Metrological seals</w:delText>
        </w:r>
        <w:r w:rsidDel="0033235A">
          <w:rPr>
            <w:noProof/>
            <w:webHidden/>
          </w:rPr>
          <w:tab/>
          <w:delText>33</w:delText>
        </w:r>
      </w:del>
    </w:p>
    <w:p w14:paraId="28B675B5" w14:textId="193DACB5" w:rsidR="00290740" w:rsidDel="0033235A" w:rsidRDefault="00290740">
      <w:pPr>
        <w:pStyle w:val="TOC1"/>
        <w:rPr>
          <w:del w:id="535" w:author="Mitchell, Phillip" w:date="2023-11-29T12:24:00Z"/>
          <w:rFonts w:asciiTheme="minorHAnsi" w:eastAsiaTheme="minorEastAsia" w:hAnsiTheme="minorHAnsi"/>
          <w:noProof/>
          <w:lang w:eastAsia="en-AU"/>
        </w:rPr>
        <w:pPrChange w:id="536" w:author="Mitchell, Phillip" w:date="2024-02-26T15:54:00Z">
          <w:pPr>
            <w:pStyle w:val="TOC2"/>
          </w:pPr>
        </w:pPrChange>
      </w:pPr>
      <w:del w:id="537" w:author="Mitchell, Phillip" w:date="2023-11-29T12:24:00Z">
        <w:r w:rsidRPr="00402B1E" w:rsidDel="0033235A">
          <w:rPr>
            <w:noProof/>
          </w:rPr>
          <w:delText>7.3</w:delText>
        </w:r>
        <w:r w:rsidDel="0033235A">
          <w:rPr>
            <w:rFonts w:asciiTheme="minorHAnsi" w:eastAsiaTheme="minorEastAsia" w:hAnsiTheme="minorHAnsi"/>
            <w:noProof/>
            <w:lang w:eastAsia="en-AU"/>
          </w:rPr>
          <w:tab/>
        </w:r>
        <w:r w:rsidRPr="00402B1E" w:rsidDel="0033235A">
          <w:rPr>
            <w:noProof/>
          </w:rPr>
          <w:delText>Requirements for software-controlled meters</w:delText>
        </w:r>
        <w:r w:rsidDel="0033235A">
          <w:rPr>
            <w:noProof/>
            <w:webHidden/>
          </w:rPr>
          <w:tab/>
          <w:delText>33</w:delText>
        </w:r>
      </w:del>
    </w:p>
    <w:p w14:paraId="7ACE653C" w14:textId="67E683F9" w:rsidR="00290740" w:rsidDel="0033235A" w:rsidRDefault="00290740">
      <w:pPr>
        <w:pStyle w:val="TOC1"/>
        <w:rPr>
          <w:del w:id="538" w:author="Mitchell, Phillip" w:date="2023-11-29T12:24:00Z"/>
          <w:rFonts w:asciiTheme="minorHAnsi" w:eastAsiaTheme="minorEastAsia" w:hAnsiTheme="minorHAnsi"/>
          <w:noProof/>
          <w:lang w:eastAsia="en-AU"/>
        </w:rPr>
        <w:pPrChange w:id="539" w:author="Mitchell, Phillip" w:date="2024-02-26T15:54:00Z">
          <w:pPr>
            <w:pStyle w:val="TOC2"/>
          </w:pPr>
        </w:pPrChange>
      </w:pPr>
      <w:del w:id="540" w:author="Mitchell, Phillip" w:date="2023-11-29T12:24:00Z">
        <w:r w:rsidRPr="00402B1E" w:rsidDel="0033235A">
          <w:rPr>
            <w:noProof/>
          </w:rPr>
          <w:delText>7.4</w:delText>
        </w:r>
        <w:r w:rsidDel="0033235A">
          <w:rPr>
            <w:rFonts w:asciiTheme="minorHAnsi" w:eastAsiaTheme="minorEastAsia" w:hAnsiTheme="minorHAnsi"/>
            <w:noProof/>
            <w:lang w:eastAsia="en-AU"/>
          </w:rPr>
          <w:tab/>
        </w:r>
        <w:r w:rsidRPr="00402B1E" w:rsidDel="0033235A">
          <w:rPr>
            <w:noProof/>
          </w:rPr>
          <w:delText>Suitability for use</w:delText>
        </w:r>
        <w:r w:rsidDel="0033235A">
          <w:rPr>
            <w:noProof/>
            <w:webHidden/>
          </w:rPr>
          <w:tab/>
          <w:delText>34</w:delText>
        </w:r>
      </w:del>
    </w:p>
    <w:p w14:paraId="5B0EAFBF" w14:textId="4EA1617B" w:rsidR="00290740" w:rsidDel="0033235A" w:rsidRDefault="00290740">
      <w:pPr>
        <w:pStyle w:val="TOC1"/>
        <w:rPr>
          <w:del w:id="541" w:author="Mitchell, Phillip" w:date="2023-11-29T12:24:00Z"/>
          <w:rFonts w:asciiTheme="minorHAnsi" w:eastAsiaTheme="minorEastAsia" w:hAnsiTheme="minorHAnsi"/>
          <w:noProof/>
          <w:lang w:eastAsia="en-AU"/>
        </w:rPr>
        <w:pPrChange w:id="542" w:author="Mitchell, Phillip" w:date="2024-02-26T15:54:00Z">
          <w:pPr>
            <w:pStyle w:val="TOC2"/>
          </w:pPr>
        </w:pPrChange>
      </w:pPr>
      <w:del w:id="543" w:author="Mitchell, Phillip" w:date="2023-11-29T12:24:00Z">
        <w:r w:rsidRPr="00402B1E" w:rsidDel="0033235A">
          <w:rPr>
            <w:noProof/>
            <w:highlight w:val="cyan"/>
          </w:rPr>
          <w:delText>7.5</w:delText>
        </w:r>
        <w:r w:rsidDel="0033235A">
          <w:rPr>
            <w:rFonts w:asciiTheme="minorHAnsi" w:eastAsiaTheme="minorEastAsia" w:hAnsiTheme="minorHAnsi"/>
            <w:noProof/>
            <w:lang w:eastAsia="en-AU"/>
          </w:rPr>
          <w:tab/>
        </w:r>
        <w:r w:rsidRPr="00402B1E" w:rsidDel="0033235A">
          <w:rPr>
            <w:noProof/>
            <w:highlight w:val="cyan"/>
          </w:rPr>
          <w:delText>Categories of meters</w:delText>
        </w:r>
        <w:r w:rsidDel="0033235A">
          <w:rPr>
            <w:noProof/>
            <w:webHidden/>
          </w:rPr>
          <w:tab/>
          <w:delText>35</w:delText>
        </w:r>
      </w:del>
    </w:p>
    <w:p w14:paraId="5D792374" w14:textId="07DE7544" w:rsidR="00290740" w:rsidDel="0033235A" w:rsidRDefault="00290740">
      <w:pPr>
        <w:pStyle w:val="TOC1"/>
        <w:rPr>
          <w:del w:id="544" w:author="Mitchell, Phillip" w:date="2023-11-29T12:24:00Z"/>
          <w:rFonts w:asciiTheme="minorHAnsi" w:eastAsiaTheme="minorEastAsia" w:hAnsiTheme="minorHAnsi"/>
          <w:noProof/>
          <w:lang w:eastAsia="en-AU"/>
        </w:rPr>
        <w:pPrChange w:id="545" w:author="Mitchell, Phillip" w:date="2024-02-26T15:54:00Z">
          <w:pPr>
            <w:pStyle w:val="TOC2"/>
          </w:pPr>
        </w:pPrChange>
      </w:pPr>
      <w:del w:id="546" w:author="Mitchell, Phillip" w:date="2023-11-29T12:24:00Z">
        <w:r w:rsidRPr="00402B1E" w:rsidDel="0033235A">
          <w:rPr>
            <w:noProof/>
            <w:highlight w:val="cyan"/>
          </w:rPr>
          <w:delText>7.6</w:delText>
        </w:r>
        <w:r w:rsidDel="0033235A">
          <w:rPr>
            <w:rFonts w:asciiTheme="minorHAnsi" w:eastAsiaTheme="minorEastAsia" w:hAnsiTheme="minorHAnsi"/>
            <w:noProof/>
            <w:lang w:eastAsia="en-AU"/>
          </w:rPr>
          <w:tab/>
        </w:r>
        <w:r w:rsidRPr="00402B1E" w:rsidDel="0033235A">
          <w:rPr>
            <w:noProof/>
            <w:highlight w:val="cyan"/>
          </w:rPr>
          <w:delText>Direction of energy flow</w:delText>
        </w:r>
        <w:r w:rsidDel="0033235A">
          <w:rPr>
            <w:noProof/>
            <w:webHidden/>
          </w:rPr>
          <w:tab/>
          <w:delText>35</w:delText>
        </w:r>
      </w:del>
    </w:p>
    <w:p w14:paraId="0B51F6A8" w14:textId="535D0C19" w:rsidR="00290740" w:rsidDel="0033235A" w:rsidRDefault="00290740">
      <w:pPr>
        <w:pStyle w:val="TOC1"/>
        <w:rPr>
          <w:del w:id="547" w:author="Mitchell, Phillip" w:date="2023-11-29T12:24:00Z"/>
          <w:rFonts w:asciiTheme="minorHAnsi" w:eastAsiaTheme="minorEastAsia" w:hAnsiTheme="minorHAnsi"/>
          <w:noProof/>
          <w:lang w:eastAsia="en-AU"/>
        </w:rPr>
        <w:pPrChange w:id="548" w:author="Mitchell, Phillip" w:date="2024-02-26T15:54:00Z">
          <w:pPr>
            <w:pStyle w:val="TOC2"/>
          </w:pPr>
        </w:pPrChange>
      </w:pPr>
      <w:del w:id="549" w:author="Mitchell, Phillip" w:date="2023-11-29T12:24:00Z">
        <w:r w:rsidRPr="00402B1E" w:rsidDel="0033235A">
          <w:rPr>
            <w:noProof/>
            <w:highlight w:val="cyan"/>
          </w:rPr>
          <w:delText>7.7</w:delText>
        </w:r>
        <w:r w:rsidDel="0033235A">
          <w:rPr>
            <w:rFonts w:asciiTheme="minorHAnsi" w:eastAsiaTheme="minorEastAsia" w:hAnsiTheme="minorHAnsi"/>
            <w:noProof/>
            <w:lang w:eastAsia="en-AU"/>
          </w:rPr>
          <w:tab/>
        </w:r>
        <w:r w:rsidRPr="00402B1E" w:rsidDel="0033235A">
          <w:rPr>
            <w:noProof/>
            <w:highlight w:val="cyan"/>
          </w:rPr>
          <w:delText>Demand meters</w:delText>
        </w:r>
        <w:r w:rsidDel="0033235A">
          <w:rPr>
            <w:noProof/>
            <w:webHidden/>
          </w:rPr>
          <w:tab/>
          <w:delText>36</w:delText>
        </w:r>
      </w:del>
    </w:p>
    <w:p w14:paraId="62703284" w14:textId="257BC7B6" w:rsidR="00290740" w:rsidDel="0033235A" w:rsidRDefault="00290740">
      <w:pPr>
        <w:pStyle w:val="TOC1"/>
        <w:rPr>
          <w:del w:id="550" w:author="Mitchell, Phillip" w:date="2023-11-29T12:24:00Z"/>
          <w:rFonts w:asciiTheme="minorHAnsi" w:eastAsiaTheme="minorEastAsia" w:hAnsiTheme="minorHAnsi"/>
          <w:noProof/>
          <w:lang w:eastAsia="en-AU"/>
        </w:rPr>
        <w:pPrChange w:id="551" w:author="Mitchell, Phillip" w:date="2024-02-26T15:54:00Z">
          <w:pPr>
            <w:pStyle w:val="TOC2"/>
          </w:pPr>
        </w:pPrChange>
      </w:pPr>
      <w:del w:id="552" w:author="Mitchell, Phillip" w:date="2023-11-29T12:24:00Z">
        <w:r w:rsidRPr="00402B1E" w:rsidDel="0033235A">
          <w:rPr>
            <w:noProof/>
          </w:rPr>
          <w:delText>7.8</w:delText>
        </w:r>
        <w:r w:rsidDel="0033235A">
          <w:rPr>
            <w:rFonts w:asciiTheme="minorHAnsi" w:eastAsiaTheme="minorEastAsia" w:hAnsiTheme="minorHAnsi"/>
            <w:noProof/>
            <w:lang w:eastAsia="en-AU"/>
          </w:rPr>
          <w:tab/>
        </w:r>
        <w:r w:rsidRPr="00402B1E" w:rsidDel="0033235A">
          <w:rPr>
            <w:noProof/>
          </w:rPr>
          <w:delText>Requirements for interval and multi-tariff meters</w:delText>
        </w:r>
        <w:r w:rsidDel="0033235A">
          <w:rPr>
            <w:noProof/>
            <w:webHidden/>
          </w:rPr>
          <w:tab/>
          <w:delText>37</w:delText>
        </w:r>
      </w:del>
    </w:p>
    <w:p w14:paraId="054EE798" w14:textId="3B534C2C" w:rsidR="00290740" w:rsidDel="0033235A" w:rsidRDefault="00290740">
      <w:pPr>
        <w:pStyle w:val="TOC1"/>
        <w:rPr>
          <w:del w:id="553" w:author="Mitchell, Phillip" w:date="2023-11-29T12:24:00Z"/>
          <w:rFonts w:asciiTheme="minorHAnsi" w:eastAsiaTheme="minorEastAsia" w:hAnsiTheme="minorHAnsi"/>
          <w:noProof/>
          <w:lang w:eastAsia="en-AU"/>
        </w:rPr>
        <w:pPrChange w:id="554" w:author="Mitchell, Phillip" w:date="2024-02-26T15:54:00Z">
          <w:pPr>
            <w:pStyle w:val="TOC2"/>
          </w:pPr>
        </w:pPrChange>
      </w:pPr>
      <w:del w:id="555" w:author="Mitchell, Phillip" w:date="2023-11-29T12:24:00Z">
        <w:r w:rsidRPr="00402B1E" w:rsidDel="0033235A">
          <w:rPr>
            <w:noProof/>
          </w:rPr>
          <w:delText>7.9</w:delText>
        </w:r>
        <w:r w:rsidDel="0033235A">
          <w:rPr>
            <w:rFonts w:asciiTheme="minorHAnsi" w:eastAsiaTheme="minorEastAsia" w:hAnsiTheme="minorHAnsi"/>
            <w:noProof/>
            <w:lang w:eastAsia="en-AU"/>
          </w:rPr>
          <w:tab/>
        </w:r>
        <w:r w:rsidRPr="00402B1E" w:rsidDel="0033235A">
          <w:rPr>
            <w:noProof/>
          </w:rPr>
          <w:delText>Requirements for internal clocks</w:delText>
        </w:r>
        <w:r w:rsidDel="0033235A">
          <w:rPr>
            <w:noProof/>
            <w:webHidden/>
          </w:rPr>
          <w:tab/>
          <w:delText>38</w:delText>
        </w:r>
      </w:del>
    </w:p>
    <w:p w14:paraId="3F176C70" w14:textId="719E06C4" w:rsidR="00290740" w:rsidDel="0033235A" w:rsidRDefault="00290740">
      <w:pPr>
        <w:pStyle w:val="TOC1"/>
        <w:rPr>
          <w:del w:id="556" w:author="Mitchell, Phillip" w:date="2023-11-29T12:24:00Z"/>
          <w:rFonts w:asciiTheme="minorHAnsi" w:eastAsiaTheme="minorEastAsia" w:hAnsiTheme="minorHAnsi"/>
          <w:noProof/>
          <w:lang w:eastAsia="en-AU"/>
        </w:rPr>
        <w:pPrChange w:id="557" w:author="Mitchell, Phillip" w:date="2024-02-26T15:54:00Z">
          <w:pPr>
            <w:pStyle w:val="TOC2"/>
          </w:pPr>
        </w:pPrChange>
      </w:pPr>
      <w:del w:id="558" w:author="Mitchell, Phillip" w:date="2023-11-29T12:24:00Z">
        <w:r w:rsidRPr="00402B1E" w:rsidDel="0033235A">
          <w:rPr>
            <w:noProof/>
          </w:rPr>
          <w:delText>7.10</w:delText>
        </w:r>
        <w:r w:rsidDel="0033235A">
          <w:rPr>
            <w:rFonts w:asciiTheme="minorHAnsi" w:eastAsiaTheme="minorEastAsia" w:hAnsiTheme="minorHAnsi"/>
            <w:noProof/>
            <w:lang w:eastAsia="en-AU"/>
          </w:rPr>
          <w:tab/>
        </w:r>
        <w:r w:rsidRPr="00402B1E" w:rsidDel="0033235A">
          <w:rPr>
            <w:noProof/>
          </w:rPr>
          <w:delText>Requirement for remote display units</w:delText>
        </w:r>
        <w:r w:rsidDel="0033235A">
          <w:rPr>
            <w:noProof/>
            <w:webHidden/>
          </w:rPr>
          <w:tab/>
          <w:delText>38</w:delText>
        </w:r>
      </w:del>
    </w:p>
    <w:p w14:paraId="00A7E3B3" w14:textId="2676BE23" w:rsidR="00290740" w:rsidDel="0033235A" w:rsidRDefault="00290740">
      <w:pPr>
        <w:pStyle w:val="TOC1"/>
        <w:rPr>
          <w:del w:id="559" w:author="Mitchell, Phillip" w:date="2023-11-29T12:24:00Z"/>
          <w:rFonts w:asciiTheme="minorHAnsi" w:eastAsiaTheme="minorEastAsia" w:hAnsiTheme="minorHAnsi"/>
          <w:noProof/>
          <w:lang w:eastAsia="en-AU"/>
        </w:rPr>
        <w:pPrChange w:id="560" w:author="Mitchell, Phillip" w:date="2024-02-26T15:54:00Z">
          <w:pPr>
            <w:pStyle w:val="TOC2"/>
          </w:pPr>
        </w:pPrChange>
      </w:pPr>
      <w:del w:id="561" w:author="Mitchell, Phillip" w:date="2023-11-29T12:24:00Z">
        <w:r w:rsidRPr="00402B1E" w:rsidDel="0033235A">
          <w:rPr>
            <w:noProof/>
          </w:rPr>
          <w:delText>7.11</w:delText>
        </w:r>
        <w:r w:rsidDel="0033235A">
          <w:rPr>
            <w:rFonts w:asciiTheme="minorHAnsi" w:eastAsiaTheme="minorEastAsia" w:hAnsiTheme="minorHAnsi"/>
            <w:noProof/>
            <w:lang w:eastAsia="en-AU"/>
          </w:rPr>
          <w:tab/>
        </w:r>
        <w:r w:rsidRPr="00402B1E" w:rsidDel="0033235A">
          <w:rPr>
            <w:noProof/>
          </w:rPr>
          <w:delText>Requirements for modular components</w:delText>
        </w:r>
        <w:r w:rsidDel="0033235A">
          <w:rPr>
            <w:noProof/>
            <w:webHidden/>
          </w:rPr>
          <w:tab/>
          <w:delText>38</w:delText>
        </w:r>
      </w:del>
    </w:p>
    <w:p w14:paraId="43D709CB" w14:textId="57BD851F" w:rsidR="00290740" w:rsidDel="0033235A" w:rsidRDefault="00290740">
      <w:pPr>
        <w:pStyle w:val="TOC1"/>
        <w:rPr>
          <w:del w:id="562" w:author="Mitchell, Phillip" w:date="2023-11-29T12:24:00Z"/>
          <w:rFonts w:asciiTheme="minorHAnsi" w:eastAsiaTheme="minorEastAsia" w:hAnsiTheme="minorHAnsi"/>
          <w:noProof/>
          <w:lang w:eastAsia="en-AU"/>
        </w:rPr>
        <w:pPrChange w:id="563" w:author="Mitchell, Phillip" w:date="2024-02-26T15:54:00Z">
          <w:pPr>
            <w:pStyle w:val="TOC1"/>
            <w:tabs>
              <w:tab w:val="left" w:pos="440"/>
            </w:tabs>
          </w:pPr>
        </w:pPrChange>
      </w:pPr>
      <w:del w:id="564" w:author="Mitchell, Phillip" w:date="2023-11-29T12:24:00Z">
        <w:r w:rsidRPr="00AB6A99" w:rsidDel="0033235A">
          <w:rPr>
            <w:noProof/>
          </w:rPr>
          <w:delText>8</w:delText>
        </w:r>
        <w:r w:rsidDel="0033235A">
          <w:rPr>
            <w:rFonts w:asciiTheme="minorHAnsi" w:eastAsiaTheme="minorEastAsia" w:hAnsiTheme="minorHAnsi"/>
            <w:noProof/>
            <w:lang w:eastAsia="en-AU"/>
          </w:rPr>
          <w:tab/>
        </w:r>
        <w:r w:rsidRPr="00AB6A99" w:rsidDel="0033235A">
          <w:rPr>
            <w:noProof/>
          </w:rPr>
          <w:delText>Requirements for kinds of meters</w:delText>
        </w:r>
        <w:r w:rsidDel="0033235A">
          <w:rPr>
            <w:noProof/>
            <w:webHidden/>
          </w:rPr>
          <w:tab/>
          <w:delText>38</w:delText>
        </w:r>
      </w:del>
    </w:p>
    <w:p w14:paraId="2B9F7A54" w14:textId="1A825A19" w:rsidR="00290740" w:rsidDel="0033235A" w:rsidRDefault="00290740">
      <w:pPr>
        <w:pStyle w:val="TOC1"/>
        <w:rPr>
          <w:del w:id="565" w:author="Mitchell, Phillip" w:date="2023-11-29T12:24:00Z"/>
          <w:rFonts w:asciiTheme="minorHAnsi" w:eastAsiaTheme="minorEastAsia" w:hAnsiTheme="minorHAnsi"/>
          <w:noProof/>
          <w:lang w:eastAsia="en-AU"/>
        </w:rPr>
        <w:pPrChange w:id="566" w:author="Mitchell, Phillip" w:date="2024-02-26T15:54:00Z">
          <w:pPr>
            <w:pStyle w:val="TOC2"/>
          </w:pPr>
        </w:pPrChange>
      </w:pPr>
      <w:del w:id="567" w:author="Mitchell, Phillip" w:date="2023-11-29T12:24:00Z">
        <w:r w:rsidRPr="00402B1E" w:rsidDel="0033235A">
          <w:rPr>
            <w:noProof/>
          </w:rPr>
          <w:delText>8.1</w:delText>
        </w:r>
        <w:r w:rsidDel="0033235A">
          <w:rPr>
            <w:rFonts w:asciiTheme="minorHAnsi" w:eastAsiaTheme="minorEastAsia" w:hAnsiTheme="minorHAnsi"/>
            <w:noProof/>
            <w:lang w:eastAsia="en-AU"/>
          </w:rPr>
          <w:tab/>
        </w:r>
        <w:r w:rsidRPr="00402B1E" w:rsidDel="0033235A">
          <w:rPr>
            <w:noProof/>
          </w:rPr>
          <w:delText>Requirements for multi-branch meters</w:delText>
        </w:r>
        <w:r w:rsidDel="0033235A">
          <w:rPr>
            <w:noProof/>
            <w:webHidden/>
          </w:rPr>
          <w:tab/>
          <w:delText>38</w:delText>
        </w:r>
      </w:del>
    </w:p>
    <w:p w14:paraId="2024B5B2" w14:textId="5F6AAB0B" w:rsidR="00290740" w:rsidDel="0033235A" w:rsidRDefault="00290740">
      <w:pPr>
        <w:pStyle w:val="TOC1"/>
        <w:rPr>
          <w:del w:id="568" w:author="Mitchell, Phillip" w:date="2023-11-29T12:24:00Z"/>
          <w:rFonts w:asciiTheme="minorHAnsi" w:eastAsiaTheme="minorEastAsia" w:hAnsiTheme="minorHAnsi"/>
          <w:noProof/>
          <w:lang w:eastAsia="en-AU"/>
        </w:rPr>
        <w:pPrChange w:id="569" w:author="Mitchell, Phillip" w:date="2024-02-26T15:54:00Z">
          <w:pPr>
            <w:pStyle w:val="TOC2"/>
          </w:pPr>
        </w:pPrChange>
      </w:pPr>
      <w:del w:id="570" w:author="Mitchell, Phillip" w:date="2023-11-29T12:24:00Z">
        <w:r w:rsidRPr="00402B1E" w:rsidDel="0033235A">
          <w:rPr>
            <w:noProof/>
          </w:rPr>
          <w:delText>8.2</w:delText>
        </w:r>
        <w:r w:rsidDel="0033235A">
          <w:rPr>
            <w:rFonts w:asciiTheme="minorHAnsi" w:eastAsiaTheme="minorEastAsia" w:hAnsiTheme="minorHAnsi"/>
            <w:noProof/>
            <w:lang w:eastAsia="en-AU"/>
          </w:rPr>
          <w:tab/>
        </w:r>
        <w:r w:rsidRPr="00402B1E" w:rsidDel="0033235A">
          <w:rPr>
            <w:noProof/>
          </w:rPr>
          <w:delText>Requirements for street light metering</w:delText>
        </w:r>
        <w:r w:rsidDel="0033235A">
          <w:rPr>
            <w:noProof/>
            <w:webHidden/>
          </w:rPr>
          <w:tab/>
          <w:delText>38</w:delText>
        </w:r>
      </w:del>
    </w:p>
    <w:p w14:paraId="3B5B2496" w14:textId="2520C8AC" w:rsidR="00290740" w:rsidDel="0033235A" w:rsidRDefault="00290740">
      <w:pPr>
        <w:pStyle w:val="TOC1"/>
        <w:rPr>
          <w:del w:id="571" w:author="Mitchell, Phillip" w:date="2023-11-29T12:24:00Z"/>
          <w:rFonts w:asciiTheme="minorHAnsi" w:eastAsiaTheme="minorEastAsia" w:hAnsiTheme="minorHAnsi"/>
          <w:noProof/>
          <w:lang w:eastAsia="en-AU"/>
        </w:rPr>
      </w:pPr>
      <w:del w:id="572" w:author="Mitchell, Phillip" w:date="2023-11-29T12:24:00Z">
        <w:r w:rsidRPr="00AB6A99" w:rsidDel="0033235A">
          <w:rPr>
            <w:noProof/>
          </w:rPr>
          <w:delText>Annex A</w:delText>
        </w:r>
        <w:r w:rsidRPr="00AB6A99" w:rsidDel="0033235A">
          <w:rPr>
            <w:noProof/>
            <w:highlight w:val="cyan"/>
          </w:rPr>
          <w:delText xml:space="preserve"> Requirements for</w:delText>
        </w:r>
        <w:r w:rsidRPr="00AB6A99" w:rsidDel="0033235A">
          <w:rPr>
            <w:noProof/>
          </w:rPr>
          <w:delText xml:space="preserve"> multi-branch meters (Mandatory)</w:delText>
        </w:r>
        <w:r w:rsidDel="0033235A">
          <w:rPr>
            <w:noProof/>
            <w:webHidden/>
          </w:rPr>
          <w:tab/>
          <w:delText>39</w:delText>
        </w:r>
      </w:del>
    </w:p>
    <w:p w14:paraId="32976DCD" w14:textId="32B7366F" w:rsidR="00290740" w:rsidDel="0033235A" w:rsidRDefault="00290740">
      <w:pPr>
        <w:pStyle w:val="TOC1"/>
        <w:rPr>
          <w:del w:id="573" w:author="Mitchell, Phillip" w:date="2023-11-29T12:24:00Z"/>
          <w:rFonts w:asciiTheme="minorHAnsi" w:eastAsiaTheme="minorEastAsia" w:hAnsiTheme="minorHAnsi"/>
          <w:noProof/>
          <w:lang w:eastAsia="en-AU"/>
        </w:rPr>
        <w:pPrChange w:id="574" w:author="Mitchell, Phillip" w:date="2024-02-26T15:54:00Z">
          <w:pPr>
            <w:pStyle w:val="TOC2"/>
          </w:pPr>
        </w:pPrChange>
      </w:pPr>
      <w:del w:id="575" w:author="Mitchell, Phillip" w:date="2023-11-29T12:24:00Z">
        <w:r w:rsidRPr="00402B1E" w:rsidDel="0033235A">
          <w:rPr>
            <w:noProof/>
          </w:rPr>
          <w:delText>A.1</w:delText>
        </w:r>
        <w:r w:rsidDel="0033235A">
          <w:rPr>
            <w:rFonts w:asciiTheme="minorHAnsi" w:eastAsiaTheme="minorEastAsia" w:hAnsiTheme="minorHAnsi"/>
            <w:noProof/>
            <w:lang w:eastAsia="en-AU"/>
          </w:rPr>
          <w:tab/>
        </w:r>
        <w:r w:rsidRPr="00402B1E" w:rsidDel="0033235A">
          <w:rPr>
            <w:noProof/>
          </w:rPr>
          <w:delText>Overview</w:delText>
        </w:r>
        <w:r w:rsidDel="0033235A">
          <w:rPr>
            <w:noProof/>
            <w:webHidden/>
          </w:rPr>
          <w:tab/>
          <w:delText>39</w:delText>
        </w:r>
      </w:del>
    </w:p>
    <w:p w14:paraId="765C2D1B" w14:textId="5FA44F45" w:rsidR="00290740" w:rsidDel="0033235A" w:rsidRDefault="00290740">
      <w:pPr>
        <w:pStyle w:val="TOC1"/>
        <w:rPr>
          <w:del w:id="576" w:author="Mitchell, Phillip" w:date="2023-11-29T12:24:00Z"/>
          <w:rFonts w:asciiTheme="minorHAnsi" w:eastAsiaTheme="minorEastAsia" w:hAnsiTheme="minorHAnsi"/>
          <w:noProof/>
          <w:lang w:eastAsia="en-AU"/>
        </w:rPr>
        <w:pPrChange w:id="577" w:author="Mitchell, Phillip" w:date="2024-02-26T15:54:00Z">
          <w:pPr>
            <w:pStyle w:val="TOC2"/>
          </w:pPr>
        </w:pPrChange>
      </w:pPr>
      <w:del w:id="578" w:author="Mitchell, Phillip" w:date="2023-11-29T12:24:00Z">
        <w:r w:rsidRPr="00402B1E" w:rsidDel="0033235A">
          <w:rPr>
            <w:noProof/>
          </w:rPr>
          <w:delText>A.2</w:delText>
        </w:r>
        <w:r w:rsidDel="0033235A">
          <w:rPr>
            <w:rFonts w:asciiTheme="minorHAnsi" w:eastAsiaTheme="minorEastAsia" w:hAnsiTheme="minorHAnsi"/>
            <w:noProof/>
            <w:lang w:eastAsia="en-AU"/>
          </w:rPr>
          <w:tab/>
        </w:r>
        <w:r w:rsidRPr="00402B1E" w:rsidDel="0033235A">
          <w:rPr>
            <w:noProof/>
          </w:rPr>
          <w:delText>Type Approval</w:delText>
        </w:r>
        <w:r w:rsidDel="0033235A">
          <w:rPr>
            <w:noProof/>
            <w:webHidden/>
          </w:rPr>
          <w:tab/>
          <w:delText>39</w:delText>
        </w:r>
      </w:del>
    </w:p>
    <w:p w14:paraId="493B6AA1" w14:textId="2D243C7E" w:rsidR="00290740" w:rsidDel="0033235A" w:rsidRDefault="00290740">
      <w:pPr>
        <w:pStyle w:val="TOC1"/>
        <w:rPr>
          <w:del w:id="579" w:author="Mitchell, Phillip" w:date="2023-11-29T12:24:00Z"/>
          <w:rFonts w:asciiTheme="minorHAnsi" w:eastAsiaTheme="minorEastAsia" w:hAnsiTheme="minorHAnsi"/>
          <w:noProof/>
          <w:lang w:eastAsia="en-AU"/>
        </w:rPr>
      </w:pPr>
      <w:del w:id="580" w:author="Mitchell, Phillip" w:date="2023-11-29T12:24:00Z">
        <w:r w:rsidRPr="00AB6A99" w:rsidDel="0033235A">
          <w:rPr>
            <w:noProof/>
            <w:highlight w:val="cyan"/>
          </w:rPr>
          <w:delText>Annex B Requirements for software-controlled meters (Mandatory)</w:delText>
        </w:r>
        <w:r w:rsidDel="0033235A">
          <w:rPr>
            <w:noProof/>
            <w:webHidden/>
          </w:rPr>
          <w:tab/>
          <w:delText>40</w:delText>
        </w:r>
      </w:del>
    </w:p>
    <w:p w14:paraId="07768C37" w14:textId="20EE75C8" w:rsidR="00290740" w:rsidDel="0033235A" w:rsidRDefault="00290740">
      <w:pPr>
        <w:pStyle w:val="TOC1"/>
        <w:rPr>
          <w:del w:id="581" w:author="Mitchell, Phillip" w:date="2023-11-29T12:24:00Z"/>
          <w:rFonts w:asciiTheme="minorHAnsi" w:eastAsiaTheme="minorEastAsia" w:hAnsiTheme="minorHAnsi"/>
          <w:noProof/>
          <w:lang w:eastAsia="en-AU"/>
        </w:rPr>
        <w:pPrChange w:id="582" w:author="Mitchell, Phillip" w:date="2024-02-26T15:54:00Z">
          <w:pPr>
            <w:pStyle w:val="TOC2"/>
          </w:pPr>
        </w:pPrChange>
      </w:pPr>
      <w:del w:id="583" w:author="Mitchell, Phillip" w:date="2023-11-29T12:24:00Z">
        <w:r w:rsidRPr="00402B1E" w:rsidDel="0033235A">
          <w:rPr>
            <w:noProof/>
            <w:highlight w:val="cyan"/>
          </w:rPr>
          <w:delText>B.1</w:delText>
        </w:r>
        <w:r w:rsidDel="0033235A">
          <w:rPr>
            <w:rFonts w:asciiTheme="minorHAnsi" w:eastAsiaTheme="minorEastAsia" w:hAnsiTheme="minorHAnsi"/>
            <w:noProof/>
            <w:lang w:eastAsia="en-AU"/>
          </w:rPr>
          <w:tab/>
        </w:r>
        <w:r w:rsidRPr="00402B1E" w:rsidDel="0033235A">
          <w:rPr>
            <w:noProof/>
            <w:highlight w:val="cyan"/>
          </w:rPr>
          <w:delText>Introduction</w:delText>
        </w:r>
        <w:r w:rsidDel="0033235A">
          <w:rPr>
            <w:noProof/>
            <w:webHidden/>
          </w:rPr>
          <w:tab/>
          <w:delText>40</w:delText>
        </w:r>
      </w:del>
    </w:p>
    <w:p w14:paraId="69EDD8C5" w14:textId="6B14993B" w:rsidR="00290740" w:rsidDel="0033235A" w:rsidRDefault="00290740">
      <w:pPr>
        <w:pStyle w:val="TOC1"/>
        <w:rPr>
          <w:del w:id="584" w:author="Mitchell, Phillip" w:date="2023-11-29T12:24:00Z"/>
          <w:rFonts w:asciiTheme="minorHAnsi" w:eastAsiaTheme="minorEastAsia" w:hAnsiTheme="minorHAnsi"/>
          <w:noProof/>
          <w:lang w:eastAsia="en-AU"/>
        </w:rPr>
        <w:pPrChange w:id="585" w:author="Mitchell, Phillip" w:date="2024-02-26T15:54:00Z">
          <w:pPr>
            <w:pStyle w:val="TOC2"/>
          </w:pPr>
        </w:pPrChange>
      </w:pPr>
      <w:del w:id="586" w:author="Mitchell, Phillip" w:date="2023-11-29T12:24:00Z">
        <w:r w:rsidRPr="00402B1E" w:rsidDel="0033235A">
          <w:rPr>
            <w:noProof/>
            <w:highlight w:val="cyan"/>
          </w:rPr>
          <w:delText>B.2</w:delText>
        </w:r>
        <w:r w:rsidDel="0033235A">
          <w:rPr>
            <w:rFonts w:asciiTheme="minorHAnsi" w:eastAsiaTheme="minorEastAsia" w:hAnsiTheme="minorHAnsi"/>
            <w:noProof/>
            <w:lang w:eastAsia="en-AU"/>
          </w:rPr>
          <w:tab/>
        </w:r>
        <w:r w:rsidRPr="00402B1E" w:rsidDel="0033235A">
          <w:rPr>
            <w:noProof/>
            <w:highlight w:val="cyan"/>
          </w:rPr>
          <w:delText>General Requirements</w:delText>
        </w:r>
        <w:r w:rsidDel="0033235A">
          <w:rPr>
            <w:noProof/>
            <w:webHidden/>
          </w:rPr>
          <w:tab/>
          <w:delText>40</w:delText>
        </w:r>
      </w:del>
    </w:p>
    <w:p w14:paraId="64A1DFA5" w14:textId="76678A34" w:rsidR="00290740" w:rsidDel="0033235A" w:rsidRDefault="00290740">
      <w:pPr>
        <w:pStyle w:val="TOC1"/>
        <w:rPr>
          <w:del w:id="587" w:author="Mitchell, Phillip" w:date="2023-11-29T12:24:00Z"/>
          <w:rFonts w:asciiTheme="minorHAnsi" w:eastAsiaTheme="minorEastAsia" w:hAnsiTheme="minorHAnsi"/>
          <w:noProof/>
          <w:lang w:eastAsia="en-AU"/>
        </w:rPr>
        <w:pPrChange w:id="588" w:author="Mitchell, Phillip" w:date="2024-02-26T15:54:00Z">
          <w:pPr>
            <w:pStyle w:val="TOC2"/>
          </w:pPr>
        </w:pPrChange>
      </w:pPr>
      <w:del w:id="589" w:author="Mitchell, Phillip" w:date="2023-11-29T12:24:00Z">
        <w:r w:rsidRPr="00402B1E" w:rsidDel="0033235A">
          <w:rPr>
            <w:noProof/>
            <w:highlight w:val="cyan"/>
          </w:rPr>
          <w:delText>B.3</w:delText>
        </w:r>
        <w:r w:rsidDel="0033235A">
          <w:rPr>
            <w:rFonts w:asciiTheme="minorHAnsi" w:eastAsiaTheme="minorEastAsia" w:hAnsiTheme="minorHAnsi"/>
            <w:noProof/>
            <w:lang w:eastAsia="en-AU"/>
          </w:rPr>
          <w:tab/>
        </w:r>
        <w:r w:rsidRPr="00402B1E" w:rsidDel="0033235A">
          <w:rPr>
            <w:noProof/>
            <w:highlight w:val="cyan"/>
          </w:rPr>
          <w:delText>Requirements specific for configurations</w:delText>
        </w:r>
        <w:r w:rsidDel="0033235A">
          <w:rPr>
            <w:noProof/>
            <w:webHidden/>
          </w:rPr>
          <w:tab/>
          <w:delText>43</w:delText>
        </w:r>
      </w:del>
    </w:p>
    <w:p w14:paraId="310DB43A" w14:textId="75BB20D8" w:rsidR="00290740" w:rsidDel="0033235A" w:rsidRDefault="00290740">
      <w:pPr>
        <w:pStyle w:val="TOC1"/>
        <w:rPr>
          <w:del w:id="590" w:author="Mitchell, Phillip" w:date="2023-11-29T12:24:00Z"/>
          <w:rFonts w:asciiTheme="minorHAnsi" w:eastAsiaTheme="minorEastAsia" w:hAnsiTheme="minorHAnsi"/>
          <w:noProof/>
          <w:lang w:eastAsia="en-AU"/>
        </w:rPr>
        <w:pPrChange w:id="591" w:author="Mitchell, Phillip" w:date="2024-02-26T15:54:00Z">
          <w:pPr>
            <w:pStyle w:val="TOC2"/>
          </w:pPr>
        </w:pPrChange>
      </w:pPr>
      <w:del w:id="592" w:author="Mitchell, Phillip" w:date="2023-11-29T12:24:00Z">
        <w:r w:rsidRPr="00402B1E" w:rsidDel="0033235A">
          <w:rPr>
            <w:noProof/>
            <w:highlight w:val="cyan"/>
          </w:rPr>
          <w:delText>B.4</w:delText>
        </w:r>
        <w:r w:rsidDel="0033235A">
          <w:rPr>
            <w:rFonts w:asciiTheme="minorHAnsi" w:eastAsiaTheme="minorEastAsia" w:hAnsiTheme="minorHAnsi"/>
            <w:noProof/>
            <w:lang w:eastAsia="en-AU"/>
          </w:rPr>
          <w:tab/>
        </w:r>
        <w:r w:rsidRPr="00402B1E" w:rsidDel="0033235A">
          <w:rPr>
            <w:noProof/>
            <w:highlight w:val="cyan"/>
          </w:rPr>
          <w:delText>Maintenance and reconfiguration</w:delText>
        </w:r>
        <w:r w:rsidDel="0033235A">
          <w:rPr>
            <w:noProof/>
            <w:webHidden/>
          </w:rPr>
          <w:tab/>
          <w:delText>45</w:delText>
        </w:r>
      </w:del>
    </w:p>
    <w:p w14:paraId="75C7F580" w14:textId="22984EFE" w:rsidR="00290740" w:rsidDel="0033235A" w:rsidRDefault="00290740">
      <w:pPr>
        <w:pStyle w:val="TOC1"/>
        <w:rPr>
          <w:del w:id="593" w:author="Mitchell, Phillip" w:date="2023-11-29T12:24:00Z"/>
          <w:rFonts w:asciiTheme="minorHAnsi" w:eastAsiaTheme="minorEastAsia" w:hAnsiTheme="minorHAnsi"/>
          <w:noProof/>
          <w:lang w:eastAsia="en-AU"/>
        </w:rPr>
        <w:pPrChange w:id="594" w:author="Mitchell, Phillip" w:date="2024-02-26T15:54:00Z">
          <w:pPr>
            <w:pStyle w:val="TOC2"/>
          </w:pPr>
        </w:pPrChange>
      </w:pPr>
      <w:del w:id="595" w:author="Mitchell, Phillip" w:date="2023-11-29T12:24:00Z">
        <w:r w:rsidRPr="00402B1E" w:rsidDel="0033235A">
          <w:rPr>
            <w:noProof/>
            <w:highlight w:val="cyan"/>
          </w:rPr>
          <w:delText>B.5</w:delText>
        </w:r>
        <w:r w:rsidDel="0033235A">
          <w:rPr>
            <w:rFonts w:asciiTheme="minorHAnsi" w:eastAsiaTheme="minorEastAsia" w:hAnsiTheme="minorHAnsi"/>
            <w:noProof/>
            <w:lang w:eastAsia="en-AU"/>
          </w:rPr>
          <w:tab/>
        </w:r>
        <w:r w:rsidRPr="00402B1E" w:rsidDel="0033235A">
          <w:rPr>
            <w:noProof/>
            <w:highlight w:val="cyan"/>
          </w:rPr>
          <w:delText>Software documentation</w:delText>
        </w:r>
        <w:r w:rsidDel="0033235A">
          <w:rPr>
            <w:noProof/>
            <w:webHidden/>
          </w:rPr>
          <w:tab/>
          <w:delText>47</w:delText>
        </w:r>
      </w:del>
    </w:p>
    <w:p w14:paraId="132226F0" w14:textId="04B1D3E4" w:rsidR="00290740" w:rsidDel="0033235A" w:rsidRDefault="00290740">
      <w:pPr>
        <w:pStyle w:val="TOC1"/>
        <w:rPr>
          <w:del w:id="596" w:author="Mitchell, Phillip" w:date="2023-11-29T12:24:00Z"/>
          <w:rFonts w:asciiTheme="minorHAnsi" w:eastAsiaTheme="minorEastAsia" w:hAnsiTheme="minorHAnsi"/>
          <w:noProof/>
          <w:lang w:eastAsia="en-AU"/>
        </w:rPr>
      </w:pPr>
      <w:del w:id="597" w:author="Mitchell, Phillip" w:date="2023-11-29T12:24:00Z">
        <w:r w:rsidRPr="00AB6A99" w:rsidDel="0033235A">
          <w:rPr>
            <w:noProof/>
          </w:rPr>
          <w:delText>Annex C Estimation of combined errors (Informative)</w:delText>
        </w:r>
        <w:r w:rsidDel="0033235A">
          <w:rPr>
            <w:noProof/>
            <w:webHidden/>
          </w:rPr>
          <w:tab/>
          <w:delText>48</w:delText>
        </w:r>
      </w:del>
    </w:p>
    <w:p w14:paraId="203C8D59" w14:textId="2AA88009" w:rsidR="00290740" w:rsidDel="0033235A" w:rsidRDefault="00290740">
      <w:pPr>
        <w:pStyle w:val="TOC1"/>
        <w:rPr>
          <w:del w:id="598" w:author="Mitchell, Phillip" w:date="2023-11-29T12:24:00Z"/>
          <w:rFonts w:asciiTheme="minorHAnsi" w:eastAsiaTheme="minorEastAsia" w:hAnsiTheme="minorHAnsi"/>
          <w:noProof/>
          <w:lang w:eastAsia="en-AU"/>
        </w:rPr>
        <w:pPrChange w:id="599" w:author="Mitchell, Phillip" w:date="2024-02-26T15:54:00Z">
          <w:pPr>
            <w:pStyle w:val="TOC2"/>
          </w:pPr>
        </w:pPrChange>
      </w:pPr>
      <w:del w:id="600" w:author="Mitchell, Phillip" w:date="2023-11-29T12:24:00Z">
        <w:r w:rsidRPr="00402B1E" w:rsidDel="0033235A">
          <w:rPr>
            <w:noProof/>
          </w:rPr>
          <w:delText>C.1</w:delText>
        </w:r>
        <w:r w:rsidDel="0033235A">
          <w:rPr>
            <w:rFonts w:asciiTheme="minorHAnsi" w:eastAsiaTheme="minorEastAsia" w:hAnsiTheme="minorHAnsi"/>
            <w:noProof/>
            <w:lang w:eastAsia="en-AU"/>
          </w:rPr>
          <w:tab/>
        </w:r>
        <w:r w:rsidRPr="00402B1E" w:rsidDel="0033235A">
          <w:rPr>
            <w:noProof/>
          </w:rPr>
          <w:delText>Estimate of combined maximum permissible error based on the requirements of this Recommendation</w:delText>
        </w:r>
        <w:r w:rsidDel="0033235A">
          <w:rPr>
            <w:noProof/>
            <w:webHidden/>
          </w:rPr>
          <w:tab/>
          <w:delText>48</w:delText>
        </w:r>
      </w:del>
    </w:p>
    <w:p w14:paraId="4E073FBC" w14:textId="37371889" w:rsidR="00290740" w:rsidDel="0033235A" w:rsidRDefault="00290740">
      <w:pPr>
        <w:pStyle w:val="TOC1"/>
        <w:rPr>
          <w:del w:id="601" w:author="Mitchell, Phillip" w:date="2023-11-29T12:24:00Z"/>
          <w:rFonts w:asciiTheme="minorHAnsi" w:eastAsiaTheme="minorEastAsia" w:hAnsiTheme="minorHAnsi"/>
          <w:noProof/>
          <w:lang w:eastAsia="en-AU"/>
        </w:rPr>
        <w:pPrChange w:id="602" w:author="Mitchell, Phillip" w:date="2024-02-26T15:54:00Z">
          <w:pPr>
            <w:pStyle w:val="TOC2"/>
          </w:pPr>
        </w:pPrChange>
      </w:pPr>
      <w:del w:id="603" w:author="Mitchell, Phillip" w:date="2023-11-29T12:24:00Z">
        <w:r w:rsidRPr="00402B1E" w:rsidDel="0033235A">
          <w:rPr>
            <w:noProof/>
          </w:rPr>
          <w:delText>C.2</w:delText>
        </w:r>
        <w:r w:rsidDel="0033235A">
          <w:rPr>
            <w:rFonts w:asciiTheme="minorHAnsi" w:eastAsiaTheme="minorEastAsia" w:hAnsiTheme="minorHAnsi"/>
            <w:noProof/>
            <w:lang w:eastAsia="en-AU"/>
          </w:rPr>
          <w:tab/>
        </w:r>
        <w:r w:rsidRPr="00402B1E" w:rsidDel="0033235A">
          <w:rPr>
            <w:noProof/>
          </w:rPr>
          <w:delText>Estimation of combined error based on type test results and specific conditions</w:delText>
        </w:r>
        <w:r w:rsidDel="0033235A">
          <w:rPr>
            <w:noProof/>
            <w:webHidden/>
          </w:rPr>
          <w:tab/>
          <w:delText>48</w:delText>
        </w:r>
      </w:del>
    </w:p>
    <w:p w14:paraId="0724F62D" w14:textId="2410232D" w:rsidR="00290740" w:rsidDel="0033235A" w:rsidRDefault="00290740">
      <w:pPr>
        <w:pStyle w:val="TOC1"/>
        <w:rPr>
          <w:del w:id="604" w:author="Mitchell, Phillip" w:date="2023-11-29T12:24:00Z"/>
          <w:rFonts w:asciiTheme="minorHAnsi" w:eastAsiaTheme="minorEastAsia" w:hAnsiTheme="minorHAnsi"/>
          <w:noProof/>
          <w:lang w:eastAsia="en-AU"/>
        </w:rPr>
      </w:pPr>
      <w:del w:id="605" w:author="Mitchell, Phillip" w:date="2023-11-29T12:24:00Z">
        <w:r w:rsidRPr="00AB6A99" w:rsidDel="0033235A">
          <w:rPr>
            <w:noProof/>
          </w:rPr>
          <w:delText>Annex D Legislative Matters (Informative)</w:delText>
        </w:r>
        <w:r w:rsidDel="0033235A">
          <w:rPr>
            <w:noProof/>
            <w:webHidden/>
          </w:rPr>
          <w:tab/>
          <w:delText>50</w:delText>
        </w:r>
      </w:del>
    </w:p>
    <w:p w14:paraId="3004DEE3" w14:textId="758019ED" w:rsidR="00290740" w:rsidDel="0033235A" w:rsidRDefault="00290740">
      <w:pPr>
        <w:pStyle w:val="TOC1"/>
        <w:rPr>
          <w:del w:id="606" w:author="Mitchell, Phillip" w:date="2023-11-29T12:24:00Z"/>
          <w:rFonts w:asciiTheme="minorHAnsi" w:eastAsiaTheme="minorEastAsia" w:hAnsiTheme="minorHAnsi"/>
          <w:noProof/>
          <w:lang w:eastAsia="en-AU"/>
        </w:rPr>
        <w:pPrChange w:id="607" w:author="Mitchell, Phillip" w:date="2024-02-26T15:54:00Z">
          <w:pPr>
            <w:pStyle w:val="TOC2"/>
          </w:pPr>
        </w:pPrChange>
      </w:pPr>
      <w:del w:id="608" w:author="Mitchell, Phillip" w:date="2023-11-29T12:24:00Z">
        <w:r w:rsidRPr="00402B1E" w:rsidDel="0033235A">
          <w:rPr>
            <w:noProof/>
          </w:rPr>
          <w:delText>D.1</w:delText>
        </w:r>
        <w:r w:rsidDel="0033235A">
          <w:rPr>
            <w:rFonts w:asciiTheme="minorHAnsi" w:eastAsiaTheme="minorEastAsia" w:hAnsiTheme="minorHAnsi"/>
            <w:noProof/>
            <w:lang w:eastAsia="en-AU"/>
          </w:rPr>
          <w:tab/>
        </w:r>
        <w:r w:rsidRPr="00402B1E" w:rsidDel="0033235A">
          <w:rPr>
            <w:noProof/>
          </w:rPr>
          <w:delText>Legislative considerations</w:delText>
        </w:r>
        <w:r w:rsidDel="0033235A">
          <w:rPr>
            <w:noProof/>
            <w:webHidden/>
          </w:rPr>
          <w:tab/>
          <w:delText>50</w:delText>
        </w:r>
      </w:del>
    </w:p>
    <w:p w14:paraId="45E76954" w14:textId="3D17A275" w:rsidR="00290740" w:rsidDel="0033235A" w:rsidRDefault="00290740">
      <w:pPr>
        <w:pStyle w:val="TOC1"/>
        <w:rPr>
          <w:del w:id="609" w:author="Mitchell, Phillip" w:date="2023-11-29T12:24:00Z"/>
          <w:rFonts w:asciiTheme="minorHAnsi" w:eastAsiaTheme="minorEastAsia" w:hAnsiTheme="minorHAnsi"/>
          <w:noProof/>
          <w:lang w:eastAsia="en-AU"/>
        </w:rPr>
      </w:pPr>
      <w:del w:id="610" w:author="Mitchell, Phillip" w:date="2023-11-29T12:24:00Z">
        <w:r w:rsidRPr="00AB6A99" w:rsidDel="0033235A">
          <w:rPr>
            <w:noProof/>
          </w:rPr>
          <w:delText>Annex E Accuracy classes and current values (Informative)</w:delText>
        </w:r>
        <w:r w:rsidDel="0033235A">
          <w:rPr>
            <w:noProof/>
            <w:webHidden/>
          </w:rPr>
          <w:tab/>
          <w:delText>52</w:delText>
        </w:r>
      </w:del>
    </w:p>
    <w:p w14:paraId="59C0A490" w14:textId="3A88A1F2" w:rsidR="00290740" w:rsidDel="0033235A" w:rsidRDefault="00290740">
      <w:pPr>
        <w:pStyle w:val="TOC1"/>
        <w:rPr>
          <w:del w:id="611" w:author="Mitchell, Phillip" w:date="2023-11-29T12:24:00Z"/>
          <w:rFonts w:asciiTheme="minorHAnsi" w:eastAsiaTheme="minorEastAsia" w:hAnsiTheme="minorHAnsi"/>
          <w:noProof/>
          <w:lang w:eastAsia="en-AU"/>
        </w:rPr>
        <w:pPrChange w:id="612" w:author="Mitchell, Phillip" w:date="2024-02-26T15:54:00Z">
          <w:pPr>
            <w:pStyle w:val="TOC2"/>
          </w:pPr>
        </w:pPrChange>
      </w:pPr>
      <w:del w:id="613" w:author="Mitchell, Phillip" w:date="2023-11-29T12:24:00Z">
        <w:r w:rsidRPr="00402B1E" w:rsidDel="0033235A">
          <w:rPr>
            <w:noProof/>
          </w:rPr>
          <w:delText>E.1</w:delText>
        </w:r>
        <w:r w:rsidDel="0033235A">
          <w:rPr>
            <w:rFonts w:asciiTheme="minorHAnsi" w:eastAsiaTheme="minorEastAsia" w:hAnsiTheme="minorHAnsi"/>
            <w:noProof/>
            <w:lang w:eastAsia="en-AU"/>
          </w:rPr>
          <w:tab/>
        </w:r>
        <w:r w:rsidRPr="00402B1E" w:rsidDel="0033235A">
          <w:rPr>
            <w:noProof/>
          </w:rPr>
          <w:delText>General</w:delText>
        </w:r>
        <w:r w:rsidDel="0033235A">
          <w:rPr>
            <w:noProof/>
            <w:webHidden/>
          </w:rPr>
          <w:tab/>
          <w:delText>52</w:delText>
        </w:r>
      </w:del>
    </w:p>
    <w:p w14:paraId="4E761B7A" w14:textId="4F3C557A" w:rsidR="00290740" w:rsidDel="0033235A" w:rsidRDefault="00290740">
      <w:pPr>
        <w:pStyle w:val="TOC1"/>
        <w:rPr>
          <w:del w:id="614" w:author="Mitchell, Phillip" w:date="2023-11-29T12:24:00Z"/>
          <w:rFonts w:asciiTheme="minorHAnsi" w:eastAsiaTheme="minorEastAsia" w:hAnsiTheme="minorHAnsi"/>
          <w:noProof/>
          <w:lang w:eastAsia="en-AU"/>
        </w:rPr>
        <w:pPrChange w:id="615" w:author="Mitchell, Phillip" w:date="2024-02-26T15:54:00Z">
          <w:pPr>
            <w:pStyle w:val="TOC2"/>
          </w:pPr>
        </w:pPrChange>
      </w:pPr>
      <w:del w:id="616" w:author="Mitchell, Phillip" w:date="2023-11-29T12:24:00Z">
        <w:r w:rsidRPr="00402B1E" w:rsidDel="0033235A">
          <w:rPr>
            <w:noProof/>
          </w:rPr>
          <w:delText>E.2</w:delText>
        </w:r>
        <w:r w:rsidDel="0033235A">
          <w:rPr>
            <w:rFonts w:asciiTheme="minorHAnsi" w:eastAsiaTheme="minorEastAsia" w:hAnsiTheme="minorHAnsi"/>
            <w:noProof/>
            <w:lang w:eastAsia="en-AU"/>
          </w:rPr>
          <w:tab/>
        </w:r>
        <w:r w:rsidRPr="00402B1E" w:rsidDel="0033235A">
          <w:rPr>
            <w:noProof/>
          </w:rPr>
          <w:delText>Accuracy classes</w:delText>
        </w:r>
        <w:r w:rsidDel="0033235A">
          <w:rPr>
            <w:noProof/>
            <w:webHidden/>
          </w:rPr>
          <w:tab/>
          <w:delText>52</w:delText>
        </w:r>
      </w:del>
    </w:p>
    <w:p w14:paraId="2408F821" w14:textId="39ED6443" w:rsidR="00290740" w:rsidDel="0033235A" w:rsidRDefault="00290740">
      <w:pPr>
        <w:pStyle w:val="TOC1"/>
        <w:rPr>
          <w:del w:id="617" w:author="Mitchell, Phillip" w:date="2023-11-29T12:24:00Z"/>
          <w:rFonts w:asciiTheme="minorHAnsi" w:eastAsiaTheme="minorEastAsia" w:hAnsiTheme="minorHAnsi"/>
          <w:noProof/>
          <w:lang w:eastAsia="en-AU"/>
        </w:rPr>
        <w:pPrChange w:id="618" w:author="Mitchell, Phillip" w:date="2024-02-26T15:54:00Z">
          <w:pPr>
            <w:pStyle w:val="TOC2"/>
          </w:pPr>
        </w:pPrChange>
      </w:pPr>
      <w:del w:id="619" w:author="Mitchell, Phillip" w:date="2023-11-29T12:24:00Z">
        <w:r w:rsidRPr="00402B1E" w:rsidDel="0033235A">
          <w:rPr>
            <w:noProof/>
          </w:rPr>
          <w:delText>E.3</w:delText>
        </w:r>
        <w:r w:rsidDel="0033235A">
          <w:rPr>
            <w:rFonts w:asciiTheme="minorHAnsi" w:eastAsiaTheme="minorEastAsia" w:hAnsiTheme="minorHAnsi"/>
            <w:noProof/>
            <w:lang w:eastAsia="en-AU"/>
          </w:rPr>
          <w:tab/>
        </w:r>
        <w:r w:rsidRPr="00402B1E" w:rsidDel="0033235A">
          <w:rPr>
            <w:noProof/>
          </w:rPr>
          <w:delText>Current values</w:delText>
        </w:r>
        <w:r w:rsidDel="0033235A">
          <w:rPr>
            <w:noProof/>
            <w:webHidden/>
          </w:rPr>
          <w:tab/>
          <w:delText>52</w:delText>
        </w:r>
      </w:del>
    </w:p>
    <w:p w14:paraId="0723D78B" w14:textId="3B03A3DE" w:rsidR="00290740" w:rsidDel="0033235A" w:rsidRDefault="00290740">
      <w:pPr>
        <w:pStyle w:val="TOC1"/>
        <w:rPr>
          <w:del w:id="620" w:author="Mitchell, Phillip" w:date="2023-11-29T12:24:00Z"/>
          <w:rFonts w:asciiTheme="minorHAnsi" w:eastAsiaTheme="minorEastAsia" w:hAnsiTheme="minorHAnsi"/>
          <w:noProof/>
          <w:lang w:eastAsia="en-AU"/>
        </w:rPr>
        <w:pPrChange w:id="621" w:author="Mitchell, Phillip" w:date="2024-02-26T15:54:00Z">
          <w:pPr>
            <w:pStyle w:val="TOC2"/>
          </w:pPr>
        </w:pPrChange>
      </w:pPr>
      <w:del w:id="622" w:author="Mitchell, Phillip" w:date="2023-11-29T12:24:00Z">
        <w:r w:rsidRPr="00402B1E" w:rsidDel="0033235A">
          <w:rPr>
            <w:noProof/>
          </w:rPr>
          <w:delText>E.4</w:delText>
        </w:r>
        <w:r w:rsidDel="0033235A">
          <w:rPr>
            <w:rFonts w:asciiTheme="minorHAnsi" w:eastAsiaTheme="minorEastAsia" w:hAnsiTheme="minorHAnsi"/>
            <w:noProof/>
            <w:lang w:eastAsia="en-AU"/>
          </w:rPr>
          <w:tab/>
        </w:r>
        <w:r w:rsidRPr="00402B1E" w:rsidDel="0033235A">
          <w:rPr>
            <w:noProof/>
          </w:rPr>
          <w:delText>Acceptance of correspondence</w:delText>
        </w:r>
        <w:r w:rsidDel="0033235A">
          <w:rPr>
            <w:noProof/>
            <w:webHidden/>
          </w:rPr>
          <w:tab/>
          <w:delText>53</w:delText>
        </w:r>
      </w:del>
    </w:p>
    <w:p w14:paraId="0510A2E7" w14:textId="7B1962A9" w:rsidR="00290740" w:rsidDel="0033235A" w:rsidRDefault="00290740">
      <w:pPr>
        <w:pStyle w:val="TOC1"/>
        <w:rPr>
          <w:del w:id="623" w:author="Mitchell, Phillip" w:date="2023-11-29T12:24:00Z"/>
          <w:rFonts w:asciiTheme="minorHAnsi" w:eastAsiaTheme="minorEastAsia" w:hAnsiTheme="minorHAnsi"/>
          <w:noProof/>
          <w:lang w:eastAsia="en-AU"/>
        </w:rPr>
      </w:pPr>
      <w:del w:id="624" w:author="Mitchell, Phillip" w:date="2023-11-29T12:24:00Z">
        <w:r w:rsidRPr="00AB6A99" w:rsidDel="0033235A">
          <w:rPr>
            <w:noProof/>
          </w:rPr>
          <w:delText>Annex F Bibliography (Informative)</w:delText>
        </w:r>
        <w:r w:rsidDel="0033235A">
          <w:rPr>
            <w:noProof/>
            <w:webHidden/>
          </w:rPr>
          <w:tab/>
          <w:delText>54</w:delText>
        </w:r>
      </w:del>
    </w:p>
    <w:p w14:paraId="401E2D60" w14:textId="422F79BC" w:rsidR="00536C7C" w:rsidRDefault="005F0A8A">
      <w:del w:id="625" w:author="Mitchell, Phillip" w:date="2024-02-26T15:50:00Z">
        <w:r w:rsidDel="00B74500">
          <w:fldChar w:fldCharType="end"/>
        </w:r>
      </w:del>
      <w:r w:rsidR="00536C7C">
        <w:br w:type="page"/>
      </w:r>
    </w:p>
    <w:p w14:paraId="60BF8334" w14:textId="23D6268F" w:rsidR="00536C7C" w:rsidRDefault="00536C7C" w:rsidP="00536C7C">
      <w:pPr>
        <w:pStyle w:val="HeadingNoNumber"/>
      </w:pPr>
      <w:r>
        <w:lastRenderedPageBreak/>
        <w:t>For</w:t>
      </w:r>
      <w:r w:rsidR="007F27DB">
        <w:t>eword</w:t>
      </w:r>
    </w:p>
    <w:p w14:paraId="2E195F19" w14:textId="75698B43" w:rsidR="00536C7C" w:rsidRDefault="00536C7C" w:rsidP="00536C7C">
      <w:pPr>
        <w:pStyle w:val="BodyText"/>
      </w:pPr>
      <w:r w:rsidRPr="008817AE">
        <w:t>[</w:t>
      </w:r>
      <w:r w:rsidR="0007012A" w:rsidRPr="008817AE">
        <w:t>To be i</w:t>
      </w:r>
      <w:r w:rsidRPr="008817AE">
        <w:t>nserted by BIML]</w:t>
      </w:r>
    </w:p>
    <w:p w14:paraId="1E620991" w14:textId="77777777" w:rsidR="00536C7C" w:rsidRDefault="00536C7C" w:rsidP="00536C7C">
      <w:pPr>
        <w:pStyle w:val="BodyText"/>
      </w:pPr>
      <w:r>
        <w:br w:type="page"/>
      </w:r>
    </w:p>
    <w:p w14:paraId="072A5DF6" w14:textId="77777777" w:rsidR="00990F60" w:rsidRPr="008817AE" w:rsidRDefault="00990F60" w:rsidP="00990F60">
      <w:pPr>
        <w:pStyle w:val="Heading1"/>
      </w:pPr>
      <w:bookmarkStart w:id="626" w:name="_Toc159855023"/>
      <w:bookmarkStart w:id="627" w:name="_Toc182411518"/>
      <w:r w:rsidRPr="008817AE">
        <w:lastRenderedPageBreak/>
        <w:t>Introduction</w:t>
      </w:r>
      <w:bookmarkEnd w:id="626"/>
      <w:bookmarkEnd w:id="627"/>
    </w:p>
    <w:p w14:paraId="4491F8EF" w14:textId="004208DE" w:rsidR="00DD1490" w:rsidRPr="008817AE" w:rsidRDefault="00DD1490" w:rsidP="007A5160">
      <w:pPr>
        <w:pStyle w:val="BodyText"/>
      </w:pPr>
      <w:r w:rsidRPr="008817AE">
        <w:t>This Recommendation is provided as model regulations for OIML member states</w:t>
      </w:r>
      <w:ins w:id="628" w:author="Phillip" w:date="2023-08-03T14:58:00Z">
        <w:r w:rsidR="000F0B32">
          <w:t xml:space="preserve"> and corresponding members</w:t>
        </w:r>
      </w:ins>
      <w:r w:rsidRPr="008817AE">
        <w:t xml:space="preserve"> when implementing metrological controls for electricity meters. It provides regulatory controls for regulators to use to provide confidence in the measurement results from electricity meters.</w:t>
      </w:r>
    </w:p>
    <w:p w14:paraId="2673F28E" w14:textId="75C7FE31" w:rsidR="00DD1490" w:rsidRPr="008817AE" w:rsidRDefault="00DD1490" w:rsidP="007A5160">
      <w:pPr>
        <w:pStyle w:val="BodyText"/>
      </w:pPr>
      <w:r w:rsidRPr="008817AE">
        <w:t xml:space="preserve">There are other international standard-setting bodies for electricity meters. </w:t>
      </w:r>
      <w:proofErr w:type="gramStart"/>
      <w:r w:rsidRPr="008817AE">
        <w:t xml:space="preserve">In particular, </w:t>
      </w:r>
      <w:ins w:id="629" w:author="Phillip" w:date="2023-08-03T14:54:00Z">
        <w:r w:rsidR="000F0B32">
          <w:t>both</w:t>
        </w:r>
        <w:proofErr w:type="gramEnd"/>
        <w:r w:rsidR="000F0B32">
          <w:t xml:space="preserve"> </w:t>
        </w:r>
      </w:ins>
      <w:r w:rsidRPr="008817AE">
        <w:t xml:space="preserve">the International Electrotechnical Commission (IEC) </w:t>
      </w:r>
      <w:ins w:id="630" w:author="Phillip" w:date="2023-08-03T14:54:00Z">
        <w:r w:rsidR="000F0B32">
          <w:t>and the American National Standards In</w:t>
        </w:r>
      </w:ins>
      <w:ins w:id="631" w:author="Phillip" w:date="2023-08-03T14:55:00Z">
        <w:r w:rsidR="000F0B32">
          <w:t xml:space="preserve">stitute (ANSI) </w:t>
        </w:r>
      </w:ins>
      <w:del w:id="632" w:author="Phillip" w:date="2023-08-03T14:55:00Z">
        <w:r w:rsidRPr="008817AE" w:rsidDel="000F0B32">
          <w:delText xml:space="preserve">has </w:delText>
        </w:r>
      </w:del>
      <w:ins w:id="633" w:author="Phillip" w:date="2023-08-03T14:55:00Z">
        <w:r w:rsidR="000F0B32">
          <w:t>have</w:t>
        </w:r>
        <w:r w:rsidR="000F0B32" w:rsidRPr="008817AE">
          <w:t xml:space="preserve"> </w:t>
        </w:r>
      </w:ins>
      <w:r w:rsidRPr="008817AE">
        <w:t>a range of standards for electricity meters</w:t>
      </w:r>
      <w:del w:id="634" w:author="Phillip" w:date="2023-08-03T14:55:00Z">
        <w:r w:rsidRPr="008817AE" w:rsidDel="000F0B32">
          <w:delText>. IEC standards</w:delText>
        </w:r>
      </w:del>
      <w:r w:rsidRPr="008817AE">
        <w:t xml:space="preserve"> cover</w:t>
      </w:r>
      <w:ins w:id="635" w:author="Phillip" w:date="2023-08-03T14:55:00Z">
        <w:r w:rsidR="000F0B32">
          <w:t>ing</w:t>
        </w:r>
      </w:ins>
      <w:r w:rsidRPr="008817AE">
        <w:t xml:space="preserve"> many topics including safety, test procedures and data/communication protocols. The scope of this </w:t>
      </w:r>
      <w:r w:rsidR="00180A90" w:rsidRPr="008817AE">
        <w:t>R</w:t>
      </w:r>
      <w:r w:rsidRPr="008817AE">
        <w:t xml:space="preserve">ecommendation does overlap with </w:t>
      </w:r>
      <w:r w:rsidR="00180A90" w:rsidRPr="008817AE">
        <w:t xml:space="preserve">parts of some </w:t>
      </w:r>
      <w:del w:id="636" w:author="Phillip" w:date="2023-08-03T14:56:00Z">
        <w:r w:rsidR="00180A90" w:rsidRPr="008817AE" w:rsidDel="000F0B32">
          <w:delText xml:space="preserve">IEC </w:delText>
        </w:r>
      </w:del>
      <w:ins w:id="637" w:author="Phillip" w:date="2023-08-03T14:56:00Z">
        <w:r w:rsidR="000F0B32">
          <w:t xml:space="preserve">of these </w:t>
        </w:r>
      </w:ins>
      <w:r w:rsidRPr="008817AE">
        <w:t>standards</w:t>
      </w:r>
      <w:r w:rsidR="00E03C4F" w:rsidRPr="008817AE">
        <w:t xml:space="preserve"> </w:t>
      </w:r>
      <w:r w:rsidR="006D5AF1" w:rsidRPr="008817AE">
        <w:fldChar w:fldCharType="begin"/>
      </w:r>
      <w:r w:rsidR="006D5AF1" w:rsidRPr="008817AE">
        <w:instrText xml:space="preserve"> REF _Ref118713612 \r </w:instrText>
      </w:r>
      <w:r w:rsidR="008817AE">
        <w:instrText xml:space="preserve"> \* MERGEFORMAT </w:instrText>
      </w:r>
      <w:r w:rsidR="006D5AF1" w:rsidRPr="008817AE">
        <w:fldChar w:fldCharType="separate"/>
      </w:r>
      <w:r w:rsidR="0033235A">
        <w:t>[1]</w:t>
      </w:r>
      <w:r w:rsidR="006D5AF1" w:rsidRPr="008817AE">
        <w:fldChar w:fldCharType="end"/>
      </w:r>
      <w:r w:rsidR="006D5AF1" w:rsidRPr="008817AE">
        <w:t xml:space="preserve">, </w:t>
      </w:r>
      <w:r w:rsidR="006D5AF1" w:rsidRPr="008817AE">
        <w:fldChar w:fldCharType="begin"/>
      </w:r>
      <w:r w:rsidR="006D5AF1" w:rsidRPr="008817AE">
        <w:instrText xml:space="preserve"> REF _Ref118713615 \r </w:instrText>
      </w:r>
      <w:r w:rsidR="008817AE">
        <w:instrText xml:space="preserve"> \* MERGEFORMAT </w:instrText>
      </w:r>
      <w:r w:rsidR="006D5AF1" w:rsidRPr="008817AE">
        <w:fldChar w:fldCharType="separate"/>
      </w:r>
      <w:r w:rsidR="0033235A">
        <w:t>[2]</w:t>
      </w:r>
      <w:r w:rsidR="006D5AF1" w:rsidRPr="008817AE">
        <w:fldChar w:fldCharType="end"/>
      </w:r>
      <w:r w:rsidR="006D5AF1" w:rsidRPr="008817AE">
        <w:t xml:space="preserve">, </w:t>
      </w:r>
      <w:r w:rsidR="006D5AF1" w:rsidRPr="008817AE">
        <w:fldChar w:fldCharType="begin"/>
      </w:r>
      <w:r w:rsidR="006D5AF1" w:rsidRPr="008817AE">
        <w:instrText xml:space="preserve"> REF _Ref118713617 \r </w:instrText>
      </w:r>
      <w:r w:rsidR="008817AE">
        <w:instrText xml:space="preserve"> \* MERGEFORMAT </w:instrText>
      </w:r>
      <w:r w:rsidR="006D5AF1" w:rsidRPr="008817AE">
        <w:fldChar w:fldCharType="separate"/>
      </w:r>
      <w:r w:rsidR="0033235A">
        <w:t>[3]</w:t>
      </w:r>
      <w:r w:rsidR="006D5AF1" w:rsidRPr="008817AE">
        <w:fldChar w:fldCharType="end"/>
      </w:r>
      <w:r w:rsidR="006D5AF1" w:rsidRPr="008817AE">
        <w:t xml:space="preserve">, </w:t>
      </w:r>
      <w:r w:rsidR="006D5AF1" w:rsidRPr="008817AE">
        <w:fldChar w:fldCharType="begin"/>
      </w:r>
      <w:r w:rsidR="006D5AF1" w:rsidRPr="008817AE">
        <w:instrText xml:space="preserve"> REF _Ref118713619 \r </w:instrText>
      </w:r>
      <w:r w:rsidR="008817AE">
        <w:instrText xml:space="preserve"> \* MERGEFORMAT </w:instrText>
      </w:r>
      <w:r w:rsidR="006D5AF1" w:rsidRPr="008817AE">
        <w:fldChar w:fldCharType="separate"/>
      </w:r>
      <w:r w:rsidR="0033235A">
        <w:t>[4]</w:t>
      </w:r>
      <w:r w:rsidR="006D5AF1" w:rsidRPr="008817AE">
        <w:fldChar w:fldCharType="end"/>
      </w:r>
      <w:ins w:id="638" w:author="Phillip" w:date="2023-08-21T12:57:00Z">
        <w:r w:rsidR="006D1852">
          <w:t>,</w:t>
        </w:r>
      </w:ins>
      <w:r w:rsidR="006D5AF1" w:rsidRPr="008817AE">
        <w:t xml:space="preserve"> </w:t>
      </w:r>
      <w:del w:id="639" w:author="Phillip" w:date="2023-08-21T12:57:00Z">
        <w:r w:rsidR="006D5AF1" w:rsidRPr="008817AE" w:rsidDel="006D1852">
          <w:delText xml:space="preserve">and </w:delText>
        </w:r>
      </w:del>
      <w:r w:rsidR="006D5AF1" w:rsidRPr="008817AE">
        <w:fldChar w:fldCharType="begin"/>
      </w:r>
      <w:r w:rsidR="006D5AF1" w:rsidRPr="008817AE">
        <w:instrText xml:space="preserve"> REF _Ref118713620 \r </w:instrText>
      </w:r>
      <w:r w:rsidR="008817AE">
        <w:instrText xml:space="preserve"> \* MERGEFORMAT </w:instrText>
      </w:r>
      <w:r w:rsidR="006D5AF1" w:rsidRPr="008817AE">
        <w:fldChar w:fldCharType="separate"/>
      </w:r>
      <w:r w:rsidR="0033235A">
        <w:t>[5]</w:t>
      </w:r>
      <w:r w:rsidR="006D5AF1" w:rsidRPr="008817AE">
        <w:fldChar w:fldCharType="end"/>
      </w:r>
      <w:ins w:id="640" w:author="Phillip" w:date="2023-08-21T12:57:00Z">
        <w:r w:rsidR="006D1852">
          <w:t xml:space="preserve">, </w:t>
        </w:r>
      </w:ins>
      <w:ins w:id="641" w:author="Phillip" w:date="2023-08-21T12:58:00Z">
        <w:r w:rsidR="006D1852">
          <w:fldChar w:fldCharType="begin"/>
        </w:r>
        <w:r w:rsidR="006D1852">
          <w:instrText xml:space="preserve"> REF _Ref143515116 \r </w:instrText>
        </w:r>
      </w:ins>
      <w:r w:rsidR="006D1852">
        <w:fldChar w:fldCharType="separate"/>
      </w:r>
      <w:ins w:id="642" w:author="Mitchell, Phillip" w:date="2023-11-29T12:24:00Z">
        <w:r w:rsidR="0033235A">
          <w:t>[6]</w:t>
        </w:r>
      </w:ins>
      <w:ins w:id="643" w:author="Phillip" w:date="2023-08-21T12:58:00Z">
        <w:r w:rsidR="006D1852">
          <w:fldChar w:fldCharType="end"/>
        </w:r>
        <w:r w:rsidR="006D1852">
          <w:t xml:space="preserve">, </w:t>
        </w:r>
        <w:r w:rsidR="006D1852">
          <w:fldChar w:fldCharType="begin"/>
        </w:r>
        <w:r w:rsidR="006D1852">
          <w:instrText xml:space="preserve"> REF _Ref143515119 \r </w:instrText>
        </w:r>
      </w:ins>
      <w:r w:rsidR="006D1852">
        <w:fldChar w:fldCharType="separate"/>
      </w:r>
      <w:ins w:id="644" w:author="Mitchell, Phillip" w:date="2023-11-29T12:24:00Z">
        <w:r w:rsidR="0033235A">
          <w:t>[8]</w:t>
        </w:r>
      </w:ins>
      <w:ins w:id="645" w:author="Phillip" w:date="2023-08-21T13:12:00Z">
        <w:del w:id="646" w:author="Mitchell, Phillip" w:date="2023-11-29T12:24:00Z">
          <w:r w:rsidR="00714DB9" w:rsidDel="0033235A">
            <w:delText>[7]</w:delText>
          </w:r>
        </w:del>
      </w:ins>
      <w:ins w:id="647" w:author="Phillip" w:date="2023-08-21T12:58:00Z">
        <w:r w:rsidR="006D1852">
          <w:fldChar w:fldCharType="end"/>
        </w:r>
        <w:r w:rsidR="006D1852">
          <w:t xml:space="preserve"> and </w:t>
        </w:r>
        <w:r w:rsidR="006D1852">
          <w:fldChar w:fldCharType="begin"/>
        </w:r>
        <w:r w:rsidR="006D1852">
          <w:instrText xml:space="preserve"> REF _Ref143515120 \r </w:instrText>
        </w:r>
      </w:ins>
      <w:r w:rsidR="006D1852">
        <w:fldChar w:fldCharType="separate"/>
      </w:r>
      <w:ins w:id="648" w:author="Mitchell, Phillip" w:date="2023-11-29T12:24:00Z">
        <w:r w:rsidR="0033235A">
          <w:t>[9]</w:t>
        </w:r>
      </w:ins>
      <w:ins w:id="649" w:author="Phillip" w:date="2023-08-21T13:12:00Z">
        <w:del w:id="650" w:author="Mitchell, Phillip" w:date="2023-11-29T12:24:00Z">
          <w:r w:rsidR="00714DB9" w:rsidDel="0033235A">
            <w:delText>[8]</w:delText>
          </w:r>
        </w:del>
      </w:ins>
      <w:ins w:id="651" w:author="Phillip" w:date="2023-08-21T12:58:00Z">
        <w:r w:rsidR="006D1852">
          <w:fldChar w:fldCharType="end"/>
        </w:r>
      </w:ins>
      <w:r w:rsidR="00A16B57" w:rsidRPr="008817AE">
        <w:t>.</w:t>
      </w:r>
    </w:p>
    <w:p w14:paraId="60335FBB" w14:textId="7BA54EE5" w:rsidR="00A74AC9" w:rsidRPr="008817AE" w:rsidRDefault="00180A90" w:rsidP="007A5160">
      <w:pPr>
        <w:pStyle w:val="BodyText"/>
      </w:pPr>
      <w:r w:rsidRPr="008817AE">
        <w:t xml:space="preserve">A key objective of this revision of OIML R 46 </w:t>
      </w:r>
      <w:del w:id="652" w:author="Phillip" w:date="2023-08-03T14:59:00Z">
        <w:r w:rsidRPr="008817AE" w:rsidDel="000F0B32">
          <w:delText xml:space="preserve">was </w:delText>
        </w:r>
      </w:del>
      <w:ins w:id="653" w:author="Phillip" w:date="2023-08-03T14:59:00Z">
        <w:r w:rsidR="000F0B32">
          <w:t>is</w:t>
        </w:r>
        <w:r w:rsidR="000F0B32" w:rsidRPr="008817AE">
          <w:t xml:space="preserve"> </w:t>
        </w:r>
      </w:ins>
      <w:r w:rsidRPr="008817AE">
        <w:t xml:space="preserve">to minimise differences between OIML and IEC requirements. </w:t>
      </w:r>
    </w:p>
    <w:p w14:paraId="233AF0F8" w14:textId="77777777" w:rsidR="00536C7C" w:rsidRPr="008817AE" w:rsidRDefault="00536C7C" w:rsidP="00DD3056">
      <w:pPr>
        <w:pStyle w:val="Heading1"/>
      </w:pPr>
      <w:bookmarkStart w:id="654" w:name="_Toc159855024"/>
      <w:bookmarkStart w:id="655" w:name="_Toc182411519"/>
      <w:r w:rsidRPr="008817AE">
        <w:t>Scope</w:t>
      </w:r>
      <w:bookmarkEnd w:id="654"/>
      <w:bookmarkEnd w:id="655"/>
    </w:p>
    <w:p w14:paraId="273B1690" w14:textId="77777777" w:rsidR="00536C7C" w:rsidRPr="008817AE" w:rsidRDefault="00536C7C" w:rsidP="00536C7C">
      <w:pPr>
        <w:pStyle w:val="BodyText"/>
      </w:pPr>
      <w:r w:rsidRPr="008817AE">
        <w:t>This Recommendation specifies the metrological and technical requirements applicable to electricity meters subject to legal metrological controls. The requirements are to be applied during type approval, verification, and re-verification. They also apply to modifications that may be made to existing approved devices.</w:t>
      </w:r>
    </w:p>
    <w:p w14:paraId="20DD5C32" w14:textId="77777777" w:rsidR="00536C7C" w:rsidRPr="008817AE" w:rsidRDefault="00536C7C" w:rsidP="00536C7C">
      <w:pPr>
        <w:pStyle w:val="BodyText"/>
      </w:pPr>
      <w:r w:rsidRPr="008817AE">
        <w:t>The provisions set out here apply only to electrical energy meters</w:t>
      </w:r>
      <w:r w:rsidR="00435A37" w:rsidRPr="008817AE">
        <w:t xml:space="preserve"> designed to measure on alternating current (</w:t>
      </w:r>
      <w:proofErr w:type="spellStart"/>
      <w:r w:rsidR="004A09B7" w:rsidRPr="008817AE">
        <w:t>a.c.</w:t>
      </w:r>
      <w:proofErr w:type="spellEnd"/>
      <w:r w:rsidR="00435A37" w:rsidRPr="008817AE">
        <w:t>) circuits</w:t>
      </w:r>
      <w:r w:rsidRPr="008817AE">
        <w:t xml:space="preserve">. Meters can be direct connected for system voltages up to </w:t>
      </w:r>
      <w:r w:rsidR="00A314E6" w:rsidRPr="008817AE">
        <w:t xml:space="preserve">1000 </w:t>
      </w:r>
      <w:r w:rsidRPr="008817AE">
        <w:t>V, or transformer operated.</w:t>
      </w:r>
    </w:p>
    <w:p w14:paraId="609057DC" w14:textId="0CD6AEB1" w:rsidR="00A74AC9" w:rsidRPr="008817AE" w:rsidRDefault="00A74AC9" w:rsidP="007A5160">
      <w:pPr>
        <w:pStyle w:val="BodyText"/>
      </w:pPr>
      <w:r w:rsidRPr="008817AE">
        <w:t>Electromechanical meters are out of scope for the purpose of type evaluation and approval. However, electromechanical meters are in scope for the purposes of verification.</w:t>
      </w:r>
    </w:p>
    <w:p w14:paraId="6726A162" w14:textId="77777777" w:rsidR="00536C7C" w:rsidRPr="008817AE" w:rsidRDefault="00536C7C" w:rsidP="00DD3056">
      <w:pPr>
        <w:pStyle w:val="Heading1"/>
      </w:pPr>
      <w:bookmarkStart w:id="656" w:name="_Toc159855025"/>
      <w:bookmarkStart w:id="657" w:name="_Toc182411520"/>
      <w:r w:rsidRPr="008817AE">
        <w:t>Terms and definitions</w:t>
      </w:r>
      <w:bookmarkEnd w:id="656"/>
      <w:bookmarkEnd w:id="657"/>
    </w:p>
    <w:p w14:paraId="500A27C8" w14:textId="7316D5D9" w:rsidR="00536C7C" w:rsidRPr="008817AE" w:rsidRDefault="00536C7C" w:rsidP="00536C7C">
      <w:pPr>
        <w:pStyle w:val="BodyText"/>
      </w:pPr>
      <w:r w:rsidRPr="008817AE">
        <w:t xml:space="preserve">The terminology used in this Recommendation conforms to the </w:t>
      </w:r>
      <w:r w:rsidRPr="008817AE">
        <w:rPr>
          <w:i/>
        </w:rPr>
        <w:t>International Vocabulary of Basic and General Terms in Metrology (VIM)</w:t>
      </w:r>
      <w:r w:rsidR="00E03C4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658" w:author="Mitchell, Phillip" w:date="2023-11-29T12:24:00Z">
        <w:r w:rsidR="0033235A">
          <w:t>[10]</w:t>
        </w:r>
      </w:ins>
      <w:ins w:id="659" w:author="Phillip" w:date="2023-08-21T13:12:00Z">
        <w:del w:id="660" w:author="Mitchell, Phillip" w:date="2023-11-29T12:24:00Z">
          <w:r w:rsidR="00714DB9" w:rsidDel="0033235A">
            <w:delText>[9]</w:delText>
          </w:r>
        </w:del>
      </w:ins>
      <w:del w:id="661" w:author="Mitchell, Phillip" w:date="2023-11-29T12:24:00Z">
        <w:r w:rsidR="006D5AF1" w:rsidRPr="008817AE" w:rsidDel="0033235A">
          <w:delText>[6]</w:delText>
        </w:r>
      </w:del>
      <w:r w:rsidR="00424D34" w:rsidRPr="008817AE">
        <w:fldChar w:fldCharType="end"/>
      </w:r>
      <w:r w:rsidR="006D5AF1" w:rsidRPr="008817AE">
        <w:t xml:space="preserve"> </w:t>
      </w:r>
      <w:r w:rsidRPr="008817AE">
        <w:t xml:space="preserve">and the </w:t>
      </w:r>
      <w:r w:rsidRPr="008817AE">
        <w:rPr>
          <w:i/>
        </w:rPr>
        <w:t>International Vocabulary of Legal Metrology (VIML)</w:t>
      </w:r>
      <w:r w:rsidR="006D5AF1"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662" w:author="Mitchell, Phillip" w:date="2023-11-29T12:24:00Z">
        <w:r w:rsidR="0033235A">
          <w:t>[11]</w:t>
        </w:r>
      </w:ins>
      <w:ins w:id="663" w:author="Phillip" w:date="2023-08-21T13:12:00Z">
        <w:del w:id="664" w:author="Mitchell, Phillip" w:date="2023-11-29T12:24:00Z">
          <w:r w:rsidR="00714DB9" w:rsidDel="0033235A">
            <w:delText>[10]</w:delText>
          </w:r>
        </w:del>
      </w:ins>
      <w:del w:id="665" w:author="Mitchell, Phillip" w:date="2023-11-29T12:24:00Z">
        <w:r w:rsidR="006D5AF1" w:rsidRPr="008817AE" w:rsidDel="0033235A">
          <w:delText>[7]</w:delText>
        </w:r>
      </w:del>
      <w:r w:rsidR="00424D34" w:rsidRPr="008817AE">
        <w:fldChar w:fldCharType="end"/>
      </w:r>
      <w:r w:rsidRPr="008817AE">
        <w:t xml:space="preserve">. Terminology from OIML International Document D 11 </w:t>
      </w:r>
      <w:r w:rsidRPr="008817AE">
        <w:rPr>
          <w:i/>
        </w:rPr>
        <w:t>General requirements for measuring instruments</w:t>
      </w:r>
      <w:r w:rsidR="00851FC3" w:rsidRPr="008817AE">
        <w:rPr>
          <w:i/>
        </w:rPr>
        <w:t xml:space="preserve"> – Environmental conditions</w:t>
      </w:r>
      <w:r w:rsidR="006D5AF1" w:rsidRPr="008817AE">
        <w:t xml:space="preserve"> </w:t>
      </w:r>
      <w:r w:rsidR="00424D34" w:rsidRPr="008817AE">
        <w:fldChar w:fldCharType="begin"/>
      </w:r>
      <w:r w:rsidR="00424D34" w:rsidRPr="008817AE">
        <w:instrText xml:space="preserve"> REF _Ref267999296 \r </w:instrText>
      </w:r>
      <w:r w:rsidR="008817AE">
        <w:instrText xml:space="preserve"> \* MERGEFORMAT </w:instrText>
      </w:r>
      <w:r w:rsidR="00424D34" w:rsidRPr="008817AE">
        <w:fldChar w:fldCharType="separate"/>
      </w:r>
      <w:ins w:id="666" w:author="Mitchell, Phillip" w:date="2023-11-29T12:24:00Z">
        <w:r w:rsidR="0033235A">
          <w:t>[12]</w:t>
        </w:r>
      </w:ins>
      <w:ins w:id="667" w:author="Phillip" w:date="2023-08-21T13:12:00Z">
        <w:del w:id="668" w:author="Mitchell, Phillip" w:date="2023-11-29T12:24:00Z">
          <w:r w:rsidR="00714DB9" w:rsidDel="0033235A">
            <w:delText>[11]</w:delText>
          </w:r>
        </w:del>
      </w:ins>
      <w:del w:id="669" w:author="Mitchell, Phillip" w:date="2023-11-29T12:24:00Z">
        <w:r w:rsidR="006D5AF1" w:rsidRPr="008817AE" w:rsidDel="0033235A">
          <w:delText>[8]</w:delText>
        </w:r>
      </w:del>
      <w:r w:rsidR="00424D34" w:rsidRPr="008817AE">
        <w:fldChar w:fldCharType="end"/>
      </w:r>
      <w:r w:rsidRPr="008817AE">
        <w:t xml:space="preserve">, and OIML International Document D 31 </w:t>
      </w:r>
      <w:r w:rsidRPr="008817AE">
        <w:rPr>
          <w:i/>
        </w:rPr>
        <w:t>General requirements for software</w:t>
      </w:r>
      <w:del w:id="670" w:author="Mitchell, Phillip" w:date="2023-11-29T12:24:00Z">
        <w:r w:rsidRPr="008817AE" w:rsidDel="0033235A">
          <w:rPr>
            <w:i/>
          </w:rPr>
          <w:delText xml:space="preserve"> </w:delText>
        </w:r>
      </w:del>
      <w:ins w:id="671" w:author="Mitchell, Phillip" w:date="2023-11-29T12:24:00Z">
        <w:r w:rsidR="0033235A">
          <w:rPr>
            <w:i/>
          </w:rPr>
          <w:t>-</w:t>
        </w:r>
      </w:ins>
      <w:r w:rsidRPr="008817AE">
        <w:rPr>
          <w:i/>
        </w:rPr>
        <w:t>controlled measuring instruments</w:t>
      </w:r>
      <w:del w:id="672" w:author="Mitchell, Phillip" w:date="2023-11-29T12:26:00Z">
        <w:r w:rsidR="00AE6DC8" w:rsidRPr="008817AE" w:rsidDel="0033235A">
          <w:delText xml:space="preserve"> </w:delText>
        </w:r>
      </w:del>
      <w:del w:id="673" w:author="Mitchell, Phillip" w:date="2023-11-29T12:24:00Z">
        <w:r w:rsidR="00424D34" w:rsidRPr="008817AE" w:rsidDel="0033235A">
          <w:fldChar w:fldCharType="begin"/>
        </w:r>
        <w:r w:rsidR="00424D34" w:rsidRPr="008817AE" w:rsidDel="0033235A">
          <w:delInstrText xml:space="preserve"> REF _Ref118713695 \r </w:delInstrText>
        </w:r>
        <w:r w:rsidR="008817AE" w:rsidDel="0033235A">
          <w:delInstrText xml:space="preserve"> \* MERGEFORMAT </w:delInstrText>
        </w:r>
        <w:r w:rsidR="00424D34" w:rsidRPr="008817AE" w:rsidDel="0033235A">
          <w:fldChar w:fldCharType="separate"/>
        </w:r>
      </w:del>
      <w:ins w:id="674" w:author="Phillip" w:date="2023-08-21T13:12:00Z">
        <w:del w:id="675" w:author="Mitchell, Phillip" w:date="2023-11-29T12:24:00Z">
          <w:r w:rsidR="00714DB9" w:rsidDel="0033235A">
            <w:delText>[12]</w:delText>
          </w:r>
        </w:del>
      </w:ins>
      <w:del w:id="676" w:author="Mitchell, Phillip" w:date="2023-11-29T12:24:00Z">
        <w:r w:rsidR="006D5AF1" w:rsidRPr="008817AE" w:rsidDel="0033235A">
          <w:delText>[9]</w:delText>
        </w:r>
        <w:r w:rsidR="00424D34" w:rsidRPr="008817AE" w:rsidDel="0033235A">
          <w:fldChar w:fldCharType="end"/>
        </w:r>
      </w:del>
      <w:ins w:id="677" w:author="Mitchell, Phillip" w:date="2023-11-29T12:26:00Z">
        <w:r w:rsidR="0033235A">
          <w:t xml:space="preserve"> </w:t>
        </w:r>
        <w:r w:rsidR="0033235A">
          <w:fldChar w:fldCharType="begin"/>
        </w:r>
        <w:r w:rsidR="0033235A">
          <w:instrText xml:space="preserve"> REF _Ref118713695 \r </w:instrText>
        </w:r>
      </w:ins>
      <w:r w:rsidR="0033235A">
        <w:fldChar w:fldCharType="separate"/>
      </w:r>
      <w:ins w:id="678" w:author="Mitchell, Phillip" w:date="2023-11-29T12:26:00Z">
        <w:r w:rsidR="0033235A">
          <w:t>[13]</w:t>
        </w:r>
        <w:r w:rsidR="0033235A">
          <w:fldChar w:fldCharType="end"/>
        </w:r>
      </w:ins>
      <w:r w:rsidRPr="008817AE">
        <w:t xml:space="preserve"> is also applicable particularly for </w:t>
      </w:r>
      <w:r w:rsidR="00424D34" w:rsidRPr="008817AE">
        <w:fldChar w:fldCharType="begin"/>
      </w:r>
      <w:r w:rsidR="00424D34" w:rsidRPr="008817AE">
        <w:instrText xml:space="preserve"> REF _Ref118199270 \r </w:instrText>
      </w:r>
      <w:r w:rsidR="008817AE">
        <w:instrText xml:space="preserve"> \* MERGEFORMAT </w:instrText>
      </w:r>
      <w:r w:rsidR="00424D34" w:rsidRPr="008817AE">
        <w:fldChar w:fldCharType="separate"/>
      </w:r>
      <w:r w:rsidR="0033235A">
        <w:t>7.3</w:t>
      </w:r>
      <w:r w:rsidR="00424D34" w:rsidRPr="008817AE">
        <w:fldChar w:fldCharType="end"/>
      </w:r>
      <w:r w:rsidRPr="008817AE">
        <w:t xml:space="preserve"> </w:t>
      </w:r>
      <w:r w:rsidR="00424D34" w:rsidRPr="008817AE">
        <w:fldChar w:fldCharType="begin"/>
      </w:r>
      <w:r w:rsidR="00424D34" w:rsidRPr="008817AE">
        <w:instrText xml:space="preserve"> REF _Ref118199309 </w:instrText>
      </w:r>
      <w:r w:rsidR="008817AE">
        <w:instrText xml:space="preserve"> \* MERGEFORMAT </w:instrText>
      </w:r>
      <w:r w:rsidR="00424D34" w:rsidRPr="008817AE">
        <w:fldChar w:fldCharType="separate"/>
      </w:r>
      <w:ins w:id="679" w:author="Mitchell, Phillip" w:date="2023-11-29T12:24:00Z">
        <w:r w:rsidR="0033235A">
          <w:t>Software r</w:t>
        </w:r>
        <w:r w:rsidR="0033235A" w:rsidRPr="008817AE">
          <w:t>equirements</w:t>
        </w:r>
      </w:ins>
      <w:ins w:id="680" w:author="Phillip" w:date="2023-08-21T13:12:00Z">
        <w:del w:id="681" w:author="Mitchell, Phillip" w:date="2023-11-29T12:24:00Z">
          <w:r w:rsidR="00714DB9" w:rsidDel="0033235A">
            <w:delText>Software r</w:delText>
          </w:r>
          <w:r w:rsidR="00714DB9" w:rsidRPr="008817AE" w:rsidDel="0033235A">
            <w:delText>equirements</w:delText>
          </w:r>
        </w:del>
      </w:ins>
      <w:del w:id="682" w:author="Mitchell, Phillip" w:date="2023-11-29T12:24:00Z">
        <w:r w:rsidR="00AE6DC8" w:rsidRPr="008817AE" w:rsidDel="0033235A">
          <w:delText>Requirements for software-controlled meters</w:delText>
        </w:r>
      </w:del>
      <w:r w:rsidR="00424D34" w:rsidRPr="008817AE">
        <w:fldChar w:fldCharType="end"/>
      </w:r>
      <w:r w:rsidRPr="008817AE">
        <w:t>. In addition, for the purposes of this Recommendation, the following definitions shall apply.</w:t>
      </w:r>
    </w:p>
    <w:p w14:paraId="30A5152D" w14:textId="77777777" w:rsidR="00536C7C" w:rsidRPr="008817AE" w:rsidRDefault="00536C7C" w:rsidP="00DD3056">
      <w:pPr>
        <w:pStyle w:val="Heading2"/>
      </w:pPr>
      <w:bookmarkStart w:id="683" w:name="_Toc159855026"/>
      <w:bookmarkStart w:id="684" w:name="_Toc182411521"/>
      <w:r w:rsidRPr="008817AE">
        <w:t>Meters and their constituents</w:t>
      </w:r>
      <w:bookmarkEnd w:id="683"/>
      <w:bookmarkEnd w:id="684"/>
    </w:p>
    <w:p w14:paraId="482A19F1" w14:textId="77777777" w:rsidR="00DD3056" w:rsidRPr="008817AE" w:rsidRDefault="00DD3056" w:rsidP="00DD3056">
      <w:pPr>
        <w:pStyle w:val="Heading3"/>
      </w:pPr>
      <w:bookmarkStart w:id="685" w:name="_Toc159855027"/>
      <w:bookmarkEnd w:id="685"/>
    </w:p>
    <w:p w14:paraId="12320E0B" w14:textId="77777777" w:rsidR="00DF083D" w:rsidRPr="008817AE" w:rsidRDefault="00DF083D" w:rsidP="00DF083D">
      <w:pPr>
        <w:pStyle w:val="Definition"/>
      </w:pPr>
      <w:r w:rsidRPr="008817AE">
        <w:t>electrical energy meter</w:t>
      </w:r>
    </w:p>
    <w:p w14:paraId="25516728" w14:textId="77777777" w:rsidR="00DD3056" w:rsidRPr="008817AE" w:rsidRDefault="00DD3056" w:rsidP="00DD3056">
      <w:pPr>
        <w:pStyle w:val="Definition"/>
      </w:pPr>
      <w:r w:rsidRPr="008817AE">
        <w:t>electricity meter</w:t>
      </w:r>
    </w:p>
    <w:p w14:paraId="3EEF34FC" w14:textId="5DC90126" w:rsidR="009640F9" w:rsidRPr="008817AE" w:rsidRDefault="009640F9">
      <w:pPr>
        <w:pStyle w:val="Definition"/>
      </w:pPr>
      <w:r w:rsidRPr="008817AE">
        <w:t>meter</w:t>
      </w:r>
    </w:p>
    <w:p w14:paraId="033DF8E8" w14:textId="77EBF326" w:rsidR="00EA74FE" w:rsidRPr="008817AE" w:rsidRDefault="00EA74FE" w:rsidP="007A5160">
      <w:pPr>
        <w:pStyle w:val="Definition"/>
      </w:pPr>
      <w:r w:rsidRPr="008817AE">
        <w:t>measuring system</w:t>
      </w:r>
    </w:p>
    <w:p w14:paraId="79D07E03" w14:textId="6FD2C9C1" w:rsidR="00DD3056" w:rsidRPr="008817AE" w:rsidRDefault="00DD3056" w:rsidP="007A5160">
      <w:pPr>
        <w:pStyle w:val="BodyText"/>
      </w:pPr>
      <w:r w:rsidRPr="008817AE">
        <w:t>instrument</w:t>
      </w:r>
      <w:r w:rsidR="00BD6F7B" w:rsidRPr="008817AE">
        <w:t xml:space="preserve"> or combination of instruments</w:t>
      </w:r>
      <w:r w:rsidRPr="008817AE">
        <w:t xml:space="preserve"> intended to measure electrical </w:t>
      </w:r>
      <w:proofErr w:type="gramStart"/>
      <w:r w:rsidRPr="008817AE">
        <w:t>energy</w:t>
      </w:r>
      <w:proofErr w:type="gramEnd"/>
    </w:p>
    <w:p w14:paraId="4E7F2A75" w14:textId="77777777" w:rsidR="00815535" w:rsidRPr="008817AE" w:rsidRDefault="00815535" w:rsidP="00A314E6">
      <w:pPr>
        <w:pStyle w:val="Heading3"/>
      </w:pPr>
      <w:bookmarkStart w:id="686" w:name="_Toc159855028"/>
      <w:bookmarkEnd w:id="686"/>
    </w:p>
    <w:p w14:paraId="7F8C9D99" w14:textId="77777777" w:rsidR="009640F9" w:rsidRPr="008817AE" w:rsidRDefault="009640F9" w:rsidP="00A314E6">
      <w:pPr>
        <w:pStyle w:val="Definition"/>
      </w:pPr>
      <w:r w:rsidRPr="008817AE">
        <w:t>active energy meter</w:t>
      </w:r>
    </w:p>
    <w:p w14:paraId="5086E147" w14:textId="2D0067F2" w:rsidR="009640F9" w:rsidRPr="008817AE" w:rsidRDefault="009640F9" w:rsidP="00A314E6">
      <w:pPr>
        <w:pStyle w:val="BodyText"/>
      </w:pPr>
      <w:r w:rsidRPr="008817AE">
        <w:t xml:space="preserve">meter </w:t>
      </w:r>
      <w:del w:id="687" w:author="Phillip" w:date="2023-08-02T15:23:00Z">
        <w:r w:rsidRPr="008817AE" w:rsidDel="008817AE">
          <w:delText>intended to</w:delText>
        </w:r>
      </w:del>
      <w:ins w:id="688" w:author="Phillip" w:date="2023-08-02T15:23:00Z">
        <w:r w:rsidR="008817AE">
          <w:t>which</w:t>
        </w:r>
      </w:ins>
      <w:r w:rsidRPr="008817AE">
        <w:t xml:space="preserve"> measure</w:t>
      </w:r>
      <w:ins w:id="689" w:author="Phillip" w:date="2023-08-02T15:23:00Z">
        <w:r w:rsidR="008817AE">
          <w:t>s</w:t>
        </w:r>
      </w:ins>
      <w:r w:rsidRPr="008817AE">
        <w:t xml:space="preserve"> active energy</w:t>
      </w:r>
      <w:del w:id="690" w:author="Phillip" w:date="2023-08-02T15:23:00Z">
        <w:r w:rsidRPr="008817AE" w:rsidDel="008817AE">
          <w:delText xml:space="preserve"> by integrating active power with respect to time</w:delText>
        </w:r>
      </w:del>
    </w:p>
    <w:p w14:paraId="617D53CE" w14:textId="3E4A133F" w:rsidR="002C603C" w:rsidRPr="008817AE" w:rsidDel="008817AE" w:rsidRDefault="002C603C" w:rsidP="00C71F1C">
      <w:pPr>
        <w:pStyle w:val="Heading4"/>
        <w:rPr>
          <w:del w:id="691" w:author="Phillip" w:date="2023-08-02T15:23:00Z"/>
        </w:rPr>
      </w:pPr>
      <w:bookmarkStart w:id="692" w:name="_Toc159855029"/>
      <w:bookmarkStart w:id="693" w:name="_Toc159855551"/>
      <w:bookmarkEnd w:id="692"/>
      <w:bookmarkEnd w:id="693"/>
    </w:p>
    <w:p w14:paraId="2004FF12" w14:textId="05F7A38C" w:rsidR="002C603C" w:rsidRPr="008817AE" w:rsidDel="008817AE" w:rsidRDefault="002C603C">
      <w:pPr>
        <w:pStyle w:val="BodyText"/>
        <w:rPr>
          <w:del w:id="694" w:author="Phillip" w:date="2023-08-02T15:23:00Z"/>
          <w:b/>
        </w:rPr>
      </w:pPr>
      <w:del w:id="695" w:author="Phillip" w:date="2023-08-02T15:23:00Z">
        <w:r w:rsidRPr="008817AE" w:rsidDel="008817AE">
          <w:rPr>
            <w:b/>
          </w:rPr>
          <w:delText>watthour meter</w:delText>
        </w:r>
        <w:bookmarkStart w:id="696" w:name="_Toc159855030"/>
        <w:bookmarkStart w:id="697" w:name="_Toc159855552"/>
        <w:bookmarkEnd w:id="696"/>
        <w:bookmarkEnd w:id="697"/>
      </w:del>
    </w:p>
    <w:p w14:paraId="7ABA2B54" w14:textId="39F73D14" w:rsidR="002C603C" w:rsidRPr="008817AE" w:rsidDel="008817AE" w:rsidRDefault="00D934BF">
      <w:pPr>
        <w:pStyle w:val="BodyText"/>
        <w:rPr>
          <w:del w:id="698" w:author="Phillip" w:date="2023-08-02T15:23:00Z"/>
        </w:rPr>
      </w:pPr>
      <w:del w:id="699" w:author="Phillip" w:date="2023-08-02T15:23:00Z">
        <w:r w:rsidRPr="008817AE" w:rsidDel="008817AE">
          <w:delText>active energy meter that provides measurements in units of watthour (or kWh, MWh</w:delText>
        </w:r>
        <w:r w:rsidR="003F1E96" w:rsidRPr="008817AE" w:rsidDel="008817AE">
          <w:delText xml:space="preserve"> </w:delText>
        </w:r>
        <w:r w:rsidRPr="008817AE" w:rsidDel="008817AE">
          <w:delText>or GWh)</w:delText>
        </w:r>
        <w:bookmarkStart w:id="700" w:name="_Toc159855031"/>
        <w:bookmarkStart w:id="701" w:name="_Toc159855553"/>
        <w:bookmarkEnd w:id="700"/>
        <w:bookmarkEnd w:id="701"/>
      </w:del>
    </w:p>
    <w:p w14:paraId="531D34E5" w14:textId="77777777" w:rsidR="009640F9" w:rsidRPr="008817AE" w:rsidRDefault="009640F9" w:rsidP="00A314E6">
      <w:pPr>
        <w:pStyle w:val="Heading3"/>
      </w:pPr>
      <w:bookmarkStart w:id="702" w:name="_Toc159855032"/>
      <w:bookmarkEnd w:id="702"/>
    </w:p>
    <w:p w14:paraId="228306F1" w14:textId="77777777" w:rsidR="009640F9" w:rsidRPr="008817AE" w:rsidRDefault="009640F9" w:rsidP="00A314E6">
      <w:pPr>
        <w:pStyle w:val="Definition"/>
      </w:pPr>
      <w:r w:rsidRPr="008817AE">
        <w:t>reactive energy meter</w:t>
      </w:r>
    </w:p>
    <w:p w14:paraId="17AE058C" w14:textId="17CAFC59" w:rsidR="009640F9" w:rsidRPr="008817AE" w:rsidDel="006D1852" w:rsidRDefault="009640F9" w:rsidP="00A314E6">
      <w:pPr>
        <w:pStyle w:val="BodyText"/>
        <w:rPr>
          <w:del w:id="703" w:author="Phillip" w:date="2023-08-21T12:59:00Z"/>
        </w:rPr>
      </w:pPr>
      <w:r w:rsidRPr="008817AE">
        <w:t xml:space="preserve">meter </w:t>
      </w:r>
      <w:del w:id="704" w:author="Phillip" w:date="2023-08-02T15:24:00Z">
        <w:r w:rsidRPr="008817AE" w:rsidDel="008817AE">
          <w:delText>intended to</w:delText>
        </w:r>
      </w:del>
      <w:ins w:id="705" w:author="Phillip" w:date="2023-08-02T15:24:00Z">
        <w:r w:rsidR="008817AE">
          <w:t>which</w:t>
        </w:r>
      </w:ins>
      <w:r w:rsidRPr="008817AE">
        <w:t xml:space="preserve"> measure</w:t>
      </w:r>
      <w:ins w:id="706" w:author="Phillip" w:date="2023-08-02T15:24:00Z">
        <w:r w:rsidR="008817AE">
          <w:t>s</w:t>
        </w:r>
      </w:ins>
      <w:r w:rsidRPr="008817AE">
        <w:t xml:space="preserve"> reactive energy</w:t>
      </w:r>
      <w:del w:id="707" w:author="Phillip" w:date="2023-08-02T15:24:00Z">
        <w:r w:rsidRPr="008817AE" w:rsidDel="008817AE">
          <w:delText xml:space="preserve"> by integrating reactive power with respect to time</w:delText>
        </w:r>
      </w:del>
    </w:p>
    <w:p w14:paraId="2591B76F" w14:textId="239BA5A7" w:rsidR="00726F00" w:rsidRPr="008817AE" w:rsidDel="008817AE" w:rsidRDefault="00726F00" w:rsidP="00DE4B0F">
      <w:pPr>
        <w:pStyle w:val="Heading4"/>
        <w:rPr>
          <w:del w:id="708" w:author="Phillip" w:date="2023-08-02T15:24:00Z"/>
        </w:rPr>
      </w:pPr>
    </w:p>
    <w:p w14:paraId="0A1795F8" w14:textId="400179BD" w:rsidR="00D934BF" w:rsidRPr="008817AE" w:rsidDel="008817AE" w:rsidRDefault="00D934BF" w:rsidP="000F4818">
      <w:pPr>
        <w:pStyle w:val="Definition"/>
        <w:rPr>
          <w:del w:id="709" w:author="Phillip" w:date="2023-08-02T15:24:00Z"/>
        </w:rPr>
      </w:pPr>
      <w:del w:id="710" w:author="Phillip" w:date="2023-08-02T15:24:00Z">
        <w:r w:rsidRPr="008817AE" w:rsidDel="008817AE">
          <w:delText>var</w:delText>
        </w:r>
        <w:r w:rsidR="00A7516F" w:rsidRPr="008817AE" w:rsidDel="008817AE">
          <w:delText xml:space="preserve"> </w:delText>
        </w:r>
        <w:r w:rsidRPr="008817AE" w:rsidDel="008817AE">
          <w:delText>hour meter</w:delText>
        </w:r>
      </w:del>
    </w:p>
    <w:p w14:paraId="45E0F0DC" w14:textId="4043DE53" w:rsidR="00D934BF" w:rsidRPr="008817AE" w:rsidRDefault="00D934BF" w:rsidP="00D934BF">
      <w:pPr>
        <w:pStyle w:val="BodyText"/>
      </w:pPr>
      <w:del w:id="711" w:author="Phillip" w:date="2023-08-02T15:24:00Z">
        <w:r w:rsidRPr="008817AE" w:rsidDel="008817AE">
          <w:delText>reactive energy meter that provides measurements in units of var</w:delText>
        </w:r>
        <w:r w:rsidR="00A7516F" w:rsidRPr="008817AE" w:rsidDel="008817AE">
          <w:delText xml:space="preserve"> </w:delText>
        </w:r>
        <w:r w:rsidRPr="008817AE" w:rsidDel="008817AE">
          <w:delText>hour (or kvarh, Mvarh,or Gvarh)</w:delText>
        </w:r>
      </w:del>
    </w:p>
    <w:p w14:paraId="748B7A40" w14:textId="77777777" w:rsidR="00F8748C" w:rsidRPr="008817AE" w:rsidRDefault="00F8748C" w:rsidP="00DD3056">
      <w:pPr>
        <w:pStyle w:val="Heading3"/>
      </w:pPr>
      <w:bookmarkStart w:id="712" w:name="_Toc159855033"/>
      <w:bookmarkEnd w:id="712"/>
    </w:p>
    <w:p w14:paraId="6184F060" w14:textId="7A669D29" w:rsidR="00DD3056" w:rsidRPr="008817AE" w:rsidRDefault="00F66741" w:rsidP="00F8748C">
      <w:pPr>
        <w:pStyle w:val="Definition"/>
      </w:pPr>
      <w:r w:rsidRPr="008817AE">
        <w:t>apparent energy meter</w:t>
      </w:r>
    </w:p>
    <w:p w14:paraId="5C9BF46A" w14:textId="0B889BB3" w:rsidR="00F66741" w:rsidRDefault="00F66741" w:rsidP="00F66741">
      <w:pPr>
        <w:pStyle w:val="BodyText"/>
        <w:rPr>
          <w:ins w:id="713" w:author="Phillip" w:date="2023-08-24T16:22:00Z"/>
        </w:rPr>
      </w:pPr>
      <w:r w:rsidRPr="008817AE">
        <w:t xml:space="preserve">meter </w:t>
      </w:r>
      <w:del w:id="714" w:author="Phillip" w:date="2023-08-02T15:35:00Z">
        <w:r w:rsidRPr="008817AE" w:rsidDel="00247D24">
          <w:delText>intended to</w:delText>
        </w:r>
      </w:del>
      <w:ins w:id="715" w:author="Phillip" w:date="2023-08-02T15:35:00Z">
        <w:r w:rsidR="00247D24">
          <w:t>which</w:t>
        </w:r>
      </w:ins>
      <w:r w:rsidRPr="008817AE">
        <w:t xml:space="preserve"> measure</w:t>
      </w:r>
      <w:ins w:id="716" w:author="Phillip" w:date="2023-08-02T15:35:00Z">
        <w:r w:rsidR="00247D24">
          <w:t>s</w:t>
        </w:r>
      </w:ins>
      <w:r w:rsidRPr="008817AE">
        <w:t xml:space="preserve"> apparent energy</w:t>
      </w:r>
      <w:del w:id="717" w:author="Phillip" w:date="2023-08-02T15:35:00Z">
        <w:r w:rsidRPr="008817AE" w:rsidDel="00247D24">
          <w:delText xml:space="preserve"> by integrating apparent power with respect to time</w:delText>
        </w:r>
      </w:del>
    </w:p>
    <w:p w14:paraId="1A5E0AB2" w14:textId="77777777" w:rsidR="009738E7" w:rsidRPr="008817AE" w:rsidRDefault="009738E7" w:rsidP="009738E7">
      <w:pPr>
        <w:pStyle w:val="Heading3"/>
        <w:rPr>
          <w:moveTo w:id="718" w:author="Phillip" w:date="2023-08-24T16:22:00Z"/>
        </w:rPr>
      </w:pPr>
      <w:bookmarkStart w:id="719" w:name="_Toc159855034"/>
      <w:bookmarkEnd w:id="719"/>
      <w:moveToRangeStart w:id="720" w:author="Phillip" w:date="2023-08-24T16:22:00Z" w:name="move143786584"/>
    </w:p>
    <w:p w14:paraId="24CD183F" w14:textId="77777777" w:rsidR="009738E7" w:rsidRPr="008817AE" w:rsidRDefault="009738E7" w:rsidP="009738E7">
      <w:pPr>
        <w:pStyle w:val="Definition"/>
        <w:rPr>
          <w:moveTo w:id="721" w:author="Phillip" w:date="2023-08-24T16:22:00Z"/>
        </w:rPr>
      </w:pPr>
      <w:moveTo w:id="722" w:author="Phillip" w:date="2023-08-24T16:22:00Z">
        <w:r w:rsidRPr="008817AE">
          <w:t xml:space="preserve">demand </w:t>
        </w:r>
        <w:proofErr w:type="gramStart"/>
        <w:r w:rsidRPr="008817AE">
          <w:t>meter</w:t>
        </w:r>
        <w:proofErr w:type="gramEnd"/>
      </w:moveTo>
    </w:p>
    <w:p w14:paraId="6B27EA99" w14:textId="6B620269" w:rsidR="009738E7" w:rsidRPr="008817AE" w:rsidRDefault="009738E7" w:rsidP="009738E7">
      <w:pPr>
        <w:pStyle w:val="BodyText"/>
        <w:rPr>
          <w:moveTo w:id="723" w:author="Phillip" w:date="2023-08-24T16:22:00Z"/>
        </w:rPr>
      </w:pPr>
      <w:moveTo w:id="724" w:author="Phillip" w:date="2023-08-24T16:22:00Z">
        <w:r w:rsidRPr="008817AE">
          <w:t xml:space="preserve">meter </w:t>
        </w:r>
        <w:del w:id="725" w:author="Phillip" w:date="2023-08-24T16:24:00Z">
          <w:r w:rsidRPr="008817AE" w:rsidDel="009738E7">
            <w:delText>intended to</w:delText>
          </w:r>
        </w:del>
      </w:moveTo>
      <w:ins w:id="726" w:author="Phillip" w:date="2023-08-24T16:24:00Z">
        <w:r>
          <w:t xml:space="preserve">which </w:t>
        </w:r>
      </w:ins>
      <w:moveTo w:id="727" w:author="Phillip" w:date="2023-08-24T16:22:00Z">
        <w:del w:id="728" w:author="Phillip" w:date="2023-08-24T16:24:00Z">
          <w:r w:rsidRPr="008817AE" w:rsidDel="009738E7">
            <w:delText xml:space="preserve"> </w:delText>
          </w:r>
        </w:del>
        <w:r w:rsidRPr="008817AE">
          <w:t>measure</w:t>
        </w:r>
      </w:moveTo>
      <w:ins w:id="729" w:author="Phillip" w:date="2023-08-24T16:24:00Z">
        <w:r>
          <w:t>s</w:t>
        </w:r>
      </w:ins>
      <w:moveTo w:id="730" w:author="Phillip" w:date="2023-08-24T16:22:00Z">
        <w:r w:rsidRPr="008817AE">
          <w:t xml:space="preserve"> </w:t>
        </w:r>
        <w:proofErr w:type="gramStart"/>
        <w:r w:rsidRPr="008817AE">
          <w:t>demand</w:t>
        </w:r>
        <w:proofErr w:type="gramEnd"/>
      </w:moveTo>
    </w:p>
    <w:p w14:paraId="12C9E025" w14:textId="6A759180" w:rsidR="009738E7" w:rsidRPr="008817AE" w:rsidDel="009738E7" w:rsidRDefault="009738E7" w:rsidP="00F66741">
      <w:pPr>
        <w:pStyle w:val="BodyText"/>
        <w:rPr>
          <w:del w:id="731" w:author="Phillip" w:date="2023-08-24T16:22:00Z"/>
        </w:rPr>
      </w:pPr>
      <w:bookmarkStart w:id="732" w:name="_Toc159855035"/>
      <w:bookmarkStart w:id="733" w:name="_Toc159855557"/>
      <w:bookmarkEnd w:id="732"/>
      <w:bookmarkEnd w:id="733"/>
      <w:moveToRangeEnd w:id="720"/>
    </w:p>
    <w:p w14:paraId="74FE0009" w14:textId="5E732C7A" w:rsidR="00F66741" w:rsidRPr="008817AE" w:rsidDel="00247D24" w:rsidRDefault="00F66741" w:rsidP="00F66741">
      <w:pPr>
        <w:pStyle w:val="Heading4"/>
        <w:rPr>
          <w:del w:id="734" w:author="Phillip" w:date="2023-08-02T15:36:00Z"/>
        </w:rPr>
      </w:pPr>
      <w:bookmarkStart w:id="735" w:name="_Toc159855036"/>
      <w:bookmarkStart w:id="736" w:name="_Toc159855558"/>
      <w:bookmarkEnd w:id="735"/>
      <w:bookmarkEnd w:id="736"/>
    </w:p>
    <w:p w14:paraId="195DF157" w14:textId="5ABBBA71" w:rsidR="00726F00" w:rsidRPr="008817AE" w:rsidDel="00247D24" w:rsidRDefault="00E85569" w:rsidP="00726F00">
      <w:pPr>
        <w:pStyle w:val="BodyText"/>
        <w:rPr>
          <w:del w:id="737" w:author="Phillip" w:date="2023-08-02T15:36:00Z"/>
          <w:b/>
        </w:rPr>
      </w:pPr>
      <w:del w:id="738" w:author="Phillip" w:date="2023-08-02T15:36:00Z">
        <w:r w:rsidRPr="008817AE" w:rsidDel="00247D24">
          <w:rPr>
            <w:b/>
          </w:rPr>
          <w:delText>v</w:delText>
        </w:r>
        <w:r w:rsidR="00726F00" w:rsidRPr="008817AE" w:rsidDel="00247D24">
          <w:rPr>
            <w:b/>
          </w:rPr>
          <w:delText>olt</w:delText>
        </w:r>
        <w:r w:rsidR="00A7516F" w:rsidRPr="008817AE" w:rsidDel="00247D24">
          <w:rPr>
            <w:b/>
          </w:rPr>
          <w:delText xml:space="preserve"> </w:delText>
        </w:r>
        <w:r w:rsidR="00726F00" w:rsidRPr="008817AE" w:rsidDel="00247D24">
          <w:rPr>
            <w:b/>
          </w:rPr>
          <w:delText>ampere hour meter</w:delText>
        </w:r>
        <w:bookmarkStart w:id="739" w:name="_Toc159855037"/>
        <w:bookmarkStart w:id="740" w:name="_Toc159855559"/>
        <w:bookmarkEnd w:id="739"/>
        <w:bookmarkEnd w:id="740"/>
      </w:del>
    </w:p>
    <w:p w14:paraId="440044FC" w14:textId="2CB8FB4D" w:rsidR="00726F00" w:rsidRPr="008817AE" w:rsidDel="00247D24" w:rsidRDefault="00F66741" w:rsidP="00726F00">
      <w:pPr>
        <w:pStyle w:val="BodyText"/>
        <w:rPr>
          <w:del w:id="741" w:author="Phillip" w:date="2023-08-02T15:36:00Z"/>
        </w:rPr>
      </w:pPr>
      <w:del w:id="742" w:author="Phillip" w:date="2023-08-02T15:36:00Z">
        <w:r w:rsidRPr="008817AE" w:rsidDel="00247D24">
          <w:delText xml:space="preserve">apparent energy meter that provides measurements in units of </w:delText>
        </w:r>
        <w:r w:rsidR="00726F00" w:rsidRPr="008817AE" w:rsidDel="00247D24">
          <w:delText>volt</w:delText>
        </w:r>
        <w:r w:rsidR="00A7516F" w:rsidRPr="008817AE" w:rsidDel="00247D24">
          <w:delText xml:space="preserve"> </w:delText>
        </w:r>
        <w:r w:rsidR="00726F00" w:rsidRPr="008817AE" w:rsidDel="00247D24">
          <w:delText xml:space="preserve">ampere hours </w:delText>
        </w:r>
        <w:r w:rsidRPr="008817AE" w:rsidDel="00247D24">
          <w:delText xml:space="preserve">(kVAh, MVAh, </w:delText>
        </w:r>
        <w:r w:rsidR="00726F00" w:rsidRPr="008817AE" w:rsidDel="00247D24">
          <w:delText xml:space="preserve">or </w:delText>
        </w:r>
        <w:r w:rsidRPr="008817AE" w:rsidDel="00247D24">
          <w:delText>HVAh)</w:delText>
        </w:r>
        <w:bookmarkStart w:id="743" w:name="_Toc159855038"/>
        <w:bookmarkStart w:id="744" w:name="_Toc159855560"/>
        <w:bookmarkEnd w:id="743"/>
        <w:bookmarkEnd w:id="744"/>
      </w:del>
    </w:p>
    <w:p w14:paraId="5A3AB5D1" w14:textId="77777777" w:rsidR="00726F00" w:rsidRPr="008817AE" w:rsidRDefault="00726F00" w:rsidP="00726F00">
      <w:pPr>
        <w:pStyle w:val="Heading3"/>
      </w:pPr>
      <w:bookmarkStart w:id="745" w:name="_Toc159855039"/>
      <w:bookmarkEnd w:id="745"/>
    </w:p>
    <w:p w14:paraId="44068584" w14:textId="77777777" w:rsidR="00DD3056" w:rsidRPr="008817AE" w:rsidRDefault="00DD3056" w:rsidP="00DD3056">
      <w:pPr>
        <w:pStyle w:val="Definition"/>
      </w:pPr>
      <w:r w:rsidRPr="008817AE">
        <w:t>interval meter</w:t>
      </w:r>
    </w:p>
    <w:p w14:paraId="493CEF58" w14:textId="75BDB2A7" w:rsidR="00DD3056" w:rsidRPr="008817AE" w:rsidRDefault="00DD3056" w:rsidP="00DD3056">
      <w:pPr>
        <w:pStyle w:val="BodyText"/>
      </w:pPr>
      <w:r w:rsidRPr="008817AE">
        <w:t>meter which displays and</w:t>
      </w:r>
      <w:ins w:id="746" w:author="Mitchell, Phillip" w:date="2024-09-18T09:14:00Z">
        <w:r w:rsidR="002C57C2">
          <w:t>/or</w:t>
        </w:r>
      </w:ins>
      <w:r w:rsidRPr="008817AE">
        <w:t xml:space="preserve"> stores the result as measured in predetermined </w:t>
      </w:r>
      <w:r w:rsidR="00BC1B7E" w:rsidRPr="008817AE">
        <w:t xml:space="preserve">periodic </w:t>
      </w:r>
      <w:r w:rsidRPr="008817AE">
        <w:t xml:space="preserve">time </w:t>
      </w:r>
      <w:proofErr w:type="gramStart"/>
      <w:r w:rsidRPr="008817AE">
        <w:t>intervals</w:t>
      </w:r>
      <w:proofErr w:type="gramEnd"/>
    </w:p>
    <w:p w14:paraId="21CB06D6" w14:textId="77777777" w:rsidR="009915E7" w:rsidRPr="008817AE" w:rsidRDefault="009915E7" w:rsidP="009915E7">
      <w:pPr>
        <w:pStyle w:val="Heading3"/>
      </w:pPr>
      <w:bookmarkStart w:id="747" w:name="_Toc159855040"/>
      <w:bookmarkEnd w:id="747"/>
    </w:p>
    <w:p w14:paraId="04D2147D" w14:textId="77777777" w:rsidR="00DD3056" w:rsidRPr="008817AE" w:rsidRDefault="009915E7" w:rsidP="009915E7">
      <w:pPr>
        <w:pStyle w:val="Definition"/>
        <w:spacing w:after="0"/>
      </w:pPr>
      <w:r w:rsidRPr="008817AE">
        <w:t>multi-tariff meter</w:t>
      </w:r>
    </w:p>
    <w:p w14:paraId="0A68C399" w14:textId="77777777" w:rsidR="00DD3056" w:rsidRPr="008817AE" w:rsidRDefault="00DD3056" w:rsidP="00DF083D">
      <w:pPr>
        <w:pStyle w:val="Definition"/>
      </w:pPr>
      <w:r w:rsidRPr="008817AE">
        <w:t>multi-rate meter</w:t>
      </w:r>
    </w:p>
    <w:p w14:paraId="7024834B" w14:textId="39E19E61" w:rsidR="00DD3056" w:rsidRPr="008817AE" w:rsidRDefault="00DD3056" w:rsidP="00DD3056">
      <w:pPr>
        <w:pStyle w:val="BodyText"/>
      </w:pPr>
      <w:del w:id="748" w:author="Phillip" w:date="2023-08-24T16:24:00Z">
        <w:r w:rsidRPr="008817AE" w:rsidDel="009738E7">
          <w:delText xml:space="preserve">electricity </w:delText>
        </w:r>
      </w:del>
      <w:r w:rsidRPr="008817AE">
        <w:t xml:space="preserve">meter </w:t>
      </w:r>
      <w:del w:id="749" w:author="Phillip" w:date="2023-08-24T16:24:00Z">
        <w:r w:rsidRPr="008817AE" w:rsidDel="009738E7">
          <w:delText xml:space="preserve">intended </w:delText>
        </w:r>
      </w:del>
      <w:ins w:id="750" w:author="Phillip" w:date="2023-08-24T16:24:00Z">
        <w:r w:rsidR="009738E7">
          <w:t>which</w:t>
        </w:r>
      </w:ins>
      <w:del w:id="751" w:author="Phillip" w:date="2023-08-24T16:24:00Z">
        <w:r w:rsidRPr="008817AE" w:rsidDel="009738E7">
          <w:delText>to</w:delText>
        </w:r>
      </w:del>
      <w:r w:rsidRPr="008817AE">
        <w:t xml:space="preserve"> measure</w:t>
      </w:r>
      <w:ins w:id="752" w:author="Phillip" w:date="2023-08-24T16:25:00Z">
        <w:r w:rsidR="009738E7">
          <w:t>s</w:t>
        </w:r>
      </w:ins>
      <w:r w:rsidRPr="008817AE">
        <w:t xml:space="preserve"> </w:t>
      </w:r>
      <w:del w:id="753" w:author="Phillip" w:date="2023-08-24T16:25:00Z">
        <w:r w:rsidRPr="008817AE" w:rsidDel="009738E7">
          <w:delText xml:space="preserve">and display </w:delText>
        </w:r>
      </w:del>
      <w:r w:rsidRPr="008817AE">
        <w:t xml:space="preserve">electrical energy </w:t>
      </w:r>
      <w:ins w:id="754" w:author="Phillip" w:date="2023-08-24T16:28:00Z">
        <w:r w:rsidR="009738E7">
          <w:t xml:space="preserve">associated with </w:t>
        </w:r>
      </w:ins>
      <w:del w:id="755" w:author="Phillip" w:date="2023-08-24T16:28:00Z">
        <w:r w:rsidRPr="008817AE" w:rsidDel="009738E7">
          <w:delText xml:space="preserve">where energy will have </w:delText>
        </w:r>
      </w:del>
      <w:r w:rsidRPr="008817AE">
        <w:t xml:space="preserve">more than one tariff </w:t>
      </w:r>
      <w:proofErr w:type="gramStart"/>
      <w:r w:rsidRPr="008817AE">
        <w:t>rate</w:t>
      </w:r>
      <w:proofErr w:type="gramEnd"/>
    </w:p>
    <w:p w14:paraId="43CDD5B9" w14:textId="77777777" w:rsidR="00DD3056" w:rsidRPr="008817AE" w:rsidRDefault="00DD3056" w:rsidP="009915E7">
      <w:pPr>
        <w:pStyle w:val="Note"/>
      </w:pPr>
      <w:r w:rsidRPr="008817AE">
        <w:t>Note:</w:t>
      </w:r>
      <w:r w:rsidRPr="008817AE">
        <w:tab/>
        <w:t xml:space="preserve">The tariff rate may be determined by time, </w:t>
      </w:r>
      <w:proofErr w:type="gramStart"/>
      <w:r w:rsidRPr="008817AE">
        <w:t>load</w:t>
      </w:r>
      <w:proofErr w:type="gramEnd"/>
      <w:r w:rsidRPr="008817AE">
        <w:t xml:space="preserve"> or some other quantity.</w:t>
      </w:r>
    </w:p>
    <w:p w14:paraId="4A8CEF40" w14:textId="77777777" w:rsidR="009915E7" w:rsidRPr="008817AE" w:rsidRDefault="009915E7" w:rsidP="009915E7">
      <w:pPr>
        <w:pStyle w:val="Heading3"/>
      </w:pPr>
      <w:bookmarkStart w:id="756" w:name="_Toc159855041"/>
      <w:bookmarkEnd w:id="756"/>
    </w:p>
    <w:p w14:paraId="1BC34A50" w14:textId="77777777" w:rsidR="00DD3056" w:rsidRPr="008817AE" w:rsidRDefault="00DD3056" w:rsidP="009915E7">
      <w:pPr>
        <w:pStyle w:val="Definition"/>
      </w:pPr>
      <w:r w:rsidRPr="008817AE">
        <w:t>direct connected meter</w:t>
      </w:r>
    </w:p>
    <w:p w14:paraId="2E068D4B" w14:textId="77777777" w:rsidR="00DD3056" w:rsidRPr="008817AE" w:rsidRDefault="00DD3056" w:rsidP="00DD3056">
      <w:pPr>
        <w:pStyle w:val="BodyText"/>
      </w:pPr>
      <w:r w:rsidRPr="008817AE">
        <w:t>meter intended for use by direct connection to the circuit(s) being measured, without the use of external instrument transformer(s)</w:t>
      </w:r>
    </w:p>
    <w:p w14:paraId="4C6752DB" w14:textId="77777777" w:rsidR="009915E7" w:rsidRPr="008817AE" w:rsidRDefault="009915E7" w:rsidP="009915E7">
      <w:pPr>
        <w:pStyle w:val="Heading3"/>
      </w:pPr>
      <w:bookmarkStart w:id="757" w:name="_Toc159855042"/>
      <w:bookmarkEnd w:id="757"/>
    </w:p>
    <w:p w14:paraId="32E288E1" w14:textId="7DE6867A" w:rsidR="00DD3056" w:rsidRPr="008817AE" w:rsidRDefault="00DD3056" w:rsidP="009915E7">
      <w:pPr>
        <w:pStyle w:val="Definition"/>
      </w:pPr>
      <w:r w:rsidRPr="008817AE">
        <w:t>transformer</w:t>
      </w:r>
      <w:r w:rsidR="00026A9E" w:rsidRPr="008817AE">
        <w:t>-</w:t>
      </w:r>
      <w:r w:rsidRPr="008817AE">
        <w:t>operated meter</w:t>
      </w:r>
    </w:p>
    <w:p w14:paraId="37A9FA1A" w14:textId="77777777" w:rsidR="00DD3056" w:rsidRPr="008817AE" w:rsidRDefault="00DD3056" w:rsidP="00DD3056">
      <w:pPr>
        <w:pStyle w:val="BodyText"/>
      </w:pPr>
      <w:r w:rsidRPr="008817AE">
        <w:t xml:space="preserve">meter intended for use with one or more external instrument </w:t>
      </w:r>
      <w:proofErr w:type="gramStart"/>
      <w:r w:rsidRPr="008817AE">
        <w:t>transformers</w:t>
      </w:r>
      <w:proofErr w:type="gramEnd"/>
    </w:p>
    <w:p w14:paraId="0EEC9389" w14:textId="77777777" w:rsidR="009915E7" w:rsidRPr="008817AE" w:rsidRDefault="009915E7" w:rsidP="009915E7">
      <w:pPr>
        <w:pStyle w:val="Heading3"/>
      </w:pPr>
      <w:bookmarkStart w:id="758" w:name="_Toc159855043"/>
      <w:bookmarkEnd w:id="758"/>
    </w:p>
    <w:p w14:paraId="24E4AB50" w14:textId="77777777" w:rsidR="00DD3056" w:rsidRPr="008817AE" w:rsidRDefault="00DD3056" w:rsidP="009915E7">
      <w:pPr>
        <w:pStyle w:val="Definition"/>
      </w:pPr>
      <w:r w:rsidRPr="008817AE">
        <w:t>electromechanical meter</w:t>
      </w:r>
    </w:p>
    <w:p w14:paraId="738CECE8" w14:textId="77777777" w:rsidR="00DD3056" w:rsidRPr="008817AE" w:rsidRDefault="00DD3056" w:rsidP="00DD3056">
      <w:pPr>
        <w:pStyle w:val="BodyText"/>
      </w:pPr>
      <w:r w:rsidRPr="008817AE">
        <w:t xml:space="preserve">meter in which currents in fixed coils react with the currents induced in the conducting moving element, generally (a) disk(s), which causes their movement proportional to the energy to be </w:t>
      </w:r>
      <w:proofErr w:type="gramStart"/>
      <w:r w:rsidRPr="008817AE">
        <w:t>measured</w:t>
      </w:r>
      <w:proofErr w:type="gramEnd"/>
    </w:p>
    <w:p w14:paraId="0069801D" w14:textId="72831504" w:rsidR="00DD3056" w:rsidRPr="008817AE" w:rsidRDefault="00DD3056" w:rsidP="00DD3056">
      <w:pPr>
        <w:pStyle w:val="BodyText"/>
      </w:pPr>
      <w:r w:rsidRPr="008817AE">
        <w:t>[IEC 62052-11:</w:t>
      </w:r>
      <w:r w:rsidR="004A269E" w:rsidRPr="008817AE">
        <w:t>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3.1.1]</w:t>
      </w:r>
    </w:p>
    <w:p w14:paraId="72004243" w14:textId="5C5EF601" w:rsidR="00F66741" w:rsidRPr="008817AE" w:rsidRDefault="00F66741" w:rsidP="00F66741">
      <w:pPr>
        <w:pStyle w:val="Note"/>
      </w:pPr>
      <w:r w:rsidRPr="008817AE">
        <w:t>Note:</w:t>
      </w:r>
      <w:r w:rsidRPr="008817AE">
        <w:tab/>
        <w:t>Electromechanical meters are out of scope of this Recommendation for type approval.</w:t>
      </w:r>
    </w:p>
    <w:p w14:paraId="6A648783" w14:textId="77777777" w:rsidR="009915E7" w:rsidRPr="008817AE" w:rsidRDefault="009915E7" w:rsidP="009915E7">
      <w:pPr>
        <w:pStyle w:val="Heading3"/>
      </w:pPr>
      <w:bookmarkStart w:id="759" w:name="_Toc159855044"/>
      <w:bookmarkEnd w:id="759"/>
    </w:p>
    <w:p w14:paraId="2DAFA886" w14:textId="77777777" w:rsidR="00DD3056" w:rsidRPr="008817AE" w:rsidRDefault="00DD3056" w:rsidP="009915E7">
      <w:pPr>
        <w:pStyle w:val="Definition"/>
      </w:pPr>
      <w:r w:rsidRPr="008817AE">
        <w:t>static meter</w:t>
      </w:r>
    </w:p>
    <w:p w14:paraId="46E0EF2D" w14:textId="77777777" w:rsidR="00DD3056" w:rsidRPr="008817AE" w:rsidRDefault="00DD3056" w:rsidP="00DD3056">
      <w:pPr>
        <w:pStyle w:val="BodyText"/>
      </w:pPr>
      <w:r w:rsidRPr="008817AE">
        <w:t xml:space="preserve">meter in which current and voltage act on solid state (electronic) elements to produce an output proportional to the energy to be </w:t>
      </w:r>
      <w:proofErr w:type="gramStart"/>
      <w:r w:rsidRPr="008817AE">
        <w:t>measured</w:t>
      </w:r>
      <w:proofErr w:type="gramEnd"/>
    </w:p>
    <w:p w14:paraId="3E446AAA" w14:textId="4A61FD02" w:rsidR="00DD3056" w:rsidRPr="008817AE" w:rsidRDefault="00DD3056" w:rsidP="00DD3056">
      <w:pPr>
        <w:pStyle w:val="BodyText"/>
      </w:pPr>
      <w:r w:rsidRPr="008817AE">
        <w:t>[IEC 62052-11:</w:t>
      </w:r>
      <w:r w:rsidR="004A269E" w:rsidRPr="008817AE">
        <w:t>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3.1.2]</w:t>
      </w:r>
    </w:p>
    <w:p w14:paraId="10D7351C" w14:textId="77777777" w:rsidR="00613378" w:rsidRPr="008817AE" w:rsidRDefault="00613378" w:rsidP="00613378">
      <w:pPr>
        <w:pStyle w:val="Heading3"/>
        <w:rPr>
          <w:moveTo w:id="760" w:author="Phillip" w:date="2023-08-24T16:33:00Z"/>
        </w:rPr>
      </w:pPr>
      <w:bookmarkStart w:id="761" w:name="_Toc159855045"/>
      <w:bookmarkEnd w:id="761"/>
      <w:moveToRangeStart w:id="762" w:author="Phillip" w:date="2023-08-24T16:33:00Z" w:name="move143787197"/>
    </w:p>
    <w:p w14:paraId="2B1D36D5" w14:textId="77777777" w:rsidR="00613378" w:rsidRPr="008817AE" w:rsidRDefault="00613378" w:rsidP="00613378">
      <w:pPr>
        <w:pStyle w:val="Definition"/>
        <w:rPr>
          <w:moveTo w:id="763" w:author="Phillip" w:date="2023-08-24T16:33:00Z"/>
        </w:rPr>
      </w:pPr>
      <w:moveTo w:id="764" w:author="Phillip" w:date="2023-08-24T16:33:00Z">
        <w:r w:rsidRPr="008817AE">
          <w:t>multi-branch meter</w:t>
        </w:r>
      </w:moveTo>
    </w:p>
    <w:p w14:paraId="1ACD640B" w14:textId="77777777" w:rsidR="00613378" w:rsidRPr="008817AE" w:rsidRDefault="00613378" w:rsidP="00613378">
      <w:pPr>
        <w:pStyle w:val="Definition"/>
        <w:rPr>
          <w:moveTo w:id="765" w:author="Phillip" w:date="2023-08-24T16:33:00Z"/>
        </w:rPr>
      </w:pPr>
      <w:moveTo w:id="766" w:author="Phillip" w:date="2023-08-24T16:33:00Z">
        <w:r w:rsidRPr="008817AE">
          <w:t>branch circuit power meter</w:t>
        </w:r>
      </w:moveTo>
    </w:p>
    <w:p w14:paraId="5483CB98" w14:textId="77777777" w:rsidR="00613378" w:rsidRPr="008817AE" w:rsidRDefault="00613378" w:rsidP="00613378">
      <w:pPr>
        <w:pStyle w:val="Definition"/>
        <w:rPr>
          <w:moveTo w:id="767" w:author="Phillip" w:date="2023-08-24T16:33:00Z"/>
        </w:rPr>
      </w:pPr>
      <w:moveTo w:id="768" w:author="Phillip" w:date="2023-08-24T16:33:00Z">
        <w:r w:rsidRPr="008817AE">
          <w:t>multi-load meter</w:t>
        </w:r>
      </w:moveTo>
    </w:p>
    <w:p w14:paraId="5F2658A3" w14:textId="77777777" w:rsidR="00613378" w:rsidRPr="008817AE" w:rsidRDefault="00613378" w:rsidP="00613378">
      <w:pPr>
        <w:pStyle w:val="BodyText"/>
        <w:rPr>
          <w:moveTo w:id="769" w:author="Phillip" w:date="2023-08-24T16:33:00Z"/>
        </w:rPr>
      </w:pPr>
      <w:moveTo w:id="770" w:author="Phillip" w:date="2023-08-24T16:33:00Z">
        <w:r w:rsidRPr="008817AE">
          <w:t xml:space="preserve">meter designed to measure energy on multiple branch circuits of electrical distribution </w:t>
        </w:r>
        <w:proofErr w:type="gramStart"/>
        <w:r w:rsidRPr="008817AE">
          <w:t>network</w:t>
        </w:r>
        <w:proofErr w:type="gramEnd"/>
      </w:moveTo>
    </w:p>
    <w:p w14:paraId="5D235DEC" w14:textId="77777777" w:rsidR="00613378" w:rsidRPr="008817AE" w:rsidRDefault="00613378" w:rsidP="00613378">
      <w:pPr>
        <w:pStyle w:val="Note"/>
        <w:rPr>
          <w:moveTo w:id="771" w:author="Phillip" w:date="2023-08-24T16:33:00Z"/>
        </w:rPr>
      </w:pPr>
      <w:moveTo w:id="772" w:author="Phillip" w:date="2023-08-24T16:33:00Z">
        <w:r w:rsidRPr="008817AE">
          <w:t>Note:</w:t>
        </w:r>
        <w:r w:rsidRPr="008817AE">
          <w:tab/>
          <w:t xml:space="preserve">Multi-branch meters are typically connected via LPITs, and may have </w:t>
        </w:r>
        <w:proofErr w:type="gramStart"/>
        <w:r w:rsidRPr="008817AE">
          <w:t>a large number of</w:t>
        </w:r>
        <w:proofErr w:type="gramEnd"/>
        <w:r w:rsidRPr="008817AE">
          <w:t xml:space="preserve"> measuring channels, one for each branch circuit in the distribution panel board or switchboard.</w:t>
        </w:r>
      </w:moveTo>
    </w:p>
    <w:p w14:paraId="1A44DD18" w14:textId="77777777" w:rsidR="000A7429" w:rsidRDefault="000A7429" w:rsidP="000A7429">
      <w:pPr>
        <w:pStyle w:val="Heading3"/>
        <w:rPr>
          <w:ins w:id="773" w:author="Mitchell, Phillip" w:date="2024-07-01T11:14:00Z"/>
        </w:rPr>
      </w:pPr>
      <w:bookmarkStart w:id="774" w:name="_Toc159855046"/>
      <w:bookmarkEnd w:id="774"/>
      <w:moveToRangeEnd w:id="762"/>
    </w:p>
    <w:p w14:paraId="5EE29E69" w14:textId="77777777" w:rsidR="000A7429" w:rsidRPr="00CE6453" w:rsidRDefault="000A7429" w:rsidP="000A7429">
      <w:pPr>
        <w:pStyle w:val="Definition"/>
        <w:rPr>
          <w:ins w:id="775" w:author="Mitchell, Phillip" w:date="2024-07-01T11:14:00Z"/>
        </w:rPr>
      </w:pPr>
      <w:ins w:id="776" w:author="Mitchell, Phillip" w:date="2024-07-01T11:14:00Z">
        <w:r w:rsidRPr="00CE6453">
          <w:t>multi-part meter</w:t>
        </w:r>
      </w:ins>
    </w:p>
    <w:p w14:paraId="36E400EE" w14:textId="77777777" w:rsidR="000A7429" w:rsidRPr="00CE6453" w:rsidRDefault="000A7429" w:rsidP="000A7429">
      <w:pPr>
        <w:pStyle w:val="BodyText"/>
        <w:rPr>
          <w:ins w:id="777" w:author="Mitchell, Phillip" w:date="2024-07-01T11:14:00Z"/>
        </w:rPr>
      </w:pPr>
      <w:ins w:id="778" w:author="Mitchell, Phillip" w:date="2024-07-01T11:14:00Z">
        <w:r w:rsidRPr="00CE6453">
          <w:t xml:space="preserve">measuring system comprised of multiple separate parts, mechanically attached or not, that work together to measure and display </w:t>
        </w:r>
        <w:r>
          <w:t>electrical</w:t>
        </w:r>
        <w:r w:rsidRPr="00CE6453">
          <w:t xml:space="preserve"> </w:t>
        </w:r>
        <w:proofErr w:type="gramStart"/>
        <w:r>
          <w:t>energy</w:t>
        </w:r>
        <w:proofErr w:type="gramEnd"/>
      </w:ins>
    </w:p>
    <w:p w14:paraId="64047BAE" w14:textId="77777777" w:rsidR="000A7429" w:rsidRDefault="000A7429" w:rsidP="000A7429">
      <w:pPr>
        <w:pStyle w:val="Heading3"/>
        <w:rPr>
          <w:ins w:id="779" w:author="Mitchell, Phillip" w:date="2024-07-01T11:14:00Z"/>
        </w:rPr>
      </w:pPr>
    </w:p>
    <w:p w14:paraId="1B09BE85" w14:textId="77777777" w:rsidR="000A7429" w:rsidRPr="00CE6453" w:rsidRDefault="000A7429" w:rsidP="000A7429">
      <w:pPr>
        <w:pStyle w:val="Definition"/>
        <w:rPr>
          <w:ins w:id="780" w:author="Mitchell, Phillip" w:date="2024-07-01T11:14:00Z"/>
        </w:rPr>
      </w:pPr>
      <w:ins w:id="781" w:author="Mitchell, Phillip" w:date="2024-07-01T11:14:00Z">
        <w:r w:rsidRPr="00CE6453">
          <w:t>part</w:t>
        </w:r>
        <w:r>
          <w:t xml:space="preserve"> </w:t>
        </w:r>
        <w:r w:rsidRPr="00CE6453">
          <w:t>(for multi-part meters)</w:t>
        </w:r>
      </w:ins>
    </w:p>
    <w:p w14:paraId="5FDEB4E7" w14:textId="6C60DB81" w:rsidR="000A7429" w:rsidRPr="00CE6453" w:rsidRDefault="000A7429" w:rsidP="000A7429">
      <w:pPr>
        <w:pStyle w:val="BodyText"/>
        <w:rPr>
          <w:ins w:id="782" w:author="Mitchell, Phillip" w:date="2024-07-01T11:14:00Z"/>
        </w:rPr>
      </w:pPr>
      <w:ins w:id="783" w:author="Mitchell, Phillip" w:date="2024-07-01T11:14:00Z">
        <w:r w:rsidRPr="00CE6453">
          <w:t>mechanically independent sub-assembly of a multi-part meter, that performs relevant functions</w:t>
        </w:r>
        <w:r>
          <w:t xml:space="preserve"> (</w:t>
        </w:r>
        <w:r w:rsidRPr="00D1240E">
          <w:t>metrological</w:t>
        </w:r>
        <w:r>
          <w:t xml:space="preserve"> or not)</w:t>
        </w:r>
        <w:r w:rsidRPr="00CE6453">
          <w:t xml:space="preserve">, and could be detached </w:t>
        </w:r>
      </w:ins>
      <w:ins w:id="784" w:author="Mitchell, Phillip" w:date="2024-07-01T11:16:00Z">
        <w:r w:rsidR="000C15B2">
          <w:t>from</w:t>
        </w:r>
      </w:ins>
      <w:ins w:id="785" w:author="Mitchell, Phillip" w:date="2024-07-01T11:14:00Z">
        <w:r w:rsidRPr="00CE6453">
          <w:t xml:space="preserve"> the rest of the parts </w:t>
        </w:r>
        <w:r>
          <w:t xml:space="preserve">of the multi-part meter </w:t>
        </w:r>
        <w:r w:rsidRPr="00CE6453">
          <w:t xml:space="preserve">without breaking any metrological </w:t>
        </w:r>
        <w:proofErr w:type="gramStart"/>
        <w:r w:rsidRPr="00CE6453">
          <w:t>seal</w:t>
        </w:r>
        <w:proofErr w:type="gramEnd"/>
      </w:ins>
    </w:p>
    <w:p w14:paraId="7DCEF1C8" w14:textId="77777777" w:rsidR="000A7429" w:rsidRPr="00CE6453" w:rsidRDefault="000A7429" w:rsidP="000A7429">
      <w:pPr>
        <w:pStyle w:val="Heading3"/>
        <w:rPr>
          <w:ins w:id="786" w:author="Mitchell, Phillip" w:date="2024-07-01T11:14:00Z"/>
          <w:szCs w:val="22"/>
        </w:rPr>
      </w:pPr>
    </w:p>
    <w:p w14:paraId="071E8D21" w14:textId="2F278C3E" w:rsidR="000A7429" w:rsidRPr="00CE6453" w:rsidRDefault="000A7429" w:rsidP="000A7429">
      <w:pPr>
        <w:pStyle w:val="Definition"/>
        <w:rPr>
          <w:ins w:id="787" w:author="Mitchell, Phillip" w:date="2024-07-01T11:14:00Z"/>
        </w:rPr>
      </w:pPr>
      <w:ins w:id="788" w:author="Mitchell, Phillip" w:date="2024-07-01T11:14:00Z">
        <w:r w:rsidRPr="00CE6453">
          <w:t>measurement module</w:t>
        </w:r>
        <w:r>
          <w:t xml:space="preserve"> (for multi</w:t>
        </w:r>
      </w:ins>
      <w:ins w:id="789" w:author="Mitchell, Phillip" w:date="2024-07-01T11:17:00Z">
        <w:r w:rsidR="000C15B2">
          <w:t>-</w:t>
        </w:r>
      </w:ins>
      <w:ins w:id="790" w:author="Mitchell, Phillip" w:date="2024-07-01T11:14:00Z">
        <w:r>
          <w:t>part meters)</w:t>
        </w:r>
      </w:ins>
    </w:p>
    <w:p w14:paraId="3A18EE0D" w14:textId="13ADA314" w:rsidR="000A7429" w:rsidRDefault="000A7429" w:rsidP="000A7429">
      <w:pPr>
        <w:pStyle w:val="BodyText"/>
        <w:rPr>
          <w:ins w:id="791" w:author="Mitchell, Phillip" w:date="2024-07-01T11:14:00Z"/>
        </w:rPr>
      </w:pPr>
      <w:ins w:id="792" w:author="Mitchell, Phillip" w:date="2024-07-01T11:14:00Z">
        <w:r w:rsidRPr="00CE6453">
          <w:t xml:space="preserve">part of a multi-part meter where the measuring elements are </w:t>
        </w:r>
        <w:proofErr w:type="gramStart"/>
        <w:r w:rsidRPr="00CE6453">
          <w:t>located</w:t>
        </w:r>
        <w:proofErr w:type="gramEnd"/>
      </w:ins>
    </w:p>
    <w:p w14:paraId="69713200" w14:textId="1CB4742D" w:rsidR="000A7429" w:rsidRPr="00CE6453" w:rsidRDefault="000A7429">
      <w:pPr>
        <w:pStyle w:val="Note"/>
        <w:rPr>
          <w:ins w:id="793" w:author="Mitchell, Phillip" w:date="2024-07-01T11:14:00Z"/>
        </w:rPr>
        <w:pPrChange w:id="794" w:author="Mitchell, Phillip" w:date="2024-07-01T11:17:00Z">
          <w:pPr>
            <w:pStyle w:val="BodyText"/>
          </w:pPr>
        </w:pPrChange>
      </w:pPr>
      <w:ins w:id="795" w:author="Mitchell, Phillip" w:date="2024-07-01T11:14:00Z">
        <w:r>
          <w:t>Note 1:</w:t>
        </w:r>
      </w:ins>
      <w:ins w:id="796" w:author="Mitchell, Phillip" w:date="2024-07-01T11:17:00Z">
        <w:r w:rsidR="000C15B2">
          <w:tab/>
        </w:r>
      </w:ins>
      <w:ins w:id="797" w:author="Mitchell, Phillip" w:date="2024-07-01T11:14:00Z">
        <w:r>
          <w:t xml:space="preserve">Measurement modules can be </w:t>
        </w:r>
        <w:r w:rsidRPr="00CE6453">
          <w:t>single-phase or multi-phase</w:t>
        </w:r>
        <w:r>
          <w:t>.</w:t>
        </w:r>
      </w:ins>
    </w:p>
    <w:p w14:paraId="36981C91" w14:textId="19C2053E" w:rsidR="000A7429" w:rsidRPr="00CE6453" w:rsidRDefault="000A7429">
      <w:pPr>
        <w:pStyle w:val="Note"/>
        <w:rPr>
          <w:ins w:id="798" w:author="Mitchell, Phillip" w:date="2024-07-01T11:14:00Z"/>
        </w:rPr>
        <w:pPrChange w:id="799" w:author="Mitchell, Phillip" w:date="2024-07-01T11:17:00Z">
          <w:pPr>
            <w:pStyle w:val="BodyText"/>
          </w:pPr>
        </w:pPrChange>
      </w:pPr>
      <w:ins w:id="800" w:author="Mitchell, Phillip" w:date="2024-07-01T11:14:00Z">
        <w:r w:rsidRPr="00CE6453">
          <w:t xml:space="preserve">Note </w:t>
        </w:r>
        <w:r>
          <w:t>2</w:t>
        </w:r>
        <w:r w:rsidRPr="00CE6453">
          <w:t>:</w:t>
        </w:r>
      </w:ins>
      <w:ins w:id="801" w:author="Mitchell, Phillip" w:date="2024-07-01T11:18:00Z">
        <w:r w:rsidR="000C15B2">
          <w:tab/>
        </w:r>
      </w:ins>
      <w:ins w:id="802" w:author="Mitchell, Phillip" w:date="2024-07-01T11:14:00Z">
        <w:r w:rsidRPr="00CE6453">
          <w:t>The measurement module could also contain other components, such as the energy accumulation register, internal clock</w:t>
        </w:r>
        <w:r>
          <w:t>,</w:t>
        </w:r>
        <w:r w:rsidRPr="00CE6453">
          <w:t xml:space="preserve"> auxiliary devices</w:t>
        </w:r>
        <w:r>
          <w:t>, test output, etc</w:t>
        </w:r>
        <w:r w:rsidRPr="00CE6453">
          <w:t>.</w:t>
        </w:r>
      </w:ins>
    </w:p>
    <w:p w14:paraId="048CB61B" w14:textId="77777777" w:rsidR="000A7429" w:rsidRPr="00CE6453" w:rsidRDefault="000A7429" w:rsidP="000A7429">
      <w:pPr>
        <w:pStyle w:val="Heading3"/>
        <w:rPr>
          <w:ins w:id="803" w:author="Mitchell, Phillip" w:date="2024-07-01T11:14:00Z"/>
          <w:szCs w:val="22"/>
        </w:rPr>
      </w:pPr>
    </w:p>
    <w:p w14:paraId="2532CB9A" w14:textId="1F113B40" w:rsidR="000A7429" w:rsidRPr="00CE6453" w:rsidRDefault="000C15B2" w:rsidP="000A7429">
      <w:pPr>
        <w:pStyle w:val="Definition"/>
        <w:rPr>
          <w:ins w:id="804" w:author="Mitchell, Phillip" w:date="2024-07-01T11:14:00Z"/>
        </w:rPr>
      </w:pPr>
      <w:ins w:id="805" w:author="Mitchell, Phillip" w:date="2024-07-01T11:14:00Z">
        <w:r w:rsidRPr="00CE6453">
          <w:t>M</w:t>
        </w:r>
        <w:r w:rsidR="000A7429" w:rsidRPr="00CE6453">
          <w:t>anagement module</w:t>
        </w:r>
        <w:r w:rsidR="000A7429">
          <w:t xml:space="preserve"> (for multi</w:t>
        </w:r>
      </w:ins>
      <w:ins w:id="806" w:author="Mitchell, Phillip" w:date="2024-07-01T11:18:00Z">
        <w:r>
          <w:t>-</w:t>
        </w:r>
      </w:ins>
      <w:ins w:id="807" w:author="Mitchell, Phillip" w:date="2024-07-01T11:14:00Z">
        <w:r w:rsidR="000A7429">
          <w:t>part meters)</w:t>
        </w:r>
      </w:ins>
    </w:p>
    <w:p w14:paraId="28B9A9B7" w14:textId="39360021" w:rsidR="000A7429" w:rsidRPr="00CE6453" w:rsidRDefault="000A7429" w:rsidP="000A7429">
      <w:pPr>
        <w:pStyle w:val="BodyText"/>
        <w:rPr>
          <w:ins w:id="808" w:author="Mitchell, Phillip" w:date="2024-07-01T11:14:00Z"/>
        </w:rPr>
      </w:pPr>
      <w:ins w:id="809" w:author="Mitchell, Phillip" w:date="2024-07-01T11:14:00Z">
        <w:r w:rsidRPr="00CE6453">
          <w:t xml:space="preserve">part </w:t>
        </w:r>
      </w:ins>
      <w:ins w:id="810" w:author="Mitchell, Phillip" w:date="2024-07-01T11:18:00Z">
        <w:r w:rsidR="000C15B2">
          <w:t xml:space="preserve">of a multi-part meter </w:t>
        </w:r>
      </w:ins>
      <w:ins w:id="811" w:author="Mitchell, Phillip" w:date="2024-07-01T11:14:00Z">
        <w:r w:rsidRPr="00CE6453">
          <w:t>responsible for managing the measuring module(s) and other functions of the multi-part meter</w:t>
        </w:r>
      </w:ins>
    </w:p>
    <w:p w14:paraId="61BCC303" w14:textId="77777777" w:rsidR="009915E7" w:rsidRPr="008817AE" w:rsidRDefault="009915E7" w:rsidP="009915E7">
      <w:pPr>
        <w:pStyle w:val="Heading3"/>
      </w:pPr>
    </w:p>
    <w:p w14:paraId="21924054" w14:textId="77777777" w:rsidR="00DD3056" w:rsidRPr="008817AE" w:rsidRDefault="00DD3056" w:rsidP="009915E7">
      <w:pPr>
        <w:pStyle w:val="Definition"/>
      </w:pPr>
      <w:r w:rsidRPr="008817AE">
        <w:t>measuring element</w:t>
      </w:r>
    </w:p>
    <w:p w14:paraId="02BAA21F" w14:textId="77777777" w:rsidR="00DD3056" w:rsidRPr="008817AE" w:rsidRDefault="00DD3056" w:rsidP="00DD3056">
      <w:pPr>
        <w:pStyle w:val="BodyText"/>
      </w:pPr>
      <w:r w:rsidRPr="008817AE">
        <w:t xml:space="preserve">part of the meter </w:t>
      </w:r>
      <w:r w:rsidR="00FA0241" w:rsidRPr="008817AE">
        <w:t xml:space="preserve">which produces an output proportional to the </w:t>
      </w:r>
      <w:proofErr w:type="gramStart"/>
      <w:r w:rsidR="00FA0241" w:rsidRPr="008817AE">
        <w:t>energy</w:t>
      </w:r>
      <w:proofErr w:type="gramEnd"/>
    </w:p>
    <w:p w14:paraId="4CEA3D4D" w14:textId="63BEE56D" w:rsidR="00FA0241" w:rsidRPr="008817AE" w:rsidRDefault="00FA0241" w:rsidP="00DD3056">
      <w:pPr>
        <w:pStyle w:val="BodyText"/>
      </w:pPr>
      <w:r w:rsidRPr="008817AE">
        <w:t>[IEC 62052-11:20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3.2.1]</w:t>
      </w:r>
    </w:p>
    <w:p w14:paraId="513E9C19" w14:textId="77777777" w:rsidR="00FA08C8" w:rsidRPr="008817AE" w:rsidRDefault="00FA08C8" w:rsidP="00FA08C8">
      <w:pPr>
        <w:pStyle w:val="Heading3"/>
      </w:pPr>
      <w:bookmarkStart w:id="812" w:name="_Toc159855047"/>
      <w:bookmarkEnd w:id="812"/>
    </w:p>
    <w:p w14:paraId="69F755DA" w14:textId="77777777" w:rsidR="00DD3056" w:rsidRPr="008817AE" w:rsidRDefault="00DD3056" w:rsidP="00FA08C8">
      <w:pPr>
        <w:pStyle w:val="Definition"/>
      </w:pPr>
      <w:r w:rsidRPr="008817AE">
        <w:t>current circuit</w:t>
      </w:r>
    </w:p>
    <w:p w14:paraId="50A5862E" w14:textId="77777777" w:rsidR="00DD3056" w:rsidRPr="008817AE" w:rsidRDefault="00DD3056" w:rsidP="00DD3056">
      <w:pPr>
        <w:pStyle w:val="BodyText"/>
      </w:pPr>
      <w:r w:rsidRPr="008817AE">
        <w:t xml:space="preserve">internal connections of the meter and part of the measuring element through which flows the current of the circuit to which the meter is </w:t>
      </w:r>
      <w:proofErr w:type="gramStart"/>
      <w:r w:rsidRPr="008817AE">
        <w:t>connected</w:t>
      </w:r>
      <w:proofErr w:type="gramEnd"/>
    </w:p>
    <w:p w14:paraId="79196175" w14:textId="64DB17E6" w:rsidR="00DD3056" w:rsidRPr="008817AE" w:rsidRDefault="00DD3056" w:rsidP="00DD3056">
      <w:pPr>
        <w:pStyle w:val="BodyText"/>
      </w:pPr>
      <w:r w:rsidRPr="008817AE">
        <w:t>[IEC 62052-11:</w:t>
      </w:r>
      <w:r w:rsidR="004A269E" w:rsidRPr="008817AE">
        <w:t>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w:t>
      </w:r>
      <w:r w:rsidR="00FA0241" w:rsidRPr="008817AE">
        <w:t>18</w:t>
      </w:r>
      <w:r w:rsidRPr="008817AE">
        <w:t>]</w:t>
      </w:r>
    </w:p>
    <w:p w14:paraId="5DBCC209" w14:textId="77777777" w:rsidR="00FA08C8" w:rsidRPr="008817AE" w:rsidRDefault="00FA08C8" w:rsidP="00FA08C8">
      <w:pPr>
        <w:pStyle w:val="Heading3"/>
      </w:pPr>
      <w:bookmarkStart w:id="813" w:name="_Toc159855048"/>
      <w:bookmarkEnd w:id="813"/>
    </w:p>
    <w:p w14:paraId="2D6CA8EA" w14:textId="77777777" w:rsidR="00DD3056" w:rsidRPr="008817AE" w:rsidRDefault="00DD3056" w:rsidP="00FA08C8">
      <w:pPr>
        <w:pStyle w:val="Definition"/>
      </w:pPr>
      <w:r w:rsidRPr="008817AE">
        <w:t>voltage circuit</w:t>
      </w:r>
    </w:p>
    <w:p w14:paraId="3C98E416" w14:textId="77777777" w:rsidR="001B383B" w:rsidRPr="008817AE" w:rsidRDefault="001B383B" w:rsidP="001B383B">
      <w:pPr>
        <w:pStyle w:val="BodyText"/>
      </w:pPr>
      <w:r w:rsidRPr="008817AE">
        <w:t xml:space="preserve">internal connections of the meter and part of the measuring element, and in some cases, part of the meter’s power supply, energized with the voltage of the measured electrical circuit to which the meter is </w:t>
      </w:r>
      <w:proofErr w:type="gramStart"/>
      <w:r w:rsidRPr="008817AE">
        <w:t>connected</w:t>
      </w:r>
      <w:proofErr w:type="gramEnd"/>
    </w:p>
    <w:p w14:paraId="5072F9FB" w14:textId="1FC491A4" w:rsidR="00DD3056" w:rsidRPr="008817AE" w:rsidRDefault="001B383B" w:rsidP="00DD3056">
      <w:pPr>
        <w:pStyle w:val="BodyText"/>
      </w:pPr>
      <w:r w:rsidRPr="008817AE" w:rsidDel="001B383B">
        <w:t xml:space="preserve"> </w:t>
      </w:r>
      <w:r w:rsidR="00DD3056" w:rsidRPr="008817AE">
        <w:t>[IEC 62052-11:</w:t>
      </w:r>
      <w:r w:rsidR="0091771E" w:rsidRPr="008817AE">
        <w:t>2020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00DD3056" w:rsidRPr="008817AE">
        <w:t>, 3.2.</w:t>
      </w:r>
      <w:r w:rsidR="00FA0241" w:rsidRPr="008817AE">
        <w:t>19</w:t>
      </w:r>
      <w:r w:rsidR="00DD3056" w:rsidRPr="008817AE">
        <w:t>]</w:t>
      </w:r>
    </w:p>
    <w:p w14:paraId="65ECF1CA" w14:textId="77777777" w:rsidR="000D4145" w:rsidRPr="008817AE" w:rsidRDefault="000D4145" w:rsidP="000D4145">
      <w:pPr>
        <w:pStyle w:val="Heading3"/>
      </w:pPr>
      <w:bookmarkStart w:id="814" w:name="_Toc159855049"/>
      <w:bookmarkEnd w:id="814"/>
    </w:p>
    <w:p w14:paraId="4E04C9E5" w14:textId="77777777" w:rsidR="000D4145" w:rsidRPr="008817AE" w:rsidRDefault="000D4145" w:rsidP="000D4145">
      <w:pPr>
        <w:pStyle w:val="Definition"/>
      </w:pPr>
      <w:r w:rsidRPr="008817AE">
        <w:t>auxiliary device</w:t>
      </w:r>
    </w:p>
    <w:p w14:paraId="1FFDD2F3" w14:textId="0112183B" w:rsidR="00430FC3" w:rsidRPr="008817AE" w:rsidRDefault="00C10938" w:rsidP="000D4145">
      <w:pPr>
        <w:pStyle w:val="BodyText"/>
      </w:pPr>
      <w:r w:rsidRPr="008817AE">
        <w:t>device</w:t>
      </w:r>
      <w:r w:rsidR="005F2E59" w:rsidRPr="008817AE">
        <w:t xml:space="preserve"> internal or external to </w:t>
      </w:r>
      <w:r w:rsidRPr="008817AE">
        <w:t xml:space="preserve">the meter intended to perform a particular function </w:t>
      </w:r>
      <w:r w:rsidR="005F2E59" w:rsidRPr="008817AE">
        <w:t xml:space="preserve">in </w:t>
      </w:r>
      <w:r w:rsidRPr="008817AE">
        <w:t xml:space="preserve">addition to the </w:t>
      </w:r>
      <w:r w:rsidR="005F2E59" w:rsidRPr="008817AE">
        <w:t>energy measurement</w:t>
      </w:r>
      <w:r w:rsidRPr="008817AE">
        <w:t xml:space="preserve"> </w:t>
      </w:r>
      <w:proofErr w:type="gramStart"/>
      <w:r w:rsidRPr="008817AE">
        <w:t>function</w:t>
      </w:r>
      <w:r w:rsidR="005F2E59" w:rsidRPr="008817AE">
        <w:t>s</w:t>
      </w:r>
      <w:proofErr w:type="gramEnd"/>
    </w:p>
    <w:p w14:paraId="3B18A755" w14:textId="53B7FE7B" w:rsidR="00C10938" w:rsidRPr="008817AE" w:rsidRDefault="005F2E59" w:rsidP="00430FC3">
      <w:pPr>
        <w:pStyle w:val="Note"/>
      </w:pPr>
      <w:r w:rsidRPr="008817AE">
        <w:t>Note 1:</w:t>
      </w:r>
      <w:r w:rsidRPr="008817AE">
        <w:tab/>
        <w:t>Some e</w:t>
      </w:r>
      <w:r w:rsidR="00C10938" w:rsidRPr="008817AE">
        <w:t xml:space="preserve">xamples </w:t>
      </w:r>
      <w:r w:rsidRPr="008817AE">
        <w:t>include</w:t>
      </w:r>
      <w:r w:rsidR="00C10938" w:rsidRPr="008817AE">
        <w:t xml:space="preserve">: </w:t>
      </w:r>
      <w:ins w:id="815" w:author="Phillip" w:date="2023-08-03T16:23:00Z">
        <w:r w:rsidR="006C5CB4">
          <w:t xml:space="preserve">communication module, </w:t>
        </w:r>
      </w:ins>
      <w:r w:rsidR="00C10938" w:rsidRPr="008817AE">
        <w:t>clock, tariff</w:t>
      </w:r>
      <w:r w:rsidRPr="008817AE">
        <w:t xml:space="preserve"> </w:t>
      </w:r>
      <w:r w:rsidR="00C10938" w:rsidRPr="008817AE">
        <w:t>/</w:t>
      </w:r>
      <w:r w:rsidRPr="008817AE">
        <w:t xml:space="preserve"> </w:t>
      </w:r>
      <w:r w:rsidR="00C10938" w:rsidRPr="008817AE">
        <w:t>load</w:t>
      </w:r>
      <w:r w:rsidRPr="008817AE">
        <w:t xml:space="preserve"> </w:t>
      </w:r>
      <w:r w:rsidR="00C10938" w:rsidRPr="008817AE">
        <w:t>/</w:t>
      </w:r>
      <w:r w:rsidRPr="008817AE">
        <w:t xml:space="preserve"> </w:t>
      </w:r>
      <w:r w:rsidR="00C10938" w:rsidRPr="008817AE">
        <w:t>supply control switch, pulse input</w:t>
      </w:r>
      <w:r w:rsidRPr="008817AE">
        <w:t xml:space="preserve"> </w:t>
      </w:r>
      <w:r w:rsidR="00C10938" w:rsidRPr="008817AE">
        <w:t>/</w:t>
      </w:r>
      <w:r w:rsidRPr="008817AE">
        <w:t xml:space="preserve"> </w:t>
      </w:r>
      <w:r w:rsidR="00C10938" w:rsidRPr="008817AE">
        <w:t>output, and data exchange unit.</w:t>
      </w:r>
    </w:p>
    <w:p w14:paraId="3BD83102" w14:textId="36C4C69C" w:rsidR="00C10938" w:rsidRPr="008817AE" w:rsidDel="000F0B32" w:rsidRDefault="00C10938" w:rsidP="00430FC3">
      <w:pPr>
        <w:pStyle w:val="Note"/>
        <w:rPr>
          <w:del w:id="816" w:author="Phillip" w:date="2023-08-03T15:00:00Z"/>
        </w:rPr>
      </w:pPr>
      <w:del w:id="817" w:author="Phillip" w:date="2023-08-03T15:00:00Z">
        <w:r w:rsidRPr="008817AE" w:rsidDel="000F0B32">
          <w:delText xml:space="preserve">Note 2: </w:delText>
        </w:r>
        <w:r w:rsidR="005F2E59" w:rsidRPr="008817AE" w:rsidDel="000F0B32">
          <w:tab/>
        </w:r>
        <w:r w:rsidRPr="008817AE" w:rsidDel="000F0B32">
          <w:delText xml:space="preserve">An auxiliary device may be internal or external to the meter. </w:delText>
        </w:r>
      </w:del>
    </w:p>
    <w:p w14:paraId="6FDCFE5A" w14:textId="44A273EA" w:rsidR="00C10938" w:rsidRPr="008817AE" w:rsidRDefault="00C10938" w:rsidP="000D4145">
      <w:pPr>
        <w:pStyle w:val="BodyText"/>
      </w:pPr>
      <w:r w:rsidRPr="008817AE">
        <w:t>[IEC</w:t>
      </w:r>
      <w:r w:rsidR="005F2E59" w:rsidRPr="008817AE">
        <w:t xml:space="preserve"> </w:t>
      </w:r>
      <w:r w:rsidRPr="008817AE">
        <w:t>62052-</w:t>
      </w:r>
      <w:r w:rsidR="005F2E59" w:rsidRPr="008817AE">
        <w:t>1</w:t>
      </w:r>
      <w:r w:rsidRPr="008817AE">
        <w:t>1:20</w:t>
      </w:r>
      <w:r w:rsidR="005F2E5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w:t>
      </w:r>
      <w:r w:rsidR="005F2E59" w:rsidRPr="008817AE">
        <w:t>2</w:t>
      </w:r>
      <w:r w:rsidRPr="008817AE">
        <w:t>.</w:t>
      </w:r>
      <w:r w:rsidR="005F2E59" w:rsidRPr="008817AE">
        <w:t>23</w:t>
      </w:r>
      <w:r w:rsidRPr="008817AE">
        <w:t>]</w:t>
      </w:r>
    </w:p>
    <w:p w14:paraId="0C16C0BA" w14:textId="77777777" w:rsidR="00C10938" w:rsidRPr="008817AE" w:rsidRDefault="00C10938" w:rsidP="00C10938">
      <w:pPr>
        <w:pStyle w:val="Heading3"/>
      </w:pPr>
      <w:bookmarkStart w:id="818" w:name="_Toc159855050"/>
      <w:bookmarkEnd w:id="818"/>
    </w:p>
    <w:p w14:paraId="5FEC6720" w14:textId="77777777" w:rsidR="00C10938" w:rsidRPr="008817AE" w:rsidRDefault="00C10938" w:rsidP="00C10938">
      <w:pPr>
        <w:pStyle w:val="BodyText"/>
        <w:rPr>
          <w:b/>
        </w:rPr>
      </w:pPr>
      <w:r w:rsidRPr="008817AE">
        <w:rPr>
          <w:b/>
        </w:rPr>
        <w:t>auxiliary circuit</w:t>
      </w:r>
    </w:p>
    <w:p w14:paraId="0B3D2260" w14:textId="771C5AB2" w:rsidR="00C10938" w:rsidRPr="008817AE" w:rsidRDefault="00C10938" w:rsidP="00C10938">
      <w:pPr>
        <w:pStyle w:val="BodyText"/>
      </w:pPr>
      <w:r w:rsidRPr="008817AE">
        <w:t xml:space="preserve">circuit other than the voltage </w:t>
      </w:r>
      <w:r w:rsidR="005F2E59" w:rsidRPr="008817AE">
        <w:t>circuits</w:t>
      </w:r>
      <w:r w:rsidRPr="008817AE">
        <w:t xml:space="preserve">, current </w:t>
      </w:r>
      <w:proofErr w:type="gramStart"/>
      <w:r w:rsidR="005F2E59" w:rsidRPr="008817AE">
        <w:t>circuits</w:t>
      </w:r>
      <w:proofErr w:type="gramEnd"/>
      <w:r w:rsidR="005F2E59" w:rsidRPr="008817AE">
        <w:t xml:space="preserve"> </w:t>
      </w:r>
      <w:r w:rsidRPr="008817AE">
        <w:t xml:space="preserve">and auxiliary </w:t>
      </w:r>
      <w:r w:rsidR="005F2E59" w:rsidRPr="008817AE">
        <w:t xml:space="preserve">power </w:t>
      </w:r>
      <w:r w:rsidRPr="008817AE">
        <w:t>supply circuit</w:t>
      </w:r>
      <w:r w:rsidR="005F2E59" w:rsidRPr="008817AE">
        <w:t>,</w:t>
      </w:r>
      <w:r w:rsidRPr="008817AE">
        <w:t xml:space="preserve"> intended to be connected to </w:t>
      </w:r>
      <w:r w:rsidR="005F2E59" w:rsidRPr="008817AE">
        <w:t>(</w:t>
      </w:r>
      <w:r w:rsidRPr="008817AE">
        <w:t>an</w:t>
      </w:r>
      <w:r w:rsidR="005F2E59" w:rsidRPr="008817AE">
        <w:t>)</w:t>
      </w:r>
      <w:r w:rsidRPr="008817AE">
        <w:t xml:space="preserve"> external device</w:t>
      </w:r>
      <w:r w:rsidR="005F2E59" w:rsidRPr="008817AE">
        <w:t>(</w:t>
      </w:r>
      <w:r w:rsidRPr="008817AE">
        <w:t>s</w:t>
      </w:r>
      <w:r w:rsidR="005F2E59" w:rsidRPr="008817AE">
        <w:t>)</w:t>
      </w:r>
    </w:p>
    <w:p w14:paraId="435C77FE" w14:textId="38687C22" w:rsidR="00C10938" w:rsidRPr="008817AE" w:rsidRDefault="00C10938" w:rsidP="00C10938">
      <w:pPr>
        <w:pStyle w:val="BodyText"/>
      </w:pPr>
      <w:r w:rsidRPr="008817AE">
        <w:t>[IEC 62052-</w:t>
      </w:r>
      <w:r w:rsidR="005F2E59" w:rsidRPr="008817AE">
        <w:t>1</w:t>
      </w:r>
      <w:r w:rsidRPr="008817AE">
        <w:t>1:20</w:t>
      </w:r>
      <w:r w:rsidR="005F2E5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w:t>
      </w:r>
      <w:r w:rsidR="005F2E59" w:rsidRPr="008817AE">
        <w:t>2</w:t>
      </w:r>
      <w:r w:rsidRPr="008817AE">
        <w:t>.</w:t>
      </w:r>
      <w:r w:rsidR="005F2E59" w:rsidRPr="008817AE">
        <w:t>20</w:t>
      </w:r>
      <w:r w:rsidRPr="008817AE">
        <w:t>]</w:t>
      </w:r>
    </w:p>
    <w:p w14:paraId="4D74312D" w14:textId="77777777" w:rsidR="00FA08C8" w:rsidRPr="008817AE" w:rsidRDefault="00FA08C8" w:rsidP="00FA08C8">
      <w:pPr>
        <w:pStyle w:val="Heading3"/>
      </w:pPr>
      <w:bookmarkStart w:id="819" w:name="_Toc159855051"/>
      <w:bookmarkEnd w:id="819"/>
    </w:p>
    <w:p w14:paraId="7D8F6662" w14:textId="77777777" w:rsidR="00DD3056" w:rsidRDefault="00DD3056" w:rsidP="00A314E6">
      <w:pPr>
        <w:pStyle w:val="Definition"/>
        <w:rPr>
          <w:ins w:id="820" w:author="Mitchell, Phillip" w:date="2024-07-01T11:19:00Z"/>
        </w:rPr>
      </w:pPr>
      <w:r w:rsidRPr="008817AE">
        <w:t xml:space="preserve">indicating device </w:t>
      </w:r>
    </w:p>
    <w:p w14:paraId="3917C0F2" w14:textId="682EB633" w:rsidR="000C15B2" w:rsidRPr="000C15B2" w:rsidRDefault="000C15B2" w:rsidP="000C15B2">
      <w:pPr>
        <w:pStyle w:val="Definition"/>
      </w:pPr>
      <w:ins w:id="821" w:author="Mitchell, Phillip" w:date="2024-07-01T11:20:00Z">
        <w:r>
          <w:t xml:space="preserve">external indicating </w:t>
        </w:r>
        <w:proofErr w:type="gramStart"/>
        <w:r>
          <w:t>device</w:t>
        </w:r>
      </w:ins>
      <w:proofErr w:type="gramEnd"/>
    </w:p>
    <w:p w14:paraId="0157B20B" w14:textId="5695C6C7" w:rsidR="00DD3056" w:rsidRPr="008817AE" w:rsidRDefault="00DD3056" w:rsidP="00DD3056">
      <w:pPr>
        <w:pStyle w:val="BodyText"/>
      </w:pPr>
      <w:r w:rsidRPr="008817AE">
        <w:t>part of the meter</w:t>
      </w:r>
      <w:ins w:id="822" w:author="Mitchell, Phillip" w:date="2024-07-01T11:20:00Z">
        <w:r w:rsidR="000C15B2">
          <w:t xml:space="preserve"> or multi-part </w:t>
        </w:r>
      </w:ins>
      <w:ins w:id="823" w:author="Mitchell, Phillip" w:date="2024-07-01T11:21:00Z">
        <w:r w:rsidR="000C15B2">
          <w:t>meter</w:t>
        </w:r>
      </w:ins>
      <w:r w:rsidRPr="008817AE">
        <w:t xml:space="preserve"> that displays the measurement results either continuously or on </w:t>
      </w:r>
      <w:proofErr w:type="gramStart"/>
      <w:r w:rsidRPr="008817AE">
        <w:t>demand</w:t>
      </w:r>
      <w:proofErr w:type="gramEnd"/>
    </w:p>
    <w:p w14:paraId="1C560DF7" w14:textId="5E76C3F7" w:rsidR="00DD3056" w:rsidRDefault="00DD3056" w:rsidP="00FA08C8">
      <w:pPr>
        <w:pStyle w:val="Note"/>
        <w:rPr>
          <w:ins w:id="824" w:author="Mitchell, Phillip" w:date="2024-07-01T11:21:00Z"/>
        </w:rPr>
      </w:pPr>
      <w:r w:rsidRPr="008817AE">
        <w:t>Note</w:t>
      </w:r>
      <w:ins w:id="825" w:author="Mitchell, Phillip" w:date="2024-07-01T11:21:00Z">
        <w:r w:rsidR="000C15B2">
          <w:t xml:space="preserve"> 1</w:t>
        </w:r>
      </w:ins>
      <w:r w:rsidRPr="008817AE">
        <w:t xml:space="preserve">: </w:t>
      </w:r>
      <w:r w:rsidRPr="008817AE">
        <w:tab/>
        <w:t>An indicating device may also display other information.</w:t>
      </w:r>
    </w:p>
    <w:p w14:paraId="0A01CB98" w14:textId="1F500CDF" w:rsidR="000C15B2" w:rsidRPr="008817AE" w:rsidRDefault="000C15B2" w:rsidP="00FA08C8">
      <w:pPr>
        <w:pStyle w:val="Note"/>
      </w:pPr>
      <w:ins w:id="826" w:author="Mitchell, Phillip" w:date="2024-07-01T11:21:00Z">
        <w:r w:rsidRPr="000C15B2">
          <w:t xml:space="preserve">Note 2: </w:t>
        </w:r>
        <w:r>
          <w:tab/>
        </w:r>
        <w:r w:rsidRPr="000C15B2">
          <w:t>In the case of multi-part meters, the indicati</w:t>
        </w:r>
      </w:ins>
      <w:ins w:id="827" w:author="Mitchell, Phillip" w:date="2024-07-01T11:22:00Z">
        <w:r>
          <w:t>ng</w:t>
        </w:r>
      </w:ins>
      <w:ins w:id="828" w:author="Mitchell, Phillip" w:date="2024-07-01T11:21:00Z">
        <w:r w:rsidRPr="000C15B2">
          <w:t xml:space="preserve"> device is </w:t>
        </w:r>
      </w:ins>
      <w:ins w:id="829" w:author="Mitchell, Phillip" w:date="2024-07-01T11:22:00Z">
        <w:r>
          <w:t xml:space="preserve">usually </w:t>
        </w:r>
      </w:ins>
      <w:ins w:id="830" w:author="Mitchell, Phillip" w:date="2024-07-01T11:21:00Z">
        <w:r w:rsidRPr="000C15B2">
          <w:t xml:space="preserve">a separate part of the multi-part meter; for this </w:t>
        </w:r>
        <w:proofErr w:type="gramStart"/>
        <w:r w:rsidRPr="000C15B2">
          <w:t>reason</w:t>
        </w:r>
        <w:proofErr w:type="gramEnd"/>
        <w:r w:rsidRPr="000C15B2">
          <w:t xml:space="preserve"> it is called an external indicating device. Nevertheless, it is possible to have an external indicating device mirroring the main indicating device of a conventional meter</w:t>
        </w:r>
      </w:ins>
      <w:ins w:id="831" w:author="Mitchell, Phillip" w:date="2024-07-01T11:22:00Z">
        <w:r>
          <w:t>.</w:t>
        </w:r>
      </w:ins>
    </w:p>
    <w:p w14:paraId="2C627887" w14:textId="77777777" w:rsidR="00FA08C8" w:rsidRPr="008817AE" w:rsidRDefault="00FA08C8" w:rsidP="00FA08C8">
      <w:pPr>
        <w:pStyle w:val="Heading3"/>
      </w:pPr>
      <w:bookmarkStart w:id="832" w:name="_Toc159855052"/>
      <w:bookmarkEnd w:id="832"/>
    </w:p>
    <w:p w14:paraId="58B69012" w14:textId="77777777" w:rsidR="00DD3056" w:rsidRPr="008817AE" w:rsidRDefault="00DD3056" w:rsidP="00FA08C8">
      <w:pPr>
        <w:pStyle w:val="Definition"/>
      </w:pPr>
      <w:r w:rsidRPr="008817AE">
        <w:t>register</w:t>
      </w:r>
    </w:p>
    <w:p w14:paraId="6EC1ED7F" w14:textId="77777777" w:rsidR="00DD3056" w:rsidRPr="008817AE" w:rsidRDefault="00DD3056" w:rsidP="00DD3056">
      <w:pPr>
        <w:pStyle w:val="BodyText"/>
      </w:pPr>
      <w:r w:rsidRPr="008817AE">
        <w:t xml:space="preserve">part of the meter that stores the measured </w:t>
      </w:r>
      <w:proofErr w:type="gramStart"/>
      <w:r w:rsidRPr="008817AE">
        <w:t>values</w:t>
      </w:r>
      <w:proofErr w:type="gramEnd"/>
    </w:p>
    <w:p w14:paraId="20C11953" w14:textId="2F132A42" w:rsidR="00DD3056" w:rsidRDefault="00DD3056" w:rsidP="00FA08C8">
      <w:pPr>
        <w:pStyle w:val="Note"/>
        <w:rPr>
          <w:ins w:id="833" w:author="Phillip" w:date="2023-08-24T16:19:00Z"/>
        </w:rPr>
      </w:pPr>
      <w:r w:rsidRPr="008817AE">
        <w:t>Note:</w:t>
      </w:r>
      <w:r w:rsidRPr="008817AE">
        <w:tab/>
        <w:t>The register may be an electromechanical device or an electronic device and may be integral to the indicating device.</w:t>
      </w:r>
    </w:p>
    <w:p w14:paraId="29F5FB12" w14:textId="77777777" w:rsidR="009738E7" w:rsidRPr="008817AE" w:rsidRDefault="009738E7" w:rsidP="009738E7">
      <w:pPr>
        <w:pStyle w:val="Heading3"/>
        <w:rPr>
          <w:moveTo w:id="834" w:author="Phillip" w:date="2023-08-24T16:19:00Z"/>
        </w:rPr>
      </w:pPr>
      <w:bookmarkStart w:id="835" w:name="_Toc159855053"/>
      <w:bookmarkStart w:id="836" w:name="_Ref118204542"/>
      <w:bookmarkEnd w:id="835"/>
      <w:moveToRangeStart w:id="837" w:author="Phillip" w:date="2023-08-24T16:19:00Z" w:name="move143786406"/>
    </w:p>
    <w:bookmarkEnd w:id="836"/>
    <w:p w14:paraId="5CAD97B6" w14:textId="384F5879" w:rsidR="009738E7" w:rsidRDefault="009738E7" w:rsidP="009738E7">
      <w:pPr>
        <w:pStyle w:val="Definition"/>
        <w:rPr>
          <w:ins w:id="838" w:author="Phillip" w:date="2023-08-24T16:30:00Z"/>
        </w:rPr>
      </w:pPr>
      <w:moveTo w:id="839" w:author="Phillip" w:date="2023-08-24T16:19:00Z">
        <w:r w:rsidRPr="008817AE">
          <w:t>energy accumulation register</w:t>
        </w:r>
      </w:moveTo>
    </w:p>
    <w:p w14:paraId="5701DF57" w14:textId="7F29FF6C" w:rsidR="00613378" w:rsidRPr="00613378" w:rsidRDefault="00613378" w:rsidP="00613378">
      <w:pPr>
        <w:pStyle w:val="Definition"/>
        <w:rPr>
          <w:moveTo w:id="840" w:author="Phillip" w:date="2023-08-24T16:19:00Z"/>
        </w:rPr>
      </w:pPr>
      <w:ins w:id="841" w:author="Phillip" w:date="2023-08-24T16:30:00Z">
        <w:r>
          <w:t>energy register</w:t>
        </w:r>
      </w:ins>
    </w:p>
    <w:p w14:paraId="0AA20779" w14:textId="77777777" w:rsidR="009738E7" w:rsidRPr="008817AE" w:rsidRDefault="009738E7" w:rsidP="009738E7">
      <w:pPr>
        <w:pStyle w:val="BodyText"/>
        <w:rPr>
          <w:moveTo w:id="842" w:author="Phillip" w:date="2023-08-24T16:19:00Z"/>
        </w:rPr>
      </w:pPr>
      <w:moveTo w:id="843" w:author="Phillip" w:date="2023-08-24T16:19:00Z">
        <w:r w:rsidRPr="008817AE">
          <w:t xml:space="preserve">register for storing accumulated </w:t>
        </w:r>
        <w:proofErr w:type="gramStart"/>
        <w:r w:rsidRPr="008817AE">
          <w:t>energy</w:t>
        </w:r>
        <w:proofErr w:type="gramEnd"/>
      </w:moveTo>
    </w:p>
    <w:p w14:paraId="05056515" w14:textId="3B5BBAE1" w:rsidR="009738E7" w:rsidRDefault="009738E7" w:rsidP="009738E7">
      <w:pPr>
        <w:pStyle w:val="Note"/>
        <w:rPr>
          <w:ins w:id="844" w:author="Phillip" w:date="2023-08-24T16:20:00Z"/>
        </w:rPr>
      </w:pPr>
      <w:moveTo w:id="845" w:author="Phillip" w:date="2023-08-24T16:19:00Z">
        <w:r w:rsidRPr="008817AE">
          <w:t>Note:</w:t>
        </w:r>
        <w:r w:rsidRPr="008817AE">
          <w:tab/>
          <w:t>Meters may be designed with multiple energy accumulation registers for different quantities</w:t>
        </w:r>
      </w:moveTo>
      <w:ins w:id="846" w:author="Phillip" w:date="2023-08-24T16:31:00Z">
        <w:r w:rsidR="00613378">
          <w:t xml:space="preserve">, </w:t>
        </w:r>
        <w:proofErr w:type="gramStart"/>
        <w:r w:rsidR="00613378">
          <w:t>tariffs</w:t>
        </w:r>
      </w:ins>
      <w:proofErr w:type="gramEnd"/>
      <w:moveTo w:id="847" w:author="Phillip" w:date="2023-08-24T16:19:00Z">
        <w:r w:rsidRPr="008817AE">
          <w:t xml:space="preserve"> and directions of energy flow.</w:t>
        </w:r>
      </w:moveTo>
    </w:p>
    <w:p w14:paraId="3A73CB16" w14:textId="77777777" w:rsidR="009738E7" w:rsidRPr="008817AE" w:rsidRDefault="009738E7" w:rsidP="009738E7">
      <w:pPr>
        <w:pStyle w:val="Heading3"/>
        <w:rPr>
          <w:ins w:id="848" w:author="Phillip" w:date="2023-08-24T16:20:00Z"/>
        </w:rPr>
      </w:pPr>
      <w:bookmarkStart w:id="849" w:name="_Toc159855054"/>
      <w:bookmarkEnd w:id="849"/>
    </w:p>
    <w:p w14:paraId="0742E7AF" w14:textId="77777777" w:rsidR="009738E7" w:rsidRPr="008817AE" w:rsidRDefault="009738E7" w:rsidP="009738E7">
      <w:pPr>
        <w:pStyle w:val="Definition"/>
        <w:rPr>
          <w:ins w:id="850" w:author="Phillip" w:date="2023-08-24T16:20:00Z"/>
        </w:rPr>
      </w:pPr>
      <w:ins w:id="851" w:author="Phillip" w:date="2023-08-24T16:20:00Z">
        <w:r w:rsidRPr="008817AE">
          <w:t xml:space="preserve">demand </w:t>
        </w:r>
        <w:proofErr w:type="gramStart"/>
        <w:r w:rsidRPr="008817AE">
          <w:t>register</w:t>
        </w:r>
        <w:proofErr w:type="gramEnd"/>
      </w:ins>
    </w:p>
    <w:p w14:paraId="2CBECC23" w14:textId="77777777" w:rsidR="009738E7" w:rsidRPr="008817AE" w:rsidRDefault="009738E7" w:rsidP="009738E7">
      <w:pPr>
        <w:pStyle w:val="BodyText"/>
        <w:rPr>
          <w:ins w:id="852" w:author="Phillip" w:date="2023-08-24T16:20:00Z"/>
        </w:rPr>
      </w:pPr>
      <w:ins w:id="853" w:author="Phillip" w:date="2023-08-24T16:20:00Z">
        <w:r w:rsidRPr="008817AE">
          <w:t xml:space="preserve">register which stores the value of the demand measured by the </w:t>
        </w:r>
        <w:proofErr w:type="gramStart"/>
        <w:r w:rsidRPr="008817AE">
          <w:t>meter</w:t>
        </w:r>
        <w:proofErr w:type="gramEnd"/>
      </w:ins>
    </w:p>
    <w:p w14:paraId="2EAA30F5" w14:textId="77777777" w:rsidR="009738E7" w:rsidRPr="008817AE" w:rsidRDefault="009738E7" w:rsidP="009738E7">
      <w:pPr>
        <w:pStyle w:val="Heading3"/>
        <w:rPr>
          <w:ins w:id="854" w:author="Phillip" w:date="2023-08-24T16:20:00Z"/>
        </w:rPr>
      </w:pPr>
      <w:bookmarkStart w:id="855" w:name="_Toc159855055"/>
      <w:bookmarkEnd w:id="855"/>
    </w:p>
    <w:p w14:paraId="52250377" w14:textId="77777777" w:rsidR="009738E7" w:rsidRPr="008817AE" w:rsidRDefault="009738E7" w:rsidP="009738E7">
      <w:pPr>
        <w:pStyle w:val="Definition"/>
        <w:rPr>
          <w:ins w:id="856" w:author="Phillip" w:date="2023-08-24T16:20:00Z"/>
        </w:rPr>
      </w:pPr>
      <w:ins w:id="857" w:author="Phillip" w:date="2023-08-24T16:20:00Z">
        <w:r w:rsidRPr="008817AE">
          <w:t>maximum demand register</w:t>
        </w:r>
      </w:ins>
    </w:p>
    <w:p w14:paraId="7102CB9D" w14:textId="77777777" w:rsidR="009738E7" w:rsidRPr="008817AE" w:rsidRDefault="009738E7" w:rsidP="009738E7">
      <w:pPr>
        <w:pStyle w:val="BodyText"/>
        <w:rPr>
          <w:ins w:id="858" w:author="Phillip" w:date="2023-08-24T16:20:00Z"/>
        </w:rPr>
      </w:pPr>
      <w:ins w:id="859" w:author="Phillip" w:date="2023-08-24T16:20:00Z">
        <w:r w:rsidRPr="008817AE">
          <w:t>demand register which stores the value of maximum demand</w:t>
        </w:r>
      </w:ins>
    </w:p>
    <w:p w14:paraId="134A28A5" w14:textId="77777777" w:rsidR="009738E7" w:rsidRPr="008817AE" w:rsidRDefault="009738E7" w:rsidP="009738E7">
      <w:pPr>
        <w:pStyle w:val="Note"/>
        <w:rPr>
          <w:ins w:id="860" w:author="Phillip" w:date="2023-08-24T16:20:00Z"/>
        </w:rPr>
      </w:pPr>
      <w:ins w:id="861" w:author="Phillip" w:date="2023-08-24T16:20:00Z">
        <w:r w:rsidRPr="008817AE">
          <w:t>Note:</w:t>
        </w:r>
        <w:r w:rsidRPr="008817AE">
          <w:tab/>
          <w:t xml:space="preserve">Maximum demand is defined as </w:t>
        </w:r>
        <w:proofErr w:type="gramStart"/>
        <w:r w:rsidRPr="008817AE">
          <w:t>subsequent to</w:t>
        </w:r>
        <w:proofErr w:type="gramEnd"/>
        <w:r w:rsidRPr="008817AE">
          <w:t xml:space="preserve"> the most recent maximum demand reset.</w:t>
        </w:r>
      </w:ins>
    </w:p>
    <w:p w14:paraId="474A496E" w14:textId="0B81D1CF" w:rsidR="009738E7" w:rsidRPr="008817AE" w:rsidDel="009738E7" w:rsidRDefault="009738E7" w:rsidP="009738E7">
      <w:pPr>
        <w:pStyle w:val="Note"/>
        <w:rPr>
          <w:del w:id="862" w:author="Phillip" w:date="2023-08-24T16:20:00Z"/>
          <w:moveTo w:id="863" w:author="Phillip" w:date="2023-08-24T16:19:00Z"/>
        </w:rPr>
      </w:pPr>
      <w:bookmarkStart w:id="864" w:name="_Toc159855056"/>
      <w:bookmarkStart w:id="865" w:name="_Toc159855578"/>
      <w:bookmarkEnd w:id="864"/>
      <w:bookmarkEnd w:id="865"/>
    </w:p>
    <w:p w14:paraId="0D48F6D4" w14:textId="19704999" w:rsidR="009738E7" w:rsidRPr="008817AE" w:rsidDel="009738E7" w:rsidRDefault="009738E7" w:rsidP="00FA08C8">
      <w:pPr>
        <w:pStyle w:val="Note"/>
        <w:rPr>
          <w:del w:id="866" w:author="Phillip" w:date="2023-08-24T16:19:00Z"/>
        </w:rPr>
      </w:pPr>
      <w:bookmarkStart w:id="867" w:name="_Toc159855057"/>
      <w:bookmarkStart w:id="868" w:name="_Toc159855579"/>
      <w:bookmarkEnd w:id="867"/>
      <w:bookmarkEnd w:id="868"/>
      <w:moveToRangeEnd w:id="837"/>
    </w:p>
    <w:p w14:paraId="2AF5461E" w14:textId="77777777" w:rsidR="00FA08C8" w:rsidRPr="008817AE" w:rsidRDefault="00FA08C8" w:rsidP="00FA08C8">
      <w:pPr>
        <w:pStyle w:val="Heading3"/>
      </w:pPr>
      <w:bookmarkStart w:id="869" w:name="_Toc159855058"/>
      <w:bookmarkEnd w:id="869"/>
    </w:p>
    <w:p w14:paraId="1E8FB2E2" w14:textId="77777777" w:rsidR="00DD3056" w:rsidRPr="008817AE" w:rsidRDefault="00DD3056" w:rsidP="00FA08C8">
      <w:pPr>
        <w:pStyle w:val="Definition"/>
        <w:spacing w:after="0"/>
      </w:pPr>
      <w:r w:rsidRPr="008817AE">
        <w:t>primary rated register</w:t>
      </w:r>
    </w:p>
    <w:p w14:paraId="09CE549B" w14:textId="5109F4ED" w:rsidR="00DD3056" w:rsidRPr="008817AE" w:rsidRDefault="00DD3056" w:rsidP="00DD3056">
      <w:pPr>
        <w:pStyle w:val="BodyText"/>
      </w:pPr>
      <w:r w:rsidRPr="008817AE">
        <w:t>(for transformer</w:t>
      </w:r>
      <w:r w:rsidR="00BD56CA" w:rsidRPr="008817AE">
        <w:t>-</w:t>
      </w:r>
      <w:r w:rsidRPr="008817AE">
        <w:t>operated meters)</w:t>
      </w:r>
    </w:p>
    <w:p w14:paraId="4B90833E" w14:textId="25B9B962" w:rsidR="00DD3056" w:rsidRPr="008817AE" w:rsidRDefault="00DD3056" w:rsidP="00DD3056">
      <w:pPr>
        <w:pStyle w:val="BodyText"/>
      </w:pPr>
      <w:r w:rsidRPr="008817AE">
        <w:t xml:space="preserve">register </w:t>
      </w:r>
      <w:r w:rsidR="00E90053" w:rsidRPr="008817AE">
        <w:t xml:space="preserve">that stores the value of energy determined by applying the </w:t>
      </w:r>
      <w:r w:rsidR="001B383B" w:rsidRPr="008817AE">
        <w:t>transformation ratio</w:t>
      </w:r>
      <w:r w:rsidRPr="008817AE">
        <w:t xml:space="preserve">(s) </w:t>
      </w:r>
      <w:r w:rsidR="00E90053" w:rsidRPr="008817AE">
        <w:t>of any transformer(s) used to measure energy at the primary side of instrument transformer(s)</w:t>
      </w:r>
    </w:p>
    <w:p w14:paraId="0207BF90" w14:textId="77777777" w:rsidR="00FA08C8" w:rsidRPr="008817AE" w:rsidRDefault="00FA08C8" w:rsidP="00FA08C8">
      <w:pPr>
        <w:pStyle w:val="Heading3"/>
      </w:pPr>
      <w:bookmarkStart w:id="870" w:name="_Toc159855059"/>
      <w:bookmarkEnd w:id="870"/>
    </w:p>
    <w:p w14:paraId="7E4CA936" w14:textId="77777777" w:rsidR="00DD3056" w:rsidRPr="008817AE" w:rsidRDefault="00DD3056" w:rsidP="00FA08C8">
      <w:pPr>
        <w:pStyle w:val="Definition"/>
      </w:pPr>
      <w:r w:rsidRPr="008817AE">
        <w:t xml:space="preserve">register </w:t>
      </w:r>
      <w:proofErr w:type="gramStart"/>
      <w:r w:rsidRPr="008817AE">
        <w:t>multiplier</w:t>
      </w:r>
      <w:proofErr w:type="gramEnd"/>
    </w:p>
    <w:p w14:paraId="5E047BC5" w14:textId="61099B99" w:rsidR="00DD3056" w:rsidRPr="008817AE" w:rsidRDefault="00DD3056" w:rsidP="00DD3056">
      <w:pPr>
        <w:pStyle w:val="BodyText"/>
      </w:pPr>
      <w:r w:rsidRPr="008817AE">
        <w:t>constant</w:t>
      </w:r>
      <w:r w:rsidR="00961C8B" w:rsidRPr="008817AE">
        <w:t xml:space="preserve">, derived from the transformation ratio(s) due to the used instrument transformer(s), </w:t>
      </w:r>
      <w:r w:rsidRPr="008817AE">
        <w:t xml:space="preserve">with which the register reading shall be multiplied to obtain the value of the metered </w:t>
      </w:r>
      <w:proofErr w:type="gramStart"/>
      <w:r w:rsidRPr="008817AE">
        <w:t>energy</w:t>
      </w:r>
      <w:proofErr w:type="gramEnd"/>
    </w:p>
    <w:p w14:paraId="6D0D2EC6" w14:textId="77777777" w:rsidR="00FA08C8" w:rsidRPr="008817AE" w:rsidRDefault="00FA08C8" w:rsidP="00FA08C8">
      <w:pPr>
        <w:pStyle w:val="Heading3"/>
      </w:pPr>
      <w:bookmarkStart w:id="871" w:name="_Toc159855060"/>
      <w:bookmarkEnd w:id="871"/>
    </w:p>
    <w:p w14:paraId="2DC84596" w14:textId="77777777" w:rsidR="00DD3056" w:rsidRPr="008817AE" w:rsidRDefault="00DD3056" w:rsidP="00FA08C8">
      <w:pPr>
        <w:pStyle w:val="Definition"/>
      </w:pPr>
      <w:r w:rsidRPr="008817AE">
        <w:t xml:space="preserve">meter </w:t>
      </w:r>
      <w:proofErr w:type="gramStart"/>
      <w:r w:rsidRPr="008817AE">
        <w:t>constant</w:t>
      </w:r>
      <w:proofErr w:type="gramEnd"/>
    </w:p>
    <w:p w14:paraId="77225572" w14:textId="77777777" w:rsidR="00DD3056" w:rsidRPr="008817AE" w:rsidRDefault="00DD3056" w:rsidP="00DD3056">
      <w:pPr>
        <w:pStyle w:val="BodyText"/>
      </w:pPr>
      <w:r w:rsidRPr="008817AE">
        <w:t xml:space="preserve">value expressing the relation between the energy registered by the meter and the corresponding value of the test </w:t>
      </w:r>
      <w:proofErr w:type="gramStart"/>
      <w:r w:rsidRPr="008817AE">
        <w:t>output</w:t>
      </w:r>
      <w:proofErr w:type="gramEnd"/>
    </w:p>
    <w:p w14:paraId="1C574738" w14:textId="018CCA92" w:rsidR="00997492" w:rsidRPr="008817AE" w:rsidRDefault="00405E1E" w:rsidP="00997492">
      <w:pPr>
        <w:pStyle w:val="Note"/>
      </w:pPr>
      <w:r w:rsidRPr="008817AE">
        <w:t>Note 1:</w:t>
      </w:r>
      <w:r w:rsidRPr="008817AE">
        <w:tab/>
      </w:r>
      <w:r w:rsidR="00997492" w:rsidRPr="008817AE">
        <w:t>For static meters, the meter constant is typically expressed as impulse per unit of energy (e.g. imp/kWh, imp/</w:t>
      </w:r>
      <w:proofErr w:type="spellStart"/>
      <w:r w:rsidR="00997492" w:rsidRPr="008817AE">
        <w:t>kvarh</w:t>
      </w:r>
      <w:proofErr w:type="spellEnd"/>
      <w:ins w:id="872" w:author="Phillip" w:date="2023-08-03T16:33:00Z">
        <w:r w:rsidR="00D62CE1">
          <w:t>, imp/</w:t>
        </w:r>
        <w:proofErr w:type="spellStart"/>
        <w:r w:rsidR="00D62CE1">
          <w:t>kVAh</w:t>
        </w:r>
      </w:ins>
      <w:proofErr w:type="spellEnd"/>
      <w:r w:rsidR="00997492" w:rsidRPr="008817AE">
        <w:t xml:space="preserve">), or as units of energy per impulse (e.g. </w:t>
      </w:r>
      <w:proofErr w:type="spellStart"/>
      <w:r w:rsidR="00997492" w:rsidRPr="008817AE">
        <w:t>Wh</w:t>
      </w:r>
      <w:proofErr w:type="spellEnd"/>
      <w:r w:rsidR="00997492" w:rsidRPr="008817AE">
        <w:t xml:space="preserve">/imp, </w:t>
      </w:r>
      <w:proofErr w:type="spellStart"/>
      <w:r w:rsidR="00997492" w:rsidRPr="008817AE">
        <w:t>varh</w:t>
      </w:r>
      <w:proofErr w:type="spellEnd"/>
      <w:r w:rsidR="00997492" w:rsidRPr="008817AE">
        <w:t>/imp</w:t>
      </w:r>
      <w:ins w:id="873" w:author="Phillip" w:date="2023-08-03T16:33:00Z">
        <w:r w:rsidR="00D62CE1">
          <w:t xml:space="preserve">, </w:t>
        </w:r>
        <w:proofErr w:type="spellStart"/>
        <w:r w:rsidR="00D62CE1">
          <w:t>VAh</w:t>
        </w:r>
        <w:proofErr w:type="spellEnd"/>
        <w:r w:rsidR="00D62CE1">
          <w:t>/imp</w:t>
        </w:r>
      </w:ins>
      <w:r w:rsidR="00997492" w:rsidRPr="008817AE">
        <w:t>).</w:t>
      </w:r>
    </w:p>
    <w:p w14:paraId="6A9A44ED" w14:textId="2D023539" w:rsidR="00997492" w:rsidRPr="008817AE" w:rsidRDefault="00997492" w:rsidP="00997492">
      <w:pPr>
        <w:pStyle w:val="Note"/>
      </w:pPr>
      <w:r w:rsidRPr="008817AE">
        <w:t>Note 2:</w:t>
      </w:r>
      <w:r w:rsidRPr="008817AE">
        <w:tab/>
        <w:t>For electromechanical meters, the meter constant is typically expressed as revolutions per unit of energy (e.g. rev/kWh, rev/</w:t>
      </w:r>
      <w:proofErr w:type="spellStart"/>
      <w:r w:rsidRPr="008817AE">
        <w:t>kvarh</w:t>
      </w:r>
      <w:proofErr w:type="spellEnd"/>
      <w:ins w:id="874" w:author="Phillip" w:date="2023-08-03T16:34:00Z">
        <w:r w:rsidR="00D62CE1">
          <w:t>, rev/</w:t>
        </w:r>
        <w:proofErr w:type="spellStart"/>
        <w:r w:rsidR="00D62CE1">
          <w:t>kVAh</w:t>
        </w:r>
      </w:ins>
      <w:proofErr w:type="spellEnd"/>
      <w:r w:rsidRPr="008817AE">
        <w:t xml:space="preserve">), or as units of energy per revolution (e.g. </w:t>
      </w:r>
      <w:proofErr w:type="spellStart"/>
      <w:r w:rsidRPr="008817AE">
        <w:t>Wh</w:t>
      </w:r>
      <w:proofErr w:type="spellEnd"/>
      <w:r w:rsidRPr="008817AE">
        <w:t xml:space="preserve">/rev, </w:t>
      </w:r>
      <w:proofErr w:type="spellStart"/>
      <w:r w:rsidRPr="008817AE">
        <w:t>varh</w:t>
      </w:r>
      <w:proofErr w:type="spellEnd"/>
      <w:r w:rsidRPr="008817AE">
        <w:t>/rev</w:t>
      </w:r>
      <w:ins w:id="875" w:author="Phillip" w:date="2023-08-03T16:34:00Z">
        <w:r w:rsidR="00D62CE1">
          <w:t xml:space="preserve">, </w:t>
        </w:r>
        <w:proofErr w:type="spellStart"/>
        <w:r w:rsidR="00D62CE1">
          <w:t>VAh</w:t>
        </w:r>
        <w:proofErr w:type="spellEnd"/>
        <w:r w:rsidR="00D62CE1">
          <w:t>/rev</w:t>
        </w:r>
      </w:ins>
      <w:r w:rsidRPr="008817AE">
        <w:t>).</w:t>
      </w:r>
    </w:p>
    <w:p w14:paraId="7B34DAF7" w14:textId="77777777" w:rsidR="00FA08C8" w:rsidRPr="008817AE" w:rsidRDefault="00FA08C8" w:rsidP="00FA08C8">
      <w:pPr>
        <w:pStyle w:val="Heading3"/>
      </w:pPr>
      <w:bookmarkStart w:id="876" w:name="_Toc159855061"/>
      <w:bookmarkEnd w:id="876"/>
    </w:p>
    <w:p w14:paraId="35C12CF1" w14:textId="77777777" w:rsidR="00DD3056" w:rsidRPr="008817AE" w:rsidRDefault="00DD3056" w:rsidP="00FA08C8">
      <w:pPr>
        <w:pStyle w:val="Definition"/>
      </w:pPr>
      <w:r w:rsidRPr="008817AE">
        <w:t xml:space="preserve">test </w:t>
      </w:r>
      <w:proofErr w:type="gramStart"/>
      <w:r w:rsidRPr="008817AE">
        <w:t>output</w:t>
      </w:r>
      <w:proofErr w:type="gramEnd"/>
    </w:p>
    <w:p w14:paraId="4EE5F317" w14:textId="77777777" w:rsidR="00DD3056" w:rsidRPr="008817AE" w:rsidRDefault="00A72ABC" w:rsidP="00DD3056">
      <w:pPr>
        <w:pStyle w:val="BodyText"/>
      </w:pPr>
      <w:r w:rsidRPr="008817AE">
        <w:t xml:space="preserve">output </w:t>
      </w:r>
      <w:r w:rsidR="00DD3056" w:rsidRPr="008817AE">
        <w:t xml:space="preserve">which can be used for testing the meter, providing pulses or the means to provide pulses corresponding to the energy measured by the </w:t>
      </w:r>
      <w:proofErr w:type="gramStart"/>
      <w:r w:rsidR="00DD3056" w:rsidRPr="008817AE">
        <w:t>meter</w:t>
      </w:r>
      <w:proofErr w:type="gramEnd"/>
    </w:p>
    <w:p w14:paraId="66A844C4" w14:textId="77777777" w:rsidR="00FA08C8" w:rsidRPr="008817AE" w:rsidRDefault="00FA08C8" w:rsidP="00FA08C8">
      <w:pPr>
        <w:pStyle w:val="Heading3"/>
      </w:pPr>
      <w:bookmarkStart w:id="877" w:name="_Toc159855062"/>
      <w:bookmarkEnd w:id="877"/>
    </w:p>
    <w:p w14:paraId="60630FA8" w14:textId="77777777" w:rsidR="00DD3056" w:rsidRPr="008817AE" w:rsidRDefault="00DD3056" w:rsidP="00FA08C8">
      <w:pPr>
        <w:pStyle w:val="Definition"/>
      </w:pPr>
      <w:r w:rsidRPr="008817AE">
        <w:t>sub-assembly</w:t>
      </w:r>
    </w:p>
    <w:p w14:paraId="535C94EB" w14:textId="77777777" w:rsidR="00DD3056" w:rsidRPr="008817AE" w:rsidRDefault="00DD3056" w:rsidP="00DD3056">
      <w:pPr>
        <w:pStyle w:val="BodyText"/>
      </w:pPr>
      <w:r w:rsidRPr="008817AE">
        <w:t>part of a device having a recognizable function of its own</w:t>
      </w:r>
    </w:p>
    <w:p w14:paraId="21C9E300" w14:textId="77777777" w:rsidR="0078674F" w:rsidRPr="008817AE" w:rsidRDefault="0078674F" w:rsidP="004F6793">
      <w:pPr>
        <w:pStyle w:val="Heading3"/>
      </w:pPr>
      <w:bookmarkStart w:id="878" w:name="_Toc159855063"/>
      <w:bookmarkEnd w:id="878"/>
    </w:p>
    <w:p w14:paraId="5916327E" w14:textId="77777777" w:rsidR="0078674F" w:rsidRPr="008817AE" w:rsidRDefault="0078674F" w:rsidP="004F6793">
      <w:pPr>
        <w:pStyle w:val="Definition"/>
      </w:pPr>
      <w:r w:rsidRPr="008817AE">
        <w:t>low-power instrument transformer</w:t>
      </w:r>
    </w:p>
    <w:p w14:paraId="439BEE28" w14:textId="77777777" w:rsidR="0078674F" w:rsidRPr="008817AE" w:rsidRDefault="0078674F" w:rsidP="004F6793">
      <w:pPr>
        <w:pStyle w:val="Definition"/>
      </w:pPr>
      <w:r w:rsidRPr="008817AE">
        <w:t>LPIT</w:t>
      </w:r>
    </w:p>
    <w:p w14:paraId="39BCD6F1" w14:textId="664CE30D" w:rsidR="0078674F" w:rsidRPr="008817AE" w:rsidRDefault="002A0705" w:rsidP="002A0705">
      <w:pPr>
        <w:pStyle w:val="BodyText"/>
      </w:pPr>
      <w:r w:rsidRPr="008817AE">
        <w:t xml:space="preserve">instrument transformer with no rated output </w:t>
      </w:r>
      <w:proofErr w:type="gramStart"/>
      <w:r w:rsidRPr="008817AE">
        <w:t>power</w:t>
      </w:r>
      <w:proofErr w:type="gramEnd"/>
    </w:p>
    <w:p w14:paraId="1C8EAD11" w14:textId="1B6EF906" w:rsidR="00B6382E" w:rsidRPr="008817AE" w:rsidRDefault="00B6382E" w:rsidP="00B6382E">
      <w:pPr>
        <w:pStyle w:val="BodyText"/>
      </w:pPr>
      <w:r w:rsidRPr="008817AE">
        <w:t>[IEC 61689-6:2016</w:t>
      </w:r>
      <w:ins w:id="879" w:author="Phillip" w:date="2023-08-21T13:08:00Z">
        <w:r w:rsidR="00714DB9">
          <w:t xml:space="preserve"> </w:t>
        </w:r>
        <w:r w:rsidR="00714DB9">
          <w:fldChar w:fldCharType="begin"/>
        </w:r>
        <w:r w:rsidR="00714DB9">
          <w:instrText xml:space="preserve"> REF _Ref143515717 \r </w:instrText>
        </w:r>
      </w:ins>
      <w:r w:rsidR="00714DB9">
        <w:fldChar w:fldCharType="separate"/>
      </w:r>
      <w:ins w:id="880" w:author="Mitchell, Phillip" w:date="2023-11-29T12:24:00Z">
        <w:r w:rsidR="0033235A">
          <w:t>[14]</w:t>
        </w:r>
      </w:ins>
      <w:ins w:id="881" w:author="Phillip" w:date="2023-08-21T13:12:00Z">
        <w:del w:id="882" w:author="Mitchell, Phillip" w:date="2023-11-29T12:24:00Z">
          <w:r w:rsidR="00714DB9" w:rsidDel="0033235A">
            <w:delText>[13]</w:delText>
          </w:r>
        </w:del>
      </w:ins>
      <w:ins w:id="883" w:author="Phillip" w:date="2023-08-21T13:08:00Z">
        <w:r w:rsidR="00714DB9">
          <w:fldChar w:fldCharType="end"/>
        </w:r>
      </w:ins>
      <w:r w:rsidRPr="008817AE">
        <w:t>, 3.1.601]</w:t>
      </w:r>
    </w:p>
    <w:p w14:paraId="6B970E94" w14:textId="77777777" w:rsidR="006130F2" w:rsidRPr="008817AE" w:rsidRDefault="006130F2" w:rsidP="006130F2">
      <w:pPr>
        <w:pStyle w:val="Heading3"/>
      </w:pPr>
      <w:bookmarkStart w:id="884" w:name="_Toc159855064"/>
      <w:bookmarkEnd w:id="884"/>
    </w:p>
    <w:p w14:paraId="4C7B8DF8" w14:textId="5E72D64F" w:rsidR="006130F2" w:rsidRPr="008817AE" w:rsidRDefault="006130F2" w:rsidP="006130F2">
      <w:pPr>
        <w:pStyle w:val="Definition"/>
      </w:pPr>
      <w:r w:rsidRPr="008817AE">
        <w:t>electronic LPIT</w:t>
      </w:r>
    </w:p>
    <w:p w14:paraId="3B023332" w14:textId="47E3072C" w:rsidR="006130F2" w:rsidRPr="008817AE" w:rsidRDefault="006130F2" w:rsidP="006130F2">
      <w:pPr>
        <w:pStyle w:val="Definition"/>
      </w:pPr>
      <w:r w:rsidRPr="008817AE">
        <w:t>EIT</w:t>
      </w:r>
    </w:p>
    <w:p w14:paraId="3B806658" w14:textId="343BBD12" w:rsidR="006130F2" w:rsidRPr="008817AE" w:rsidRDefault="006130F2" w:rsidP="00B6382E">
      <w:pPr>
        <w:pStyle w:val="BodyText"/>
      </w:pPr>
      <w:r w:rsidRPr="008817AE">
        <w:t xml:space="preserve">LPIT in which signal processing is performed by active electronic </w:t>
      </w:r>
      <w:proofErr w:type="gramStart"/>
      <w:r w:rsidRPr="008817AE">
        <w:t>components</w:t>
      </w:r>
      <w:proofErr w:type="gramEnd"/>
    </w:p>
    <w:p w14:paraId="62F52BB4" w14:textId="0B541866" w:rsidR="005E0AE0" w:rsidRPr="008817AE" w:rsidRDefault="005E0AE0" w:rsidP="00B6382E">
      <w:pPr>
        <w:pStyle w:val="BodyText"/>
      </w:pPr>
      <w:r w:rsidRPr="008817AE">
        <w:t>[IEC 61689-6:2016</w:t>
      </w:r>
      <w:ins w:id="885" w:author="Phillip" w:date="2023-08-21T13:08:00Z">
        <w:r w:rsidR="00714DB9">
          <w:t xml:space="preserve"> </w:t>
        </w:r>
        <w:r w:rsidR="00714DB9">
          <w:fldChar w:fldCharType="begin"/>
        </w:r>
        <w:r w:rsidR="00714DB9">
          <w:instrText xml:space="preserve"> REF _Ref143515717 \r </w:instrText>
        </w:r>
        <w:r w:rsidR="00714DB9">
          <w:fldChar w:fldCharType="separate"/>
        </w:r>
      </w:ins>
      <w:ins w:id="886" w:author="Mitchell, Phillip" w:date="2023-11-29T12:24:00Z">
        <w:r w:rsidR="0033235A">
          <w:t>[14]</w:t>
        </w:r>
      </w:ins>
      <w:ins w:id="887" w:author="Phillip" w:date="2023-08-21T13:12:00Z">
        <w:del w:id="888" w:author="Mitchell, Phillip" w:date="2023-11-29T12:24:00Z">
          <w:r w:rsidR="00714DB9" w:rsidDel="0033235A">
            <w:delText>[13]</w:delText>
          </w:r>
        </w:del>
      </w:ins>
      <w:ins w:id="889" w:author="Phillip" w:date="2023-08-21T13:08:00Z">
        <w:r w:rsidR="00714DB9">
          <w:fldChar w:fldCharType="end"/>
        </w:r>
      </w:ins>
      <w:r w:rsidRPr="008817AE">
        <w:t>, 3.1.601]</w:t>
      </w:r>
    </w:p>
    <w:p w14:paraId="28922158" w14:textId="67A18BA6" w:rsidR="001A23CE" w:rsidRPr="008817AE" w:rsidDel="00613378" w:rsidRDefault="001A23CE" w:rsidP="004F6793">
      <w:pPr>
        <w:pStyle w:val="Heading3"/>
        <w:rPr>
          <w:moveFrom w:id="890" w:author="Phillip" w:date="2023-08-24T16:33:00Z"/>
        </w:rPr>
      </w:pPr>
      <w:bookmarkStart w:id="891" w:name="_Toc159855065"/>
      <w:bookmarkStart w:id="892" w:name="_Toc159855587"/>
      <w:bookmarkEnd w:id="891"/>
      <w:bookmarkEnd w:id="892"/>
      <w:moveFromRangeStart w:id="893" w:author="Phillip" w:date="2023-08-24T16:33:00Z" w:name="move143787197"/>
    </w:p>
    <w:p w14:paraId="09160157" w14:textId="6836EDD8" w:rsidR="001A23CE" w:rsidRPr="008817AE" w:rsidDel="00613378" w:rsidRDefault="001A23CE" w:rsidP="004F6793">
      <w:pPr>
        <w:pStyle w:val="Definition"/>
        <w:rPr>
          <w:moveFrom w:id="894" w:author="Phillip" w:date="2023-08-24T16:33:00Z"/>
        </w:rPr>
      </w:pPr>
      <w:moveFrom w:id="895" w:author="Phillip" w:date="2023-08-24T16:33:00Z">
        <w:r w:rsidRPr="008817AE" w:rsidDel="00613378">
          <w:t>multi-branch meter</w:t>
        </w:r>
        <w:bookmarkStart w:id="896" w:name="_Toc159855066"/>
        <w:bookmarkStart w:id="897" w:name="_Toc159855588"/>
        <w:bookmarkEnd w:id="896"/>
        <w:bookmarkEnd w:id="897"/>
      </w:moveFrom>
    </w:p>
    <w:p w14:paraId="2C3E2E50" w14:textId="667B9803" w:rsidR="001A23CE" w:rsidRPr="008817AE" w:rsidDel="00613378" w:rsidRDefault="001A23CE" w:rsidP="004F6793">
      <w:pPr>
        <w:pStyle w:val="Definition"/>
        <w:rPr>
          <w:moveFrom w:id="898" w:author="Phillip" w:date="2023-08-24T16:33:00Z"/>
        </w:rPr>
      </w:pPr>
      <w:moveFrom w:id="899" w:author="Phillip" w:date="2023-08-24T16:33:00Z">
        <w:r w:rsidRPr="008817AE" w:rsidDel="00613378">
          <w:t>branch circuit power meter</w:t>
        </w:r>
        <w:bookmarkStart w:id="900" w:name="_Toc159855067"/>
        <w:bookmarkStart w:id="901" w:name="_Toc159855589"/>
        <w:bookmarkEnd w:id="900"/>
        <w:bookmarkEnd w:id="901"/>
      </w:moveFrom>
    </w:p>
    <w:p w14:paraId="68838661" w14:textId="0A07A82D" w:rsidR="004740C8" w:rsidRPr="008817AE" w:rsidDel="00613378" w:rsidRDefault="004740C8" w:rsidP="004740C8">
      <w:pPr>
        <w:pStyle w:val="Definition"/>
        <w:rPr>
          <w:moveFrom w:id="902" w:author="Phillip" w:date="2023-08-24T16:33:00Z"/>
        </w:rPr>
      </w:pPr>
      <w:moveFrom w:id="903" w:author="Phillip" w:date="2023-08-24T16:33:00Z">
        <w:r w:rsidRPr="008817AE" w:rsidDel="00613378">
          <w:t>multi-load meter</w:t>
        </w:r>
        <w:bookmarkStart w:id="904" w:name="_Toc159855068"/>
        <w:bookmarkStart w:id="905" w:name="_Toc159855590"/>
        <w:bookmarkEnd w:id="904"/>
        <w:bookmarkEnd w:id="905"/>
      </w:moveFrom>
    </w:p>
    <w:p w14:paraId="18C736D8" w14:textId="31DF92E8" w:rsidR="001A23CE" w:rsidRPr="008817AE" w:rsidDel="00613378" w:rsidRDefault="001A23CE">
      <w:pPr>
        <w:pStyle w:val="BodyText"/>
        <w:rPr>
          <w:moveFrom w:id="906" w:author="Phillip" w:date="2023-08-24T16:33:00Z"/>
        </w:rPr>
      </w:pPr>
      <w:moveFrom w:id="907" w:author="Phillip" w:date="2023-08-24T16:33:00Z">
        <w:r w:rsidRPr="008817AE" w:rsidDel="00613378">
          <w:t>meter designed to measure energy on multiple branch circuits of electrical distribution network</w:t>
        </w:r>
        <w:bookmarkStart w:id="908" w:name="_Toc159855069"/>
        <w:bookmarkStart w:id="909" w:name="_Toc159855591"/>
        <w:bookmarkEnd w:id="908"/>
        <w:bookmarkEnd w:id="909"/>
      </w:moveFrom>
    </w:p>
    <w:p w14:paraId="2D8FBCC2" w14:textId="17C98DA3" w:rsidR="001A23CE" w:rsidRPr="008817AE" w:rsidDel="00613378" w:rsidRDefault="001A23CE" w:rsidP="004F6793">
      <w:pPr>
        <w:pStyle w:val="Note"/>
        <w:rPr>
          <w:moveFrom w:id="910" w:author="Phillip" w:date="2023-08-24T16:33:00Z"/>
        </w:rPr>
      </w:pPr>
      <w:moveFrom w:id="911" w:author="Phillip" w:date="2023-08-24T16:33:00Z">
        <w:r w:rsidRPr="008817AE" w:rsidDel="00613378">
          <w:t>Note:</w:t>
        </w:r>
        <w:r w:rsidRPr="008817AE" w:rsidDel="00613378">
          <w:tab/>
          <w:t xml:space="preserve">Multi-branch meters are typically connected via LPITs, and may have a large number of measuring channels, one for each branch circuit in the distribution </w:t>
        </w:r>
        <w:r w:rsidR="004740C8" w:rsidRPr="008817AE" w:rsidDel="00613378">
          <w:t>panel board</w:t>
        </w:r>
        <w:r w:rsidRPr="008817AE" w:rsidDel="00613378">
          <w:t xml:space="preserve"> or switchboard.</w:t>
        </w:r>
        <w:bookmarkStart w:id="912" w:name="_Toc159855070"/>
        <w:bookmarkStart w:id="913" w:name="_Toc159855592"/>
        <w:bookmarkEnd w:id="912"/>
        <w:bookmarkEnd w:id="913"/>
      </w:moveFrom>
    </w:p>
    <w:p w14:paraId="7E493278" w14:textId="77777777" w:rsidR="001A23CE" w:rsidRPr="008817AE" w:rsidRDefault="001A23CE" w:rsidP="004F6793">
      <w:pPr>
        <w:pStyle w:val="Heading3"/>
      </w:pPr>
      <w:bookmarkStart w:id="914" w:name="_Toc159855071"/>
      <w:bookmarkEnd w:id="914"/>
      <w:moveFromRangeEnd w:id="893"/>
    </w:p>
    <w:p w14:paraId="5922172F" w14:textId="77777777" w:rsidR="001A23CE" w:rsidRPr="008817AE" w:rsidRDefault="001A23CE" w:rsidP="004F6793">
      <w:pPr>
        <w:pStyle w:val="Definition"/>
        <w:spacing w:after="0"/>
      </w:pPr>
      <w:r w:rsidRPr="008817AE">
        <w:t>channel</w:t>
      </w:r>
    </w:p>
    <w:p w14:paraId="0BE04E01" w14:textId="77777777" w:rsidR="001A23CE" w:rsidRPr="008817AE" w:rsidRDefault="001A23CE">
      <w:pPr>
        <w:pStyle w:val="BodyText"/>
      </w:pPr>
      <w:r w:rsidRPr="008817AE">
        <w:t>(for multi-branch meters)</w:t>
      </w:r>
    </w:p>
    <w:p w14:paraId="371D2D5E" w14:textId="77777777" w:rsidR="001A23CE" w:rsidRPr="008817AE" w:rsidRDefault="001A23CE">
      <w:pPr>
        <w:pStyle w:val="BodyText"/>
      </w:pPr>
      <w:r w:rsidRPr="008817AE">
        <w:t xml:space="preserve">analogue or digital input in a multi-branch meter associated with one connected circuit or </w:t>
      </w:r>
      <w:proofErr w:type="gramStart"/>
      <w:r w:rsidRPr="008817AE">
        <w:t>phase</w:t>
      </w:r>
      <w:proofErr w:type="gramEnd"/>
    </w:p>
    <w:p w14:paraId="6DF354C5" w14:textId="77777777" w:rsidR="0012250A" w:rsidRPr="008817AE" w:rsidRDefault="0012250A" w:rsidP="00173227">
      <w:pPr>
        <w:pStyle w:val="Heading3"/>
      </w:pPr>
      <w:bookmarkStart w:id="915" w:name="_Toc159855072"/>
      <w:bookmarkEnd w:id="915"/>
    </w:p>
    <w:p w14:paraId="3288D365" w14:textId="38309DDE" w:rsidR="0012250A" w:rsidRPr="008817AE" w:rsidRDefault="0012250A" w:rsidP="00173227">
      <w:pPr>
        <w:pStyle w:val="Definition"/>
      </w:pPr>
      <w:r w:rsidRPr="008817AE">
        <w:t>memory</w:t>
      </w:r>
    </w:p>
    <w:p w14:paraId="46229811" w14:textId="7518BE3B" w:rsidR="0012250A" w:rsidRPr="008817AE" w:rsidRDefault="0012250A" w:rsidP="00173227">
      <w:r w:rsidRPr="008817AE">
        <w:t>element which stores digital information</w:t>
      </w:r>
    </w:p>
    <w:p w14:paraId="3C251162" w14:textId="00BFDC92" w:rsidR="0012250A" w:rsidRPr="008817AE" w:rsidRDefault="0012250A" w:rsidP="00173227">
      <w:r w:rsidRPr="008817AE">
        <w:t>[IEC 62052-11:2020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3.2.9]</w:t>
      </w:r>
    </w:p>
    <w:p w14:paraId="24D73D61" w14:textId="77777777" w:rsidR="0012250A" w:rsidRPr="008817AE" w:rsidRDefault="0012250A" w:rsidP="003F1E96">
      <w:pPr>
        <w:pStyle w:val="Heading3"/>
      </w:pPr>
      <w:bookmarkStart w:id="916" w:name="_Toc159855073"/>
      <w:bookmarkEnd w:id="916"/>
    </w:p>
    <w:p w14:paraId="680104F9" w14:textId="03D1D0CE" w:rsidR="0012250A" w:rsidRPr="008817AE" w:rsidRDefault="0012250A" w:rsidP="00B00C37">
      <w:pPr>
        <w:pStyle w:val="BodyText"/>
        <w:rPr>
          <w:b/>
        </w:rPr>
      </w:pPr>
      <w:r w:rsidRPr="008817AE">
        <w:rPr>
          <w:b/>
        </w:rPr>
        <w:t>non-volatile memory</w:t>
      </w:r>
    </w:p>
    <w:p w14:paraId="2B3B0C71" w14:textId="05168912" w:rsidR="0012250A" w:rsidRPr="008817AE" w:rsidRDefault="0012250A" w:rsidP="00B00C37">
      <w:pPr>
        <w:pStyle w:val="BodyText"/>
      </w:pPr>
      <w:r w:rsidRPr="008817AE">
        <w:t xml:space="preserve">memory which can retain information in the absence of </w:t>
      </w:r>
      <w:proofErr w:type="gramStart"/>
      <w:r w:rsidRPr="008817AE">
        <w:t>power</w:t>
      </w:r>
      <w:proofErr w:type="gramEnd"/>
    </w:p>
    <w:p w14:paraId="23440F95" w14:textId="78873BD2" w:rsidR="0012250A" w:rsidRPr="008817AE" w:rsidRDefault="0012250A" w:rsidP="00B00C37">
      <w:pPr>
        <w:pStyle w:val="BodyText"/>
      </w:pPr>
      <w:r w:rsidRPr="008817AE">
        <w:t>[IEC 62052-11:2020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3.2.10]</w:t>
      </w:r>
    </w:p>
    <w:p w14:paraId="1848CCFB" w14:textId="74EBD175" w:rsidR="003F1E96" w:rsidRPr="008817AE" w:rsidDel="009738E7" w:rsidRDefault="003F1E96" w:rsidP="00173227">
      <w:pPr>
        <w:pStyle w:val="Heading3"/>
        <w:rPr>
          <w:moveFrom w:id="917" w:author="Phillip" w:date="2023-08-24T16:22:00Z"/>
        </w:rPr>
      </w:pPr>
      <w:bookmarkStart w:id="918" w:name="_Toc159855074"/>
      <w:bookmarkStart w:id="919" w:name="_Toc159855596"/>
      <w:bookmarkEnd w:id="918"/>
      <w:bookmarkEnd w:id="919"/>
      <w:moveFromRangeStart w:id="920" w:author="Phillip" w:date="2023-08-24T16:22:00Z" w:name="move143786584"/>
    </w:p>
    <w:p w14:paraId="36758706" w14:textId="53424E28" w:rsidR="003F1E96" w:rsidRPr="008817AE" w:rsidDel="009738E7" w:rsidRDefault="003F1E96" w:rsidP="00173227">
      <w:pPr>
        <w:pStyle w:val="Definition"/>
        <w:rPr>
          <w:moveFrom w:id="921" w:author="Phillip" w:date="2023-08-24T16:22:00Z"/>
        </w:rPr>
      </w:pPr>
      <w:moveFrom w:id="922" w:author="Phillip" w:date="2023-08-24T16:22:00Z">
        <w:r w:rsidRPr="008817AE" w:rsidDel="009738E7">
          <w:t>demand meter</w:t>
        </w:r>
        <w:bookmarkStart w:id="923" w:name="_Toc159855075"/>
        <w:bookmarkStart w:id="924" w:name="_Toc159855597"/>
        <w:bookmarkEnd w:id="923"/>
        <w:bookmarkEnd w:id="924"/>
      </w:moveFrom>
    </w:p>
    <w:p w14:paraId="7077C6D9" w14:textId="443546D4" w:rsidR="003F1E96" w:rsidRPr="008817AE" w:rsidDel="009738E7" w:rsidRDefault="00444C6B" w:rsidP="00173227">
      <w:pPr>
        <w:pStyle w:val="BodyText"/>
        <w:rPr>
          <w:moveFrom w:id="925" w:author="Phillip" w:date="2023-08-24T16:22:00Z"/>
        </w:rPr>
      </w:pPr>
      <w:moveFrom w:id="926" w:author="Phillip" w:date="2023-08-24T16:22:00Z">
        <w:r w:rsidRPr="008817AE" w:rsidDel="009738E7">
          <w:t>meter intended to measure demand</w:t>
        </w:r>
        <w:bookmarkStart w:id="927" w:name="_Toc159855076"/>
        <w:bookmarkStart w:id="928" w:name="_Toc159855598"/>
        <w:bookmarkEnd w:id="927"/>
        <w:bookmarkEnd w:id="928"/>
      </w:moveFrom>
    </w:p>
    <w:p w14:paraId="34603785" w14:textId="1922293F" w:rsidR="00444C6B" w:rsidRPr="008817AE" w:rsidDel="009738E7" w:rsidRDefault="00444C6B" w:rsidP="00173227">
      <w:pPr>
        <w:pStyle w:val="Heading3"/>
        <w:rPr>
          <w:del w:id="929" w:author="Phillip" w:date="2023-08-24T16:20:00Z"/>
        </w:rPr>
      </w:pPr>
      <w:bookmarkStart w:id="930" w:name="_Toc159855077"/>
      <w:bookmarkStart w:id="931" w:name="_Toc159855599"/>
      <w:bookmarkEnd w:id="930"/>
      <w:bookmarkEnd w:id="931"/>
      <w:moveFromRangeEnd w:id="920"/>
    </w:p>
    <w:p w14:paraId="7807F15F" w14:textId="46AC056C" w:rsidR="00444C6B" w:rsidRPr="008817AE" w:rsidDel="009738E7" w:rsidRDefault="00444C6B" w:rsidP="00173227">
      <w:pPr>
        <w:pStyle w:val="Definition"/>
        <w:rPr>
          <w:del w:id="932" w:author="Phillip" w:date="2023-08-24T16:20:00Z"/>
        </w:rPr>
      </w:pPr>
      <w:del w:id="933" w:author="Phillip" w:date="2023-08-24T16:20:00Z">
        <w:r w:rsidRPr="008817AE" w:rsidDel="009738E7">
          <w:delText>demand register</w:delText>
        </w:r>
        <w:bookmarkStart w:id="934" w:name="_Toc159855078"/>
        <w:bookmarkStart w:id="935" w:name="_Toc159855600"/>
        <w:bookmarkEnd w:id="934"/>
        <w:bookmarkEnd w:id="935"/>
      </w:del>
    </w:p>
    <w:p w14:paraId="39CEC7EB" w14:textId="4D9E036E" w:rsidR="00444C6B" w:rsidRPr="008817AE" w:rsidDel="009738E7" w:rsidRDefault="00444C6B" w:rsidP="00173227">
      <w:pPr>
        <w:pStyle w:val="BodyText"/>
        <w:rPr>
          <w:del w:id="936" w:author="Phillip" w:date="2023-08-24T16:20:00Z"/>
        </w:rPr>
      </w:pPr>
      <w:del w:id="937" w:author="Phillip" w:date="2023-08-24T16:20:00Z">
        <w:r w:rsidRPr="008817AE" w:rsidDel="009738E7">
          <w:delText xml:space="preserve">register which </w:delText>
        </w:r>
        <w:r w:rsidR="00FA4E4E" w:rsidRPr="008817AE" w:rsidDel="009738E7">
          <w:delText>stores</w:delText>
        </w:r>
        <w:r w:rsidRPr="008817AE" w:rsidDel="009738E7">
          <w:delText xml:space="preserve"> the value of the demand measured by the meter</w:delText>
        </w:r>
        <w:bookmarkStart w:id="938" w:name="_Toc159855079"/>
        <w:bookmarkStart w:id="939" w:name="_Toc159855601"/>
        <w:bookmarkEnd w:id="938"/>
        <w:bookmarkEnd w:id="939"/>
      </w:del>
    </w:p>
    <w:p w14:paraId="2703BA52" w14:textId="41F6636F" w:rsidR="00DC7D79" w:rsidRPr="008817AE" w:rsidDel="009738E7" w:rsidRDefault="00DC7D79" w:rsidP="00173227">
      <w:pPr>
        <w:pStyle w:val="Heading3"/>
        <w:rPr>
          <w:del w:id="940" w:author="Phillip" w:date="2023-08-24T16:20:00Z"/>
        </w:rPr>
      </w:pPr>
      <w:bookmarkStart w:id="941" w:name="_Toc159855080"/>
      <w:bookmarkStart w:id="942" w:name="_Toc159855602"/>
      <w:bookmarkEnd w:id="941"/>
      <w:bookmarkEnd w:id="942"/>
    </w:p>
    <w:p w14:paraId="4ACF175D" w14:textId="64349E7F" w:rsidR="00DC7D79" w:rsidRPr="008817AE" w:rsidDel="009738E7" w:rsidRDefault="00DC7D79" w:rsidP="00430FC3">
      <w:pPr>
        <w:pStyle w:val="Definition"/>
        <w:rPr>
          <w:del w:id="943" w:author="Phillip" w:date="2023-08-24T16:20:00Z"/>
        </w:rPr>
      </w:pPr>
      <w:del w:id="944" w:author="Phillip" w:date="2023-08-24T16:20:00Z">
        <w:r w:rsidRPr="008817AE" w:rsidDel="009738E7">
          <w:delText>maximum demand register</w:delText>
        </w:r>
        <w:bookmarkStart w:id="945" w:name="_Toc159855081"/>
        <w:bookmarkStart w:id="946" w:name="_Toc159855603"/>
        <w:bookmarkEnd w:id="945"/>
        <w:bookmarkEnd w:id="946"/>
      </w:del>
    </w:p>
    <w:p w14:paraId="14A54C8D" w14:textId="16BAF4A0" w:rsidR="00BE7383" w:rsidRPr="008817AE" w:rsidDel="009738E7" w:rsidRDefault="00DC7D79" w:rsidP="00173227">
      <w:pPr>
        <w:pStyle w:val="BodyText"/>
        <w:rPr>
          <w:del w:id="947" w:author="Phillip" w:date="2023-08-24T16:20:00Z"/>
        </w:rPr>
      </w:pPr>
      <w:del w:id="948" w:author="Phillip" w:date="2023-08-24T16:20:00Z">
        <w:r w:rsidRPr="008817AE" w:rsidDel="009738E7">
          <w:delText xml:space="preserve">demand register which </w:delText>
        </w:r>
        <w:r w:rsidR="00BE7383" w:rsidRPr="008817AE" w:rsidDel="009738E7">
          <w:delText>stores</w:delText>
        </w:r>
        <w:r w:rsidRPr="008817AE" w:rsidDel="009738E7">
          <w:delText xml:space="preserve"> the </w:delText>
        </w:r>
        <w:r w:rsidR="00BE7383" w:rsidRPr="008817AE" w:rsidDel="009738E7">
          <w:delText xml:space="preserve">value of </w:delText>
        </w:r>
        <w:r w:rsidRPr="008817AE" w:rsidDel="009738E7">
          <w:delText>maximum demand</w:delText>
        </w:r>
        <w:bookmarkStart w:id="949" w:name="_Toc159855082"/>
        <w:bookmarkStart w:id="950" w:name="_Toc159855604"/>
        <w:bookmarkEnd w:id="949"/>
        <w:bookmarkEnd w:id="950"/>
      </w:del>
    </w:p>
    <w:p w14:paraId="0AF7DFE1" w14:textId="750CF3DF" w:rsidR="00DC7D79" w:rsidRPr="008817AE" w:rsidDel="009738E7" w:rsidRDefault="00BE7383" w:rsidP="00430FC3">
      <w:pPr>
        <w:pStyle w:val="Note"/>
        <w:rPr>
          <w:del w:id="951" w:author="Phillip" w:date="2023-08-24T16:20:00Z"/>
        </w:rPr>
      </w:pPr>
      <w:del w:id="952" w:author="Phillip" w:date="2023-08-24T16:20:00Z">
        <w:r w:rsidRPr="008817AE" w:rsidDel="009738E7">
          <w:delText>Note:</w:delText>
        </w:r>
        <w:r w:rsidRPr="008817AE" w:rsidDel="009738E7">
          <w:tab/>
          <w:delText xml:space="preserve">Maximum demand is defined as </w:delText>
        </w:r>
        <w:r w:rsidR="00DC7D79" w:rsidRPr="008817AE" w:rsidDel="009738E7">
          <w:delText>subsequent to the most recent maximum demand reset</w:delText>
        </w:r>
        <w:r w:rsidRPr="008817AE" w:rsidDel="009738E7">
          <w:delText>.</w:delText>
        </w:r>
        <w:bookmarkStart w:id="953" w:name="_Toc159855083"/>
        <w:bookmarkStart w:id="954" w:name="_Toc159855605"/>
        <w:bookmarkEnd w:id="953"/>
        <w:bookmarkEnd w:id="954"/>
      </w:del>
    </w:p>
    <w:p w14:paraId="6959B786" w14:textId="77777777" w:rsidR="00DC7D79" w:rsidRPr="008817AE" w:rsidRDefault="00DC7D79" w:rsidP="00173227">
      <w:pPr>
        <w:pStyle w:val="Heading3"/>
      </w:pPr>
      <w:bookmarkStart w:id="955" w:name="_Toc159855084"/>
      <w:bookmarkEnd w:id="955"/>
    </w:p>
    <w:p w14:paraId="635C178B" w14:textId="4520D3F5" w:rsidR="00DC7D79" w:rsidRPr="008817AE" w:rsidRDefault="008B0272" w:rsidP="00430FC3">
      <w:pPr>
        <w:pStyle w:val="Definition"/>
      </w:pPr>
      <w:r w:rsidRPr="008817AE">
        <w:t xml:space="preserve">maximum </w:t>
      </w:r>
      <w:r w:rsidR="00DC7D79" w:rsidRPr="008817AE">
        <w:t xml:space="preserve">demand reset </w:t>
      </w:r>
      <w:proofErr w:type="gramStart"/>
      <w:r w:rsidR="00DC7D79" w:rsidRPr="008817AE">
        <w:t>device</w:t>
      </w:r>
      <w:proofErr w:type="gramEnd"/>
    </w:p>
    <w:p w14:paraId="487E3142" w14:textId="2C349CF3" w:rsidR="00315BB9" w:rsidRPr="008817AE" w:rsidRDefault="00315BB9" w:rsidP="00430FC3">
      <w:pPr>
        <w:pStyle w:val="Definition"/>
      </w:pPr>
      <w:r w:rsidRPr="008817AE">
        <w:t xml:space="preserve">reset </w:t>
      </w:r>
      <w:proofErr w:type="gramStart"/>
      <w:r w:rsidRPr="008817AE">
        <w:t>device</w:t>
      </w:r>
      <w:proofErr w:type="gramEnd"/>
    </w:p>
    <w:p w14:paraId="4E008729" w14:textId="17703AB1" w:rsidR="00DC7D79" w:rsidRPr="008817AE" w:rsidRDefault="00DC7D79" w:rsidP="00173227">
      <w:pPr>
        <w:pStyle w:val="BodyText"/>
      </w:pPr>
      <w:r w:rsidRPr="008817AE">
        <w:t xml:space="preserve">device which enables the maximum demand </w:t>
      </w:r>
      <w:proofErr w:type="gramStart"/>
      <w:r w:rsidRPr="008817AE">
        <w:t>register</w:t>
      </w:r>
      <w:proofErr w:type="gramEnd"/>
      <w:r w:rsidRPr="008817AE">
        <w:t xml:space="preserve"> to be reset</w:t>
      </w:r>
      <w:r w:rsidR="008B0272" w:rsidRPr="008817AE">
        <w:t xml:space="preserve"> to zero</w:t>
      </w:r>
      <w:r w:rsidRPr="008817AE">
        <w:t>, manually or by other means.</w:t>
      </w:r>
    </w:p>
    <w:p w14:paraId="43589F45" w14:textId="77777777" w:rsidR="00E374B5" w:rsidRPr="008817AE" w:rsidRDefault="00E374B5" w:rsidP="00173227">
      <w:pPr>
        <w:pStyle w:val="Heading3"/>
      </w:pPr>
      <w:bookmarkStart w:id="956" w:name="_Toc159855085"/>
      <w:bookmarkEnd w:id="956"/>
    </w:p>
    <w:p w14:paraId="63EE4B04" w14:textId="5AFD52A6" w:rsidR="00E374B5" w:rsidRPr="008817AE" w:rsidRDefault="00E374B5" w:rsidP="00430FC3">
      <w:pPr>
        <w:pStyle w:val="Definition"/>
      </w:pPr>
      <w:r w:rsidRPr="008817AE">
        <w:t xml:space="preserve">test </w:t>
      </w:r>
      <w:proofErr w:type="gramStart"/>
      <w:r w:rsidRPr="008817AE">
        <w:t>mode</w:t>
      </w:r>
      <w:proofErr w:type="gramEnd"/>
    </w:p>
    <w:p w14:paraId="2B268C77" w14:textId="77777777" w:rsidR="00E374B5" w:rsidRPr="008817AE" w:rsidRDefault="00E374B5" w:rsidP="00173227">
      <w:pPr>
        <w:pStyle w:val="BodyText"/>
      </w:pPr>
      <w:r w:rsidRPr="008817AE">
        <w:t>a mode of operation or output which facilitates meter accuracy testing by introducing shorter test periods and/or greater resolution of readings.</w:t>
      </w:r>
    </w:p>
    <w:p w14:paraId="39E2E24C" w14:textId="728B525A" w:rsidR="00E374B5" w:rsidRPr="008817AE" w:rsidRDefault="005E0AE0" w:rsidP="005E0AE0">
      <w:pPr>
        <w:pStyle w:val="Note"/>
      </w:pPr>
      <w:r w:rsidRPr="008817AE">
        <w:t>Note:</w:t>
      </w:r>
      <w:r w:rsidRPr="008817AE">
        <w:tab/>
      </w:r>
      <w:r w:rsidR="00E374B5" w:rsidRPr="008817AE">
        <w:t>The output of a test mode feature or operation is not the output used in establishing the basis of a charge for electricity legal units of measure during normal meter operation</w:t>
      </w:r>
    </w:p>
    <w:p w14:paraId="4276E4ED" w14:textId="77777777" w:rsidR="00FE0101" w:rsidRPr="008817AE" w:rsidRDefault="00FE0101" w:rsidP="00FE0101">
      <w:pPr>
        <w:pStyle w:val="Heading3"/>
      </w:pPr>
      <w:bookmarkStart w:id="957" w:name="_Toc159855086"/>
      <w:bookmarkEnd w:id="957"/>
    </w:p>
    <w:p w14:paraId="71B7F327" w14:textId="3690CA29" w:rsidR="00FE0101" w:rsidRPr="008817AE" w:rsidRDefault="00FE0101" w:rsidP="00FA015B">
      <w:pPr>
        <w:pStyle w:val="Definition"/>
      </w:pPr>
      <w:r w:rsidRPr="008817AE">
        <w:t xml:space="preserve">reference </w:t>
      </w:r>
      <w:proofErr w:type="gramStart"/>
      <w:r w:rsidRPr="008817AE">
        <w:t>meter</w:t>
      </w:r>
      <w:proofErr w:type="gramEnd"/>
    </w:p>
    <w:p w14:paraId="47771509" w14:textId="300EDF65" w:rsidR="00FE0101" w:rsidRPr="008817AE" w:rsidRDefault="00FE0101" w:rsidP="00FE0101">
      <w:pPr>
        <w:pStyle w:val="BodyText"/>
      </w:pPr>
      <w:r w:rsidRPr="008817AE">
        <w:t xml:space="preserve">meter used to measure the unit of electrical energy, designed and operated to obtain the highest accuracy and stability in a controlled laboratory environment and traceable to national or international primary </w:t>
      </w:r>
      <w:proofErr w:type="gramStart"/>
      <w:r w:rsidRPr="008817AE">
        <w:t>standards</w:t>
      </w:r>
      <w:proofErr w:type="gramEnd"/>
    </w:p>
    <w:p w14:paraId="459CFBDC" w14:textId="127A5706" w:rsidR="00FE0101" w:rsidRDefault="00FE0101" w:rsidP="00FE0101">
      <w:pPr>
        <w:pStyle w:val="BodyText"/>
        <w:rPr>
          <w:ins w:id="958" w:author="Mitchell, Phillip" w:date="2024-07-01T14:55:00Z"/>
        </w:rPr>
      </w:pPr>
      <w:r w:rsidRPr="008817AE">
        <w:t xml:space="preserve">[IEC 62052-11:2020 </w:t>
      </w:r>
      <w:fldSimple w:instr=" REF _Ref118713612 \r  \* MERGEFORMAT ">
        <w:r w:rsidR="0033235A">
          <w:t>[1]</w:t>
        </w:r>
      </w:fldSimple>
      <w:r w:rsidRPr="008817AE">
        <w:t>, 3.1.11]</w:t>
      </w:r>
    </w:p>
    <w:p w14:paraId="4A1B31AA" w14:textId="77777777" w:rsidR="0081641D" w:rsidRDefault="0081641D" w:rsidP="0081641D">
      <w:pPr>
        <w:pStyle w:val="Heading3"/>
        <w:rPr>
          <w:ins w:id="959" w:author="Mitchell, Phillip" w:date="2024-07-01T14:55:00Z"/>
        </w:rPr>
      </w:pPr>
    </w:p>
    <w:p w14:paraId="3503D2A8" w14:textId="1CED594E" w:rsidR="0081641D" w:rsidRDefault="0081641D">
      <w:pPr>
        <w:pStyle w:val="Definition"/>
        <w:rPr>
          <w:ins w:id="960" w:author="Mitchell, Phillip" w:date="2024-07-01T14:55:00Z"/>
        </w:rPr>
        <w:pPrChange w:id="961" w:author="Mitchell, Phillip" w:date="2024-07-01T14:56:00Z">
          <w:pPr>
            <w:pStyle w:val="BodyText"/>
          </w:pPr>
        </w:pPrChange>
      </w:pPr>
      <w:ins w:id="962" w:author="Mitchell, Phillip" w:date="2024-07-01T14:55:00Z">
        <w:r>
          <w:t>internal clock</w:t>
        </w:r>
      </w:ins>
    </w:p>
    <w:p w14:paraId="53BB707D" w14:textId="51EEE525" w:rsidR="0081641D" w:rsidRDefault="0081641D" w:rsidP="0081641D">
      <w:pPr>
        <w:pStyle w:val="Definition"/>
        <w:rPr>
          <w:ins w:id="963" w:author="Mitchell, Phillip" w:date="2024-07-01T14:56:00Z"/>
        </w:rPr>
      </w:pPr>
      <w:ins w:id="964" w:author="Mitchell, Phillip" w:date="2024-07-01T14:55:00Z">
        <w:r>
          <w:t>meter</w:t>
        </w:r>
      </w:ins>
      <w:ins w:id="965" w:author="Mitchell, Phillip" w:date="2024-07-01T14:56:00Z">
        <w:r>
          <w:t>’s</w:t>
        </w:r>
      </w:ins>
      <w:ins w:id="966" w:author="Mitchell, Phillip" w:date="2024-07-01T14:55:00Z">
        <w:r>
          <w:t xml:space="preserve"> clock</w:t>
        </w:r>
      </w:ins>
    </w:p>
    <w:p w14:paraId="4E196A1F" w14:textId="7690E8BD" w:rsidR="0081641D" w:rsidRPr="0081641D" w:rsidRDefault="0081641D" w:rsidP="0081641D">
      <w:pPr>
        <w:pStyle w:val="BodyText"/>
        <w:rPr>
          <w:ins w:id="967" w:author="Phillip" w:date="2023-08-18T17:46:00Z"/>
        </w:rPr>
      </w:pPr>
      <w:ins w:id="968" w:author="Mitchell, Phillip" w:date="2024-07-01T14:58:00Z">
        <w:r>
          <w:t>device of a meter</w:t>
        </w:r>
      </w:ins>
      <w:ins w:id="969" w:author="Mitchell, Phillip" w:date="2024-07-01T15:00:00Z">
        <w:r w:rsidR="002B5954">
          <w:t xml:space="preserve"> intended to provide for </w:t>
        </w:r>
        <w:proofErr w:type="gramStart"/>
        <w:r w:rsidR="002B5954">
          <w:t>time-keeping</w:t>
        </w:r>
        <w:proofErr w:type="gramEnd"/>
        <w:r w:rsidR="002B5954">
          <w:t xml:space="preserve"> for m</w:t>
        </w:r>
      </w:ins>
      <w:ins w:id="970" w:author="Mitchell, Phillip" w:date="2024-07-01T15:01:00Z">
        <w:r w:rsidR="002B5954">
          <w:t>ulti-tariff meters</w:t>
        </w:r>
      </w:ins>
      <w:ins w:id="971" w:author="Mitchell, Phillip" w:date="2024-07-01T15:12:00Z">
        <w:r w:rsidR="00F43243">
          <w:t xml:space="preserve"> or interval meters</w:t>
        </w:r>
      </w:ins>
      <w:ins w:id="972" w:author="Mitchell, Phillip" w:date="2024-07-01T15:01:00Z">
        <w:r w:rsidR="002B5954">
          <w:t>.</w:t>
        </w:r>
      </w:ins>
    </w:p>
    <w:p w14:paraId="06E4CE4C" w14:textId="3C52F0B7" w:rsidR="00443CEE" w:rsidRDefault="00443CEE" w:rsidP="00443CEE">
      <w:pPr>
        <w:pStyle w:val="Heading3"/>
        <w:rPr>
          <w:ins w:id="973" w:author="Phillip" w:date="2023-08-18T17:46:00Z"/>
        </w:rPr>
      </w:pPr>
      <w:bookmarkStart w:id="974" w:name="_Toc159855087"/>
      <w:bookmarkEnd w:id="974"/>
    </w:p>
    <w:p w14:paraId="54E96203" w14:textId="0CE46C9B" w:rsidR="00443CEE" w:rsidRDefault="00F43243" w:rsidP="00402B1E">
      <w:pPr>
        <w:pStyle w:val="Definition"/>
        <w:rPr>
          <w:ins w:id="975" w:author="Phillip" w:date="2023-08-18T17:46:00Z"/>
        </w:rPr>
      </w:pPr>
      <w:ins w:id="976" w:author="Mitchell, Phillip" w:date="2024-07-01T15:12:00Z">
        <w:r>
          <w:t xml:space="preserve">internal </w:t>
        </w:r>
      </w:ins>
      <w:ins w:id="977" w:author="Phillip" w:date="2023-08-18T17:46:00Z">
        <w:r w:rsidR="00443CEE">
          <w:t>clock, synchronous</w:t>
        </w:r>
      </w:ins>
    </w:p>
    <w:p w14:paraId="010C5393" w14:textId="795DAE15" w:rsidR="00443CEE" w:rsidRDefault="00F43243" w:rsidP="00443CEE">
      <w:pPr>
        <w:pStyle w:val="BodyText"/>
        <w:rPr>
          <w:ins w:id="978" w:author="Phillip" w:date="2023-08-18T17:47:00Z"/>
        </w:rPr>
      </w:pPr>
      <w:ins w:id="979" w:author="Mitchell, Phillip" w:date="2024-07-01T15:12:00Z">
        <w:r>
          <w:t>inter</w:t>
        </w:r>
      </w:ins>
      <w:ins w:id="980" w:author="Mitchell, Phillip" w:date="2024-07-01T15:13:00Z">
        <w:r>
          <w:t xml:space="preserve">nal </w:t>
        </w:r>
      </w:ins>
      <w:ins w:id="981" w:author="Phillip" w:date="2023-08-18T17:47:00Z">
        <w:r w:rsidR="00443CEE" w:rsidRPr="00443CEE">
          <w:t xml:space="preserve">clock that </w:t>
        </w:r>
        <w:del w:id="982" w:author="Mitchell, Phillip" w:date="2024-07-01T15:13:00Z">
          <w:r w:rsidR="00443CEE" w:rsidRPr="00443CEE" w:rsidDel="00F43243">
            <w:delText>relies</w:delText>
          </w:r>
        </w:del>
      </w:ins>
      <w:ins w:id="983" w:author="Mitchell, Phillip" w:date="2024-07-01T15:13:00Z">
        <w:r>
          <w:t xml:space="preserve">uses </w:t>
        </w:r>
      </w:ins>
      <w:ins w:id="984" w:author="Phillip" w:date="2023-08-18T17:47:00Z">
        <w:del w:id="985" w:author="Mitchell, Phillip" w:date="2024-07-01T15:13:00Z">
          <w:r w:rsidR="00443CEE" w:rsidRPr="00443CEE" w:rsidDel="00F43243">
            <w:delText xml:space="preserve"> on a</w:delText>
          </w:r>
        </w:del>
      </w:ins>
      <w:ins w:id="986" w:author="Mitchell, Phillip" w:date="2024-07-01T15:13:00Z">
        <w:r>
          <w:t>the</w:t>
        </w:r>
      </w:ins>
      <w:ins w:id="987" w:author="Phillip" w:date="2023-08-18T17:47:00Z">
        <w:r w:rsidR="00443CEE" w:rsidRPr="00443CEE">
          <w:t xml:space="preserve"> grid frequency (50</w:t>
        </w:r>
        <w:r w:rsidR="00443CEE">
          <w:t xml:space="preserve"> </w:t>
        </w:r>
        <w:r w:rsidR="00443CEE" w:rsidRPr="00443CEE">
          <w:t>Hz or 60 Hz)</w:t>
        </w:r>
      </w:ins>
      <w:ins w:id="988" w:author="Mitchell, Phillip" w:date="2024-07-01T15:13:00Z">
        <w:r>
          <w:t xml:space="preserve"> as a frequency source</w:t>
        </w:r>
      </w:ins>
      <w:ins w:id="989" w:author="Phillip" w:date="2023-08-18T17:47:00Z">
        <w:r w:rsidR="00443CEE" w:rsidRPr="00443CEE">
          <w:t xml:space="preserve"> for its </w:t>
        </w:r>
        <w:proofErr w:type="spellStart"/>
        <w:r w:rsidR="00443CEE" w:rsidRPr="00443CEE">
          <w:t>tim</w:t>
        </w:r>
        <w:del w:id="990" w:author="Mitchell, Phillip" w:date="2024-07-01T15:14:00Z">
          <w:r w:rsidR="00443CEE" w:rsidRPr="00443CEE" w:rsidDel="00F43243">
            <w:delText>ing source</w:delText>
          </w:r>
        </w:del>
      </w:ins>
      <w:ins w:id="991" w:author="Mitchell, Phillip" w:date="2024-07-01T15:14:00Z">
        <w:r>
          <w:t>source</w:t>
        </w:r>
        <w:proofErr w:type="spellEnd"/>
        <w:r>
          <w:t xml:space="preserve"> base</w:t>
        </w:r>
      </w:ins>
      <w:ins w:id="992" w:author="Phillip" w:date="2023-08-18T17:47:00Z">
        <w:del w:id="993" w:author="Mitchell, Phillip" w:date="2023-11-27T18:05:00Z">
          <w:r w:rsidR="00443CEE" w:rsidDel="00B64BD1">
            <w:delText>.</w:delText>
          </w:r>
        </w:del>
      </w:ins>
    </w:p>
    <w:p w14:paraId="0555EEEE" w14:textId="77777777" w:rsidR="00443CEE" w:rsidRDefault="00443CEE" w:rsidP="00443CEE">
      <w:pPr>
        <w:pStyle w:val="Heading3"/>
        <w:rPr>
          <w:ins w:id="994" w:author="Phillip" w:date="2023-08-18T17:47:00Z"/>
        </w:rPr>
      </w:pPr>
      <w:bookmarkStart w:id="995" w:name="_Toc159855088"/>
      <w:bookmarkEnd w:id="995"/>
    </w:p>
    <w:p w14:paraId="4CBBC374" w14:textId="464070F6" w:rsidR="00443CEE" w:rsidRDefault="00F43243" w:rsidP="00443CEE">
      <w:pPr>
        <w:pStyle w:val="Definition"/>
        <w:rPr>
          <w:ins w:id="996" w:author="Phillip" w:date="2023-08-18T17:47:00Z"/>
        </w:rPr>
      </w:pPr>
      <w:ins w:id="997" w:author="Mitchell, Phillip" w:date="2024-07-01T15:14:00Z">
        <w:r>
          <w:t xml:space="preserve">internal </w:t>
        </w:r>
      </w:ins>
      <w:ins w:id="998" w:author="Phillip" w:date="2023-08-18T17:47:00Z">
        <w:r w:rsidR="00443CEE">
          <w:t>clock, crystal-c</w:t>
        </w:r>
      </w:ins>
      <w:ins w:id="999" w:author="Phillip" w:date="2023-08-18T17:48:00Z">
        <w:r w:rsidR="00443CEE">
          <w:t>ontrolled</w:t>
        </w:r>
      </w:ins>
    </w:p>
    <w:p w14:paraId="02DF585A" w14:textId="3CB52414" w:rsidR="00443CEE" w:rsidRDefault="00F43243" w:rsidP="00443CEE">
      <w:pPr>
        <w:pStyle w:val="BodyText"/>
        <w:rPr>
          <w:ins w:id="1000" w:author="Mitchell, Phillip" w:date="2024-07-01T15:16:00Z"/>
        </w:rPr>
      </w:pPr>
      <w:ins w:id="1001" w:author="Mitchell, Phillip" w:date="2024-07-01T15:14:00Z">
        <w:r>
          <w:t xml:space="preserve">internal </w:t>
        </w:r>
      </w:ins>
      <w:ins w:id="1002" w:author="Phillip" w:date="2023-08-18T17:47:00Z">
        <w:r w:rsidR="00443CEE" w:rsidRPr="00443CEE">
          <w:t xml:space="preserve">clock that </w:t>
        </w:r>
      </w:ins>
      <w:ins w:id="1003" w:author="Mitchell, Phillip" w:date="2024-07-01T15:14:00Z">
        <w:r>
          <w:t xml:space="preserve">uses </w:t>
        </w:r>
      </w:ins>
      <w:ins w:id="1004" w:author="Mitchell, Phillip" w:date="2024-07-01T15:15:00Z">
        <w:r>
          <w:t xml:space="preserve">the atomic transition of a </w:t>
        </w:r>
      </w:ins>
      <w:ins w:id="1005" w:author="Phillip" w:date="2023-08-18T17:47:00Z">
        <w:del w:id="1006" w:author="Mitchell, Phillip" w:date="2024-07-01T15:15:00Z">
          <w:r w:rsidR="00443CEE" w:rsidRPr="00443CEE" w:rsidDel="00F43243">
            <w:delText xml:space="preserve">relies on a </w:delText>
          </w:r>
        </w:del>
      </w:ins>
      <w:ins w:id="1007" w:author="Phillip" w:date="2023-08-18T17:48:00Z">
        <w:r w:rsidR="00443CEE">
          <w:t xml:space="preserve">crystal </w:t>
        </w:r>
      </w:ins>
      <w:ins w:id="1008" w:author="Mitchell, Phillip" w:date="2024-07-01T15:15:00Z">
        <w:r>
          <w:t xml:space="preserve">(i.e. quartz) as a frequency source for </w:t>
        </w:r>
      </w:ins>
      <w:ins w:id="1009" w:author="Phillip" w:date="2023-08-18T17:47:00Z">
        <w:del w:id="1010" w:author="Mitchell, Phillip" w:date="2024-07-01T15:15:00Z">
          <w:r w:rsidR="00443CEE" w:rsidRPr="00443CEE" w:rsidDel="00F43243">
            <w:delText xml:space="preserve">for </w:delText>
          </w:r>
        </w:del>
        <w:r w:rsidR="00443CEE" w:rsidRPr="00443CEE">
          <w:t xml:space="preserve">its </w:t>
        </w:r>
        <w:del w:id="1011" w:author="Mitchell, Phillip" w:date="2024-07-01T15:15:00Z">
          <w:r w:rsidR="00443CEE" w:rsidRPr="00443CEE" w:rsidDel="00F43243">
            <w:delText>timing source</w:delText>
          </w:r>
        </w:del>
      </w:ins>
      <w:ins w:id="1012" w:author="Mitchell, Phillip" w:date="2024-07-01T15:15:00Z">
        <w:r>
          <w:t>time base</w:t>
        </w:r>
      </w:ins>
      <w:ins w:id="1013" w:author="Phillip" w:date="2023-08-18T17:47:00Z">
        <w:del w:id="1014" w:author="Mitchell, Phillip" w:date="2023-11-27T18:05:00Z">
          <w:r w:rsidR="00443CEE" w:rsidDel="00B64BD1">
            <w:delText>.</w:delText>
          </w:r>
        </w:del>
      </w:ins>
    </w:p>
    <w:p w14:paraId="05578EBD" w14:textId="77777777" w:rsidR="00F43243" w:rsidRDefault="00F43243" w:rsidP="00F43243">
      <w:pPr>
        <w:pStyle w:val="Heading3"/>
        <w:rPr>
          <w:ins w:id="1015" w:author="Mitchell, Phillip" w:date="2024-07-01T15:16:00Z"/>
        </w:rPr>
      </w:pPr>
    </w:p>
    <w:p w14:paraId="6029B510" w14:textId="6EAF50E0" w:rsidR="00F43243" w:rsidRDefault="00F43243" w:rsidP="00F43243">
      <w:pPr>
        <w:pStyle w:val="Definition"/>
        <w:rPr>
          <w:ins w:id="1016" w:author="Mitchell, Phillip" w:date="2024-07-01T15:16:00Z"/>
        </w:rPr>
      </w:pPr>
      <w:ins w:id="1017" w:author="Mitchell, Phillip" w:date="2024-07-01T15:16:00Z">
        <w:r>
          <w:t xml:space="preserve">time </w:t>
        </w:r>
        <w:proofErr w:type="gramStart"/>
        <w:r>
          <w:t>base</w:t>
        </w:r>
        <w:proofErr w:type="gramEnd"/>
      </w:ins>
    </w:p>
    <w:p w14:paraId="2FF071BC" w14:textId="083AAC7E" w:rsidR="00F43243" w:rsidRDefault="00F43243" w:rsidP="00F43243">
      <w:pPr>
        <w:pStyle w:val="BodyText"/>
        <w:rPr>
          <w:ins w:id="1018" w:author="Mitchell, Phillip" w:date="2024-07-01T15:18:00Z"/>
        </w:rPr>
      </w:pPr>
      <w:ins w:id="1019" w:author="Mitchell, Phillip" w:date="2024-07-01T15:17:00Z">
        <w:r>
          <w:t>stable frequency signal used for time-</w:t>
        </w:r>
        <w:proofErr w:type="gramStart"/>
        <w:r>
          <w:t>keeping</w:t>
        </w:r>
      </w:ins>
      <w:proofErr w:type="gramEnd"/>
    </w:p>
    <w:p w14:paraId="4FAF4A20" w14:textId="77777777" w:rsidR="00F43243" w:rsidRDefault="00F43243" w:rsidP="00F43243">
      <w:pPr>
        <w:pStyle w:val="Heading3"/>
        <w:rPr>
          <w:ins w:id="1020" w:author="Mitchell, Phillip" w:date="2024-07-01T15:18:00Z"/>
        </w:rPr>
      </w:pPr>
    </w:p>
    <w:p w14:paraId="68DC660D" w14:textId="2A63434B" w:rsidR="00F43243" w:rsidRDefault="00F43243">
      <w:pPr>
        <w:pStyle w:val="Definition"/>
        <w:rPr>
          <w:ins w:id="1021" w:author="Mitchell, Phillip" w:date="2024-07-01T15:18:00Z"/>
        </w:rPr>
        <w:pPrChange w:id="1022" w:author="Mitchell, Phillip" w:date="2024-07-01T15:18:00Z">
          <w:pPr>
            <w:pStyle w:val="BodyText"/>
          </w:pPr>
        </w:pPrChange>
      </w:pPr>
      <w:ins w:id="1023" w:author="Mitchell, Phillip" w:date="2024-07-01T15:18:00Z">
        <w:r>
          <w:t>meter's time indication</w:t>
        </w:r>
      </w:ins>
    </w:p>
    <w:p w14:paraId="15347B53" w14:textId="7AD0143C" w:rsidR="00F43243" w:rsidRDefault="00F43243" w:rsidP="00F43243">
      <w:pPr>
        <w:pStyle w:val="BodyText"/>
        <w:rPr>
          <w:ins w:id="1024" w:author="Mitchell, Phillip" w:date="2024-07-10T14:14:00Z"/>
        </w:rPr>
      </w:pPr>
      <w:ins w:id="1025" w:author="Mitchell, Phillip" w:date="2024-07-01T15:19:00Z">
        <w:r>
          <w:t xml:space="preserve">time of day displayed by the </w:t>
        </w:r>
        <w:proofErr w:type="gramStart"/>
        <w:r>
          <w:t>meter</w:t>
        </w:r>
      </w:ins>
      <w:proofErr w:type="gramEnd"/>
    </w:p>
    <w:p w14:paraId="3EC125D6" w14:textId="1FBE8689" w:rsidR="00B37ECF" w:rsidRDefault="00B37ECF" w:rsidP="00F43243">
      <w:pPr>
        <w:pStyle w:val="BodyText"/>
        <w:rPr>
          <w:ins w:id="1026" w:author="Mitchell, Phillip" w:date="2024-07-01T15:19:00Z"/>
        </w:rPr>
      </w:pPr>
      <w:ins w:id="1027" w:author="Mitchell, Phillip" w:date="2024-07-10T14:14:00Z">
        <w:r>
          <w:t>Note:</w:t>
        </w:r>
        <w:r>
          <w:tab/>
          <w:t>The meter’s time indication can be compared with the official (or legal) time for commercial purposes.</w:t>
        </w:r>
      </w:ins>
    </w:p>
    <w:p w14:paraId="7625A6A1" w14:textId="36D97035" w:rsidR="00F63D1D" w:rsidRPr="00F43243" w:rsidDel="00F63D1D" w:rsidRDefault="00F63D1D">
      <w:pPr>
        <w:pStyle w:val="Note"/>
        <w:rPr>
          <w:del w:id="1028" w:author="Mitchell, Phillip" w:date="2024-07-01T15:22:00Z"/>
        </w:rPr>
        <w:pPrChange w:id="1029" w:author="Mitchell, Phillip" w:date="2024-07-01T15:22:00Z">
          <w:pPr>
            <w:pStyle w:val="BodyText"/>
          </w:pPr>
        </w:pPrChange>
      </w:pPr>
    </w:p>
    <w:p w14:paraId="628C24B7" w14:textId="77777777" w:rsidR="00613378" w:rsidRPr="008817AE" w:rsidRDefault="00613378" w:rsidP="00613378">
      <w:pPr>
        <w:pStyle w:val="Heading3"/>
        <w:rPr>
          <w:ins w:id="1030" w:author="Phillip" w:date="2023-08-24T16:34:00Z"/>
        </w:rPr>
      </w:pPr>
      <w:bookmarkStart w:id="1031" w:name="_Toc159855089"/>
      <w:bookmarkEnd w:id="1031"/>
    </w:p>
    <w:p w14:paraId="35695B5F" w14:textId="77777777" w:rsidR="00613378" w:rsidRPr="008817AE" w:rsidRDefault="00613378" w:rsidP="00613378">
      <w:pPr>
        <w:pStyle w:val="Definition"/>
        <w:rPr>
          <w:ins w:id="1032" w:author="Phillip" w:date="2023-08-24T16:34:00Z"/>
        </w:rPr>
      </w:pPr>
      <w:ins w:id="1033" w:author="Phillip" w:date="2023-08-24T16:34:00Z">
        <w:r w:rsidRPr="008817AE">
          <w:t>checking facility</w:t>
        </w:r>
      </w:ins>
    </w:p>
    <w:p w14:paraId="25E30BA7" w14:textId="77777777" w:rsidR="00613378" w:rsidRPr="008817AE" w:rsidRDefault="00613378" w:rsidP="00613378">
      <w:pPr>
        <w:pStyle w:val="BodyText"/>
        <w:rPr>
          <w:ins w:id="1034" w:author="Phillip" w:date="2023-08-24T16:34:00Z"/>
        </w:rPr>
      </w:pPr>
      <w:ins w:id="1035" w:author="Phillip" w:date="2023-08-24T16:34:00Z">
        <w:r w:rsidRPr="008817AE">
          <w:t>facility that is incorporated in a measuring instrument and which enables significant faults to be detected and acted upon</w:t>
        </w:r>
      </w:ins>
    </w:p>
    <w:p w14:paraId="1242CBBB" w14:textId="77777777" w:rsidR="00613378" w:rsidRPr="008817AE" w:rsidRDefault="00613378" w:rsidP="00613378">
      <w:pPr>
        <w:pStyle w:val="Note"/>
        <w:rPr>
          <w:ins w:id="1036" w:author="Phillip" w:date="2023-08-24T16:34:00Z"/>
        </w:rPr>
      </w:pPr>
      <w:ins w:id="1037" w:author="Phillip" w:date="2023-08-24T16:34:00Z">
        <w:r w:rsidRPr="008817AE">
          <w:t>Note 1:</w:t>
        </w:r>
        <w:r w:rsidRPr="008817AE">
          <w:tab/>
          <w:t>“Acted upon” refers to any adequate response by the measuring instrument (luminous signal, acoustic signal, prevention of the measurement process, etc.).</w:t>
        </w:r>
      </w:ins>
    </w:p>
    <w:p w14:paraId="278E720B" w14:textId="7A693268" w:rsidR="00613378" w:rsidRPr="008817AE" w:rsidRDefault="00613378" w:rsidP="00613378">
      <w:pPr>
        <w:pStyle w:val="BodyText"/>
        <w:rPr>
          <w:ins w:id="1038" w:author="Phillip" w:date="2023-08-24T16:34:00Z"/>
        </w:rPr>
      </w:pPr>
      <w:ins w:id="1039" w:author="Phillip" w:date="2023-08-24T16:34:00Z">
        <w:r w:rsidRPr="008817AE">
          <w:t xml:space="preserve">[OIML V 1:2013 </w:t>
        </w:r>
        <w:r w:rsidRPr="008817AE">
          <w:fldChar w:fldCharType="begin"/>
        </w:r>
        <w:r w:rsidRPr="008817AE">
          <w:instrText xml:space="preserve"> REF _Ref118713668 \r </w:instrText>
        </w:r>
        <w:r>
          <w:instrText xml:space="preserve"> \* MERGEFORMAT </w:instrText>
        </w:r>
        <w:r w:rsidRPr="008817AE">
          <w:fldChar w:fldCharType="separate"/>
        </w:r>
      </w:ins>
      <w:ins w:id="1040" w:author="Mitchell, Phillip" w:date="2023-11-29T12:24:00Z">
        <w:r w:rsidR="0033235A">
          <w:t>[11]</w:t>
        </w:r>
      </w:ins>
      <w:ins w:id="1041" w:author="Phillip" w:date="2023-08-24T16:34:00Z">
        <w:del w:id="1042" w:author="Mitchell, Phillip" w:date="2023-11-29T12:24:00Z">
          <w:r w:rsidDel="0033235A">
            <w:delText>[10]</w:delText>
          </w:r>
        </w:del>
        <w:r w:rsidRPr="008817AE">
          <w:fldChar w:fldCharType="end"/>
        </w:r>
        <w:r w:rsidRPr="008817AE">
          <w:t>, 5.07]</w:t>
        </w:r>
      </w:ins>
    </w:p>
    <w:p w14:paraId="1EB9D0D0" w14:textId="77777777" w:rsidR="00613378" w:rsidRPr="008817AE" w:rsidRDefault="00613378" w:rsidP="00613378">
      <w:pPr>
        <w:pStyle w:val="Note"/>
        <w:rPr>
          <w:ins w:id="1043" w:author="Phillip" w:date="2023-08-24T16:34:00Z"/>
        </w:rPr>
      </w:pPr>
      <w:ins w:id="1044" w:author="Phillip" w:date="2023-08-24T16:34:00Z">
        <w:r w:rsidRPr="008817AE">
          <w:t>Note 2:</w:t>
        </w:r>
        <w:r w:rsidRPr="008817AE">
          <w:tab/>
          <w:t>For the application of this Recommendation, the term “measuring instrument” means: electricity meter.</w:t>
        </w:r>
        <w:r w:rsidRPr="008817AE">
          <w:tab/>
        </w:r>
      </w:ins>
    </w:p>
    <w:p w14:paraId="598C739C" w14:textId="77777777" w:rsidR="00613378" w:rsidRPr="008817AE" w:rsidRDefault="00613378" w:rsidP="00613378">
      <w:pPr>
        <w:pStyle w:val="Note"/>
        <w:rPr>
          <w:ins w:id="1045" w:author="Phillip" w:date="2023-08-24T16:34:00Z"/>
        </w:rPr>
      </w:pPr>
      <w:ins w:id="1046" w:author="Phillip" w:date="2023-08-24T16:34:00Z">
        <w:r w:rsidRPr="008817AE">
          <w:t>Note 3:</w:t>
        </w:r>
        <w:r w:rsidRPr="008817AE">
          <w:tab/>
          <w:t xml:space="preserve">For integrating instruments like electricity meters that continuously accumulate electrical energy, ‘acted upon’ is taken to mean recording an event in an event record. The event record would include the kind of disturbance, time, </w:t>
        </w:r>
        <w:proofErr w:type="gramStart"/>
        <w:r w:rsidRPr="008817AE">
          <w:t>duration</w:t>
        </w:r>
        <w:proofErr w:type="gramEnd"/>
        <w:r w:rsidRPr="008817AE">
          <w:t xml:space="preserve"> and the amount of energy measured during the disturbance.</w:t>
        </w:r>
      </w:ins>
    </w:p>
    <w:p w14:paraId="7562410B" w14:textId="77777777" w:rsidR="00DD3056" w:rsidRPr="008817AE" w:rsidRDefault="00DD3056" w:rsidP="00FA08C8">
      <w:pPr>
        <w:pStyle w:val="Heading2"/>
      </w:pPr>
      <w:bookmarkStart w:id="1047" w:name="_Toc159855090"/>
      <w:bookmarkStart w:id="1048" w:name="_Toc182411522"/>
      <w:r w:rsidRPr="008817AE">
        <w:t>Metrological characteristics</w:t>
      </w:r>
      <w:bookmarkEnd w:id="1047"/>
      <w:bookmarkEnd w:id="1048"/>
    </w:p>
    <w:p w14:paraId="5566314A" w14:textId="77777777" w:rsidR="004740C8" w:rsidRPr="008817AE" w:rsidRDefault="004740C8" w:rsidP="004740C8">
      <w:pPr>
        <w:pStyle w:val="Heading3"/>
      </w:pPr>
      <w:bookmarkStart w:id="1049" w:name="_Toc159855091"/>
      <w:bookmarkEnd w:id="1049"/>
    </w:p>
    <w:p w14:paraId="4C7DCC1C" w14:textId="77777777" w:rsidR="005A38C4" w:rsidRPr="008817AE" w:rsidRDefault="004740C8" w:rsidP="008849AC">
      <w:pPr>
        <w:pStyle w:val="Definition"/>
      </w:pPr>
      <w:r w:rsidRPr="008817AE">
        <w:t>indication</w:t>
      </w:r>
    </w:p>
    <w:p w14:paraId="110C1B0D" w14:textId="77777777" w:rsidR="004740C8" w:rsidRPr="008817AE" w:rsidRDefault="004740C8" w:rsidP="004740C8">
      <w:pPr>
        <w:pStyle w:val="BodyText"/>
      </w:pPr>
      <w:r w:rsidRPr="008817AE">
        <w:t xml:space="preserve">quantity value provided by a measuring instrument or a measuring </w:t>
      </w:r>
      <w:proofErr w:type="gramStart"/>
      <w:r w:rsidRPr="008817AE">
        <w:t>system</w:t>
      </w:r>
      <w:proofErr w:type="gramEnd"/>
    </w:p>
    <w:p w14:paraId="18768323" w14:textId="77777777" w:rsidR="004740C8" w:rsidRPr="008817AE" w:rsidRDefault="004740C8" w:rsidP="004740C8">
      <w:pPr>
        <w:pStyle w:val="Note"/>
      </w:pPr>
      <w:r w:rsidRPr="008817AE">
        <w:t xml:space="preserve">Note 1: </w:t>
      </w:r>
      <w:r w:rsidR="00AD14AC" w:rsidRPr="008817AE">
        <w:tab/>
      </w:r>
      <w:r w:rsidRPr="008817AE">
        <w:t xml:space="preserve">An indication may be presented in visual or acoustic form or may be transferred to another device. An indication is often given by the position of a pointer on the display for </w:t>
      </w:r>
      <w:proofErr w:type="spellStart"/>
      <w:r w:rsidRPr="008817AE">
        <w:t>analog</w:t>
      </w:r>
      <w:proofErr w:type="spellEnd"/>
      <w:r w:rsidRPr="008817AE">
        <w:t xml:space="preserve"> outputs, a displayed or printed number for digital outputs, a code pattern for code outputs, or an assigned quantity value for material measures.</w:t>
      </w:r>
    </w:p>
    <w:p w14:paraId="15919F26" w14:textId="77777777" w:rsidR="004740C8" w:rsidRPr="008817AE" w:rsidRDefault="004740C8" w:rsidP="004740C8">
      <w:pPr>
        <w:pStyle w:val="Note"/>
      </w:pPr>
      <w:r w:rsidRPr="008817AE">
        <w:t xml:space="preserve">Note 2: </w:t>
      </w:r>
      <w:r w:rsidR="00AD14AC" w:rsidRPr="008817AE">
        <w:tab/>
      </w:r>
      <w:r w:rsidRPr="008817AE">
        <w:t>An indication and a corresponding value of the quantity being measured are not necessarily values of quantities of the same kind.</w:t>
      </w:r>
    </w:p>
    <w:p w14:paraId="0E932895" w14:textId="30BFA696" w:rsidR="00B27FC3" w:rsidRPr="008817AE" w:rsidRDefault="00B27FC3" w:rsidP="00B27FC3">
      <w:pPr>
        <w:pStyle w:val="BodyText"/>
      </w:pPr>
      <w:r w:rsidRPr="008817AE">
        <w:lastRenderedPageBreak/>
        <w:t xml:space="preserve">[OIML V </w:t>
      </w:r>
      <w:r w:rsidR="008A73DC" w:rsidRPr="008817AE">
        <w:t>2</w:t>
      </w:r>
      <w:r w:rsidR="00FD366F" w:rsidRPr="008817AE">
        <w:t>-200</w:t>
      </w:r>
      <w:r w:rsidRPr="008817AE">
        <w:t>:201</w:t>
      </w:r>
      <w:r w:rsidR="008A73DC" w:rsidRPr="008817AE">
        <w:t>2</w:t>
      </w:r>
      <w:r w:rsidR="006D5AF1"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1050" w:author="Mitchell, Phillip" w:date="2023-11-29T12:24:00Z">
        <w:r w:rsidR="0033235A">
          <w:t>[10]</w:t>
        </w:r>
      </w:ins>
      <w:ins w:id="1051" w:author="Phillip" w:date="2023-08-21T13:12:00Z">
        <w:del w:id="1052" w:author="Mitchell, Phillip" w:date="2023-11-29T12:24:00Z">
          <w:r w:rsidR="00714DB9" w:rsidDel="0033235A">
            <w:delText>[9]</w:delText>
          </w:r>
        </w:del>
      </w:ins>
      <w:del w:id="1053" w:author="Mitchell, Phillip" w:date="2023-11-29T12:24:00Z">
        <w:r w:rsidR="006D5AF1" w:rsidRPr="008817AE" w:rsidDel="0033235A">
          <w:delText>[6]</w:delText>
        </w:r>
      </w:del>
      <w:r w:rsidR="00424D34" w:rsidRPr="008817AE">
        <w:fldChar w:fldCharType="end"/>
      </w:r>
      <w:r w:rsidRPr="008817AE">
        <w:t>, 4.1]</w:t>
      </w:r>
    </w:p>
    <w:p w14:paraId="3E88A350" w14:textId="77777777" w:rsidR="004740C8" w:rsidRPr="008817AE" w:rsidRDefault="004740C8" w:rsidP="004740C8">
      <w:pPr>
        <w:pStyle w:val="Heading3"/>
      </w:pPr>
      <w:bookmarkStart w:id="1054" w:name="_Toc159855092"/>
      <w:bookmarkEnd w:id="1054"/>
    </w:p>
    <w:p w14:paraId="1AEDFCF8" w14:textId="77777777" w:rsidR="005A38C4" w:rsidRPr="008817AE" w:rsidRDefault="005A38C4" w:rsidP="005A38C4">
      <w:pPr>
        <w:pStyle w:val="Definition"/>
      </w:pPr>
      <w:r w:rsidRPr="008817AE">
        <w:t>relative error of indication</w:t>
      </w:r>
    </w:p>
    <w:p w14:paraId="42F58B54" w14:textId="4B3012E9" w:rsidR="00D1213F" w:rsidRPr="008817AE" w:rsidRDefault="00D1213F" w:rsidP="00D1213F">
      <w:pPr>
        <w:pStyle w:val="Definition"/>
      </w:pPr>
      <w:r w:rsidRPr="008817AE">
        <w:t>error of indication</w:t>
      </w:r>
    </w:p>
    <w:p w14:paraId="370E85D1" w14:textId="77777777" w:rsidR="005A38C4" w:rsidRPr="008817AE" w:rsidRDefault="005A38C4" w:rsidP="005A38C4">
      <w:pPr>
        <w:pStyle w:val="BodyText"/>
      </w:pPr>
      <w:r w:rsidRPr="008817AE">
        <w:t xml:space="preserve">indication minus reference quantity value, divided by the reference quantity </w:t>
      </w:r>
      <w:proofErr w:type="gramStart"/>
      <w:r w:rsidRPr="008817AE">
        <w:t>value</w:t>
      </w:r>
      <w:proofErr w:type="gramEnd"/>
    </w:p>
    <w:p w14:paraId="433086F5" w14:textId="77777777" w:rsidR="005A38C4" w:rsidRPr="008817AE" w:rsidRDefault="005A38C4" w:rsidP="005A38C4">
      <w:pPr>
        <w:pStyle w:val="Note"/>
      </w:pPr>
      <w:r w:rsidRPr="008817AE">
        <w:t>Note 1:</w:t>
      </w:r>
      <w:r w:rsidRPr="008817AE">
        <w:tab/>
        <w:t>The relative error is usually expressed as a percentage of the reference quantity value.</w:t>
      </w:r>
    </w:p>
    <w:p w14:paraId="37B62B4A" w14:textId="77777777" w:rsidR="005A38C4" w:rsidRPr="008817AE" w:rsidRDefault="005A38C4" w:rsidP="005A38C4">
      <w:pPr>
        <w:pStyle w:val="Note"/>
      </w:pPr>
      <w:r w:rsidRPr="008817AE">
        <w:t xml:space="preserve">Note 2: </w:t>
      </w:r>
      <w:r w:rsidRPr="008817AE">
        <w:tab/>
        <w:t>Since this Recommendation deals only with relative error, the short form “error” is used for relative error.</w:t>
      </w:r>
    </w:p>
    <w:p w14:paraId="62A777E5" w14:textId="77777777" w:rsidR="005A38C4" w:rsidRPr="008817AE" w:rsidRDefault="005A38C4" w:rsidP="005A38C4">
      <w:pPr>
        <w:pStyle w:val="Heading3"/>
      </w:pPr>
      <w:bookmarkStart w:id="1055" w:name="_Toc159855093"/>
      <w:bookmarkEnd w:id="1055"/>
    </w:p>
    <w:p w14:paraId="4DAF6701" w14:textId="77777777" w:rsidR="005A38C4" w:rsidRPr="008817AE" w:rsidRDefault="005A38C4" w:rsidP="005A38C4">
      <w:pPr>
        <w:pStyle w:val="Definition"/>
      </w:pPr>
      <w:r w:rsidRPr="008817AE">
        <w:t>maximum permissible error</w:t>
      </w:r>
    </w:p>
    <w:p w14:paraId="5D0F70E5" w14:textId="77777777" w:rsidR="005A38C4" w:rsidRPr="008817AE" w:rsidRDefault="005A38C4" w:rsidP="005A38C4">
      <w:pPr>
        <w:pStyle w:val="Definition"/>
      </w:pPr>
      <w:proofErr w:type="spellStart"/>
      <w:r w:rsidRPr="008817AE">
        <w:t>mpe</w:t>
      </w:r>
      <w:proofErr w:type="spellEnd"/>
    </w:p>
    <w:p w14:paraId="346AF1BC" w14:textId="77777777" w:rsidR="005A38C4" w:rsidRPr="008817AE" w:rsidRDefault="005A38C4" w:rsidP="005A38C4">
      <w:pPr>
        <w:pStyle w:val="BodyText"/>
      </w:pPr>
      <w:r w:rsidRPr="008817AE">
        <w:t xml:space="preserve">extreme value of measurement error, with respect to a known reference quantity value, permitted by specifications or regulations for a given measurement, measuring instrument or measuring </w:t>
      </w:r>
      <w:proofErr w:type="gramStart"/>
      <w:r w:rsidRPr="008817AE">
        <w:t>system</w:t>
      </w:r>
      <w:proofErr w:type="gramEnd"/>
    </w:p>
    <w:p w14:paraId="05C88C65" w14:textId="77777777" w:rsidR="005A38C4" w:rsidRPr="008817AE" w:rsidRDefault="005A38C4" w:rsidP="005A38C4">
      <w:pPr>
        <w:pStyle w:val="Note"/>
      </w:pPr>
      <w:r w:rsidRPr="008817AE">
        <w:t>Note 1:</w:t>
      </w:r>
      <w:r w:rsidRPr="008817AE">
        <w:tab/>
        <w:t>Usually, the term “maximum permissible errors” or “limits of errors” is used where there are two extreme values.</w:t>
      </w:r>
    </w:p>
    <w:p w14:paraId="79BEC306" w14:textId="77777777" w:rsidR="005A38C4" w:rsidRPr="008817AE" w:rsidRDefault="005A38C4" w:rsidP="005A38C4">
      <w:pPr>
        <w:pStyle w:val="Note"/>
      </w:pPr>
      <w:r w:rsidRPr="008817AE">
        <w:t>Note 2:</w:t>
      </w:r>
      <w:r w:rsidRPr="008817AE">
        <w:tab/>
        <w:t>The term “tolerance” should not be used to designate “maximum permissible error”.</w:t>
      </w:r>
    </w:p>
    <w:p w14:paraId="264CB032" w14:textId="4366840F" w:rsidR="005A38C4" w:rsidRPr="008817AE" w:rsidRDefault="005A38C4" w:rsidP="005A38C4">
      <w:pPr>
        <w:pStyle w:val="BodyText"/>
      </w:pPr>
      <w:r w:rsidRPr="008817AE">
        <w:t>[OIML V 2-200:2012</w:t>
      </w:r>
      <w:r w:rsidR="006D5AF1"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1056" w:author="Mitchell, Phillip" w:date="2023-11-29T12:24:00Z">
        <w:r w:rsidR="0033235A">
          <w:t>[10]</w:t>
        </w:r>
      </w:ins>
      <w:ins w:id="1057" w:author="Phillip" w:date="2023-08-21T13:12:00Z">
        <w:del w:id="1058" w:author="Mitchell, Phillip" w:date="2023-11-29T12:24:00Z">
          <w:r w:rsidR="00714DB9" w:rsidDel="0033235A">
            <w:delText>[9]</w:delText>
          </w:r>
        </w:del>
      </w:ins>
      <w:del w:id="1059" w:author="Mitchell, Phillip" w:date="2023-11-29T12:24:00Z">
        <w:r w:rsidR="006D5AF1" w:rsidRPr="008817AE" w:rsidDel="0033235A">
          <w:delText>[6]</w:delText>
        </w:r>
      </w:del>
      <w:r w:rsidR="00424D34" w:rsidRPr="008817AE">
        <w:fldChar w:fldCharType="end"/>
      </w:r>
      <w:r w:rsidRPr="008817AE">
        <w:t>, 4.26]</w:t>
      </w:r>
    </w:p>
    <w:p w14:paraId="6710411C" w14:textId="4EE51CCC" w:rsidR="005A38C4" w:rsidRPr="008817AE" w:rsidRDefault="005A38C4" w:rsidP="005A38C4">
      <w:pPr>
        <w:pStyle w:val="Note"/>
      </w:pPr>
      <w:r w:rsidRPr="008817AE">
        <w:t>Note 3:</w:t>
      </w:r>
      <w:r w:rsidRPr="008817AE">
        <w:tab/>
        <w:t>In this Recommendation, the maximum permissible error is a combination of the base maximum permissible error and the maximum permissible error shift as described in</w:t>
      </w:r>
      <w:r w:rsidR="006A7DD0" w:rsidRPr="008817AE">
        <w:t xml:space="preserve"> </w:t>
      </w:r>
      <w:r w:rsidR="00424D34" w:rsidRPr="008817AE">
        <w:fldChar w:fldCharType="begin"/>
      </w:r>
      <w:r w:rsidR="00424D34" w:rsidRPr="008817AE">
        <w:instrText xml:space="preserve"> REF _Ref118201953 \r </w:instrText>
      </w:r>
      <w:r w:rsidR="008817AE">
        <w:instrText xml:space="preserve"> \* MERGEFORMAT </w:instrText>
      </w:r>
      <w:r w:rsidR="00424D34" w:rsidRPr="008817AE">
        <w:fldChar w:fldCharType="separate"/>
      </w:r>
      <w:ins w:id="1060" w:author="Mitchell, Phillip" w:date="2023-11-29T12:24:00Z">
        <w:r w:rsidR="0033235A">
          <w:t>Annex B</w:t>
        </w:r>
      </w:ins>
      <w:ins w:id="1061" w:author="Phillip" w:date="2023-08-21T13:12:00Z">
        <w:del w:id="1062" w:author="Mitchell, Phillip" w:date="2023-11-29T12:24:00Z">
          <w:r w:rsidR="00714DB9" w:rsidDel="0033235A">
            <w:delText>Annex B</w:delText>
          </w:r>
        </w:del>
      </w:ins>
      <w:del w:id="1063" w:author="Mitchell, Phillip" w:date="2023-11-29T12:24:00Z">
        <w:r w:rsidR="006A7DD0" w:rsidRPr="008817AE" w:rsidDel="0033235A">
          <w:delText>Annex C</w:delText>
        </w:r>
      </w:del>
      <w:r w:rsidR="00424D34" w:rsidRPr="008817AE">
        <w:fldChar w:fldCharType="end"/>
      </w:r>
      <w:r w:rsidRPr="008817AE">
        <w:t>.</w:t>
      </w:r>
    </w:p>
    <w:p w14:paraId="759EABEE" w14:textId="77777777" w:rsidR="005A38C4" w:rsidRPr="008817AE" w:rsidRDefault="005A38C4" w:rsidP="005A38C4">
      <w:pPr>
        <w:pStyle w:val="Note"/>
      </w:pPr>
      <w:r w:rsidRPr="008817AE">
        <w:t>Note 4:</w:t>
      </w:r>
      <w:r w:rsidRPr="008817AE">
        <w:tab/>
        <w:t>For the application of this Recommendation, “specifications or regulations” means: the provisions contained in this Recommendation, and the terms “measuring instrument” and “measuring system” mean: electricity meter.</w:t>
      </w:r>
    </w:p>
    <w:p w14:paraId="6336C4B7" w14:textId="77777777" w:rsidR="005A38C4" w:rsidRPr="008817AE" w:rsidRDefault="005A38C4" w:rsidP="005A38C4">
      <w:pPr>
        <w:pStyle w:val="Heading3"/>
      </w:pPr>
      <w:bookmarkStart w:id="1064" w:name="_Toc159855094"/>
      <w:bookmarkEnd w:id="1064"/>
    </w:p>
    <w:p w14:paraId="4725990A" w14:textId="77777777" w:rsidR="005A38C4" w:rsidRPr="008817AE" w:rsidRDefault="005A38C4" w:rsidP="005A38C4">
      <w:pPr>
        <w:pStyle w:val="Definition"/>
      </w:pPr>
      <w:r w:rsidRPr="008817AE">
        <w:t>base maximum permissible error</w:t>
      </w:r>
      <w:r w:rsidR="008A2D8C" w:rsidRPr="008817AE">
        <w:t xml:space="preserve"> (</w:t>
      </w:r>
      <w:r w:rsidR="008A2D8C" w:rsidRPr="008817AE">
        <w:rPr>
          <w:i/>
        </w:rPr>
        <w:t>b</w:t>
      </w:r>
      <w:r w:rsidR="008A2D8C" w:rsidRPr="008817AE">
        <w:t>)</w:t>
      </w:r>
    </w:p>
    <w:p w14:paraId="086CF871" w14:textId="77777777" w:rsidR="005A38C4" w:rsidRPr="008817AE" w:rsidRDefault="005A38C4" w:rsidP="005A38C4">
      <w:pPr>
        <w:pStyle w:val="Definition"/>
      </w:pPr>
      <w:r w:rsidRPr="008817AE">
        <w:t xml:space="preserve">base </w:t>
      </w:r>
      <w:proofErr w:type="spellStart"/>
      <w:r w:rsidRPr="008817AE">
        <w:t>mpe</w:t>
      </w:r>
      <w:proofErr w:type="spellEnd"/>
    </w:p>
    <w:p w14:paraId="5783B86D" w14:textId="009E23C4" w:rsidR="005A38C4" w:rsidRPr="008817AE" w:rsidRDefault="005A38C4" w:rsidP="005A38C4">
      <w:pPr>
        <w:pStyle w:val="BodyText"/>
      </w:pPr>
      <w:r w:rsidRPr="008817AE">
        <w:t xml:space="preserve">extreme value of the error of indication of a meter, permitted by this Recommendation, when the current and power factor are varied within the rated operating conditions, and when the meter is otherwise operated at reference </w:t>
      </w:r>
      <w:proofErr w:type="gramStart"/>
      <w:r w:rsidRPr="008817AE">
        <w:t>conditions</w:t>
      </w:r>
      <w:proofErr w:type="gramEnd"/>
    </w:p>
    <w:p w14:paraId="73472255" w14:textId="468EA6C9" w:rsidR="005A38C4" w:rsidRPr="008817AE" w:rsidRDefault="005A38C4" w:rsidP="005A38C4">
      <w:pPr>
        <w:pStyle w:val="Note"/>
      </w:pPr>
      <w:r w:rsidRPr="008817AE">
        <w:t>Note:</w:t>
      </w:r>
      <w:r w:rsidRPr="008817AE">
        <w:tab/>
        <w:t xml:space="preserve">In this Recommendation, the maximum permissible error is a combination of the base maximum permissible error and the maximum permissible error shift as described in </w:t>
      </w:r>
      <w:r w:rsidR="00424D34" w:rsidRPr="008817AE">
        <w:fldChar w:fldCharType="begin"/>
      </w:r>
      <w:r w:rsidR="00424D34" w:rsidRPr="008817AE">
        <w:instrText xml:space="preserve"> REF _Ref118201953 \r </w:instrText>
      </w:r>
      <w:r w:rsidR="008817AE">
        <w:instrText xml:space="preserve"> \* MERGEFORMAT </w:instrText>
      </w:r>
      <w:r w:rsidR="00424D34" w:rsidRPr="008817AE">
        <w:fldChar w:fldCharType="separate"/>
      </w:r>
      <w:ins w:id="1065" w:author="Mitchell, Phillip" w:date="2023-11-29T12:24:00Z">
        <w:r w:rsidR="0033235A">
          <w:t>Annex B</w:t>
        </w:r>
      </w:ins>
      <w:ins w:id="1066" w:author="Phillip" w:date="2023-08-21T13:12:00Z">
        <w:del w:id="1067" w:author="Mitchell, Phillip" w:date="2023-11-29T12:24:00Z">
          <w:r w:rsidR="00714DB9" w:rsidDel="0033235A">
            <w:delText>Annex B</w:delText>
          </w:r>
        </w:del>
      </w:ins>
      <w:del w:id="1068" w:author="Mitchell, Phillip" w:date="2023-11-29T12:24:00Z">
        <w:r w:rsidR="006A7DD0" w:rsidRPr="008817AE" w:rsidDel="0033235A">
          <w:delText>Annex C</w:delText>
        </w:r>
      </w:del>
      <w:r w:rsidR="00424D34" w:rsidRPr="008817AE">
        <w:fldChar w:fldCharType="end"/>
      </w:r>
      <w:r w:rsidRPr="008817AE">
        <w:t>.</w:t>
      </w:r>
    </w:p>
    <w:p w14:paraId="0AFD16EF" w14:textId="77777777" w:rsidR="005A38C4" w:rsidRPr="008817AE" w:rsidRDefault="005A38C4" w:rsidP="005A38C4">
      <w:pPr>
        <w:pStyle w:val="Heading3"/>
      </w:pPr>
      <w:bookmarkStart w:id="1069" w:name="_Toc159855095"/>
      <w:bookmarkStart w:id="1070" w:name="_Ref31196660"/>
      <w:bookmarkEnd w:id="1069"/>
    </w:p>
    <w:p w14:paraId="2A6592A3" w14:textId="77777777" w:rsidR="00EC5B08" w:rsidRPr="008817AE" w:rsidRDefault="00EC5B08" w:rsidP="009A7235">
      <w:pPr>
        <w:pStyle w:val="Definition"/>
      </w:pPr>
      <w:r w:rsidRPr="008817AE">
        <w:t xml:space="preserve">error </w:t>
      </w:r>
      <w:proofErr w:type="gramStart"/>
      <w:r w:rsidRPr="008817AE">
        <w:t>shift</w:t>
      </w:r>
      <w:proofErr w:type="gramEnd"/>
    </w:p>
    <w:p w14:paraId="15B73974" w14:textId="323C5933" w:rsidR="00EC5B08" w:rsidRPr="008817AE" w:rsidRDefault="00EC5B08" w:rsidP="00EC5B08">
      <w:pPr>
        <w:pStyle w:val="BodyText"/>
      </w:pPr>
      <w:r w:rsidRPr="008817AE">
        <w:t xml:space="preserve">change in the error of indication of a meter as a result of an influence or disturbance quantity which is acting or has acted upon the </w:t>
      </w:r>
      <w:proofErr w:type="gramStart"/>
      <w:r w:rsidRPr="008817AE">
        <w:t>meter</w:t>
      </w:r>
      <w:proofErr w:type="gramEnd"/>
    </w:p>
    <w:p w14:paraId="3123E07F" w14:textId="77777777" w:rsidR="00EC5B08" w:rsidRPr="008817AE" w:rsidRDefault="00EC5B08" w:rsidP="009A7235">
      <w:pPr>
        <w:pStyle w:val="Heading3"/>
      </w:pPr>
      <w:bookmarkStart w:id="1071" w:name="_Toc159855096"/>
      <w:bookmarkEnd w:id="1071"/>
    </w:p>
    <w:bookmarkEnd w:id="1070"/>
    <w:p w14:paraId="48683B4F" w14:textId="77777777" w:rsidR="005A38C4" w:rsidRPr="008817AE" w:rsidRDefault="005A38C4" w:rsidP="005A38C4">
      <w:pPr>
        <w:pStyle w:val="Definition"/>
      </w:pPr>
      <w:r w:rsidRPr="008817AE">
        <w:t>maximum permissible error shift</w:t>
      </w:r>
    </w:p>
    <w:p w14:paraId="61B81100" w14:textId="5172958C" w:rsidR="005A38C4" w:rsidRPr="008817AE" w:rsidRDefault="005A38C4" w:rsidP="005A38C4">
      <w:pPr>
        <w:pStyle w:val="BodyText"/>
      </w:pPr>
      <w:r w:rsidRPr="008817AE">
        <w:t xml:space="preserve">extreme value of the change in </w:t>
      </w:r>
      <w:del w:id="1072" w:author="Phillip" w:date="2023-08-21T13:09:00Z">
        <w:r w:rsidR="0098468B" w:rsidRPr="008817AE" w:rsidDel="00714DB9">
          <w:delText xml:space="preserve"> </w:delText>
        </w:r>
      </w:del>
      <w:r w:rsidRPr="008817AE">
        <w:t xml:space="preserve">error of indication of a meter, permitted by this Recommendation, when a single influence factor is taken from its value at reference conditions and varied within the rated operating </w:t>
      </w:r>
      <w:proofErr w:type="gramStart"/>
      <w:r w:rsidRPr="008817AE">
        <w:t>conditions</w:t>
      </w:r>
      <w:proofErr w:type="gramEnd"/>
    </w:p>
    <w:p w14:paraId="6D711BE4" w14:textId="77777777" w:rsidR="005A38C4" w:rsidRPr="008817AE" w:rsidRDefault="005A38C4" w:rsidP="005A38C4">
      <w:pPr>
        <w:pStyle w:val="Note"/>
      </w:pPr>
      <w:r w:rsidRPr="008817AE">
        <w:t>Note 1:</w:t>
      </w:r>
      <w:r w:rsidRPr="008817AE">
        <w:tab/>
        <w:t>For each influence factor there is one corresponding maximum permissible error shift.</w:t>
      </w:r>
    </w:p>
    <w:p w14:paraId="2747F370" w14:textId="69A13D57" w:rsidR="005A38C4" w:rsidRPr="008817AE" w:rsidRDefault="005A38C4" w:rsidP="005A38C4">
      <w:pPr>
        <w:pStyle w:val="Note"/>
      </w:pPr>
      <w:r w:rsidRPr="008817AE">
        <w:t>Note 2:</w:t>
      </w:r>
      <w:r w:rsidRPr="008817AE">
        <w:tab/>
        <w:t xml:space="preserve">In this Recommendation, the maximum permissible error is a combination of the base maximum permissible error and the maximum permissible error shift as described in </w:t>
      </w:r>
      <w:r w:rsidR="00424D34" w:rsidRPr="008817AE">
        <w:fldChar w:fldCharType="begin"/>
      </w:r>
      <w:r w:rsidR="00424D34" w:rsidRPr="008817AE">
        <w:instrText xml:space="preserve"> REF _Ref118201953 \r </w:instrText>
      </w:r>
      <w:r w:rsidR="008817AE">
        <w:instrText xml:space="preserve"> \* MERGEFORMAT </w:instrText>
      </w:r>
      <w:r w:rsidR="00424D34" w:rsidRPr="008817AE">
        <w:fldChar w:fldCharType="separate"/>
      </w:r>
      <w:ins w:id="1073" w:author="Mitchell, Phillip" w:date="2023-11-29T12:24:00Z">
        <w:r w:rsidR="0033235A">
          <w:t>Annex B</w:t>
        </w:r>
      </w:ins>
      <w:ins w:id="1074" w:author="Phillip" w:date="2023-08-21T13:12:00Z">
        <w:del w:id="1075" w:author="Mitchell, Phillip" w:date="2023-11-29T12:24:00Z">
          <w:r w:rsidR="00714DB9" w:rsidDel="0033235A">
            <w:delText>Annex B</w:delText>
          </w:r>
        </w:del>
      </w:ins>
      <w:del w:id="1076" w:author="Mitchell, Phillip" w:date="2023-11-29T12:24:00Z">
        <w:r w:rsidR="006A7DD0" w:rsidRPr="008817AE" w:rsidDel="0033235A">
          <w:delText>Annex C</w:delText>
        </w:r>
      </w:del>
      <w:r w:rsidR="00424D34" w:rsidRPr="008817AE">
        <w:fldChar w:fldCharType="end"/>
      </w:r>
      <w:r w:rsidRPr="008817AE">
        <w:t>.</w:t>
      </w:r>
    </w:p>
    <w:p w14:paraId="0E52E209" w14:textId="77777777" w:rsidR="005A38C4" w:rsidRPr="008817AE" w:rsidRDefault="005A38C4" w:rsidP="005A38C4">
      <w:pPr>
        <w:pStyle w:val="Heading3"/>
      </w:pPr>
      <w:bookmarkStart w:id="1077" w:name="_Toc159855097"/>
      <w:bookmarkEnd w:id="1077"/>
    </w:p>
    <w:p w14:paraId="1CB63EA6" w14:textId="77777777" w:rsidR="005A38C4" w:rsidRPr="008817AE" w:rsidRDefault="005A38C4" w:rsidP="005A38C4">
      <w:pPr>
        <w:pStyle w:val="Definition"/>
      </w:pPr>
      <w:r w:rsidRPr="008817AE">
        <w:t>intrinsic error</w:t>
      </w:r>
    </w:p>
    <w:p w14:paraId="168E35CE" w14:textId="026769D2" w:rsidR="005A38C4" w:rsidRPr="008817AE" w:rsidRDefault="005A38C4" w:rsidP="005A38C4">
      <w:pPr>
        <w:pStyle w:val="BodyText"/>
      </w:pPr>
      <w:r w:rsidRPr="008817AE">
        <w:t xml:space="preserve">error of </w:t>
      </w:r>
      <w:r w:rsidR="002C3C1E" w:rsidRPr="008817AE">
        <w:t>indication</w:t>
      </w:r>
      <w:r w:rsidRPr="008817AE">
        <w:t xml:space="preserve">, determined under reference </w:t>
      </w:r>
      <w:proofErr w:type="gramStart"/>
      <w:r w:rsidRPr="008817AE">
        <w:t>conditions</w:t>
      </w:r>
      <w:proofErr w:type="gramEnd"/>
    </w:p>
    <w:p w14:paraId="68B2EEF5" w14:textId="69BB2804" w:rsidR="005A38C4" w:rsidRPr="008817AE" w:rsidRDefault="005A38C4" w:rsidP="005A38C4">
      <w:pPr>
        <w:pStyle w:val="BodyText"/>
      </w:pPr>
      <w:r w:rsidRPr="008817AE">
        <w:t>[OIML V 1:2013</w:t>
      </w:r>
      <w:r w:rsidR="006D5AF1"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078" w:author="Mitchell, Phillip" w:date="2023-11-29T12:24:00Z">
        <w:r w:rsidR="0033235A">
          <w:t>[11]</w:t>
        </w:r>
      </w:ins>
      <w:ins w:id="1079" w:author="Phillip" w:date="2023-08-21T13:12:00Z">
        <w:del w:id="1080" w:author="Mitchell, Phillip" w:date="2023-11-29T12:24:00Z">
          <w:r w:rsidR="00714DB9" w:rsidDel="0033235A">
            <w:delText>[10]</w:delText>
          </w:r>
        </w:del>
      </w:ins>
      <w:del w:id="1081" w:author="Mitchell, Phillip" w:date="2023-11-29T12:24:00Z">
        <w:r w:rsidR="006D5AF1" w:rsidRPr="008817AE" w:rsidDel="0033235A">
          <w:delText>[7]</w:delText>
        </w:r>
      </w:del>
      <w:r w:rsidR="00424D34" w:rsidRPr="008817AE">
        <w:fldChar w:fldCharType="end"/>
      </w:r>
      <w:r w:rsidRPr="008817AE">
        <w:t>, 0.06]</w:t>
      </w:r>
    </w:p>
    <w:p w14:paraId="33862604" w14:textId="77777777" w:rsidR="005A38C4" w:rsidRPr="008817AE" w:rsidRDefault="005A38C4" w:rsidP="005A38C4">
      <w:pPr>
        <w:pStyle w:val="Heading3"/>
      </w:pPr>
      <w:bookmarkStart w:id="1082" w:name="_Toc159855098"/>
      <w:bookmarkEnd w:id="1082"/>
    </w:p>
    <w:p w14:paraId="3C6D2857" w14:textId="77777777" w:rsidR="005A38C4" w:rsidRPr="008817AE" w:rsidRDefault="005A38C4" w:rsidP="005A38C4">
      <w:pPr>
        <w:pStyle w:val="Definition"/>
      </w:pPr>
      <w:r w:rsidRPr="008817AE">
        <w:t>initial intrinsic error</w:t>
      </w:r>
    </w:p>
    <w:p w14:paraId="42B176FC" w14:textId="77777777" w:rsidR="005A38C4" w:rsidRPr="008817AE" w:rsidRDefault="005A38C4" w:rsidP="005A38C4">
      <w:pPr>
        <w:pStyle w:val="BodyText"/>
      </w:pPr>
      <w:r w:rsidRPr="008817AE">
        <w:t xml:space="preserve">intrinsic error of a measuring instrument as determined prior to performance tests and durability </w:t>
      </w:r>
      <w:proofErr w:type="gramStart"/>
      <w:r w:rsidRPr="008817AE">
        <w:t>evaluations</w:t>
      </w:r>
      <w:proofErr w:type="gramEnd"/>
    </w:p>
    <w:p w14:paraId="2D2E722C" w14:textId="4BFB137E" w:rsidR="005A38C4" w:rsidRPr="008817AE" w:rsidRDefault="005A38C4" w:rsidP="005A38C4">
      <w:pPr>
        <w:pStyle w:val="BodyText"/>
      </w:pPr>
      <w:r w:rsidRPr="008817AE">
        <w:t>[OIML V 1:2013</w:t>
      </w:r>
      <w:r w:rsidR="006D5AF1"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083" w:author="Mitchell, Phillip" w:date="2023-11-29T12:24:00Z">
        <w:r w:rsidR="0033235A">
          <w:t>[11]</w:t>
        </w:r>
      </w:ins>
      <w:ins w:id="1084" w:author="Phillip" w:date="2023-08-21T13:12:00Z">
        <w:del w:id="1085" w:author="Mitchell, Phillip" w:date="2023-11-29T12:24:00Z">
          <w:r w:rsidR="00714DB9" w:rsidDel="0033235A">
            <w:delText>[10]</w:delText>
          </w:r>
        </w:del>
      </w:ins>
      <w:del w:id="1086" w:author="Mitchell, Phillip" w:date="2023-11-29T12:24:00Z">
        <w:r w:rsidR="006D5AF1" w:rsidRPr="008817AE" w:rsidDel="0033235A">
          <w:delText>[7]</w:delText>
        </w:r>
      </w:del>
      <w:r w:rsidR="00424D34" w:rsidRPr="008817AE">
        <w:fldChar w:fldCharType="end"/>
      </w:r>
      <w:r w:rsidRPr="008817AE">
        <w:t>, 5.11]</w:t>
      </w:r>
    </w:p>
    <w:p w14:paraId="69DEC68B" w14:textId="77777777" w:rsidR="005A38C4" w:rsidRPr="008817AE" w:rsidRDefault="005A38C4" w:rsidP="005A38C4">
      <w:pPr>
        <w:pStyle w:val="Heading3"/>
      </w:pPr>
      <w:bookmarkStart w:id="1087" w:name="_Toc159855099"/>
      <w:bookmarkEnd w:id="1087"/>
    </w:p>
    <w:p w14:paraId="2273A40E" w14:textId="77777777" w:rsidR="005A38C4" w:rsidRPr="008817AE" w:rsidRDefault="005A38C4" w:rsidP="005A38C4">
      <w:pPr>
        <w:pStyle w:val="Definition"/>
      </w:pPr>
      <w:r w:rsidRPr="008817AE">
        <w:t xml:space="preserve">influence </w:t>
      </w:r>
      <w:proofErr w:type="gramStart"/>
      <w:r w:rsidRPr="008817AE">
        <w:t>quantity</w:t>
      </w:r>
      <w:proofErr w:type="gramEnd"/>
    </w:p>
    <w:p w14:paraId="49697398" w14:textId="77777777" w:rsidR="005A38C4" w:rsidRPr="008817AE" w:rsidRDefault="005A38C4" w:rsidP="005A38C4">
      <w:pPr>
        <w:pStyle w:val="BodyText"/>
      </w:pPr>
      <w:r w:rsidRPr="008817AE">
        <w:t xml:space="preserve">quantity that, in a direct measurement, does not affect the quantity that is actually measured, but affects the relation between the indication and the measurement </w:t>
      </w:r>
      <w:proofErr w:type="gramStart"/>
      <w:r w:rsidRPr="008817AE">
        <w:t>result</w:t>
      </w:r>
      <w:proofErr w:type="gramEnd"/>
    </w:p>
    <w:p w14:paraId="6D846522" w14:textId="7A27B424" w:rsidR="005A38C4" w:rsidRPr="008817AE" w:rsidRDefault="005A38C4" w:rsidP="005A38C4">
      <w:pPr>
        <w:pStyle w:val="BodyText"/>
      </w:pPr>
      <w:r w:rsidRPr="008817AE">
        <w:t>[OIML V 2-200:2012</w:t>
      </w:r>
      <w:r w:rsidR="006D5AF1"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1088" w:author="Mitchell, Phillip" w:date="2023-11-29T12:24:00Z">
        <w:r w:rsidR="0033235A">
          <w:t>[10]</w:t>
        </w:r>
      </w:ins>
      <w:ins w:id="1089" w:author="Phillip" w:date="2023-08-21T13:12:00Z">
        <w:del w:id="1090" w:author="Mitchell, Phillip" w:date="2023-11-29T12:24:00Z">
          <w:r w:rsidR="00714DB9" w:rsidDel="0033235A">
            <w:delText>[9]</w:delText>
          </w:r>
        </w:del>
      </w:ins>
      <w:del w:id="1091" w:author="Mitchell, Phillip" w:date="2023-11-29T12:24:00Z">
        <w:r w:rsidR="006D5AF1" w:rsidRPr="008817AE" w:rsidDel="0033235A">
          <w:delText>[6]</w:delText>
        </w:r>
      </w:del>
      <w:r w:rsidR="00424D34" w:rsidRPr="008817AE">
        <w:fldChar w:fldCharType="end"/>
      </w:r>
      <w:r w:rsidRPr="008817AE">
        <w:t>, 2.52]</w:t>
      </w:r>
    </w:p>
    <w:p w14:paraId="0B28BE2B" w14:textId="77777777" w:rsidR="005A38C4" w:rsidRPr="008817AE" w:rsidRDefault="005A38C4" w:rsidP="005A38C4">
      <w:pPr>
        <w:pStyle w:val="Note"/>
      </w:pPr>
      <w:r w:rsidRPr="008817AE">
        <w:t>Note 1:</w:t>
      </w:r>
      <w:r w:rsidRPr="008817AE">
        <w:tab/>
        <w:t xml:space="preserve">The concept of influence quantity is understood to include values associated with measurement standards, reference materials and reference data upon which the result of a measurement may depend, as well as phenomena such as short-term measuring instrument fluctuations and quantities such as ambient temperature, barometric </w:t>
      </w:r>
      <w:proofErr w:type="gramStart"/>
      <w:r w:rsidRPr="008817AE">
        <w:t>pressure</w:t>
      </w:r>
      <w:proofErr w:type="gramEnd"/>
      <w:r w:rsidRPr="008817AE">
        <w:t xml:space="preserve"> and humidity.</w:t>
      </w:r>
    </w:p>
    <w:p w14:paraId="351431FE" w14:textId="3280ED8F" w:rsidR="005A38C4" w:rsidRPr="008817AE" w:rsidRDefault="005A38C4" w:rsidP="005A38C4">
      <w:pPr>
        <w:pStyle w:val="Note"/>
      </w:pPr>
      <w:r w:rsidRPr="008817AE">
        <w:t>Note 2:</w:t>
      </w:r>
      <w:r w:rsidRPr="008817AE">
        <w:tab/>
        <w:t xml:space="preserve">In the </w:t>
      </w:r>
      <w:r w:rsidR="009F6E3A" w:rsidRPr="008817AE">
        <w:t xml:space="preserve">GUM </w:t>
      </w:r>
      <w:r w:rsidR="00424D34" w:rsidRPr="008817AE">
        <w:fldChar w:fldCharType="begin"/>
      </w:r>
      <w:r w:rsidR="00424D34" w:rsidRPr="008817AE">
        <w:instrText xml:space="preserve"> REF _Ref118713981 \r </w:instrText>
      </w:r>
      <w:r w:rsidR="008817AE">
        <w:instrText xml:space="preserve"> \* MERGEFORMAT </w:instrText>
      </w:r>
      <w:r w:rsidR="00424D34" w:rsidRPr="008817AE">
        <w:fldChar w:fldCharType="separate"/>
      </w:r>
      <w:ins w:id="1092" w:author="Mitchell, Phillip" w:date="2023-11-29T12:24:00Z">
        <w:r w:rsidR="0033235A">
          <w:t>[15]</w:t>
        </w:r>
      </w:ins>
      <w:ins w:id="1093" w:author="Phillip" w:date="2023-08-21T13:12:00Z">
        <w:del w:id="1094" w:author="Mitchell, Phillip" w:date="2023-11-29T12:24:00Z">
          <w:r w:rsidR="00714DB9" w:rsidDel="0033235A">
            <w:delText>[14]</w:delText>
          </w:r>
        </w:del>
      </w:ins>
      <w:del w:id="1095" w:author="Mitchell, Phillip" w:date="2023-11-29T12:24:00Z">
        <w:r w:rsidR="006D5AF1" w:rsidRPr="008817AE" w:rsidDel="0033235A">
          <w:delText>[10]</w:delText>
        </w:r>
      </w:del>
      <w:r w:rsidR="00424D34" w:rsidRPr="008817AE">
        <w:fldChar w:fldCharType="end"/>
      </w:r>
      <w:r w:rsidRPr="008817AE">
        <w:t>, the concept ‘influence quantity’ is defined as in the second edition of the VIM, covering not only the quantities affecting the measuring system, as in the definition above, but also those quantities that affect the quantities actually measured. Also, in the GUM this concept is not restricted to direct measurements. [OIML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1096" w:author="Mitchell, Phillip" w:date="2023-11-29T12:24:00Z">
        <w:r w:rsidR="0033235A">
          <w:t>[10]</w:t>
        </w:r>
      </w:ins>
      <w:ins w:id="1097" w:author="Phillip" w:date="2023-08-21T13:12:00Z">
        <w:del w:id="1098" w:author="Mitchell, Phillip" w:date="2023-11-29T12:24:00Z">
          <w:r w:rsidR="00714DB9" w:rsidDel="0033235A">
            <w:delText>[9]</w:delText>
          </w:r>
        </w:del>
      </w:ins>
      <w:del w:id="1099" w:author="Mitchell, Phillip" w:date="2023-11-29T12:24:00Z">
        <w:r w:rsidR="000535DF" w:rsidRPr="008817AE" w:rsidDel="0033235A">
          <w:delText>[6]</w:delText>
        </w:r>
      </w:del>
      <w:r w:rsidR="00424D34" w:rsidRPr="008817AE">
        <w:fldChar w:fldCharType="end"/>
      </w:r>
      <w:r w:rsidRPr="008817AE">
        <w:t>, 2.52, Note 2]</w:t>
      </w:r>
    </w:p>
    <w:p w14:paraId="62CEA3DB" w14:textId="77777777" w:rsidR="005A38C4" w:rsidRPr="008817AE" w:rsidRDefault="005A38C4" w:rsidP="005A38C4">
      <w:pPr>
        <w:pStyle w:val="Heading3"/>
      </w:pPr>
      <w:bookmarkStart w:id="1100" w:name="_Toc159855100"/>
      <w:bookmarkEnd w:id="1100"/>
    </w:p>
    <w:p w14:paraId="2C70E672" w14:textId="77777777" w:rsidR="005A38C4" w:rsidRPr="008817AE" w:rsidRDefault="005A38C4" w:rsidP="005A38C4">
      <w:pPr>
        <w:pStyle w:val="Definition"/>
      </w:pPr>
      <w:r w:rsidRPr="008817AE">
        <w:t xml:space="preserve">influence </w:t>
      </w:r>
      <w:proofErr w:type="gramStart"/>
      <w:r w:rsidRPr="008817AE">
        <w:t>factor</w:t>
      </w:r>
      <w:proofErr w:type="gramEnd"/>
    </w:p>
    <w:p w14:paraId="02456DBF" w14:textId="77777777" w:rsidR="005A38C4" w:rsidRPr="008817AE" w:rsidRDefault="005A38C4" w:rsidP="005A38C4">
      <w:pPr>
        <w:pStyle w:val="BodyText"/>
      </w:pPr>
      <w:r w:rsidRPr="008817AE">
        <w:t xml:space="preserve">influence quantity having a value which ranges within the rated operating conditions of a measuring </w:t>
      </w:r>
      <w:proofErr w:type="gramStart"/>
      <w:r w:rsidRPr="008817AE">
        <w:t>instrument</w:t>
      </w:r>
      <w:proofErr w:type="gramEnd"/>
    </w:p>
    <w:p w14:paraId="3C8FF30E" w14:textId="1726601E"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101" w:author="Mitchell, Phillip" w:date="2023-11-29T12:24:00Z">
        <w:r w:rsidR="0033235A">
          <w:t>[11]</w:t>
        </w:r>
      </w:ins>
      <w:ins w:id="1102" w:author="Phillip" w:date="2023-08-21T13:12:00Z">
        <w:del w:id="1103" w:author="Mitchell, Phillip" w:date="2023-11-29T12:24:00Z">
          <w:r w:rsidR="00714DB9" w:rsidDel="0033235A">
            <w:delText>[10]</w:delText>
          </w:r>
        </w:del>
      </w:ins>
      <w:del w:id="1104" w:author="Mitchell, Phillip" w:date="2023-11-29T12:24:00Z">
        <w:r w:rsidR="000535DF" w:rsidRPr="008817AE" w:rsidDel="0033235A">
          <w:delText>[7]</w:delText>
        </w:r>
      </w:del>
      <w:r w:rsidR="00424D34" w:rsidRPr="008817AE">
        <w:fldChar w:fldCharType="end"/>
      </w:r>
      <w:r w:rsidRPr="008817AE">
        <w:t>, 5.18]</w:t>
      </w:r>
    </w:p>
    <w:p w14:paraId="796C428A" w14:textId="77777777" w:rsidR="005A38C4" w:rsidRPr="008817AE" w:rsidRDefault="005A38C4" w:rsidP="005A38C4">
      <w:pPr>
        <w:pStyle w:val="Heading3"/>
      </w:pPr>
      <w:bookmarkStart w:id="1105" w:name="_Toc159855101"/>
      <w:bookmarkEnd w:id="1105"/>
    </w:p>
    <w:p w14:paraId="4941B2E6" w14:textId="77777777" w:rsidR="005A38C4" w:rsidRPr="008817AE" w:rsidRDefault="005A38C4" w:rsidP="005A38C4">
      <w:pPr>
        <w:pStyle w:val="Definition"/>
      </w:pPr>
      <w:r w:rsidRPr="008817AE">
        <w:t>disturbance</w:t>
      </w:r>
    </w:p>
    <w:p w14:paraId="78790AAD" w14:textId="77777777" w:rsidR="005A38C4" w:rsidRPr="008817AE" w:rsidRDefault="005A38C4" w:rsidP="005A38C4">
      <w:pPr>
        <w:pStyle w:val="BodyText"/>
      </w:pPr>
      <w:r w:rsidRPr="008817AE">
        <w:t xml:space="preserve">influence quantity having a value within the limits specified in this Recommendation, but outside the specified rated operating conditions of a measuring </w:t>
      </w:r>
      <w:proofErr w:type="gramStart"/>
      <w:r w:rsidRPr="008817AE">
        <w:t>instrument</w:t>
      </w:r>
      <w:proofErr w:type="gramEnd"/>
    </w:p>
    <w:p w14:paraId="569B88FB" w14:textId="36421838"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106" w:author="Mitchell, Phillip" w:date="2023-11-29T12:24:00Z">
        <w:r w:rsidR="0033235A">
          <w:t>[11]</w:t>
        </w:r>
      </w:ins>
      <w:ins w:id="1107" w:author="Phillip" w:date="2023-08-21T13:12:00Z">
        <w:del w:id="1108" w:author="Mitchell, Phillip" w:date="2023-11-29T12:24:00Z">
          <w:r w:rsidR="00714DB9" w:rsidDel="0033235A">
            <w:delText>[10]</w:delText>
          </w:r>
        </w:del>
      </w:ins>
      <w:del w:id="1109" w:author="Mitchell, Phillip" w:date="2023-11-29T12:24:00Z">
        <w:r w:rsidR="000535DF" w:rsidRPr="008817AE" w:rsidDel="0033235A">
          <w:delText>[7]</w:delText>
        </w:r>
      </w:del>
      <w:r w:rsidR="00424D34" w:rsidRPr="008817AE">
        <w:fldChar w:fldCharType="end"/>
      </w:r>
      <w:r w:rsidRPr="008817AE">
        <w:t>, 5.19]</w:t>
      </w:r>
    </w:p>
    <w:p w14:paraId="27E2E206" w14:textId="77777777" w:rsidR="005A38C4" w:rsidRPr="008817AE" w:rsidRDefault="005A38C4" w:rsidP="005A38C4">
      <w:pPr>
        <w:pStyle w:val="Note"/>
      </w:pPr>
      <w:r w:rsidRPr="008817AE">
        <w:t>Note:</w:t>
      </w:r>
      <w:r w:rsidRPr="008817AE">
        <w:tab/>
        <w:t>An influence quantity is a disturbance if the rated operating conditions for that influence quantity are not specified.</w:t>
      </w:r>
    </w:p>
    <w:p w14:paraId="4605B5AE" w14:textId="77777777" w:rsidR="005A38C4" w:rsidRPr="008817AE" w:rsidRDefault="005A38C4" w:rsidP="005A38C4">
      <w:pPr>
        <w:pStyle w:val="Heading3"/>
      </w:pPr>
      <w:bookmarkStart w:id="1110" w:name="_Toc159855102"/>
      <w:bookmarkEnd w:id="1110"/>
    </w:p>
    <w:p w14:paraId="6417A236" w14:textId="77777777" w:rsidR="005A38C4" w:rsidRPr="008817AE" w:rsidRDefault="005A38C4" w:rsidP="005A38C4">
      <w:pPr>
        <w:pStyle w:val="Definition"/>
      </w:pPr>
      <w:r w:rsidRPr="008817AE">
        <w:t xml:space="preserve">rated operating </w:t>
      </w:r>
      <w:proofErr w:type="gramStart"/>
      <w:r w:rsidRPr="008817AE">
        <w:t>condition</w:t>
      </w:r>
      <w:proofErr w:type="gramEnd"/>
    </w:p>
    <w:p w14:paraId="79B6CED3" w14:textId="77777777" w:rsidR="005A38C4" w:rsidRPr="008817AE" w:rsidRDefault="005A38C4" w:rsidP="005A38C4">
      <w:pPr>
        <w:pStyle w:val="BodyText"/>
      </w:pPr>
      <w:r w:rsidRPr="008817AE">
        <w:t xml:space="preserve">operating condition that must be fulfilled during measurement in order that a measuring instrument or measuring system perform as </w:t>
      </w:r>
      <w:proofErr w:type="gramStart"/>
      <w:r w:rsidRPr="008817AE">
        <w:t>designed</w:t>
      </w:r>
      <w:proofErr w:type="gramEnd"/>
    </w:p>
    <w:p w14:paraId="7529735A" w14:textId="24019869" w:rsidR="005A38C4" w:rsidRPr="008817AE" w:rsidRDefault="005A38C4" w:rsidP="005A38C4">
      <w:pPr>
        <w:pStyle w:val="Note"/>
      </w:pPr>
      <w:r w:rsidRPr="008817AE">
        <w:t>Note 1:</w:t>
      </w:r>
      <w:r w:rsidRPr="008817AE">
        <w:tab/>
        <w:t xml:space="preserve">Rated operating conditions generally specify </w:t>
      </w:r>
      <w:r w:rsidR="00744BF9" w:rsidRPr="008817AE">
        <w:t>intervals</w:t>
      </w:r>
      <w:r w:rsidR="00CF5C62" w:rsidRPr="008817AE">
        <w:t xml:space="preserve"> </w:t>
      </w:r>
      <w:r w:rsidRPr="008817AE">
        <w:t>of values for a quantity being measured and for any influence quantity.</w:t>
      </w:r>
    </w:p>
    <w:p w14:paraId="523B49E4" w14:textId="20A7F476" w:rsidR="005A38C4" w:rsidRPr="008817AE" w:rsidRDefault="005A38C4" w:rsidP="005A38C4">
      <w:pPr>
        <w:pStyle w:val="BodyText"/>
      </w:pPr>
      <w:r w:rsidRPr="008817AE">
        <w:t>[OIML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1111" w:author="Mitchell, Phillip" w:date="2023-11-29T12:24:00Z">
        <w:r w:rsidR="0033235A">
          <w:t>[10]</w:t>
        </w:r>
      </w:ins>
      <w:ins w:id="1112" w:author="Phillip" w:date="2023-08-21T13:12:00Z">
        <w:del w:id="1113" w:author="Mitchell, Phillip" w:date="2023-11-29T12:24:00Z">
          <w:r w:rsidR="00714DB9" w:rsidDel="0033235A">
            <w:delText>[9]</w:delText>
          </w:r>
        </w:del>
      </w:ins>
      <w:del w:id="1114" w:author="Mitchell, Phillip" w:date="2023-11-29T12:24:00Z">
        <w:r w:rsidR="000535DF" w:rsidRPr="008817AE" w:rsidDel="0033235A">
          <w:delText>[6]</w:delText>
        </w:r>
      </w:del>
      <w:r w:rsidR="00424D34" w:rsidRPr="008817AE">
        <w:fldChar w:fldCharType="end"/>
      </w:r>
      <w:r w:rsidRPr="008817AE">
        <w:t>, 4.9]</w:t>
      </w:r>
    </w:p>
    <w:p w14:paraId="478E95F5" w14:textId="744E9AC6" w:rsidR="005A38C4" w:rsidRPr="008817AE" w:rsidRDefault="005A38C4" w:rsidP="005A38C4">
      <w:pPr>
        <w:pStyle w:val="Note"/>
      </w:pPr>
      <w:r w:rsidRPr="008817AE">
        <w:t>Note 2:</w:t>
      </w:r>
      <w:r w:rsidRPr="008817AE">
        <w:tab/>
      </w:r>
      <w:r w:rsidR="003F452B" w:rsidRPr="008817AE">
        <w:t xml:space="preserve">In </w:t>
      </w:r>
      <w:r w:rsidRPr="008817AE">
        <w:t xml:space="preserve">this Recommendation, the terms “measuring instrument” and “measuring system” </w:t>
      </w:r>
      <w:r w:rsidR="003F452B" w:rsidRPr="008817AE">
        <w:t>are equivalent to</w:t>
      </w:r>
      <w:r w:rsidRPr="008817AE">
        <w:t xml:space="preserve"> </w:t>
      </w:r>
      <w:r w:rsidR="003F452B" w:rsidRPr="008817AE">
        <w:t>“</w:t>
      </w:r>
      <w:r w:rsidRPr="008817AE">
        <w:t>electricity meter</w:t>
      </w:r>
      <w:r w:rsidR="003F452B" w:rsidRPr="008817AE">
        <w:t>”</w:t>
      </w:r>
      <w:r w:rsidRPr="008817AE">
        <w:t>.</w:t>
      </w:r>
    </w:p>
    <w:p w14:paraId="441BA195" w14:textId="77777777" w:rsidR="005A38C4" w:rsidRPr="008817AE" w:rsidRDefault="005A38C4" w:rsidP="005A38C4">
      <w:pPr>
        <w:pStyle w:val="Heading3"/>
      </w:pPr>
      <w:bookmarkStart w:id="1115" w:name="_Toc159855103"/>
      <w:bookmarkEnd w:id="1115"/>
    </w:p>
    <w:p w14:paraId="7312B934" w14:textId="77777777" w:rsidR="005A38C4" w:rsidRPr="008817AE" w:rsidRDefault="005A38C4" w:rsidP="005A38C4">
      <w:pPr>
        <w:pStyle w:val="Definition"/>
      </w:pPr>
      <w:r w:rsidRPr="008817AE">
        <w:t xml:space="preserve">reference </w:t>
      </w:r>
      <w:proofErr w:type="gramStart"/>
      <w:r w:rsidRPr="008817AE">
        <w:t>condition</w:t>
      </w:r>
      <w:proofErr w:type="gramEnd"/>
    </w:p>
    <w:p w14:paraId="3057E532" w14:textId="77777777" w:rsidR="005A38C4" w:rsidRPr="008817AE" w:rsidRDefault="005A38C4" w:rsidP="005A38C4">
      <w:pPr>
        <w:pStyle w:val="BodyText"/>
      </w:pPr>
      <w:r w:rsidRPr="008817AE">
        <w:t xml:space="preserve">operating condition prescribed for evaluating the performance of a measuring instrument or measuring system or for comparison of measurement </w:t>
      </w:r>
      <w:proofErr w:type="gramStart"/>
      <w:r w:rsidRPr="008817AE">
        <w:t>results</w:t>
      </w:r>
      <w:proofErr w:type="gramEnd"/>
    </w:p>
    <w:p w14:paraId="370078D2" w14:textId="084E73E5" w:rsidR="005A38C4" w:rsidRPr="008817AE" w:rsidRDefault="005A38C4" w:rsidP="005A38C4">
      <w:pPr>
        <w:pStyle w:val="Note"/>
      </w:pPr>
      <w:r w:rsidRPr="008817AE">
        <w:t>Note 1:</w:t>
      </w:r>
      <w:r w:rsidRPr="008817AE">
        <w:tab/>
        <w:t>Reference operating conditions specify intervals of values of the measurand and of the influence quantities.</w:t>
      </w:r>
    </w:p>
    <w:p w14:paraId="2827D8F9" w14:textId="77777777" w:rsidR="005A38C4" w:rsidRPr="008817AE" w:rsidRDefault="005A38C4" w:rsidP="005A38C4">
      <w:pPr>
        <w:pStyle w:val="Note"/>
      </w:pPr>
      <w:r w:rsidRPr="008817AE">
        <w:t>Note 2:</w:t>
      </w:r>
      <w:r w:rsidRPr="008817AE">
        <w:tab/>
        <w:t>In IEC 60050-300, item 311-06-02, the term “reference condition” refers to an operating condition under which the specified instrumental measurement uncertainty is the smallest possible.</w:t>
      </w:r>
    </w:p>
    <w:p w14:paraId="1BBB8347" w14:textId="665A1DB8" w:rsidR="005A38C4" w:rsidRPr="008817AE" w:rsidRDefault="005A38C4" w:rsidP="005A38C4">
      <w:pPr>
        <w:pStyle w:val="BodyText"/>
      </w:pPr>
      <w:r w:rsidRPr="008817AE">
        <w:t>[OIML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1116" w:author="Mitchell, Phillip" w:date="2023-11-29T12:24:00Z">
        <w:r w:rsidR="0033235A">
          <w:t>[10]</w:t>
        </w:r>
      </w:ins>
      <w:ins w:id="1117" w:author="Phillip" w:date="2023-08-21T13:12:00Z">
        <w:del w:id="1118" w:author="Mitchell, Phillip" w:date="2023-11-29T12:24:00Z">
          <w:r w:rsidR="00714DB9" w:rsidDel="0033235A">
            <w:delText>[9]</w:delText>
          </w:r>
        </w:del>
      </w:ins>
      <w:del w:id="1119" w:author="Mitchell, Phillip" w:date="2023-11-29T12:24:00Z">
        <w:r w:rsidR="000535DF" w:rsidRPr="008817AE" w:rsidDel="0033235A">
          <w:delText>[6]</w:delText>
        </w:r>
      </w:del>
      <w:r w:rsidR="00424D34" w:rsidRPr="008817AE">
        <w:fldChar w:fldCharType="end"/>
      </w:r>
      <w:r w:rsidRPr="008817AE">
        <w:t>, 4.11]</w:t>
      </w:r>
    </w:p>
    <w:p w14:paraId="03A804D3" w14:textId="77777777" w:rsidR="005A38C4" w:rsidRPr="008817AE" w:rsidRDefault="005A38C4" w:rsidP="005A38C4">
      <w:pPr>
        <w:pStyle w:val="Note"/>
      </w:pPr>
      <w:r w:rsidRPr="008817AE">
        <w:lastRenderedPageBreak/>
        <w:t>Note 3:</w:t>
      </w:r>
      <w:r w:rsidRPr="008817AE">
        <w:tab/>
        <w:t>For the application of this Recommendation, the terms “measuring instrument” and “measuring system” mean: electricity meter.</w:t>
      </w:r>
    </w:p>
    <w:p w14:paraId="5FCDD7CF" w14:textId="77777777" w:rsidR="005A38C4" w:rsidRPr="008817AE" w:rsidRDefault="005A38C4" w:rsidP="005A38C4">
      <w:pPr>
        <w:pStyle w:val="Heading3"/>
      </w:pPr>
      <w:bookmarkStart w:id="1120" w:name="_Toc159855104"/>
      <w:bookmarkEnd w:id="1120"/>
    </w:p>
    <w:p w14:paraId="76DD1323" w14:textId="77777777" w:rsidR="005A38C4" w:rsidRPr="008817AE" w:rsidRDefault="005A38C4" w:rsidP="005A38C4">
      <w:pPr>
        <w:pStyle w:val="Definition"/>
      </w:pPr>
      <w:r w:rsidRPr="008817AE">
        <w:t>accuracy class</w:t>
      </w:r>
    </w:p>
    <w:p w14:paraId="1A3417FC" w14:textId="77777777" w:rsidR="005A38C4" w:rsidRPr="008817AE" w:rsidRDefault="005A38C4" w:rsidP="005A38C4">
      <w:pPr>
        <w:pStyle w:val="BodyText"/>
      </w:pPr>
      <w:r w:rsidRPr="008817AE">
        <w:t xml:space="preserve">class of measuring instruments or measuring systems that meet stated metrological requirements that are intended to keep measurement errors or instrumental measurement uncertainties within specified limits under specified operating </w:t>
      </w:r>
      <w:proofErr w:type="gramStart"/>
      <w:r w:rsidRPr="008817AE">
        <w:t>conditions</w:t>
      </w:r>
      <w:proofErr w:type="gramEnd"/>
    </w:p>
    <w:p w14:paraId="5B88D22C" w14:textId="2A33074B" w:rsidR="005A38C4" w:rsidRPr="008817AE" w:rsidRDefault="005A38C4" w:rsidP="005A38C4">
      <w:pPr>
        <w:pStyle w:val="BodyText"/>
      </w:pPr>
      <w:r w:rsidRPr="008817AE">
        <w:t>[OIML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ins w:id="1121" w:author="Mitchell, Phillip" w:date="2023-11-29T12:24:00Z">
        <w:r w:rsidR="0033235A">
          <w:t>[10]</w:t>
        </w:r>
      </w:ins>
      <w:ins w:id="1122" w:author="Phillip" w:date="2023-08-21T13:12:00Z">
        <w:del w:id="1123" w:author="Mitchell, Phillip" w:date="2023-11-29T12:24:00Z">
          <w:r w:rsidR="00714DB9" w:rsidDel="0033235A">
            <w:delText>[9]</w:delText>
          </w:r>
        </w:del>
      </w:ins>
      <w:del w:id="1124" w:author="Mitchell, Phillip" w:date="2023-11-29T12:24:00Z">
        <w:r w:rsidR="000535DF" w:rsidRPr="008817AE" w:rsidDel="0033235A">
          <w:delText>[6]</w:delText>
        </w:r>
      </w:del>
      <w:r w:rsidR="00424D34" w:rsidRPr="008817AE">
        <w:fldChar w:fldCharType="end"/>
      </w:r>
      <w:r w:rsidRPr="008817AE">
        <w:t>, 4.25]</w:t>
      </w:r>
    </w:p>
    <w:p w14:paraId="2AF3C198" w14:textId="77777777" w:rsidR="005A38C4" w:rsidRPr="008817AE" w:rsidRDefault="005A38C4" w:rsidP="005A38C4">
      <w:pPr>
        <w:pStyle w:val="Note"/>
      </w:pPr>
      <w:r w:rsidRPr="008817AE">
        <w:t>Note:</w:t>
      </w:r>
      <w:r w:rsidRPr="008817AE">
        <w:tab/>
        <w:t>In this Recommendation, the stated metrological requirements for accuracy class include permissible responses to disturbances.</w:t>
      </w:r>
    </w:p>
    <w:p w14:paraId="6456B55D" w14:textId="77777777" w:rsidR="005A38C4" w:rsidRPr="008817AE" w:rsidRDefault="005A38C4" w:rsidP="005A38C4">
      <w:pPr>
        <w:pStyle w:val="Heading3"/>
      </w:pPr>
      <w:bookmarkStart w:id="1125" w:name="_Toc159855105"/>
      <w:bookmarkEnd w:id="1125"/>
    </w:p>
    <w:p w14:paraId="6D78A61F" w14:textId="77777777" w:rsidR="005A38C4" w:rsidRPr="008817AE" w:rsidRDefault="005A38C4" w:rsidP="005A38C4">
      <w:pPr>
        <w:pStyle w:val="Definition"/>
      </w:pPr>
      <w:r w:rsidRPr="008817AE">
        <w:t>durability</w:t>
      </w:r>
    </w:p>
    <w:p w14:paraId="4889DE56" w14:textId="77777777" w:rsidR="005A38C4" w:rsidRPr="008817AE" w:rsidRDefault="005A38C4" w:rsidP="005A38C4">
      <w:pPr>
        <w:pStyle w:val="BodyText"/>
      </w:pPr>
      <w:r w:rsidRPr="008817AE">
        <w:t xml:space="preserve">ability of the measuring instrument to maintain its performance characteristics over a period of </w:t>
      </w:r>
      <w:proofErr w:type="gramStart"/>
      <w:r w:rsidRPr="008817AE">
        <w:t>use</w:t>
      </w:r>
      <w:proofErr w:type="gramEnd"/>
    </w:p>
    <w:p w14:paraId="6C235272" w14:textId="02AB8DDC"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126" w:author="Mitchell, Phillip" w:date="2023-11-29T12:24:00Z">
        <w:r w:rsidR="0033235A">
          <w:t>[11]</w:t>
        </w:r>
      </w:ins>
      <w:ins w:id="1127" w:author="Phillip" w:date="2023-08-21T13:12:00Z">
        <w:del w:id="1128" w:author="Mitchell, Phillip" w:date="2023-11-29T12:24:00Z">
          <w:r w:rsidR="00714DB9" w:rsidDel="0033235A">
            <w:delText>[10]</w:delText>
          </w:r>
        </w:del>
      </w:ins>
      <w:del w:id="1129" w:author="Mitchell, Phillip" w:date="2023-11-29T12:24:00Z">
        <w:r w:rsidR="000535DF" w:rsidRPr="008817AE" w:rsidDel="0033235A">
          <w:delText>[7]</w:delText>
        </w:r>
      </w:del>
      <w:r w:rsidR="00424D34" w:rsidRPr="008817AE">
        <w:fldChar w:fldCharType="end"/>
      </w:r>
      <w:r w:rsidRPr="008817AE">
        <w:t>, 5.15]</w:t>
      </w:r>
    </w:p>
    <w:p w14:paraId="221ECB03" w14:textId="77777777" w:rsidR="005A38C4" w:rsidRPr="008817AE" w:rsidRDefault="005A38C4" w:rsidP="005A38C4">
      <w:pPr>
        <w:pStyle w:val="Heading3"/>
      </w:pPr>
      <w:bookmarkStart w:id="1130" w:name="_Toc159855106"/>
      <w:bookmarkEnd w:id="1130"/>
    </w:p>
    <w:p w14:paraId="125F05A3" w14:textId="77777777" w:rsidR="005A38C4" w:rsidRPr="008817AE" w:rsidRDefault="005A38C4" w:rsidP="005A38C4">
      <w:pPr>
        <w:pStyle w:val="Definition"/>
      </w:pPr>
      <w:r w:rsidRPr="008817AE">
        <w:t>fault</w:t>
      </w:r>
    </w:p>
    <w:p w14:paraId="626805FF" w14:textId="77777777" w:rsidR="005A38C4" w:rsidRPr="008817AE" w:rsidRDefault="005A38C4" w:rsidP="005A38C4">
      <w:pPr>
        <w:pStyle w:val="BodyText"/>
      </w:pPr>
      <w:r w:rsidRPr="008817AE">
        <w:t>difference between the error of indication and the intrinsic error of a measuring instrument</w:t>
      </w:r>
    </w:p>
    <w:p w14:paraId="4BBAE1ED" w14:textId="77777777" w:rsidR="005A38C4" w:rsidRPr="008817AE" w:rsidRDefault="005A38C4" w:rsidP="005A38C4">
      <w:pPr>
        <w:pStyle w:val="Note"/>
      </w:pPr>
      <w:r w:rsidRPr="008817AE">
        <w:t>Note 1:</w:t>
      </w:r>
      <w:r w:rsidRPr="008817AE">
        <w:tab/>
        <w:t>Principally, a fault is the result of an undesired change of data contained in or flowing through a measuring instrument.</w:t>
      </w:r>
    </w:p>
    <w:p w14:paraId="5B7A1637" w14:textId="77777777" w:rsidR="005A38C4" w:rsidRPr="008817AE" w:rsidRDefault="005A38C4" w:rsidP="005A38C4">
      <w:pPr>
        <w:pStyle w:val="Note"/>
      </w:pPr>
      <w:r w:rsidRPr="008817AE">
        <w:t>Note 2:</w:t>
      </w:r>
      <w:r w:rsidRPr="008817AE">
        <w:tab/>
        <w:t xml:space="preserve">From the definition it follows that </w:t>
      </w:r>
      <w:r w:rsidR="00851FC3" w:rsidRPr="008817AE">
        <w:t xml:space="preserve">in this Recommendation, </w:t>
      </w:r>
      <w:r w:rsidRPr="008817AE">
        <w:t>a "fault" is a numerical value which is expressed either in a unit of measurement or as a relative value, for instance as a percentage.</w:t>
      </w:r>
    </w:p>
    <w:p w14:paraId="75B32301" w14:textId="0A6DDA96" w:rsidR="005A38C4" w:rsidRPr="008817AE" w:rsidRDefault="005A38C4" w:rsidP="005A38C4">
      <w:pPr>
        <w:pStyle w:val="BodyText"/>
      </w:pPr>
      <w:r w:rsidRPr="008817AE">
        <w:t>[OIML D</w:t>
      </w:r>
      <w:r w:rsidR="00851FC3" w:rsidRPr="008817AE">
        <w:t xml:space="preserve"> </w:t>
      </w:r>
      <w:r w:rsidRPr="008817AE">
        <w:t>11:</w:t>
      </w:r>
      <w:r w:rsidR="00851FC3" w:rsidRPr="008817AE">
        <w:t>2013</w:t>
      </w:r>
      <w:r w:rsidR="000535DF" w:rsidRPr="008817AE">
        <w:t xml:space="preserve"> </w:t>
      </w:r>
      <w:r w:rsidR="00424D34" w:rsidRPr="008817AE">
        <w:fldChar w:fldCharType="begin"/>
      </w:r>
      <w:r w:rsidR="00424D34" w:rsidRPr="008817AE">
        <w:instrText xml:space="preserve"> REF _Ref267999296 \r </w:instrText>
      </w:r>
      <w:r w:rsidR="008817AE">
        <w:instrText xml:space="preserve"> \* MERGEFORMAT </w:instrText>
      </w:r>
      <w:r w:rsidR="00424D34" w:rsidRPr="008817AE">
        <w:fldChar w:fldCharType="separate"/>
      </w:r>
      <w:ins w:id="1131" w:author="Mitchell, Phillip" w:date="2023-11-29T12:24:00Z">
        <w:r w:rsidR="0033235A">
          <w:t>[12]</w:t>
        </w:r>
      </w:ins>
      <w:ins w:id="1132" w:author="Phillip" w:date="2023-08-21T13:12:00Z">
        <w:del w:id="1133" w:author="Mitchell, Phillip" w:date="2023-11-29T12:24:00Z">
          <w:r w:rsidR="00714DB9" w:rsidDel="0033235A">
            <w:delText>[11]</w:delText>
          </w:r>
        </w:del>
      </w:ins>
      <w:del w:id="1134" w:author="Mitchell, Phillip" w:date="2023-11-29T12:24:00Z">
        <w:r w:rsidR="000535DF" w:rsidRPr="008817AE" w:rsidDel="0033235A">
          <w:delText>[8]</w:delText>
        </w:r>
      </w:del>
      <w:r w:rsidR="00424D34" w:rsidRPr="008817AE">
        <w:fldChar w:fldCharType="end"/>
      </w:r>
      <w:r w:rsidRPr="008817AE">
        <w:t>, 3.</w:t>
      </w:r>
      <w:r w:rsidR="00851FC3" w:rsidRPr="008817AE">
        <w:t>10</w:t>
      </w:r>
      <w:r w:rsidRPr="008817AE">
        <w:t>]</w:t>
      </w:r>
    </w:p>
    <w:p w14:paraId="7452D432" w14:textId="77777777" w:rsidR="005A38C4" w:rsidRPr="008817AE" w:rsidRDefault="005A38C4" w:rsidP="00DB7920">
      <w:pPr>
        <w:pStyle w:val="Note"/>
      </w:pPr>
      <w:r w:rsidRPr="008817AE">
        <w:t>Note 3:</w:t>
      </w:r>
      <w:r w:rsidRPr="008817AE">
        <w:tab/>
        <w:t>In this Recommendation, the above definition does not apply to the term ‘earth fault’, in which the word ‘fault’ has its usual dictionary meaning.</w:t>
      </w:r>
    </w:p>
    <w:p w14:paraId="28A385AA" w14:textId="77777777" w:rsidR="00851FC3" w:rsidRPr="008817AE" w:rsidRDefault="00851FC3" w:rsidP="00851FC3">
      <w:pPr>
        <w:pStyle w:val="Heading3"/>
      </w:pPr>
      <w:bookmarkStart w:id="1135" w:name="_Toc159855107"/>
      <w:bookmarkEnd w:id="1135"/>
    </w:p>
    <w:p w14:paraId="244B9C35" w14:textId="77777777" w:rsidR="00851FC3" w:rsidRPr="008817AE" w:rsidRDefault="00851FC3" w:rsidP="00851FC3">
      <w:pPr>
        <w:pStyle w:val="Definition"/>
      </w:pPr>
      <w:r w:rsidRPr="008817AE">
        <w:t>fault limit</w:t>
      </w:r>
    </w:p>
    <w:p w14:paraId="03B461BE" w14:textId="77777777" w:rsidR="00851FC3" w:rsidRPr="008817AE" w:rsidRDefault="00851FC3" w:rsidP="00851FC3">
      <w:pPr>
        <w:pStyle w:val="BodyText"/>
      </w:pPr>
      <w:r w:rsidRPr="008817AE">
        <w:t xml:space="preserve">value specified in this Recommendation delimiting non-significant </w:t>
      </w:r>
      <w:proofErr w:type="gramStart"/>
      <w:r w:rsidRPr="008817AE">
        <w:t>faults</w:t>
      </w:r>
      <w:proofErr w:type="gramEnd"/>
    </w:p>
    <w:p w14:paraId="3A166A40" w14:textId="33675FAC" w:rsidR="00EC5B08" w:rsidRPr="008817AE" w:rsidRDefault="00EC5B08" w:rsidP="00851FC3">
      <w:pPr>
        <w:pStyle w:val="BodyText"/>
      </w:pPr>
      <w:r w:rsidRPr="008817AE">
        <w:t xml:space="preserve">[OIML </w:t>
      </w:r>
      <w:r w:rsidR="00817F95" w:rsidRPr="008817AE">
        <w:t>V</w:t>
      </w:r>
      <w:r w:rsidR="009F6E3A" w:rsidRPr="008817AE">
        <w:t xml:space="preserve"> </w:t>
      </w:r>
      <w:r w:rsidR="00817F95" w:rsidRPr="008817AE">
        <w:t>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136" w:author="Mitchell, Phillip" w:date="2023-11-29T12:24:00Z">
        <w:r w:rsidR="0033235A">
          <w:t>[11]</w:t>
        </w:r>
      </w:ins>
      <w:ins w:id="1137" w:author="Phillip" w:date="2023-08-21T13:12:00Z">
        <w:del w:id="1138" w:author="Mitchell, Phillip" w:date="2023-11-29T12:24:00Z">
          <w:r w:rsidR="00714DB9" w:rsidDel="0033235A">
            <w:delText>[10]</w:delText>
          </w:r>
        </w:del>
      </w:ins>
      <w:del w:id="1139" w:author="Mitchell, Phillip" w:date="2023-11-29T12:24:00Z">
        <w:r w:rsidR="000535DF" w:rsidRPr="008817AE" w:rsidDel="0033235A">
          <w:delText>[7]</w:delText>
        </w:r>
      </w:del>
      <w:r w:rsidR="00424D34" w:rsidRPr="008817AE">
        <w:fldChar w:fldCharType="end"/>
      </w:r>
      <w:r w:rsidR="00817F95" w:rsidRPr="008817AE">
        <w:t>, 5.13]</w:t>
      </w:r>
    </w:p>
    <w:p w14:paraId="3A812F6C" w14:textId="77777777" w:rsidR="00613378" w:rsidRPr="008817AE" w:rsidRDefault="00613378" w:rsidP="00613378">
      <w:pPr>
        <w:pStyle w:val="Heading3"/>
        <w:rPr>
          <w:ins w:id="1140" w:author="Phillip" w:date="2023-08-24T16:37:00Z"/>
        </w:rPr>
      </w:pPr>
      <w:bookmarkStart w:id="1141" w:name="_Toc159855108"/>
      <w:bookmarkStart w:id="1142" w:name="_Ref30678079"/>
      <w:bookmarkEnd w:id="1141"/>
    </w:p>
    <w:p w14:paraId="09052358" w14:textId="77777777" w:rsidR="00613378" w:rsidRPr="008817AE" w:rsidRDefault="00613378" w:rsidP="00613378">
      <w:pPr>
        <w:pStyle w:val="BodyText"/>
        <w:rPr>
          <w:ins w:id="1143" w:author="Phillip" w:date="2023-08-24T16:37:00Z"/>
          <w:b/>
        </w:rPr>
      </w:pPr>
      <w:ins w:id="1144" w:author="Phillip" w:date="2023-08-24T16:37:00Z">
        <w:r w:rsidRPr="008817AE">
          <w:rPr>
            <w:b/>
          </w:rPr>
          <w:t>critical change value</w:t>
        </w:r>
      </w:ins>
    </w:p>
    <w:p w14:paraId="2529AA08" w14:textId="77777777" w:rsidR="00613378" w:rsidRPr="008817AE" w:rsidRDefault="00613378" w:rsidP="00613378">
      <w:pPr>
        <w:pStyle w:val="BodyText"/>
        <w:rPr>
          <w:ins w:id="1145" w:author="Phillip" w:date="2023-08-24T16:37:00Z"/>
        </w:rPr>
      </w:pPr>
      <w:ins w:id="1146" w:author="Phillip" w:date="2023-08-24T16:37:00Z">
        <w:r w:rsidRPr="008817AE">
          <w:t xml:space="preserve">maximum amount of change allowed in the meter’s energy registers during disturbance tests without any current flowing in the meter’s current </w:t>
        </w:r>
        <w:proofErr w:type="gramStart"/>
        <w:r w:rsidRPr="008817AE">
          <w:t>circuits</w:t>
        </w:r>
        <w:proofErr w:type="gramEnd"/>
      </w:ins>
    </w:p>
    <w:p w14:paraId="4A6CBE30" w14:textId="4039735A" w:rsidR="00613378" w:rsidRPr="008817AE" w:rsidRDefault="00613378" w:rsidP="00613378">
      <w:pPr>
        <w:pStyle w:val="BodyText"/>
        <w:rPr>
          <w:ins w:id="1147" w:author="Phillip" w:date="2023-08-24T16:37:00Z"/>
        </w:rPr>
      </w:pPr>
      <w:ins w:id="1148" w:author="Phillip" w:date="2023-08-24T16:37:00Z">
        <w:r w:rsidRPr="008817AE">
          <w:t xml:space="preserve"> [IEC 62052.11:2020 </w:t>
        </w:r>
        <w:r w:rsidRPr="008817AE">
          <w:fldChar w:fldCharType="begin"/>
        </w:r>
        <w:r w:rsidRPr="008817AE">
          <w:instrText xml:space="preserve"> REF _Ref118713612 \r </w:instrText>
        </w:r>
        <w:r>
          <w:instrText xml:space="preserve"> \* MERGEFORMAT </w:instrText>
        </w:r>
        <w:r w:rsidRPr="008817AE">
          <w:fldChar w:fldCharType="separate"/>
        </w:r>
      </w:ins>
      <w:ins w:id="1149" w:author="Mitchell, Phillip" w:date="2023-11-29T12:24:00Z">
        <w:r w:rsidR="0033235A">
          <w:t>[1]</w:t>
        </w:r>
      </w:ins>
      <w:ins w:id="1150" w:author="Phillip" w:date="2023-08-24T16:37:00Z">
        <w:r w:rsidRPr="008817AE">
          <w:fldChar w:fldCharType="end"/>
        </w:r>
        <w:r w:rsidRPr="008817AE">
          <w:t xml:space="preserve">, 3.6.3] </w:t>
        </w:r>
      </w:ins>
    </w:p>
    <w:p w14:paraId="08F6E3E2" w14:textId="77777777" w:rsidR="00DB7920" w:rsidRPr="008817AE" w:rsidRDefault="00DB7920" w:rsidP="00DB7920">
      <w:pPr>
        <w:pStyle w:val="Heading3"/>
      </w:pPr>
      <w:bookmarkStart w:id="1151" w:name="_Toc159855109"/>
      <w:bookmarkEnd w:id="1151"/>
    </w:p>
    <w:bookmarkEnd w:id="1142"/>
    <w:p w14:paraId="02910549" w14:textId="77777777" w:rsidR="005A38C4" w:rsidRPr="008817AE" w:rsidRDefault="005A38C4" w:rsidP="00DB7920">
      <w:pPr>
        <w:pStyle w:val="Definition"/>
      </w:pPr>
      <w:r w:rsidRPr="008817AE">
        <w:t>significant fault</w:t>
      </w:r>
    </w:p>
    <w:p w14:paraId="10846D22" w14:textId="77777777" w:rsidR="005A38C4" w:rsidRPr="008817AE" w:rsidRDefault="005A38C4" w:rsidP="005A38C4">
      <w:pPr>
        <w:pStyle w:val="BodyText"/>
      </w:pPr>
      <w:r w:rsidRPr="008817AE">
        <w:t xml:space="preserve">fault exceeding the applicable fault limit </w:t>
      </w:r>
      <w:proofErr w:type="gramStart"/>
      <w:r w:rsidRPr="008817AE">
        <w:t>value</w:t>
      </w:r>
      <w:proofErr w:type="gramEnd"/>
    </w:p>
    <w:p w14:paraId="435B59E4" w14:textId="770B25D0" w:rsidR="005A38C4" w:rsidRPr="008817AE" w:rsidRDefault="005A38C4" w:rsidP="005A38C4">
      <w:pPr>
        <w:pStyle w:val="BodyText"/>
      </w:pPr>
      <w:r w:rsidRPr="008817AE">
        <w:t>[OIML D</w:t>
      </w:r>
      <w:r w:rsidR="009F6E3A" w:rsidRPr="008817AE">
        <w:t xml:space="preserve"> </w:t>
      </w:r>
      <w:r w:rsidRPr="008817AE">
        <w:t>11:</w:t>
      </w:r>
      <w:r w:rsidR="000D5B89" w:rsidRPr="008817AE">
        <w:t>2013</w:t>
      </w:r>
      <w:r w:rsidR="000535DF" w:rsidRPr="008817AE">
        <w:t xml:space="preserve"> </w:t>
      </w:r>
      <w:r w:rsidR="00424D34" w:rsidRPr="008817AE">
        <w:fldChar w:fldCharType="begin"/>
      </w:r>
      <w:r w:rsidR="00424D34" w:rsidRPr="008817AE">
        <w:instrText xml:space="preserve"> REF _Ref267999296 \r </w:instrText>
      </w:r>
      <w:r w:rsidR="008817AE">
        <w:instrText xml:space="preserve"> \* MERGEFORMAT </w:instrText>
      </w:r>
      <w:r w:rsidR="00424D34" w:rsidRPr="008817AE">
        <w:fldChar w:fldCharType="separate"/>
      </w:r>
      <w:ins w:id="1152" w:author="Mitchell, Phillip" w:date="2023-11-29T12:24:00Z">
        <w:r w:rsidR="0033235A">
          <w:t>[12]</w:t>
        </w:r>
      </w:ins>
      <w:ins w:id="1153" w:author="Phillip" w:date="2023-08-21T13:12:00Z">
        <w:del w:id="1154" w:author="Mitchell, Phillip" w:date="2023-11-29T12:24:00Z">
          <w:r w:rsidR="00714DB9" w:rsidDel="0033235A">
            <w:delText>[11]</w:delText>
          </w:r>
        </w:del>
      </w:ins>
      <w:del w:id="1155" w:author="Mitchell, Phillip" w:date="2023-11-29T12:24:00Z">
        <w:r w:rsidR="000535DF" w:rsidRPr="008817AE" w:rsidDel="0033235A">
          <w:delText>[8]</w:delText>
        </w:r>
      </w:del>
      <w:r w:rsidR="00424D34" w:rsidRPr="008817AE">
        <w:fldChar w:fldCharType="end"/>
      </w:r>
      <w:r w:rsidRPr="008817AE">
        <w:t>, 3.</w:t>
      </w:r>
      <w:r w:rsidR="000D5B89" w:rsidRPr="008817AE">
        <w:t>12</w:t>
      </w:r>
      <w:r w:rsidRPr="008817AE">
        <w:t>]</w:t>
      </w:r>
    </w:p>
    <w:p w14:paraId="22945493" w14:textId="51F72792" w:rsidR="00DB7920" w:rsidRPr="008817AE" w:rsidRDefault="005A38C4" w:rsidP="00DB7920">
      <w:pPr>
        <w:pStyle w:val="Note"/>
      </w:pPr>
      <w:r w:rsidRPr="008817AE">
        <w:t>Note:</w:t>
      </w:r>
      <w:r w:rsidRPr="008817AE">
        <w:tab/>
      </w:r>
      <w:r w:rsidR="003C23BD" w:rsidRPr="008817AE">
        <w:t xml:space="preserve">Other criteria </w:t>
      </w:r>
      <w:r w:rsidR="00C06C10" w:rsidRPr="008817AE">
        <w:t xml:space="preserve">may </w:t>
      </w:r>
      <w:r w:rsidRPr="008817AE">
        <w:t xml:space="preserve">also </w:t>
      </w:r>
      <w:proofErr w:type="gramStart"/>
      <w:r w:rsidR="00C06C10" w:rsidRPr="008817AE">
        <w:t xml:space="preserve">be </w:t>
      </w:r>
      <w:r w:rsidRPr="008817AE">
        <w:t>considered to be</w:t>
      </w:r>
      <w:proofErr w:type="gramEnd"/>
      <w:r w:rsidRPr="008817AE">
        <w:t xml:space="preserve"> significant faults</w:t>
      </w:r>
      <w:r w:rsidR="00C06C10" w:rsidRPr="008817AE">
        <w:t xml:space="preserve"> (see </w:t>
      </w:r>
      <w:fldSimple w:instr=" REF _Ref31213632 \r  \* MERGEFORMAT ">
        <w:r w:rsidR="0033235A">
          <w:t>6.4.2</w:t>
        </w:r>
      </w:fldSimple>
      <w:r w:rsidR="00C06C10" w:rsidRPr="008817AE">
        <w:t>)</w:t>
      </w:r>
      <w:r w:rsidR="003C23BD" w:rsidRPr="008817AE">
        <w:t xml:space="preserve"> including</w:t>
      </w:r>
      <w:r w:rsidRPr="008817AE">
        <w:t>:</w:t>
      </w:r>
    </w:p>
    <w:p w14:paraId="2F7D4F97" w14:textId="77777777" w:rsidR="00DB7920" w:rsidRPr="008817AE" w:rsidRDefault="005A38C4" w:rsidP="00D52B02">
      <w:pPr>
        <w:pStyle w:val="BodyText"/>
        <w:numPr>
          <w:ilvl w:val="0"/>
          <w:numId w:val="2"/>
        </w:numPr>
        <w:ind w:left="1276"/>
        <w:rPr>
          <w:sz w:val="20"/>
        </w:rPr>
      </w:pPr>
      <w:r w:rsidRPr="008817AE">
        <w:rPr>
          <w:sz w:val="20"/>
        </w:rPr>
        <w:t xml:space="preserve">a change larger than the critical change value has occurred in the measurement registers due to </w:t>
      </w:r>
      <w:proofErr w:type="gramStart"/>
      <w:r w:rsidRPr="008817AE">
        <w:rPr>
          <w:sz w:val="20"/>
        </w:rPr>
        <w:t>disturbances;</w:t>
      </w:r>
      <w:proofErr w:type="gramEnd"/>
    </w:p>
    <w:p w14:paraId="75631291" w14:textId="77777777" w:rsidR="005A38C4" w:rsidRPr="008817AE" w:rsidRDefault="005A38C4" w:rsidP="00D52B02">
      <w:pPr>
        <w:pStyle w:val="BodyText"/>
        <w:numPr>
          <w:ilvl w:val="0"/>
          <w:numId w:val="2"/>
        </w:numPr>
        <w:ind w:left="1276"/>
        <w:rPr>
          <w:sz w:val="20"/>
        </w:rPr>
      </w:pPr>
      <w:r w:rsidRPr="008817AE">
        <w:rPr>
          <w:sz w:val="20"/>
        </w:rPr>
        <w:t xml:space="preserve">the functionality of the meter has become </w:t>
      </w:r>
      <w:proofErr w:type="gramStart"/>
      <w:r w:rsidRPr="008817AE">
        <w:rPr>
          <w:sz w:val="20"/>
        </w:rPr>
        <w:t>impaired</w:t>
      </w:r>
      <w:proofErr w:type="gramEnd"/>
      <w:r w:rsidR="00C06C10" w:rsidRPr="008817AE">
        <w:rPr>
          <w:sz w:val="20"/>
        </w:rPr>
        <w:t xml:space="preserve"> or the meter has been damaged.</w:t>
      </w:r>
    </w:p>
    <w:p w14:paraId="74CC4626" w14:textId="6D38C114" w:rsidR="00DB7920" w:rsidRPr="008817AE" w:rsidDel="00613378" w:rsidRDefault="00DB7920" w:rsidP="00DB7920">
      <w:pPr>
        <w:pStyle w:val="Heading3"/>
        <w:rPr>
          <w:del w:id="1156" w:author="Phillip" w:date="2023-08-24T16:34:00Z"/>
        </w:rPr>
      </w:pPr>
      <w:bookmarkStart w:id="1157" w:name="_Toc159855110"/>
      <w:bookmarkStart w:id="1158" w:name="_Toc159855632"/>
      <w:bookmarkStart w:id="1159" w:name="_Ref30678080"/>
      <w:bookmarkEnd w:id="1157"/>
      <w:bookmarkEnd w:id="1158"/>
    </w:p>
    <w:bookmarkEnd w:id="1159"/>
    <w:p w14:paraId="5BAC1B36" w14:textId="41781866" w:rsidR="005A38C4" w:rsidRPr="008817AE" w:rsidDel="00613378" w:rsidRDefault="005A38C4" w:rsidP="00DB7920">
      <w:pPr>
        <w:pStyle w:val="Definition"/>
        <w:rPr>
          <w:del w:id="1160" w:author="Phillip" w:date="2023-08-24T16:34:00Z"/>
        </w:rPr>
      </w:pPr>
      <w:del w:id="1161" w:author="Phillip" w:date="2023-08-24T16:34:00Z">
        <w:r w:rsidRPr="008817AE" w:rsidDel="00613378">
          <w:delText>checking facility</w:delText>
        </w:r>
        <w:bookmarkStart w:id="1162" w:name="_Toc159855111"/>
        <w:bookmarkStart w:id="1163" w:name="_Toc159855633"/>
        <w:bookmarkEnd w:id="1162"/>
        <w:bookmarkEnd w:id="1163"/>
      </w:del>
    </w:p>
    <w:p w14:paraId="749CC6BF" w14:textId="1779B744" w:rsidR="005A38C4" w:rsidRPr="008817AE" w:rsidDel="00613378" w:rsidRDefault="005A38C4" w:rsidP="005A38C4">
      <w:pPr>
        <w:pStyle w:val="BodyText"/>
        <w:rPr>
          <w:del w:id="1164" w:author="Phillip" w:date="2023-08-24T16:34:00Z"/>
        </w:rPr>
      </w:pPr>
      <w:del w:id="1165" w:author="Phillip" w:date="2023-08-24T16:34:00Z">
        <w:r w:rsidRPr="008817AE" w:rsidDel="00613378">
          <w:delText>facility that is incorporated in a measuring instrument and which enables significant faults to be detected and acted upon</w:delText>
        </w:r>
        <w:bookmarkStart w:id="1166" w:name="_Toc159855112"/>
        <w:bookmarkStart w:id="1167" w:name="_Toc159855634"/>
        <w:bookmarkEnd w:id="1166"/>
        <w:bookmarkEnd w:id="1167"/>
      </w:del>
    </w:p>
    <w:p w14:paraId="3D818F50" w14:textId="16255E81" w:rsidR="005A38C4" w:rsidRPr="008817AE" w:rsidDel="00613378" w:rsidRDefault="005A38C4" w:rsidP="00DB7920">
      <w:pPr>
        <w:pStyle w:val="Note"/>
        <w:rPr>
          <w:del w:id="1168" w:author="Phillip" w:date="2023-08-24T16:34:00Z"/>
        </w:rPr>
      </w:pPr>
      <w:del w:id="1169" w:author="Phillip" w:date="2023-08-24T16:34:00Z">
        <w:r w:rsidRPr="008817AE" w:rsidDel="00613378">
          <w:delText>Note 1:</w:delText>
        </w:r>
        <w:r w:rsidRPr="008817AE" w:rsidDel="00613378">
          <w:tab/>
          <w:delText>“Acted upon” refers to any adequate response by the measuring instrument (luminous signal, acoustic signal, prevention of the measurement process, etc.).</w:delText>
        </w:r>
        <w:bookmarkStart w:id="1170" w:name="_Toc159855113"/>
        <w:bookmarkStart w:id="1171" w:name="_Toc159855635"/>
        <w:bookmarkEnd w:id="1170"/>
        <w:bookmarkEnd w:id="1171"/>
      </w:del>
    </w:p>
    <w:p w14:paraId="2E63C8B4" w14:textId="36E4E905" w:rsidR="005A38C4" w:rsidRPr="008817AE" w:rsidDel="00613378" w:rsidRDefault="005A38C4" w:rsidP="005A38C4">
      <w:pPr>
        <w:pStyle w:val="BodyText"/>
        <w:rPr>
          <w:del w:id="1172" w:author="Phillip" w:date="2023-08-24T16:34:00Z"/>
        </w:rPr>
      </w:pPr>
      <w:del w:id="1173" w:author="Phillip" w:date="2023-08-24T16:34:00Z">
        <w:r w:rsidRPr="008817AE" w:rsidDel="00613378">
          <w:delText>[OIML V 1:2013</w:delText>
        </w:r>
        <w:r w:rsidR="000535DF" w:rsidRPr="008817AE" w:rsidDel="00613378">
          <w:delText xml:space="preserve"> </w:delText>
        </w:r>
        <w:r w:rsidR="00424D34" w:rsidRPr="008817AE" w:rsidDel="00613378">
          <w:fldChar w:fldCharType="begin"/>
        </w:r>
        <w:r w:rsidR="00424D34" w:rsidRPr="008817AE" w:rsidDel="00613378">
          <w:delInstrText xml:space="preserve"> REF _Ref118713668 \r </w:delInstrText>
        </w:r>
        <w:r w:rsidR="008817AE" w:rsidDel="00613378">
          <w:delInstrText xml:space="preserve"> \* MERGEFORMAT </w:delInstrText>
        </w:r>
        <w:r w:rsidR="00424D34" w:rsidRPr="008817AE" w:rsidDel="00613378">
          <w:fldChar w:fldCharType="separate"/>
        </w:r>
      </w:del>
      <w:del w:id="1174" w:author="Phillip" w:date="2023-08-21T13:12:00Z">
        <w:r w:rsidR="000535DF" w:rsidRPr="008817AE" w:rsidDel="00714DB9">
          <w:delText>[7]</w:delText>
        </w:r>
      </w:del>
      <w:del w:id="1175" w:author="Phillip" w:date="2023-08-24T16:34:00Z">
        <w:r w:rsidR="00424D34" w:rsidRPr="008817AE" w:rsidDel="00613378">
          <w:fldChar w:fldCharType="end"/>
        </w:r>
        <w:r w:rsidRPr="008817AE" w:rsidDel="00613378">
          <w:delText>, 5.07]</w:delText>
        </w:r>
        <w:bookmarkStart w:id="1176" w:name="_Toc159855114"/>
        <w:bookmarkStart w:id="1177" w:name="_Toc159855636"/>
        <w:bookmarkEnd w:id="1176"/>
        <w:bookmarkEnd w:id="1177"/>
      </w:del>
    </w:p>
    <w:p w14:paraId="13B2C75E" w14:textId="600989F3" w:rsidR="005C7A33" w:rsidRPr="008817AE" w:rsidDel="00613378" w:rsidRDefault="005A38C4" w:rsidP="00DB7920">
      <w:pPr>
        <w:pStyle w:val="Note"/>
        <w:rPr>
          <w:del w:id="1178" w:author="Phillip" w:date="2023-08-24T16:34:00Z"/>
        </w:rPr>
      </w:pPr>
      <w:del w:id="1179" w:author="Phillip" w:date="2023-08-24T16:34:00Z">
        <w:r w:rsidRPr="008817AE" w:rsidDel="00613378">
          <w:delText>Note 2:</w:delText>
        </w:r>
        <w:r w:rsidRPr="008817AE" w:rsidDel="00613378">
          <w:tab/>
          <w:delText>For the application of this Recommendation, the term “measuring instrument” means: electricity meter</w:delText>
        </w:r>
        <w:r w:rsidR="005C7A33" w:rsidRPr="008817AE" w:rsidDel="00613378">
          <w:delText>.</w:delText>
        </w:r>
        <w:r w:rsidR="005C7A33" w:rsidRPr="008817AE" w:rsidDel="00613378">
          <w:tab/>
        </w:r>
        <w:bookmarkStart w:id="1180" w:name="_Toc159855115"/>
        <w:bookmarkStart w:id="1181" w:name="_Toc159855637"/>
        <w:bookmarkEnd w:id="1180"/>
        <w:bookmarkEnd w:id="1181"/>
      </w:del>
    </w:p>
    <w:p w14:paraId="451776A9" w14:textId="4B56FCD6" w:rsidR="005A38C4" w:rsidRPr="008817AE" w:rsidDel="00613378" w:rsidRDefault="005C7A33" w:rsidP="00DB7920">
      <w:pPr>
        <w:pStyle w:val="Note"/>
        <w:rPr>
          <w:del w:id="1182" w:author="Phillip" w:date="2023-08-24T16:34:00Z"/>
        </w:rPr>
      </w:pPr>
      <w:del w:id="1183" w:author="Phillip" w:date="2023-08-24T16:34:00Z">
        <w:r w:rsidRPr="008817AE" w:rsidDel="00613378">
          <w:delText>Note 3:</w:delText>
        </w:r>
        <w:r w:rsidRPr="008817AE" w:rsidDel="00613378">
          <w:tab/>
          <w:delText xml:space="preserve">For integrating instruments like electricity meters that continuously accumulate electrical energy, ‘acted upon’ is taken to mean recording an event in an event record. The event record would include </w:delText>
        </w:r>
        <w:r w:rsidR="005A38C4" w:rsidRPr="008817AE" w:rsidDel="00613378">
          <w:delText xml:space="preserve">the </w:delText>
        </w:r>
        <w:r w:rsidRPr="008817AE" w:rsidDel="00613378">
          <w:delText xml:space="preserve">kind of disturbance, </w:delText>
        </w:r>
        <w:r w:rsidR="005A38C4" w:rsidRPr="008817AE" w:rsidDel="00613378">
          <w:delText>time</w:delText>
        </w:r>
        <w:r w:rsidRPr="008817AE" w:rsidDel="00613378">
          <w:delText>,</w:delText>
        </w:r>
        <w:r w:rsidR="005A38C4" w:rsidRPr="008817AE" w:rsidDel="00613378">
          <w:delText xml:space="preserve"> duration </w:delText>
        </w:r>
        <w:r w:rsidRPr="008817AE" w:rsidDel="00613378">
          <w:delText xml:space="preserve">and </w:delText>
        </w:r>
        <w:r w:rsidR="005A38C4" w:rsidRPr="008817AE" w:rsidDel="00613378">
          <w:delText xml:space="preserve">the amount of energy measured during the </w:delText>
        </w:r>
        <w:r w:rsidRPr="008817AE" w:rsidDel="00613378">
          <w:delText>disturbance</w:delText>
        </w:r>
        <w:r w:rsidR="005A38C4" w:rsidRPr="008817AE" w:rsidDel="00613378">
          <w:delText>.</w:delText>
        </w:r>
        <w:bookmarkStart w:id="1184" w:name="_Toc159855116"/>
        <w:bookmarkStart w:id="1185" w:name="_Toc159855638"/>
        <w:bookmarkEnd w:id="1184"/>
        <w:bookmarkEnd w:id="1185"/>
      </w:del>
    </w:p>
    <w:p w14:paraId="3C7CA1DE" w14:textId="15E85DF3" w:rsidR="00DB7920" w:rsidRPr="008817AE" w:rsidDel="009738E7" w:rsidRDefault="00DB7920" w:rsidP="00DB7920">
      <w:pPr>
        <w:pStyle w:val="Heading3"/>
        <w:rPr>
          <w:moveFrom w:id="1186" w:author="Phillip" w:date="2023-08-24T16:19:00Z"/>
        </w:rPr>
      </w:pPr>
      <w:bookmarkStart w:id="1187" w:name="_Toc159855117"/>
      <w:bookmarkStart w:id="1188" w:name="_Toc159855639"/>
      <w:bookmarkEnd w:id="1187"/>
      <w:bookmarkEnd w:id="1188"/>
      <w:moveFromRangeStart w:id="1189" w:author="Phillip" w:date="2023-08-24T16:19:00Z" w:name="move143786406"/>
    </w:p>
    <w:p w14:paraId="145A9F63" w14:textId="13492BBA" w:rsidR="005A38C4" w:rsidRPr="008817AE" w:rsidDel="009738E7" w:rsidRDefault="00105246" w:rsidP="00DB7920">
      <w:pPr>
        <w:pStyle w:val="Definition"/>
        <w:rPr>
          <w:moveFrom w:id="1190" w:author="Phillip" w:date="2023-08-24T16:19:00Z"/>
        </w:rPr>
      </w:pPr>
      <w:moveFrom w:id="1191" w:author="Phillip" w:date="2023-08-24T16:19:00Z">
        <w:r w:rsidRPr="008817AE" w:rsidDel="009738E7">
          <w:t>energy accumulation</w:t>
        </w:r>
        <w:r w:rsidR="005A38C4" w:rsidRPr="008817AE" w:rsidDel="009738E7">
          <w:t xml:space="preserve"> register</w:t>
        </w:r>
        <w:bookmarkStart w:id="1192" w:name="_Toc159855118"/>
        <w:bookmarkStart w:id="1193" w:name="_Toc159855640"/>
        <w:bookmarkEnd w:id="1192"/>
        <w:bookmarkEnd w:id="1193"/>
      </w:moveFrom>
    </w:p>
    <w:p w14:paraId="73A1555B" w14:textId="240B4F2A" w:rsidR="005A38C4" w:rsidRPr="008817AE" w:rsidDel="009738E7" w:rsidRDefault="005A38C4" w:rsidP="005A38C4">
      <w:pPr>
        <w:pStyle w:val="BodyText"/>
        <w:rPr>
          <w:moveFrom w:id="1194" w:author="Phillip" w:date="2023-08-24T16:19:00Z"/>
        </w:rPr>
      </w:pPr>
      <w:moveFrom w:id="1195" w:author="Phillip" w:date="2023-08-24T16:19:00Z">
        <w:r w:rsidRPr="008817AE" w:rsidDel="009738E7">
          <w:t xml:space="preserve">register </w:t>
        </w:r>
        <w:r w:rsidR="00105246" w:rsidRPr="008817AE" w:rsidDel="009738E7">
          <w:t>for storing accumulated energy</w:t>
        </w:r>
        <w:bookmarkStart w:id="1196" w:name="_Toc159855119"/>
        <w:bookmarkStart w:id="1197" w:name="_Toc159855641"/>
        <w:bookmarkEnd w:id="1196"/>
        <w:bookmarkEnd w:id="1197"/>
      </w:moveFrom>
    </w:p>
    <w:p w14:paraId="52869742" w14:textId="64B5D643" w:rsidR="00105246" w:rsidRPr="008817AE" w:rsidDel="009738E7" w:rsidRDefault="00105246" w:rsidP="00105246">
      <w:pPr>
        <w:pStyle w:val="Note"/>
        <w:rPr>
          <w:moveFrom w:id="1198" w:author="Phillip" w:date="2023-08-24T16:19:00Z"/>
        </w:rPr>
      </w:pPr>
      <w:moveFrom w:id="1199" w:author="Phillip" w:date="2023-08-24T16:19:00Z">
        <w:r w:rsidRPr="008817AE" w:rsidDel="009738E7">
          <w:t>Note:</w:t>
        </w:r>
        <w:r w:rsidRPr="008817AE" w:rsidDel="009738E7">
          <w:tab/>
          <w:t>Meters may be designed with multiple energy accumulation registers for different quantities and directions of energy flow.</w:t>
        </w:r>
        <w:bookmarkStart w:id="1200" w:name="_Toc159855120"/>
        <w:bookmarkStart w:id="1201" w:name="_Toc159855642"/>
        <w:bookmarkEnd w:id="1200"/>
        <w:bookmarkEnd w:id="1201"/>
      </w:moveFrom>
    </w:p>
    <w:p w14:paraId="7943545D" w14:textId="77777777" w:rsidR="00DB7920" w:rsidRPr="008817AE" w:rsidRDefault="00DB7920" w:rsidP="00DB7920">
      <w:pPr>
        <w:pStyle w:val="Heading3"/>
      </w:pPr>
      <w:bookmarkStart w:id="1202" w:name="_Toc159855121"/>
      <w:bookmarkEnd w:id="1202"/>
      <w:moveFromRangeEnd w:id="1189"/>
    </w:p>
    <w:p w14:paraId="270878EF" w14:textId="77777777" w:rsidR="005A38C4" w:rsidRPr="008817AE" w:rsidRDefault="005A38C4" w:rsidP="00DB7920">
      <w:pPr>
        <w:pStyle w:val="Definition"/>
      </w:pPr>
      <w:r w:rsidRPr="008817AE">
        <w:t>legally relevant</w:t>
      </w:r>
    </w:p>
    <w:p w14:paraId="0B143A20" w14:textId="77777777" w:rsidR="005A38C4" w:rsidRPr="008817AE" w:rsidRDefault="005A38C4" w:rsidP="005A38C4">
      <w:pPr>
        <w:pStyle w:val="BodyText"/>
      </w:pPr>
      <w:r w:rsidRPr="008817AE">
        <w:t xml:space="preserve">attribute of a part of a measuring instrument, </w:t>
      </w:r>
      <w:proofErr w:type="gramStart"/>
      <w:r w:rsidRPr="008817AE">
        <w:t>device</w:t>
      </w:r>
      <w:proofErr w:type="gramEnd"/>
      <w:r w:rsidRPr="008817AE">
        <w:t xml:space="preserve"> or software subject to legal control</w:t>
      </w:r>
    </w:p>
    <w:p w14:paraId="2206942D" w14:textId="11B6007C"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203" w:author="Mitchell, Phillip" w:date="2023-11-29T12:24:00Z">
        <w:r w:rsidR="0033235A">
          <w:t>[11]</w:t>
        </w:r>
      </w:ins>
      <w:ins w:id="1204" w:author="Phillip" w:date="2023-08-21T13:12:00Z">
        <w:del w:id="1205" w:author="Mitchell, Phillip" w:date="2023-11-29T12:24:00Z">
          <w:r w:rsidR="00714DB9" w:rsidDel="0033235A">
            <w:delText>[10]</w:delText>
          </w:r>
        </w:del>
      </w:ins>
      <w:del w:id="1206" w:author="Mitchell, Phillip" w:date="2023-11-29T12:24:00Z">
        <w:r w:rsidR="000535DF" w:rsidRPr="008817AE" w:rsidDel="0033235A">
          <w:delText>[7]</w:delText>
        </w:r>
      </w:del>
      <w:r w:rsidR="00424D34" w:rsidRPr="008817AE">
        <w:fldChar w:fldCharType="end"/>
      </w:r>
      <w:r w:rsidRPr="008817AE">
        <w:t>, 4.08]</w:t>
      </w:r>
    </w:p>
    <w:p w14:paraId="716F3ED0" w14:textId="77777777" w:rsidR="001B383B" w:rsidRPr="008817AE" w:rsidRDefault="001B383B" w:rsidP="004F6793">
      <w:pPr>
        <w:pStyle w:val="Heading3"/>
      </w:pPr>
      <w:bookmarkStart w:id="1207" w:name="_Toc159855122"/>
      <w:bookmarkEnd w:id="1207"/>
    </w:p>
    <w:p w14:paraId="53C9A1CE" w14:textId="77777777" w:rsidR="001B383B" w:rsidRPr="008817AE" w:rsidRDefault="00FF5542" w:rsidP="004F6793">
      <w:pPr>
        <w:pStyle w:val="Definition"/>
      </w:pPr>
      <w:r w:rsidRPr="008817AE">
        <w:t>sealing</w:t>
      </w:r>
    </w:p>
    <w:p w14:paraId="79513991" w14:textId="77777777" w:rsidR="00FF5542" w:rsidRPr="008817AE" w:rsidRDefault="00FF5542">
      <w:pPr>
        <w:pStyle w:val="BodyText"/>
      </w:pPr>
      <w:r w:rsidRPr="008817AE">
        <w:t>means intended to protect the measuring instrument against any unauthorized modification, readjustment, removal of parts, software, etc.</w:t>
      </w:r>
    </w:p>
    <w:p w14:paraId="3C1A78CC" w14:textId="77777777" w:rsidR="00FF5542" w:rsidRPr="008817AE" w:rsidRDefault="00FF5542" w:rsidP="004F6793">
      <w:pPr>
        <w:pStyle w:val="Note"/>
      </w:pPr>
      <w:r w:rsidRPr="008817AE">
        <w:t>Note:</w:t>
      </w:r>
      <w:r w:rsidRPr="008817AE">
        <w:tab/>
        <w:t xml:space="preserve">This may be achieved by hardware, </w:t>
      </w:r>
      <w:proofErr w:type="gramStart"/>
      <w:r w:rsidRPr="008817AE">
        <w:t>software</w:t>
      </w:r>
      <w:proofErr w:type="gramEnd"/>
      <w:r w:rsidRPr="008817AE">
        <w:t xml:space="preserve"> or a combination of both.</w:t>
      </w:r>
    </w:p>
    <w:p w14:paraId="5E98ED2B" w14:textId="0E3D4381" w:rsidR="00FF5542" w:rsidRPr="008817AE" w:rsidRDefault="00FF5542" w:rsidP="00FF5542">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ins w:id="1208" w:author="Mitchell, Phillip" w:date="2023-11-29T12:24:00Z">
        <w:r w:rsidR="0033235A">
          <w:t>[11]</w:t>
        </w:r>
      </w:ins>
      <w:ins w:id="1209" w:author="Phillip" w:date="2023-08-21T13:12:00Z">
        <w:del w:id="1210" w:author="Mitchell, Phillip" w:date="2023-11-29T12:24:00Z">
          <w:r w:rsidR="00714DB9" w:rsidDel="0033235A">
            <w:delText>[10]</w:delText>
          </w:r>
        </w:del>
      </w:ins>
      <w:del w:id="1211" w:author="Mitchell, Phillip" w:date="2023-11-29T12:24:00Z">
        <w:r w:rsidR="000535DF" w:rsidRPr="008817AE" w:rsidDel="0033235A">
          <w:delText>[7]</w:delText>
        </w:r>
      </w:del>
      <w:r w:rsidR="00424D34" w:rsidRPr="008817AE">
        <w:fldChar w:fldCharType="end"/>
      </w:r>
      <w:r w:rsidRPr="008817AE">
        <w:t>, 2.20]</w:t>
      </w:r>
    </w:p>
    <w:p w14:paraId="2BCF7A44" w14:textId="77777777" w:rsidR="00FF5542" w:rsidRPr="008817AE" w:rsidRDefault="00FF5542" w:rsidP="004F6793">
      <w:pPr>
        <w:pStyle w:val="Heading3"/>
      </w:pPr>
      <w:bookmarkStart w:id="1212" w:name="_Toc159855123"/>
      <w:bookmarkEnd w:id="1212"/>
    </w:p>
    <w:p w14:paraId="51924EE8" w14:textId="77777777" w:rsidR="00FF5542" w:rsidRPr="008817AE" w:rsidRDefault="00FF5542" w:rsidP="004F6793">
      <w:pPr>
        <w:pStyle w:val="Definition"/>
      </w:pPr>
      <w:r w:rsidRPr="008817AE">
        <w:t>metrology seal</w:t>
      </w:r>
    </w:p>
    <w:p w14:paraId="74E9E9B4" w14:textId="14BB276D" w:rsidR="00FF5542" w:rsidRPr="008817AE" w:rsidRDefault="00FF5542">
      <w:pPr>
        <w:pStyle w:val="BodyText"/>
      </w:pPr>
      <w:r w:rsidRPr="008817AE">
        <w:t xml:space="preserve">specific securing measure which can be applied to an electricity meter to ensure its metrological </w:t>
      </w:r>
      <w:proofErr w:type="gramStart"/>
      <w:r w:rsidRPr="008817AE">
        <w:t>integrity</w:t>
      </w:r>
      <w:proofErr w:type="gramEnd"/>
    </w:p>
    <w:p w14:paraId="4CB78CE9" w14:textId="2009B56A" w:rsidR="00FF5542" w:rsidRPr="008817AE" w:rsidRDefault="00FF5542" w:rsidP="00FF5542">
      <w:pPr>
        <w:pStyle w:val="BodyText"/>
      </w:pPr>
      <w:r w:rsidRPr="008817AE">
        <w:t>[IEC 62052.11:</w:t>
      </w:r>
      <w:r w:rsidR="00D52B02" w:rsidRPr="008817AE">
        <w:t>2020</w:t>
      </w:r>
      <w:r w:rsidR="000535DF"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3.4.10]</w:t>
      </w:r>
    </w:p>
    <w:p w14:paraId="38A59D7D" w14:textId="77777777" w:rsidR="00FF5542" w:rsidRPr="008817AE" w:rsidRDefault="00FF5542" w:rsidP="004F6793">
      <w:pPr>
        <w:pStyle w:val="Note"/>
      </w:pPr>
      <w:r w:rsidRPr="008817AE">
        <w:t>Note:</w:t>
      </w:r>
      <w:r w:rsidRPr="008817AE">
        <w:tab/>
        <w:t xml:space="preserve">The </w:t>
      </w:r>
      <w:r w:rsidR="009B6D25" w:rsidRPr="008817AE">
        <w:t>sealing requirements in this Recommendation relate to the metrology seal, unless stated otherwise.</w:t>
      </w:r>
    </w:p>
    <w:p w14:paraId="44978BE4" w14:textId="77777777" w:rsidR="00FF5542" w:rsidRPr="008817AE" w:rsidRDefault="00FF5542" w:rsidP="00FF5542">
      <w:pPr>
        <w:pStyle w:val="Heading3"/>
      </w:pPr>
      <w:bookmarkStart w:id="1213" w:name="_Toc159855124"/>
      <w:bookmarkEnd w:id="1213"/>
    </w:p>
    <w:p w14:paraId="04DE8E9C" w14:textId="77777777" w:rsidR="00FF5542" w:rsidRPr="008817AE" w:rsidRDefault="00FF5542" w:rsidP="00FF5542">
      <w:pPr>
        <w:pStyle w:val="Definition"/>
      </w:pPr>
      <w:r w:rsidRPr="008817AE">
        <w:t>installation seal</w:t>
      </w:r>
    </w:p>
    <w:p w14:paraId="6911B5E9" w14:textId="484DD674" w:rsidR="00FF5542" w:rsidRPr="008817AE" w:rsidRDefault="00FF5542" w:rsidP="00FF5542">
      <w:pPr>
        <w:pStyle w:val="BodyText"/>
      </w:pPr>
      <w:r w:rsidRPr="008817AE">
        <w:t xml:space="preserve">specific securing measure which can be applied </w:t>
      </w:r>
      <w:r w:rsidR="009B6D25" w:rsidRPr="008817AE">
        <w:t xml:space="preserve">by an installer to </w:t>
      </w:r>
      <w:r w:rsidRPr="008817AE">
        <w:t xml:space="preserve">ensure </w:t>
      </w:r>
      <w:r w:rsidR="009B6D25" w:rsidRPr="008817AE">
        <w:t xml:space="preserve">the integrity of the meter </w:t>
      </w:r>
      <w:proofErr w:type="gramStart"/>
      <w:r w:rsidR="009B6D25" w:rsidRPr="008817AE">
        <w:t>installation</w:t>
      </w:r>
      <w:proofErr w:type="gramEnd"/>
    </w:p>
    <w:p w14:paraId="677C912C" w14:textId="10321060" w:rsidR="00FF5542" w:rsidRPr="008817AE" w:rsidRDefault="00FF5542" w:rsidP="00FF5542">
      <w:pPr>
        <w:pStyle w:val="BodyText"/>
      </w:pPr>
      <w:r w:rsidRPr="008817AE">
        <w:t>[IEC 62052.11:</w:t>
      </w:r>
      <w:r w:rsidR="00D52B02" w:rsidRPr="008817AE">
        <w:t>2020</w:t>
      </w:r>
      <w:r w:rsidR="000535DF"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3.4.1</w:t>
      </w:r>
      <w:r w:rsidR="009B6D25" w:rsidRPr="008817AE">
        <w:t>1</w:t>
      </w:r>
      <w:r w:rsidRPr="008817AE">
        <w:t>]</w:t>
      </w:r>
    </w:p>
    <w:p w14:paraId="30DA238C" w14:textId="4ED78AF5" w:rsidR="009748E1" w:rsidRDefault="009B6D25" w:rsidP="004F6793">
      <w:pPr>
        <w:pStyle w:val="Note"/>
        <w:rPr>
          <w:ins w:id="1214" w:author="Mitchell, Phillip" w:date="2023-11-08T14:35:00Z"/>
        </w:rPr>
      </w:pPr>
      <w:r w:rsidRPr="008817AE">
        <w:t>Note:</w:t>
      </w:r>
      <w:r w:rsidRPr="008817AE">
        <w:tab/>
        <w:t xml:space="preserve">The sealing requirements in this Recommendation do not relate to the </w:t>
      </w:r>
      <w:r w:rsidR="00680B2B" w:rsidRPr="008817AE">
        <w:t>installation</w:t>
      </w:r>
      <w:r w:rsidRPr="008817AE">
        <w:t xml:space="preserve"> seal, unless stated otherwise.</w:t>
      </w:r>
    </w:p>
    <w:p w14:paraId="7135F293" w14:textId="77777777" w:rsidR="008A1531" w:rsidRPr="008817AE" w:rsidRDefault="008A1531" w:rsidP="008A1531">
      <w:pPr>
        <w:pStyle w:val="Heading3"/>
        <w:rPr>
          <w:ins w:id="1215" w:author="Mitchell, Phillip" w:date="2023-11-08T14:35:00Z"/>
        </w:rPr>
      </w:pPr>
      <w:bookmarkStart w:id="1216" w:name="_Toc159855125"/>
      <w:bookmarkEnd w:id="1216"/>
    </w:p>
    <w:p w14:paraId="3DA7D309" w14:textId="7100BD47" w:rsidR="008A1531" w:rsidRDefault="008A1531" w:rsidP="008A1531">
      <w:pPr>
        <w:pStyle w:val="Definition"/>
        <w:rPr>
          <w:ins w:id="1217" w:author="Mitchell, Phillip" w:date="2023-11-08T14:35:00Z"/>
        </w:rPr>
      </w:pPr>
      <w:ins w:id="1218" w:author="Mitchell, Phillip" w:date="2023-11-08T14:35:00Z">
        <w:r>
          <w:t>maximum permissible difference</w:t>
        </w:r>
      </w:ins>
    </w:p>
    <w:p w14:paraId="31C1465D" w14:textId="41506696" w:rsidR="008A1531" w:rsidRDefault="008A1531" w:rsidP="008A1531">
      <w:pPr>
        <w:pStyle w:val="Definition"/>
        <w:rPr>
          <w:ins w:id="1219" w:author="Mitchell, Phillip" w:date="2023-11-08T14:36:00Z"/>
        </w:rPr>
      </w:pPr>
      <w:proofErr w:type="spellStart"/>
      <w:ins w:id="1220" w:author="Mitchell, Phillip" w:date="2023-11-08T14:36:00Z">
        <w:r>
          <w:t>mpd</w:t>
        </w:r>
        <w:proofErr w:type="spellEnd"/>
      </w:ins>
    </w:p>
    <w:p w14:paraId="07F60A8A" w14:textId="0844F6C5" w:rsidR="00EC62B5" w:rsidRDefault="00EC62B5">
      <w:pPr>
        <w:pStyle w:val="BodyText"/>
        <w:rPr>
          <w:ins w:id="1221" w:author="Mitchell, Phillip" w:date="2023-11-08T14:49:00Z"/>
        </w:rPr>
        <w:pPrChange w:id="1222" w:author="Mitchell, Phillip" w:date="2023-11-08T14:50:00Z">
          <w:pPr>
            <w:pStyle w:val="Note"/>
          </w:pPr>
        </w:pPrChange>
      </w:pPr>
      <w:ins w:id="1223" w:author="Mitchell, Phillip" w:date="2023-11-08T14:49:00Z">
        <w:r w:rsidRPr="008817AE">
          <w:t xml:space="preserve">extreme value of the change in </w:t>
        </w:r>
      </w:ins>
      <w:ins w:id="1224" w:author="Mitchell, Phillip" w:date="2023-11-08T14:50:00Z">
        <w:r>
          <w:t>time-keeping error</w:t>
        </w:r>
      </w:ins>
      <w:ins w:id="1225" w:author="Mitchell, Phillip" w:date="2023-11-08T14:49:00Z">
        <w:r w:rsidRPr="008817AE">
          <w:t xml:space="preserve">, permitted by this Recommendation, </w:t>
        </w:r>
      </w:ins>
      <w:ins w:id="1226" w:author="Mitchell, Phillip" w:date="2023-11-08T14:52:00Z">
        <w:r>
          <w:t>under operation reserve</w:t>
        </w:r>
      </w:ins>
      <w:ins w:id="1227" w:author="Mitchell, Phillip" w:date="2023-11-08T14:53:00Z">
        <w:r>
          <w:t xml:space="preserve"> or different </w:t>
        </w:r>
        <w:proofErr w:type="gramStart"/>
        <w:r>
          <w:t>temperatures</w:t>
        </w:r>
      </w:ins>
      <w:proofErr w:type="gramEnd"/>
    </w:p>
    <w:p w14:paraId="3DFAC6B3" w14:textId="35CDBEBC" w:rsidR="008A1531" w:rsidRPr="008817AE" w:rsidDel="00EC62B5" w:rsidRDefault="008A1531" w:rsidP="008A1531">
      <w:pPr>
        <w:pStyle w:val="Note"/>
        <w:rPr>
          <w:del w:id="1228" w:author="Mitchell, Phillip" w:date="2023-11-08T14:50:00Z"/>
        </w:rPr>
      </w:pPr>
      <w:bookmarkStart w:id="1229" w:name="_Toc152153070"/>
      <w:bookmarkStart w:id="1230" w:name="_Toc159854753"/>
      <w:bookmarkStart w:id="1231" w:name="_Toc159855126"/>
      <w:bookmarkStart w:id="1232" w:name="_Toc159855648"/>
      <w:bookmarkStart w:id="1233" w:name="_Toc159856003"/>
      <w:bookmarkStart w:id="1234" w:name="_Toc171513026"/>
      <w:bookmarkStart w:id="1235" w:name="_Toc182387255"/>
      <w:bookmarkEnd w:id="1229"/>
      <w:bookmarkEnd w:id="1230"/>
      <w:bookmarkEnd w:id="1231"/>
      <w:bookmarkEnd w:id="1232"/>
      <w:bookmarkEnd w:id="1233"/>
      <w:bookmarkEnd w:id="1234"/>
      <w:bookmarkEnd w:id="1235"/>
    </w:p>
    <w:p w14:paraId="3B926E2D" w14:textId="77777777" w:rsidR="00846683" w:rsidRPr="008817AE" w:rsidRDefault="0077182A" w:rsidP="004F6793">
      <w:pPr>
        <w:pStyle w:val="Heading2"/>
      </w:pPr>
      <w:bookmarkStart w:id="1236" w:name="_Toc159855127"/>
      <w:bookmarkStart w:id="1237" w:name="_Toc182411523"/>
      <w:r w:rsidRPr="008817AE">
        <w:t>Operating conditions</w:t>
      </w:r>
      <w:r w:rsidR="000562D2" w:rsidRPr="008817AE">
        <w:t xml:space="preserve"> and electrical quantities</w:t>
      </w:r>
      <w:bookmarkEnd w:id="1236"/>
      <w:bookmarkEnd w:id="1237"/>
    </w:p>
    <w:p w14:paraId="7B9996A6" w14:textId="77777777" w:rsidR="0077182A" w:rsidRPr="008817AE" w:rsidRDefault="0077182A" w:rsidP="0077182A">
      <w:pPr>
        <w:pStyle w:val="Heading3"/>
      </w:pPr>
      <w:bookmarkStart w:id="1238" w:name="_Toc159855128"/>
      <w:bookmarkEnd w:id="1238"/>
    </w:p>
    <w:p w14:paraId="4E356A7F" w14:textId="77777777" w:rsidR="0077182A" w:rsidRPr="008817AE" w:rsidRDefault="0077182A" w:rsidP="0077182A">
      <w:pPr>
        <w:pStyle w:val="Definition"/>
      </w:pPr>
      <w:r w:rsidRPr="008817AE">
        <w:t>current (</w:t>
      </w:r>
      <w:r w:rsidRPr="008817AE">
        <w:rPr>
          <w:i/>
        </w:rPr>
        <w:t>I</w:t>
      </w:r>
      <w:r w:rsidRPr="008817AE">
        <w:t>)</w:t>
      </w:r>
    </w:p>
    <w:p w14:paraId="72435E47" w14:textId="77777777" w:rsidR="0077182A" w:rsidRPr="008817AE" w:rsidRDefault="0077182A" w:rsidP="0077182A">
      <w:pPr>
        <w:pStyle w:val="BodyText"/>
      </w:pPr>
      <w:r w:rsidRPr="008817AE">
        <w:t>value of the electrical current flowing through the meter</w:t>
      </w:r>
    </w:p>
    <w:p w14:paraId="1D84C953" w14:textId="77777777" w:rsidR="0077182A" w:rsidRPr="008817AE" w:rsidRDefault="0077182A" w:rsidP="0077182A">
      <w:pPr>
        <w:pStyle w:val="Note"/>
      </w:pPr>
      <w:r w:rsidRPr="008817AE">
        <w:t>Note:</w:t>
      </w:r>
      <w:r w:rsidRPr="008817AE">
        <w:tab/>
        <w:t xml:space="preserve">The term “current” in this Recommendation indicates </w:t>
      </w:r>
      <w:proofErr w:type="spellStart"/>
      <w:r w:rsidRPr="008817AE">
        <w:t>r.m.s.</w:t>
      </w:r>
      <w:proofErr w:type="spellEnd"/>
      <w:r w:rsidRPr="008817AE">
        <w:t xml:space="preserve"> (root mean square) values unless otherwise specified.</w:t>
      </w:r>
    </w:p>
    <w:p w14:paraId="0A2C2EA0" w14:textId="77777777" w:rsidR="0077182A" w:rsidRPr="008817AE" w:rsidRDefault="0077182A" w:rsidP="0077182A">
      <w:pPr>
        <w:pStyle w:val="Heading3"/>
      </w:pPr>
      <w:bookmarkStart w:id="1239" w:name="_Toc159855129"/>
      <w:bookmarkEnd w:id="1239"/>
    </w:p>
    <w:p w14:paraId="5C056FD0" w14:textId="77777777" w:rsidR="0077182A" w:rsidRPr="008817AE" w:rsidRDefault="0077182A" w:rsidP="0077182A">
      <w:pPr>
        <w:pStyle w:val="Definition"/>
      </w:pPr>
      <w:r w:rsidRPr="008817AE">
        <w:t>starting current (</w:t>
      </w:r>
      <w:proofErr w:type="spellStart"/>
      <w:r w:rsidRPr="008817AE">
        <w:rPr>
          <w:i/>
        </w:rPr>
        <w:t>I</w:t>
      </w:r>
      <w:r w:rsidRPr="008817AE">
        <w:rPr>
          <w:vertAlign w:val="subscript"/>
        </w:rPr>
        <w:t>st</w:t>
      </w:r>
      <w:proofErr w:type="spellEnd"/>
      <w:r w:rsidRPr="008817AE">
        <w:t>)</w:t>
      </w:r>
    </w:p>
    <w:p w14:paraId="579F6789" w14:textId="217BDC4F" w:rsidR="0077182A" w:rsidRPr="008817AE" w:rsidRDefault="0077182A" w:rsidP="0077182A">
      <w:pPr>
        <w:pStyle w:val="BodyText"/>
      </w:pPr>
      <w:r w:rsidRPr="008817AE">
        <w:t xml:space="preserve">lowest current at which the meter </w:t>
      </w:r>
      <w:del w:id="1240" w:author="Phillip" w:date="2023-08-03T16:53:00Z">
        <w:r w:rsidR="00BF37F3" w:rsidRPr="008817AE" w:rsidDel="004A35A2">
          <w:delText>shall</w:delText>
        </w:r>
        <w:r w:rsidRPr="008817AE" w:rsidDel="004A35A2">
          <w:delText xml:space="preserve"> </w:delText>
        </w:r>
      </w:del>
      <w:r w:rsidRPr="008817AE">
        <w:t>register</w:t>
      </w:r>
      <w:ins w:id="1241" w:author="Phillip" w:date="2023-08-03T16:53:00Z">
        <w:r w:rsidR="00CD1C3A">
          <w:t>s</w:t>
        </w:r>
      </w:ins>
      <w:r w:rsidRPr="008817AE">
        <w:t xml:space="preserve"> electrical energy at unity power factor and, for poly-phase meters, with balanced load</w:t>
      </w:r>
    </w:p>
    <w:p w14:paraId="1953DEF8" w14:textId="77777777" w:rsidR="0077182A" w:rsidRPr="008817AE" w:rsidRDefault="0077182A" w:rsidP="0077182A">
      <w:pPr>
        <w:pStyle w:val="Heading3"/>
      </w:pPr>
      <w:bookmarkStart w:id="1242" w:name="_Toc159855130"/>
      <w:bookmarkEnd w:id="1242"/>
    </w:p>
    <w:p w14:paraId="419D8EA9" w14:textId="77777777" w:rsidR="0077182A" w:rsidRPr="008817AE" w:rsidRDefault="0077182A" w:rsidP="0077182A">
      <w:pPr>
        <w:pStyle w:val="Definition"/>
      </w:pPr>
      <w:r w:rsidRPr="008817AE">
        <w:t>minimum current (</w:t>
      </w:r>
      <w:proofErr w:type="spellStart"/>
      <w:r w:rsidRPr="008817AE">
        <w:rPr>
          <w:i/>
        </w:rPr>
        <w:t>I</w:t>
      </w:r>
      <w:r w:rsidRPr="008817AE">
        <w:rPr>
          <w:vertAlign w:val="subscript"/>
        </w:rPr>
        <w:t>min</w:t>
      </w:r>
      <w:proofErr w:type="spellEnd"/>
      <w:r w:rsidRPr="008817AE">
        <w:t>)</w:t>
      </w:r>
    </w:p>
    <w:p w14:paraId="5476B692" w14:textId="5391D2FE" w:rsidR="0077182A" w:rsidRPr="008817AE" w:rsidRDefault="0077182A" w:rsidP="0077182A">
      <w:pPr>
        <w:pStyle w:val="BodyText"/>
      </w:pPr>
      <w:r w:rsidRPr="008817AE">
        <w:t xml:space="preserve">lowest current at which the meter </w:t>
      </w:r>
      <w:r w:rsidR="00C51BAB" w:rsidRPr="008817AE">
        <w:t xml:space="preserve">lies within </w:t>
      </w:r>
      <w:r w:rsidR="00BF37F3" w:rsidRPr="008817AE">
        <w:t xml:space="preserve">a constant value of base maximum permissible </w:t>
      </w:r>
      <w:proofErr w:type="gramStart"/>
      <w:r w:rsidR="00BF37F3" w:rsidRPr="008817AE">
        <w:t>error</w:t>
      </w:r>
      <w:proofErr w:type="gramEnd"/>
    </w:p>
    <w:p w14:paraId="583A6717" w14:textId="4A65966D" w:rsidR="00BF37F3" w:rsidRPr="008817AE" w:rsidRDefault="00BF37F3" w:rsidP="00BF37F3">
      <w:pPr>
        <w:pStyle w:val="Note"/>
      </w:pPr>
      <w:r w:rsidRPr="008817AE">
        <w:t>Note:</w:t>
      </w:r>
      <w:r w:rsidRPr="008817AE">
        <w:tab/>
        <w:t>Below the</w:t>
      </w:r>
      <w:r w:rsidRPr="008817AE">
        <w:rPr>
          <w:i/>
        </w:rPr>
        <w:t xml:space="preserve"> </w:t>
      </w:r>
      <w:r w:rsidRPr="008817AE">
        <w:t xml:space="preserve">minimum current and down to the starting current, the value of base maximum permissible errors </w:t>
      </w:r>
      <w:proofErr w:type="gramStart"/>
      <w:r w:rsidRPr="008817AE">
        <w:t>are</w:t>
      </w:r>
      <w:proofErr w:type="gramEnd"/>
      <w:r w:rsidRPr="008817AE">
        <w:t xml:space="preserve"> specified as a function of current.</w:t>
      </w:r>
    </w:p>
    <w:p w14:paraId="6946DC53" w14:textId="77777777" w:rsidR="0077182A" w:rsidRPr="008817AE" w:rsidRDefault="0077182A" w:rsidP="0077182A">
      <w:pPr>
        <w:pStyle w:val="Heading3"/>
      </w:pPr>
      <w:bookmarkStart w:id="1243" w:name="_Toc159855131"/>
      <w:bookmarkEnd w:id="1243"/>
    </w:p>
    <w:p w14:paraId="5E7F3B76" w14:textId="77777777" w:rsidR="0077182A" w:rsidRPr="008817AE" w:rsidRDefault="0077182A" w:rsidP="0077182A">
      <w:pPr>
        <w:pStyle w:val="Definition"/>
      </w:pPr>
      <w:r w:rsidRPr="008817AE">
        <w:t>transitional current (</w:t>
      </w:r>
      <w:proofErr w:type="spellStart"/>
      <w:r w:rsidRPr="008817AE">
        <w:rPr>
          <w:i/>
        </w:rPr>
        <w:t>I</w:t>
      </w:r>
      <w:r w:rsidRPr="008817AE">
        <w:rPr>
          <w:vertAlign w:val="subscript"/>
        </w:rPr>
        <w:t>tr</w:t>
      </w:r>
      <w:proofErr w:type="spellEnd"/>
      <w:r w:rsidRPr="008817AE">
        <w:t>)</w:t>
      </w:r>
    </w:p>
    <w:p w14:paraId="5218F981" w14:textId="77777777" w:rsidR="0077182A" w:rsidRPr="008817AE" w:rsidRDefault="0077182A" w:rsidP="0077182A">
      <w:pPr>
        <w:pStyle w:val="BodyText"/>
      </w:pPr>
      <w:r w:rsidRPr="008817AE">
        <w:t xml:space="preserve">current at and above which the meter lies within the smallest base maximum permissible error corresponding to the accuracy class of the </w:t>
      </w:r>
      <w:proofErr w:type="gramStart"/>
      <w:r w:rsidRPr="008817AE">
        <w:t>meter</w:t>
      </w:r>
      <w:proofErr w:type="gramEnd"/>
    </w:p>
    <w:p w14:paraId="2328A953" w14:textId="77777777" w:rsidR="0077182A" w:rsidRPr="008817AE" w:rsidRDefault="0077182A" w:rsidP="0077182A">
      <w:pPr>
        <w:pStyle w:val="Heading3"/>
      </w:pPr>
      <w:bookmarkStart w:id="1244" w:name="_Toc159855132"/>
      <w:bookmarkEnd w:id="1244"/>
    </w:p>
    <w:p w14:paraId="69F4985C" w14:textId="77777777" w:rsidR="0077182A" w:rsidRPr="008817AE" w:rsidRDefault="0077182A" w:rsidP="0077182A">
      <w:pPr>
        <w:pStyle w:val="Definition"/>
      </w:pPr>
      <w:r w:rsidRPr="008817AE">
        <w:t>maximum current (</w:t>
      </w:r>
      <w:r w:rsidRPr="008817AE">
        <w:rPr>
          <w:i/>
        </w:rPr>
        <w:t>I</w:t>
      </w:r>
      <w:r w:rsidRPr="008817AE">
        <w:rPr>
          <w:vertAlign w:val="subscript"/>
        </w:rPr>
        <w:t>max</w:t>
      </w:r>
      <w:r w:rsidRPr="008817AE">
        <w:t>)</w:t>
      </w:r>
    </w:p>
    <w:p w14:paraId="6785FF00" w14:textId="77777777" w:rsidR="0077182A" w:rsidRPr="008817AE" w:rsidRDefault="0077182A" w:rsidP="0077182A">
      <w:pPr>
        <w:pStyle w:val="BodyText"/>
      </w:pPr>
      <w:r w:rsidRPr="008817AE">
        <w:t xml:space="preserve">highest current at which the meter accuracy requirements are </w:t>
      </w:r>
      <w:proofErr w:type="gramStart"/>
      <w:r w:rsidRPr="008817AE">
        <w:t>specified</w:t>
      </w:r>
      <w:proofErr w:type="gramEnd"/>
    </w:p>
    <w:p w14:paraId="1A948D53" w14:textId="77777777" w:rsidR="0077182A" w:rsidRPr="008817AE" w:rsidRDefault="0077182A" w:rsidP="0077182A">
      <w:pPr>
        <w:pStyle w:val="Heading3"/>
      </w:pPr>
      <w:bookmarkStart w:id="1245" w:name="_Toc159855133"/>
      <w:bookmarkEnd w:id="1245"/>
    </w:p>
    <w:p w14:paraId="4FFE7953" w14:textId="77777777" w:rsidR="0077182A" w:rsidRPr="008817AE" w:rsidRDefault="003C5805" w:rsidP="0077182A">
      <w:pPr>
        <w:pStyle w:val="Definition"/>
      </w:pPr>
      <w:r w:rsidRPr="008817AE">
        <w:t>n</w:t>
      </w:r>
      <w:r w:rsidR="0077182A" w:rsidRPr="008817AE">
        <w:t>ominal current (</w:t>
      </w:r>
      <w:r w:rsidR="0077182A" w:rsidRPr="008817AE">
        <w:rPr>
          <w:i/>
        </w:rPr>
        <w:t>I</w:t>
      </w:r>
      <w:r w:rsidR="0077182A" w:rsidRPr="008817AE">
        <w:rPr>
          <w:i/>
        </w:rPr>
        <w:softHyphen/>
      </w:r>
      <w:r w:rsidR="0077182A" w:rsidRPr="008817AE">
        <w:rPr>
          <w:vertAlign w:val="subscript"/>
        </w:rPr>
        <w:t>n</w:t>
      </w:r>
      <w:r w:rsidR="0077182A" w:rsidRPr="008817AE">
        <w:t>)</w:t>
      </w:r>
    </w:p>
    <w:p w14:paraId="70814CA0" w14:textId="443CEFE7" w:rsidR="0077182A" w:rsidRPr="008817AE" w:rsidRDefault="0077182A" w:rsidP="0077182A">
      <w:pPr>
        <w:pStyle w:val="BodyText"/>
      </w:pPr>
      <w:r w:rsidRPr="008817AE">
        <w:t xml:space="preserve">current in accordance with which the relevant performance of the meter is </w:t>
      </w:r>
      <w:proofErr w:type="gramStart"/>
      <w:r w:rsidRPr="008817AE">
        <w:t>fixed</w:t>
      </w:r>
      <w:proofErr w:type="gramEnd"/>
    </w:p>
    <w:p w14:paraId="2B659069" w14:textId="19EBB2FC" w:rsidR="0077182A" w:rsidRPr="008817AE" w:rsidRDefault="0077182A" w:rsidP="0077182A">
      <w:pPr>
        <w:pStyle w:val="BodyText"/>
      </w:pPr>
      <w:r w:rsidRPr="008817AE">
        <w:t>[IEC 62052-11:</w:t>
      </w:r>
      <w:r w:rsidR="00D52B02" w:rsidRPr="008817AE">
        <w:t>2020</w:t>
      </w:r>
      <w:r w:rsidR="000535DF"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00D52B02" w:rsidRPr="008817AE">
        <w:t>, 3.5.4</w:t>
      </w:r>
      <w:r w:rsidRPr="008817AE">
        <w:t>]</w:t>
      </w:r>
    </w:p>
    <w:p w14:paraId="7261D067" w14:textId="023E38B4" w:rsidR="0077182A" w:rsidRPr="008817AE" w:rsidRDefault="0077182A" w:rsidP="0077182A">
      <w:pPr>
        <w:pStyle w:val="Note"/>
      </w:pPr>
      <w:r w:rsidRPr="008817AE">
        <w:t>Note:</w:t>
      </w:r>
      <w:r w:rsidRPr="008817AE">
        <w:tab/>
        <w:t xml:space="preserve">This definition is included for harmonisation with IEC current terminology. This Recommendation does not use the nominal current to set the performance requirements. </w:t>
      </w:r>
      <w:r w:rsidR="004F5A53" w:rsidRPr="008817AE">
        <w:t xml:space="preserve">Refer to </w:t>
      </w:r>
      <w:r w:rsidR="00424D34" w:rsidRPr="008817AE">
        <w:fldChar w:fldCharType="begin"/>
      </w:r>
      <w:r w:rsidR="00424D34" w:rsidRPr="008817AE">
        <w:instrText xml:space="preserve"> REF _Ref118204305 \r </w:instrText>
      </w:r>
      <w:r w:rsidR="008817AE">
        <w:instrText xml:space="preserve"> \* MERGEFORMAT </w:instrText>
      </w:r>
      <w:r w:rsidR="00424D34" w:rsidRPr="008817AE">
        <w:fldChar w:fldCharType="separate"/>
      </w:r>
      <w:ins w:id="1246" w:author="Mitchell, Phillip" w:date="2023-11-29T12:24:00Z">
        <w:r w:rsidR="0033235A">
          <w:t>Annex D</w:t>
        </w:r>
      </w:ins>
      <w:ins w:id="1247" w:author="Phillip" w:date="2023-08-21T13:12:00Z">
        <w:del w:id="1248" w:author="Mitchell, Phillip" w:date="2023-11-29T12:24:00Z">
          <w:r w:rsidR="00714DB9" w:rsidDel="0033235A">
            <w:delText>Annex D</w:delText>
          </w:r>
        </w:del>
      </w:ins>
      <w:del w:id="1249" w:author="Mitchell, Phillip" w:date="2023-11-29T12:24:00Z">
        <w:r w:rsidR="00D52B02" w:rsidRPr="008817AE" w:rsidDel="0033235A">
          <w:delText>Annex E</w:delText>
        </w:r>
      </w:del>
      <w:r w:rsidR="00424D34" w:rsidRPr="008817AE">
        <w:fldChar w:fldCharType="end"/>
      </w:r>
      <w:r w:rsidR="00D52B02" w:rsidRPr="008817AE">
        <w:t xml:space="preserve"> </w:t>
      </w:r>
      <w:r w:rsidRPr="008817AE">
        <w:t>for more information.</w:t>
      </w:r>
    </w:p>
    <w:p w14:paraId="2D84EB77" w14:textId="77777777" w:rsidR="0077182A" w:rsidRPr="008817AE" w:rsidRDefault="0077182A" w:rsidP="0077182A">
      <w:pPr>
        <w:pStyle w:val="Heading3"/>
      </w:pPr>
      <w:bookmarkStart w:id="1250" w:name="_Toc159855134"/>
      <w:bookmarkEnd w:id="1250"/>
    </w:p>
    <w:p w14:paraId="5F4A0B5F" w14:textId="77777777" w:rsidR="0077182A" w:rsidRPr="008817AE" w:rsidRDefault="0077182A" w:rsidP="0077182A">
      <w:pPr>
        <w:pStyle w:val="Definition"/>
      </w:pPr>
      <w:r w:rsidRPr="008817AE">
        <w:t>voltage (</w:t>
      </w:r>
      <w:r w:rsidRPr="008817AE">
        <w:rPr>
          <w:i/>
        </w:rPr>
        <w:t>U</w:t>
      </w:r>
      <w:r w:rsidRPr="008817AE">
        <w:t>)</w:t>
      </w:r>
    </w:p>
    <w:p w14:paraId="36A31EDE" w14:textId="77777777" w:rsidR="0077182A" w:rsidRPr="008817AE" w:rsidRDefault="0077182A" w:rsidP="0077182A">
      <w:pPr>
        <w:pStyle w:val="BodyText"/>
      </w:pPr>
      <w:r w:rsidRPr="008817AE">
        <w:t xml:space="preserve">value of the electrical voltage supplied to the </w:t>
      </w:r>
      <w:proofErr w:type="gramStart"/>
      <w:r w:rsidRPr="008817AE">
        <w:t>meter</w:t>
      </w:r>
      <w:proofErr w:type="gramEnd"/>
    </w:p>
    <w:p w14:paraId="2AE3FEF2" w14:textId="77777777" w:rsidR="0077182A" w:rsidRPr="008817AE" w:rsidRDefault="0077182A" w:rsidP="0077182A">
      <w:pPr>
        <w:pStyle w:val="Note"/>
      </w:pPr>
      <w:r w:rsidRPr="008817AE">
        <w:t>Note:</w:t>
      </w:r>
      <w:r w:rsidRPr="008817AE">
        <w:tab/>
        <w:t xml:space="preserve">The term “voltage” in this Recommendation indicates </w:t>
      </w:r>
      <w:proofErr w:type="spellStart"/>
      <w:r w:rsidRPr="008817AE">
        <w:t>r.m.s.</w:t>
      </w:r>
      <w:proofErr w:type="spellEnd"/>
      <w:r w:rsidRPr="008817AE">
        <w:t xml:space="preserve"> (root mean square) values unless otherwise specified.</w:t>
      </w:r>
    </w:p>
    <w:p w14:paraId="07B84AA8" w14:textId="77777777" w:rsidR="0077182A" w:rsidRPr="008817AE" w:rsidRDefault="0077182A" w:rsidP="0077182A">
      <w:pPr>
        <w:pStyle w:val="Heading3"/>
      </w:pPr>
      <w:bookmarkStart w:id="1251" w:name="_Toc159855135"/>
      <w:bookmarkEnd w:id="1251"/>
    </w:p>
    <w:p w14:paraId="4414C01C" w14:textId="77777777" w:rsidR="0077182A" w:rsidRPr="008817AE" w:rsidRDefault="0077182A" w:rsidP="0077182A">
      <w:pPr>
        <w:pStyle w:val="Definition"/>
      </w:pPr>
      <w:r w:rsidRPr="008817AE">
        <w:t>nominal voltage (</w:t>
      </w:r>
      <w:proofErr w:type="spellStart"/>
      <w:r w:rsidRPr="008817AE">
        <w:rPr>
          <w:i/>
        </w:rPr>
        <w:t>U</w:t>
      </w:r>
      <w:r w:rsidRPr="008817AE">
        <w:rPr>
          <w:vertAlign w:val="subscript"/>
        </w:rPr>
        <w:t>nom</w:t>
      </w:r>
      <w:proofErr w:type="spellEnd"/>
      <w:r w:rsidRPr="008817AE">
        <w:t>)</w:t>
      </w:r>
    </w:p>
    <w:p w14:paraId="6B1ACB09" w14:textId="77777777" w:rsidR="0077182A" w:rsidRPr="008817AE" w:rsidRDefault="0077182A" w:rsidP="0077182A">
      <w:pPr>
        <w:pStyle w:val="BodyText"/>
      </w:pPr>
      <w:r w:rsidRPr="008817AE">
        <w:t xml:space="preserve">voltage specified by the manufacturer for normal operation of the </w:t>
      </w:r>
      <w:proofErr w:type="gramStart"/>
      <w:r w:rsidRPr="008817AE">
        <w:t>meter</w:t>
      </w:r>
      <w:proofErr w:type="gramEnd"/>
    </w:p>
    <w:p w14:paraId="7DEC0271" w14:textId="77777777" w:rsidR="0077182A" w:rsidRPr="008817AE" w:rsidRDefault="0077182A" w:rsidP="0077182A">
      <w:pPr>
        <w:pStyle w:val="Note"/>
      </w:pPr>
      <w:r w:rsidRPr="008817AE">
        <w:t>Note:</w:t>
      </w:r>
      <w:r w:rsidRPr="008817AE">
        <w:tab/>
        <w:t>Meters designed for operation across a range of voltages may have several nominal voltage values.</w:t>
      </w:r>
    </w:p>
    <w:p w14:paraId="622691B9" w14:textId="77777777" w:rsidR="0077182A" w:rsidRPr="008817AE" w:rsidRDefault="0077182A" w:rsidP="0077182A">
      <w:pPr>
        <w:pStyle w:val="Heading3"/>
      </w:pPr>
      <w:bookmarkStart w:id="1252" w:name="_Toc159855136"/>
      <w:bookmarkEnd w:id="1252"/>
    </w:p>
    <w:p w14:paraId="7CB15CF7" w14:textId="77777777" w:rsidR="0077182A" w:rsidRPr="008817AE" w:rsidRDefault="0077182A" w:rsidP="0077182A">
      <w:pPr>
        <w:pStyle w:val="Definition"/>
      </w:pPr>
      <w:r w:rsidRPr="008817AE">
        <w:t>frequency (</w:t>
      </w:r>
      <w:r w:rsidRPr="008817AE">
        <w:rPr>
          <w:i/>
        </w:rPr>
        <w:t>f</w:t>
      </w:r>
      <w:r w:rsidRPr="008817AE">
        <w:t>)</w:t>
      </w:r>
    </w:p>
    <w:p w14:paraId="3B486C1D" w14:textId="77777777" w:rsidR="0077182A" w:rsidRPr="008817AE" w:rsidRDefault="0077182A" w:rsidP="0077182A">
      <w:pPr>
        <w:pStyle w:val="BodyText"/>
      </w:pPr>
      <w:r w:rsidRPr="008817AE">
        <w:t>frequency of the voltage (and current)</w:t>
      </w:r>
    </w:p>
    <w:p w14:paraId="64685C17" w14:textId="77777777" w:rsidR="0077182A" w:rsidRPr="008817AE" w:rsidRDefault="0077182A" w:rsidP="0077182A">
      <w:pPr>
        <w:pStyle w:val="Heading3"/>
      </w:pPr>
      <w:bookmarkStart w:id="1253" w:name="_Toc159855137"/>
      <w:bookmarkEnd w:id="1253"/>
    </w:p>
    <w:p w14:paraId="12A1CA1B" w14:textId="77777777" w:rsidR="0077182A" w:rsidRPr="008817AE" w:rsidRDefault="0077182A" w:rsidP="0077182A">
      <w:pPr>
        <w:pStyle w:val="Definition"/>
      </w:pPr>
      <w:r w:rsidRPr="008817AE">
        <w:t>nominal frequency (</w:t>
      </w:r>
      <w:proofErr w:type="spellStart"/>
      <w:r w:rsidRPr="008817AE">
        <w:rPr>
          <w:i/>
        </w:rPr>
        <w:t>f</w:t>
      </w:r>
      <w:r w:rsidRPr="008817AE">
        <w:rPr>
          <w:vertAlign w:val="subscript"/>
        </w:rPr>
        <w:t>nom</w:t>
      </w:r>
      <w:proofErr w:type="spellEnd"/>
      <w:r w:rsidRPr="008817AE">
        <w:t>)</w:t>
      </w:r>
    </w:p>
    <w:p w14:paraId="63D328ED" w14:textId="77777777" w:rsidR="0077182A" w:rsidRPr="008817AE" w:rsidRDefault="0077182A" w:rsidP="0077182A">
      <w:pPr>
        <w:pStyle w:val="BodyText"/>
      </w:pPr>
      <w:r w:rsidRPr="008817AE">
        <w:t xml:space="preserve">frequency of the voltage (and current) specified by the manufacturer for normal operation of the </w:t>
      </w:r>
      <w:proofErr w:type="gramStart"/>
      <w:r w:rsidRPr="008817AE">
        <w:t>meter</w:t>
      </w:r>
      <w:proofErr w:type="gramEnd"/>
    </w:p>
    <w:p w14:paraId="36D5F200" w14:textId="77777777" w:rsidR="0077182A" w:rsidRPr="008817AE" w:rsidRDefault="0077182A" w:rsidP="0077182A">
      <w:pPr>
        <w:pStyle w:val="Heading3"/>
      </w:pPr>
      <w:bookmarkStart w:id="1254" w:name="_Toc159855138"/>
      <w:bookmarkEnd w:id="1254"/>
    </w:p>
    <w:p w14:paraId="48B1C50A" w14:textId="77777777" w:rsidR="0077182A" w:rsidRPr="008817AE" w:rsidRDefault="0077182A" w:rsidP="0077182A">
      <w:pPr>
        <w:pStyle w:val="Definition"/>
      </w:pPr>
      <w:r w:rsidRPr="008817AE">
        <w:t>harmonic</w:t>
      </w:r>
    </w:p>
    <w:p w14:paraId="66E0DEB5" w14:textId="77777777" w:rsidR="0077182A" w:rsidRPr="008817AE" w:rsidRDefault="0077182A" w:rsidP="0077182A">
      <w:pPr>
        <w:pStyle w:val="BodyText"/>
      </w:pPr>
      <w:r w:rsidRPr="008817AE">
        <w:t xml:space="preserve">part of a signal that has a frequency that is an integer multiple of the fundamental frequency of the </w:t>
      </w:r>
      <w:proofErr w:type="gramStart"/>
      <w:r w:rsidRPr="008817AE">
        <w:t>signal</w:t>
      </w:r>
      <w:proofErr w:type="gramEnd"/>
    </w:p>
    <w:p w14:paraId="5BCCA9EF" w14:textId="77777777" w:rsidR="0077182A" w:rsidRPr="008817AE" w:rsidRDefault="0077182A" w:rsidP="0077182A">
      <w:pPr>
        <w:pStyle w:val="Heading3"/>
      </w:pPr>
      <w:bookmarkStart w:id="1255" w:name="_Toc159855139"/>
      <w:bookmarkEnd w:id="1255"/>
    </w:p>
    <w:p w14:paraId="55A00A0B" w14:textId="77777777" w:rsidR="0077182A" w:rsidRPr="008817AE" w:rsidRDefault="0077182A" w:rsidP="0077182A">
      <w:pPr>
        <w:pStyle w:val="Definition"/>
      </w:pPr>
      <w:r w:rsidRPr="008817AE">
        <w:t>sub-harmonic</w:t>
      </w:r>
    </w:p>
    <w:p w14:paraId="77AE2820" w14:textId="77777777" w:rsidR="0077182A" w:rsidRPr="008817AE" w:rsidRDefault="0077182A" w:rsidP="0077182A">
      <w:pPr>
        <w:pStyle w:val="BodyText"/>
      </w:pPr>
      <w:r w:rsidRPr="008817AE">
        <w:rPr>
          <w:lang w:eastAsia="ja-JP"/>
        </w:rPr>
        <w:t xml:space="preserve">part of a signal that is an integer submultiple of the fundamental </w:t>
      </w:r>
      <w:proofErr w:type="gramStart"/>
      <w:r w:rsidRPr="008817AE">
        <w:rPr>
          <w:lang w:eastAsia="ja-JP"/>
        </w:rPr>
        <w:t>frequency</w:t>
      </w:r>
      <w:proofErr w:type="gramEnd"/>
    </w:p>
    <w:p w14:paraId="6F46558C" w14:textId="77777777" w:rsidR="0077182A" w:rsidRPr="008817AE" w:rsidRDefault="0077182A" w:rsidP="0077182A">
      <w:pPr>
        <w:pStyle w:val="Heading3"/>
      </w:pPr>
      <w:bookmarkStart w:id="1256" w:name="_Toc159855140"/>
      <w:bookmarkEnd w:id="1256"/>
    </w:p>
    <w:p w14:paraId="784CDADC" w14:textId="77777777" w:rsidR="0077182A" w:rsidRPr="008817AE" w:rsidRDefault="0077182A" w:rsidP="0077182A">
      <w:pPr>
        <w:pStyle w:val="Definition"/>
      </w:pPr>
      <w:r w:rsidRPr="008817AE">
        <w:t>harmonic number</w:t>
      </w:r>
    </w:p>
    <w:p w14:paraId="377525A1" w14:textId="77777777" w:rsidR="0077182A" w:rsidRPr="008817AE" w:rsidRDefault="0077182A" w:rsidP="0077182A">
      <w:pPr>
        <w:pStyle w:val="Definition"/>
      </w:pPr>
      <w:r w:rsidRPr="008817AE">
        <w:t>harmonic order</w:t>
      </w:r>
    </w:p>
    <w:p w14:paraId="24316722" w14:textId="77777777" w:rsidR="0077182A" w:rsidRPr="008817AE" w:rsidRDefault="0077182A" w:rsidP="0077182A">
      <w:pPr>
        <w:pStyle w:val="BodyText"/>
      </w:pPr>
      <w:r w:rsidRPr="008817AE">
        <w:t xml:space="preserve">integer number used to identify a </w:t>
      </w:r>
      <w:proofErr w:type="gramStart"/>
      <w:r w:rsidRPr="008817AE">
        <w:t>harmonic</w:t>
      </w:r>
      <w:proofErr w:type="gramEnd"/>
    </w:p>
    <w:p w14:paraId="164E4E6F" w14:textId="77777777" w:rsidR="0077182A" w:rsidRPr="008817AE" w:rsidRDefault="0077182A" w:rsidP="0077182A">
      <w:pPr>
        <w:pStyle w:val="Note"/>
      </w:pPr>
      <w:r w:rsidRPr="008817AE">
        <w:t>Note:</w:t>
      </w:r>
      <w:r w:rsidRPr="008817AE">
        <w:tab/>
        <w:t>The harmonic number is the ratio of the frequency of a harmonic to the fundamental frequency of the signal.</w:t>
      </w:r>
    </w:p>
    <w:p w14:paraId="5523ABF3" w14:textId="77777777" w:rsidR="0077182A" w:rsidRPr="008817AE" w:rsidRDefault="0077182A" w:rsidP="0077182A">
      <w:pPr>
        <w:pStyle w:val="Heading3"/>
      </w:pPr>
      <w:bookmarkStart w:id="1257" w:name="_Toc159855141"/>
      <w:bookmarkEnd w:id="1257"/>
    </w:p>
    <w:p w14:paraId="548868E3" w14:textId="77777777" w:rsidR="0077182A" w:rsidRPr="008817AE" w:rsidRDefault="0077182A" w:rsidP="0077182A">
      <w:pPr>
        <w:pStyle w:val="Definition"/>
      </w:pPr>
      <w:r w:rsidRPr="008817AE">
        <w:t>power factor (PF)</w:t>
      </w:r>
    </w:p>
    <w:p w14:paraId="102C9D9E" w14:textId="77777777" w:rsidR="0077182A" w:rsidRPr="008817AE" w:rsidRDefault="0077182A" w:rsidP="0077182A">
      <w:pPr>
        <w:pStyle w:val="BodyText"/>
      </w:pPr>
      <w:r w:rsidRPr="008817AE">
        <w:t>ratio of the active power to the apparent power</w:t>
      </w:r>
    </w:p>
    <w:p w14:paraId="1AA75F03" w14:textId="0AA82B51" w:rsidR="0077182A" w:rsidRPr="008817AE" w:rsidRDefault="0077182A" w:rsidP="0077182A">
      <w:pPr>
        <w:pStyle w:val="Note"/>
      </w:pPr>
      <w:r w:rsidRPr="008817AE">
        <w:lastRenderedPageBreak/>
        <w:t>Note:</w:t>
      </w:r>
      <w:r w:rsidRPr="008817AE">
        <w:tab/>
        <w:t xml:space="preserve">At sinusoidal and either one-phase or symmetrical three-phase conditions, the power factor = cos </w:t>
      </w:r>
      <w:r w:rsidR="008A03E4" w:rsidRPr="008817AE">
        <w:rPr>
          <w:rFonts w:cs="Times New Roman"/>
          <w:i/>
        </w:rPr>
        <w:t>θ</w:t>
      </w:r>
      <w:r w:rsidRPr="008817AE">
        <w:t xml:space="preserve"> = the cosine of the phase difference </w:t>
      </w:r>
      <w:r w:rsidR="008A03E4" w:rsidRPr="008817AE">
        <w:rPr>
          <w:rFonts w:cs="Times New Roman"/>
          <w:i/>
        </w:rPr>
        <w:t>θ</w:t>
      </w:r>
      <w:r w:rsidRPr="008817AE">
        <w:t xml:space="preserve"> between voltage </w:t>
      </w:r>
      <w:r w:rsidRPr="008817AE">
        <w:rPr>
          <w:i/>
        </w:rPr>
        <w:t>U</w:t>
      </w:r>
      <w:r w:rsidRPr="008817AE">
        <w:t xml:space="preserve"> and current </w:t>
      </w:r>
      <w:r w:rsidRPr="008817AE">
        <w:rPr>
          <w:i/>
        </w:rPr>
        <w:t>I</w:t>
      </w:r>
      <w:r w:rsidRPr="008817AE">
        <w:t>.</w:t>
      </w:r>
    </w:p>
    <w:p w14:paraId="21F4BACD" w14:textId="77777777" w:rsidR="001045C1" w:rsidRPr="008817AE" w:rsidRDefault="001045C1" w:rsidP="0040685E">
      <w:pPr>
        <w:pStyle w:val="Heading4"/>
      </w:pPr>
    </w:p>
    <w:p w14:paraId="44AF139A" w14:textId="77777777" w:rsidR="001045C1" w:rsidRPr="008817AE" w:rsidRDefault="001045C1" w:rsidP="0040685E">
      <w:pPr>
        <w:pStyle w:val="Definition"/>
      </w:pPr>
      <w:r w:rsidRPr="008817AE">
        <w:t xml:space="preserve">power factor </w:t>
      </w:r>
      <w:proofErr w:type="gramStart"/>
      <w:r w:rsidRPr="008817AE">
        <w:t>inductive</w:t>
      </w:r>
      <w:proofErr w:type="gramEnd"/>
      <w:r w:rsidRPr="008817AE">
        <w:t xml:space="preserve"> </w:t>
      </w:r>
    </w:p>
    <w:p w14:paraId="0B8FDF94" w14:textId="792EAB25" w:rsidR="001045C1" w:rsidRPr="008817AE" w:rsidRDefault="001045C1" w:rsidP="0040685E">
      <w:pPr>
        <w:pStyle w:val="BodyText"/>
      </w:pPr>
      <w:r w:rsidRPr="008817AE">
        <w:t xml:space="preserve">power factor value </w:t>
      </w:r>
      <w:r w:rsidR="00EB4048" w:rsidRPr="008817AE">
        <w:t>when the phase angle (</w:t>
      </w:r>
      <w:r w:rsidR="00EB4048" w:rsidRPr="008817AE">
        <w:rPr>
          <w:i/>
        </w:rPr>
        <w:t>θ</w:t>
      </w:r>
      <w:r w:rsidR="00EB4048" w:rsidRPr="008817AE">
        <w:t xml:space="preserve">) of voltage relative to current is greater than 0° and less than or equal to 180° (0° &lt; </w:t>
      </w:r>
      <w:proofErr w:type="gramStart"/>
      <w:r w:rsidR="00EB4048" w:rsidRPr="008817AE">
        <w:rPr>
          <w:i/>
        </w:rPr>
        <w:t xml:space="preserve">θ </w:t>
      </w:r>
      <w:r w:rsidR="00EB4048" w:rsidRPr="008817AE">
        <w:t xml:space="preserve"> ≤</w:t>
      </w:r>
      <w:proofErr w:type="gramEnd"/>
      <w:r w:rsidR="00EB4048" w:rsidRPr="008817AE">
        <w:t xml:space="preserve"> 180°)</w:t>
      </w:r>
    </w:p>
    <w:p w14:paraId="2980E212" w14:textId="77777777" w:rsidR="001045C1" w:rsidRPr="008817AE" w:rsidRDefault="001045C1" w:rsidP="0040685E">
      <w:pPr>
        <w:pStyle w:val="Heading4"/>
      </w:pPr>
    </w:p>
    <w:p w14:paraId="506D93F2" w14:textId="77777777" w:rsidR="001045C1" w:rsidRPr="008817AE" w:rsidRDefault="001045C1" w:rsidP="0040685E">
      <w:pPr>
        <w:pStyle w:val="Definition"/>
      </w:pPr>
      <w:r w:rsidRPr="008817AE">
        <w:t xml:space="preserve">power factor </w:t>
      </w:r>
      <w:proofErr w:type="gramStart"/>
      <w:r w:rsidRPr="008817AE">
        <w:t>capacitive</w:t>
      </w:r>
      <w:proofErr w:type="gramEnd"/>
    </w:p>
    <w:p w14:paraId="16D188BA" w14:textId="4CE328D3" w:rsidR="00DF36B1" w:rsidRPr="008817AE" w:rsidRDefault="001045C1" w:rsidP="0040685E">
      <w:pPr>
        <w:pStyle w:val="BodyText"/>
      </w:pPr>
      <w:r w:rsidRPr="008817AE">
        <w:t xml:space="preserve">power factor value </w:t>
      </w:r>
      <w:r w:rsidR="00EB4048" w:rsidRPr="008817AE">
        <w:t>when the phase angle (</w:t>
      </w:r>
      <w:r w:rsidR="00EB4048" w:rsidRPr="008817AE">
        <w:rPr>
          <w:i/>
        </w:rPr>
        <w:t>θ</w:t>
      </w:r>
      <w:r w:rsidR="00EB4048" w:rsidRPr="008817AE">
        <w:t xml:space="preserve">) of voltage relative to current is greater than 180° and less than or equal to 360° (180° &lt; </w:t>
      </w:r>
      <w:proofErr w:type="gramStart"/>
      <w:r w:rsidR="00EB4048" w:rsidRPr="008817AE">
        <w:rPr>
          <w:i/>
        </w:rPr>
        <w:t xml:space="preserve">θ </w:t>
      </w:r>
      <w:r w:rsidR="00EB4048" w:rsidRPr="008817AE">
        <w:t xml:space="preserve"> ≤</w:t>
      </w:r>
      <w:proofErr w:type="gramEnd"/>
      <w:r w:rsidR="00EB4048" w:rsidRPr="008817AE">
        <w:t xml:space="preserve"> 360°)</w:t>
      </w:r>
      <w:r w:rsidRPr="008817AE">
        <w:t>.</w:t>
      </w:r>
    </w:p>
    <w:p w14:paraId="1FEA8570" w14:textId="77777777" w:rsidR="00DB3677" w:rsidRPr="008817AE" w:rsidRDefault="00DB3677" w:rsidP="00DB3677">
      <w:pPr>
        <w:pStyle w:val="Heading3"/>
      </w:pPr>
      <w:bookmarkStart w:id="1258" w:name="_Toc159855142"/>
      <w:bookmarkEnd w:id="1258"/>
    </w:p>
    <w:p w14:paraId="030DEDFC" w14:textId="77777777" w:rsidR="00DB3677" w:rsidRPr="008817AE" w:rsidRDefault="00DB3677" w:rsidP="00DB3677">
      <w:pPr>
        <w:pStyle w:val="Definition"/>
      </w:pPr>
      <w:r w:rsidRPr="008817AE">
        <w:t>bi-directional (energy) flow</w:t>
      </w:r>
    </w:p>
    <w:p w14:paraId="486F9D49" w14:textId="77777777" w:rsidR="00DB3677" w:rsidRPr="008817AE" w:rsidRDefault="00DB3677" w:rsidP="00DB3677">
      <w:pPr>
        <w:pStyle w:val="BodyText"/>
      </w:pPr>
      <w:r w:rsidRPr="008817AE">
        <w:t>capability of the meter to measure energy flow in both directions (positive and negative)</w:t>
      </w:r>
    </w:p>
    <w:p w14:paraId="7CF1D0F6" w14:textId="77777777" w:rsidR="00DB3677" w:rsidRPr="008817AE" w:rsidRDefault="00DB3677" w:rsidP="00DB3677">
      <w:pPr>
        <w:pStyle w:val="Heading3"/>
      </w:pPr>
      <w:bookmarkStart w:id="1259" w:name="_Toc159855143"/>
      <w:bookmarkEnd w:id="1259"/>
    </w:p>
    <w:p w14:paraId="63EA5D3C" w14:textId="77777777" w:rsidR="00DB3677" w:rsidRPr="008817AE" w:rsidRDefault="00DB3677" w:rsidP="00DB3677">
      <w:pPr>
        <w:pStyle w:val="Definition"/>
      </w:pPr>
      <w:proofErr w:type="gramStart"/>
      <w:r w:rsidRPr="008817AE">
        <w:t>positive-direction</w:t>
      </w:r>
      <w:proofErr w:type="gramEnd"/>
      <w:r w:rsidRPr="008817AE">
        <w:t xml:space="preserve"> only (energy) flow</w:t>
      </w:r>
    </w:p>
    <w:p w14:paraId="3107A7FB" w14:textId="77777777" w:rsidR="00DB3677" w:rsidRPr="008817AE" w:rsidRDefault="00DB3677" w:rsidP="00DB3677">
      <w:pPr>
        <w:pStyle w:val="BodyText"/>
      </w:pPr>
      <w:r w:rsidRPr="008817AE">
        <w:t>capability of the meter to measure energy flow in only one direction (positive direction)</w:t>
      </w:r>
    </w:p>
    <w:p w14:paraId="0DC41237" w14:textId="77777777" w:rsidR="00DB3677" w:rsidRPr="008817AE" w:rsidRDefault="00DB3677" w:rsidP="00DB3677">
      <w:pPr>
        <w:pStyle w:val="Heading3"/>
      </w:pPr>
      <w:bookmarkStart w:id="1260" w:name="_Toc159855144"/>
      <w:bookmarkEnd w:id="1260"/>
    </w:p>
    <w:p w14:paraId="35FB8D24" w14:textId="77777777" w:rsidR="00DB3677" w:rsidRPr="008817AE" w:rsidRDefault="00DB3677" w:rsidP="00DB3677">
      <w:pPr>
        <w:pStyle w:val="Definition"/>
      </w:pPr>
      <w:proofErr w:type="spellStart"/>
      <w:r w:rsidRPr="008817AE">
        <w:t>uni</w:t>
      </w:r>
      <w:proofErr w:type="spellEnd"/>
      <w:r w:rsidRPr="008817AE">
        <w:t>-directional (energy) flow</w:t>
      </w:r>
    </w:p>
    <w:p w14:paraId="0E626AA8" w14:textId="77777777" w:rsidR="00DB3677" w:rsidRPr="008817AE" w:rsidRDefault="00DB3677" w:rsidP="00DB3677">
      <w:pPr>
        <w:pStyle w:val="BodyText"/>
      </w:pPr>
      <w:r w:rsidRPr="008817AE">
        <w:t xml:space="preserve">capability of the meter to measure energy flow regardless of the direction of energy </w:t>
      </w:r>
      <w:proofErr w:type="gramStart"/>
      <w:r w:rsidRPr="008817AE">
        <w:t>flow</w:t>
      </w:r>
      <w:proofErr w:type="gramEnd"/>
    </w:p>
    <w:p w14:paraId="70A27AEE" w14:textId="77777777" w:rsidR="00DB3677" w:rsidRPr="008817AE" w:rsidRDefault="00DB3677" w:rsidP="00DB3677">
      <w:pPr>
        <w:pStyle w:val="Heading3"/>
      </w:pPr>
      <w:bookmarkStart w:id="1261" w:name="_Toc159855145"/>
      <w:bookmarkEnd w:id="1261"/>
    </w:p>
    <w:p w14:paraId="2452FCBD" w14:textId="77777777" w:rsidR="00DB3677" w:rsidRPr="008817AE" w:rsidRDefault="00DB3677" w:rsidP="00DB3677">
      <w:pPr>
        <w:pStyle w:val="Definition"/>
      </w:pPr>
      <w:r w:rsidRPr="008817AE">
        <w:t>positive (energy) flow</w:t>
      </w:r>
    </w:p>
    <w:p w14:paraId="1EB6B74D" w14:textId="7DF02415" w:rsidR="00DB3677" w:rsidRPr="008817AE" w:rsidRDefault="00DB3677" w:rsidP="00DB3677">
      <w:pPr>
        <w:pStyle w:val="BodyText"/>
      </w:pPr>
      <w:r w:rsidRPr="008817AE">
        <w:t>direction of energy flow towards the consumer</w:t>
      </w:r>
      <w:ins w:id="1262" w:author="Phillip" w:date="2023-08-02T15:36:00Z">
        <w:r w:rsidR="00247D24">
          <w:t xml:space="preserve"> (from line terminals to load terminals of the meter)</w:t>
        </w:r>
      </w:ins>
    </w:p>
    <w:p w14:paraId="62A2DA3D" w14:textId="77777777" w:rsidR="00DB3677" w:rsidRPr="008817AE" w:rsidRDefault="00DB3677" w:rsidP="00DB3677">
      <w:pPr>
        <w:pStyle w:val="Heading3"/>
      </w:pPr>
      <w:bookmarkStart w:id="1263" w:name="_Toc159855146"/>
      <w:bookmarkEnd w:id="1263"/>
    </w:p>
    <w:p w14:paraId="1C9B4B20" w14:textId="77777777" w:rsidR="00DB3677" w:rsidRPr="008817AE" w:rsidRDefault="00DB3677" w:rsidP="00DB3677">
      <w:pPr>
        <w:pStyle w:val="Definition"/>
      </w:pPr>
      <w:r w:rsidRPr="008817AE">
        <w:t>negative (energy) flow</w:t>
      </w:r>
    </w:p>
    <w:p w14:paraId="0C9DD2DC" w14:textId="77777777" w:rsidR="00DB3677" w:rsidRPr="008817AE" w:rsidRDefault="00DB3677" w:rsidP="00DB3677">
      <w:pPr>
        <w:pStyle w:val="BodyText"/>
      </w:pPr>
      <w:r w:rsidRPr="008817AE">
        <w:t xml:space="preserve">(for bi-directional and </w:t>
      </w:r>
      <w:proofErr w:type="spellStart"/>
      <w:r w:rsidRPr="008817AE">
        <w:t>uni</w:t>
      </w:r>
      <w:proofErr w:type="spellEnd"/>
      <w:r w:rsidRPr="008817AE">
        <w:t>-directional meters)</w:t>
      </w:r>
    </w:p>
    <w:p w14:paraId="1DAEF94C" w14:textId="77777777" w:rsidR="00DB3677" w:rsidRPr="008817AE" w:rsidRDefault="00DB3677" w:rsidP="00DB3677">
      <w:pPr>
        <w:pStyle w:val="BodyText"/>
      </w:pPr>
      <w:r w:rsidRPr="008817AE">
        <w:t>direction of energy flow opposite to positive</w:t>
      </w:r>
    </w:p>
    <w:p w14:paraId="5C9E9500" w14:textId="28120BFD" w:rsidR="00DB3677" w:rsidRPr="008817AE" w:rsidRDefault="00DB3677" w:rsidP="00DB3677">
      <w:pPr>
        <w:pStyle w:val="Note"/>
      </w:pPr>
      <w:r w:rsidRPr="008817AE">
        <w:t>Note:</w:t>
      </w:r>
      <w:r w:rsidRPr="008817AE">
        <w:tab/>
        <w:t xml:space="preserve">For </w:t>
      </w:r>
      <w:proofErr w:type="gramStart"/>
      <w:r w:rsidRPr="008817AE">
        <w:t>positive-direction</w:t>
      </w:r>
      <w:proofErr w:type="gramEnd"/>
      <w:r w:rsidRPr="008817AE">
        <w:t xml:space="preserve"> only, the opposite direction is termed reverse energy flow (see</w:t>
      </w:r>
      <w:r w:rsidR="008A03E4" w:rsidRPr="008817AE">
        <w:t xml:space="preserve"> </w:t>
      </w:r>
      <w:r w:rsidR="00424D34" w:rsidRPr="008817AE">
        <w:fldChar w:fldCharType="begin"/>
      </w:r>
      <w:r w:rsidR="00424D34" w:rsidRPr="008817AE">
        <w:instrText xml:space="preserve"> REF _Ref118204542 \r </w:instrText>
      </w:r>
      <w:r w:rsidR="008817AE">
        <w:instrText xml:space="preserve"> \* MERGEFORMAT </w:instrText>
      </w:r>
      <w:r w:rsidR="00424D34" w:rsidRPr="008817AE">
        <w:fldChar w:fldCharType="separate"/>
      </w:r>
      <w:ins w:id="1264" w:author="Mitchell, Phillip" w:date="2023-11-29T12:24:00Z">
        <w:r w:rsidR="0033235A">
          <w:t>3.1.20</w:t>
        </w:r>
      </w:ins>
      <w:del w:id="1265" w:author="Mitchell, Phillip" w:date="2023-11-29T12:24:00Z">
        <w:r w:rsidR="00714DB9" w:rsidDel="0033235A">
          <w:delText>3.2.20</w:delText>
        </w:r>
      </w:del>
      <w:r w:rsidR="00424D34" w:rsidRPr="008817AE">
        <w:fldChar w:fldCharType="end"/>
      </w:r>
      <w:r w:rsidRPr="008817AE">
        <w:t>).</w:t>
      </w:r>
    </w:p>
    <w:p w14:paraId="4AC70A46" w14:textId="77777777" w:rsidR="00DB3677" w:rsidRPr="008817AE" w:rsidRDefault="00DB3677" w:rsidP="00DB3677">
      <w:pPr>
        <w:pStyle w:val="Heading3"/>
      </w:pPr>
      <w:bookmarkStart w:id="1266" w:name="_Toc159855147"/>
      <w:bookmarkEnd w:id="1266"/>
    </w:p>
    <w:p w14:paraId="50E20123" w14:textId="77777777" w:rsidR="00DB3677" w:rsidRPr="008817AE" w:rsidRDefault="00DB3677" w:rsidP="00DB3677">
      <w:pPr>
        <w:pStyle w:val="Definition"/>
      </w:pPr>
      <w:r w:rsidRPr="008817AE">
        <w:t xml:space="preserve">reverse (energy) </w:t>
      </w:r>
      <w:proofErr w:type="gramStart"/>
      <w:r w:rsidRPr="008817AE">
        <w:t>flow</w:t>
      </w:r>
      <w:proofErr w:type="gramEnd"/>
    </w:p>
    <w:p w14:paraId="0952702A" w14:textId="77777777" w:rsidR="00DB3677" w:rsidRPr="008817AE" w:rsidRDefault="00DB3677" w:rsidP="00DB3677">
      <w:pPr>
        <w:pStyle w:val="BodyText"/>
      </w:pPr>
      <w:r w:rsidRPr="008817AE">
        <w:t>(for positive-direction only meters)</w:t>
      </w:r>
    </w:p>
    <w:p w14:paraId="3AA5A392" w14:textId="77777777" w:rsidR="00DB3677" w:rsidRPr="008817AE" w:rsidRDefault="00DB3677" w:rsidP="00DB3677">
      <w:pPr>
        <w:pStyle w:val="BodyText"/>
      </w:pPr>
      <w:r w:rsidRPr="008817AE">
        <w:t>direction of flow in the opposite direction to positive</w:t>
      </w:r>
    </w:p>
    <w:p w14:paraId="14711511" w14:textId="77777777" w:rsidR="001358FF" w:rsidRPr="008817AE" w:rsidRDefault="001358FF" w:rsidP="001358FF">
      <w:pPr>
        <w:pStyle w:val="Heading3"/>
        <w:rPr>
          <w:ins w:id="1267" w:author="Mitchell, Phillip" w:date="2024-07-10T15:16:00Z"/>
        </w:rPr>
      </w:pPr>
      <w:bookmarkStart w:id="1268" w:name="_Toc159855148"/>
      <w:bookmarkStart w:id="1269" w:name="_Toc159855670"/>
      <w:bookmarkEnd w:id="1268"/>
      <w:bookmarkEnd w:id="1269"/>
    </w:p>
    <w:p w14:paraId="5141EED0" w14:textId="77777777" w:rsidR="001358FF" w:rsidRPr="008817AE" w:rsidRDefault="001358FF" w:rsidP="001358FF">
      <w:pPr>
        <w:pStyle w:val="Definition"/>
        <w:rPr>
          <w:ins w:id="1270" w:author="Mitchell, Phillip" w:date="2024-07-10T15:16:00Z"/>
        </w:rPr>
      </w:pPr>
      <w:ins w:id="1271" w:author="Mitchell, Phillip" w:date="2024-07-10T15:16:00Z">
        <w:r>
          <w:t>operation reserve</w:t>
        </w:r>
      </w:ins>
    </w:p>
    <w:p w14:paraId="69737FE5" w14:textId="77777777" w:rsidR="001358FF" w:rsidRDefault="001358FF" w:rsidP="001358FF">
      <w:pPr>
        <w:pStyle w:val="BodyText"/>
        <w:rPr>
          <w:ins w:id="1272" w:author="Mitchell, Phillip" w:date="2024-07-10T15:16:00Z"/>
        </w:rPr>
      </w:pPr>
      <w:ins w:id="1273" w:author="Mitchell, Phillip" w:date="2024-07-10T15:16:00Z">
        <w:r>
          <w:t>condition of the meter with no mains supply and operating on a temporary internal power supply</w:t>
        </w:r>
      </w:ins>
    </w:p>
    <w:p w14:paraId="0EFE6855" w14:textId="77777777" w:rsidR="001358FF" w:rsidRDefault="001358FF" w:rsidP="001358FF">
      <w:pPr>
        <w:pStyle w:val="Note"/>
        <w:rPr>
          <w:ins w:id="1274" w:author="Mitchell, Phillip" w:date="2024-07-10T15:16:00Z"/>
        </w:rPr>
      </w:pPr>
      <w:ins w:id="1275" w:author="Mitchell, Phillip" w:date="2024-07-10T15:16:00Z">
        <w:r>
          <w:t>Note 1:</w:t>
        </w:r>
        <w:r>
          <w:tab/>
          <w:t xml:space="preserve">Operation reserve may be implemented using a supercapacitor, rechargeable </w:t>
        </w:r>
        <w:proofErr w:type="gramStart"/>
        <w:r>
          <w:t>battery</w:t>
        </w:r>
        <w:proofErr w:type="gramEnd"/>
        <w:r>
          <w:t xml:space="preserve"> or primary cell.</w:t>
        </w:r>
      </w:ins>
    </w:p>
    <w:p w14:paraId="14EB319E" w14:textId="7AA056FB" w:rsidR="008A09F3" w:rsidRPr="008817AE" w:rsidDel="00247D24" w:rsidRDefault="008A09F3" w:rsidP="008A09F3">
      <w:pPr>
        <w:pStyle w:val="Heading3"/>
        <w:rPr>
          <w:del w:id="1276" w:author="Phillip" w:date="2023-08-02T15:37:00Z"/>
        </w:rPr>
      </w:pPr>
    </w:p>
    <w:p w14:paraId="1DDB3645" w14:textId="3FC3E321" w:rsidR="008A09F3" w:rsidRPr="008817AE" w:rsidDel="00247D24" w:rsidRDefault="008A09F3" w:rsidP="008A09F3">
      <w:pPr>
        <w:pStyle w:val="Definition"/>
        <w:rPr>
          <w:del w:id="1277" w:author="Phillip" w:date="2023-08-02T15:37:00Z"/>
        </w:rPr>
      </w:pPr>
      <w:del w:id="1278" w:author="Phillip" w:date="2023-08-02T15:37:00Z">
        <w:r w:rsidRPr="008817AE" w:rsidDel="00247D24">
          <w:delText>active power</w:delText>
        </w:r>
        <w:r w:rsidR="00F8748C" w:rsidRPr="008817AE" w:rsidDel="00247D24">
          <w:delText xml:space="preserve"> (</w:delText>
        </w:r>
        <w:r w:rsidR="00F8748C" w:rsidRPr="008817AE" w:rsidDel="00247D24">
          <w:rPr>
            <w:i/>
          </w:rPr>
          <w:delText>P</w:delText>
        </w:r>
        <w:r w:rsidR="00F8748C" w:rsidRPr="008817AE" w:rsidDel="00247D24">
          <w:delText>)</w:delText>
        </w:r>
        <w:bookmarkStart w:id="1279" w:name="_Toc159855149"/>
        <w:bookmarkStart w:id="1280" w:name="_Toc159855671"/>
        <w:bookmarkEnd w:id="1279"/>
        <w:bookmarkEnd w:id="1280"/>
      </w:del>
    </w:p>
    <w:p w14:paraId="7DBDAD8F" w14:textId="236B56B2" w:rsidR="008A09F3" w:rsidRPr="008817AE" w:rsidDel="00247D24" w:rsidRDefault="008A09F3" w:rsidP="008A09F3">
      <w:pPr>
        <w:pStyle w:val="BodyText"/>
        <w:rPr>
          <w:del w:id="1281" w:author="Phillip" w:date="2023-08-02T15:37:00Z"/>
        </w:rPr>
      </w:pPr>
      <w:del w:id="1282" w:author="Phillip" w:date="2023-08-02T15:37:00Z">
        <w:r w:rsidRPr="008817AE" w:rsidDel="00247D24">
          <w:delText>rate at which energy is transported</w:delText>
        </w:r>
        <w:bookmarkStart w:id="1283" w:name="_Toc159855150"/>
        <w:bookmarkStart w:id="1284" w:name="_Toc159855672"/>
        <w:bookmarkEnd w:id="1283"/>
        <w:bookmarkEnd w:id="1284"/>
      </w:del>
    </w:p>
    <w:p w14:paraId="5B5743CD" w14:textId="7A49BF5D" w:rsidR="003478FA" w:rsidRPr="008817AE" w:rsidDel="00247D24" w:rsidRDefault="003478FA" w:rsidP="003478FA">
      <w:pPr>
        <w:pStyle w:val="Note"/>
        <w:rPr>
          <w:del w:id="1285" w:author="Phillip" w:date="2023-08-02T15:37:00Z"/>
        </w:rPr>
      </w:pPr>
      <w:del w:id="1286" w:author="Phillip" w:date="2023-08-02T15:37:00Z">
        <w:r w:rsidRPr="008817AE" w:rsidDel="00247D24">
          <w:delText>Note:</w:delText>
        </w:r>
        <w:r w:rsidRPr="008817AE" w:rsidDel="00247D24">
          <w:tab/>
          <w:delText xml:space="preserve">Refer to </w:delText>
        </w:r>
        <w:r w:rsidR="008A03E4" w:rsidRPr="008817AE" w:rsidDel="00247D24">
          <w:fldChar w:fldCharType="begin"/>
        </w:r>
        <w:r w:rsidR="008A03E4" w:rsidRPr="008817AE" w:rsidDel="00247D24">
          <w:delInstrText xml:space="preserve"> REF _Ref118204648 \r  \* MERGEFORMAT </w:delInstrText>
        </w:r>
        <w:r w:rsidR="008A03E4" w:rsidRPr="008817AE" w:rsidDel="00247D24">
          <w:fldChar w:fldCharType="separate"/>
        </w:r>
        <w:r w:rsidR="008A03E4" w:rsidRPr="008817AE" w:rsidDel="00247D24">
          <w:delText>5.2.2</w:delText>
        </w:r>
        <w:r w:rsidR="008A03E4" w:rsidRPr="008817AE" w:rsidDel="00247D24">
          <w:fldChar w:fldCharType="end"/>
        </w:r>
        <w:r w:rsidR="008A03E4" w:rsidRPr="008817AE" w:rsidDel="00247D24">
          <w:delText xml:space="preserve"> </w:delText>
        </w:r>
        <w:r w:rsidRPr="008817AE" w:rsidDel="00247D24">
          <w:delText xml:space="preserve">for </w:delText>
        </w:r>
        <w:r w:rsidR="009144F1" w:rsidRPr="008817AE" w:rsidDel="00247D24">
          <w:delText xml:space="preserve">more </w:delText>
        </w:r>
        <w:r w:rsidRPr="008817AE" w:rsidDel="00247D24">
          <w:delText>information.</w:delText>
        </w:r>
        <w:bookmarkStart w:id="1287" w:name="_Toc159855151"/>
        <w:bookmarkStart w:id="1288" w:name="_Toc159855673"/>
        <w:bookmarkEnd w:id="1287"/>
        <w:bookmarkEnd w:id="1288"/>
      </w:del>
    </w:p>
    <w:p w14:paraId="71B01979" w14:textId="7A3F58AE" w:rsidR="008A09F3" w:rsidRPr="008817AE" w:rsidDel="00247D24" w:rsidRDefault="008A09F3" w:rsidP="00F8748C">
      <w:pPr>
        <w:pStyle w:val="Heading4"/>
        <w:rPr>
          <w:del w:id="1289" w:author="Phillip" w:date="2023-08-02T15:37:00Z"/>
        </w:rPr>
      </w:pPr>
      <w:bookmarkStart w:id="1290" w:name="_Toc159855152"/>
      <w:bookmarkStart w:id="1291" w:name="_Toc159855674"/>
      <w:bookmarkEnd w:id="1290"/>
      <w:bookmarkEnd w:id="1291"/>
    </w:p>
    <w:p w14:paraId="335216DC" w14:textId="04F75629" w:rsidR="00F8748C" w:rsidRPr="008817AE" w:rsidDel="00247D24" w:rsidRDefault="00F8748C" w:rsidP="00F8748C">
      <w:pPr>
        <w:pStyle w:val="Definition"/>
        <w:rPr>
          <w:del w:id="1292" w:author="Phillip" w:date="2023-08-02T15:37:00Z"/>
        </w:rPr>
      </w:pPr>
      <w:del w:id="1293" w:author="Phillip" w:date="2023-08-02T15:37:00Z">
        <w:r w:rsidRPr="008817AE" w:rsidDel="00247D24">
          <w:delText>active power</w:delText>
        </w:r>
        <w:r w:rsidR="008073D3" w:rsidRPr="008817AE" w:rsidDel="00247D24">
          <w:delText>, fundamental frequency only</w:delText>
        </w:r>
        <w:r w:rsidRPr="008817AE" w:rsidDel="00247D24">
          <w:delText xml:space="preserve"> (</w:delText>
        </w:r>
        <w:r w:rsidRPr="008817AE" w:rsidDel="00247D24">
          <w:rPr>
            <w:i/>
          </w:rPr>
          <w:delText>W</w:delText>
        </w:r>
        <w:r w:rsidRPr="008817AE" w:rsidDel="00247D24">
          <w:delText>)</w:delText>
        </w:r>
        <w:bookmarkStart w:id="1294" w:name="_Toc159855153"/>
        <w:bookmarkStart w:id="1295" w:name="_Toc159855675"/>
        <w:bookmarkEnd w:id="1294"/>
        <w:bookmarkEnd w:id="1295"/>
      </w:del>
    </w:p>
    <w:p w14:paraId="6F43CB90" w14:textId="510CA4AC" w:rsidR="00F8748C" w:rsidRPr="008817AE" w:rsidDel="00247D24" w:rsidRDefault="00F8748C" w:rsidP="00F8748C">
      <w:pPr>
        <w:pStyle w:val="BodyText"/>
        <w:rPr>
          <w:del w:id="1296" w:author="Phillip" w:date="2023-08-02T15:37:00Z"/>
        </w:rPr>
      </w:pPr>
      <w:del w:id="1297" w:author="Phillip" w:date="2023-08-02T15:37:00Z">
        <w:r w:rsidRPr="008817AE" w:rsidDel="00247D24">
          <w:delText xml:space="preserve">active power associated </w:delText>
        </w:r>
        <w:r w:rsidR="008073D3" w:rsidRPr="008817AE" w:rsidDel="00247D24">
          <w:delText xml:space="preserve">only </w:delText>
        </w:r>
        <w:r w:rsidRPr="008817AE" w:rsidDel="00247D24">
          <w:delText xml:space="preserve">with the </w:delText>
        </w:r>
        <w:r w:rsidR="008073D3" w:rsidRPr="008817AE" w:rsidDel="00247D24">
          <w:delText>fundamental frequency</w:delText>
        </w:r>
        <w:bookmarkStart w:id="1298" w:name="_Toc159855154"/>
        <w:bookmarkStart w:id="1299" w:name="_Toc159855676"/>
        <w:bookmarkEnd w:id="1298"/>
        <w:bookmarkEnd w:id="1299"/>
      </w:del>
    </w:p>
    <w:p w14:paraId="7F1D6654" w14:textId="6D1647BA" w:rsidR="00A6518B" w:rsidRPr="008817AE" w:rsidDel="00247D24" w:rsidRDefault="00A6518B" w:rsidP="00A6518B">
      <w:pPr>
        <w:pStyle w:val="Heading4"/>
        <w:rPr>
          <w:del w:id="1300" w:author="Phillip" w:date="2023-08-02T15:37:00Z"/>
        </w:rPr>
      </w:pPr>
      <w:bookmarkStart w:id="1301" w:name="_Toc159855155"/>
      <w:bookmarkStart w:id="1302" w:name="_Toc159855677"/>
      <w:bookmarkEnd w:id="1301"/>
      <w:bookmarkEnd w:id="1302"/>
    </w:p>
    <w:p w14:paraId="25EB9EF3" w14:textId="0F835AD2" w:rsidR="00A6518B" w:rsidRPr="008817AE" w:rsidDel="00247D24" w:rsidRDefault="00A6518B" w:rsidP="00A6518B">
      <w:pPr>
        <w:pStyle w:val="Definition"/>
        <w:rPr>
          <w:del w:id="1303" w:author="Phillip" w:date="2023-08-02T15:37:00Z"/>
        </w:rPr>
      </w:pPr>
      <w:del w:id="1304" w:author="Phillip" w:date="2023-08-02T15:37:00Z">
        <w:r w:rsidRPr="008817AE" w:rsidDel="00247D24">
          <w:delText>active power, fundamental frequency only, delivered (</w:delText>
        </w:r>
        <w:r w:rsidRPr="008817AE" w:rsidDel="00247D24">
          <w:rPr>
            <w:i/>
          </w:rPr>
          <w:delText>W</w:delText>
        </w:r>
        <w:r w:rsidRPr="008817AE" w:rsidDel="00247D24">
          <w:rPr>
            <w:i/>
            <w:vertAlign w:val="subscript"/>
          </w:rPr>
          <w:delText>del</w:delText>
        </w:r>
        <w:r w:rsidRPr="008817AE" w:rsidDel="00247D24">
          <w:delText>)</w:delText>
        </w:r>
        <w:bookmarkStart w:id="1305" w:name="_Toc159855156"/>
        <w:bookmarkStart w:id="1306" w:name="_Toc159855678"/>
        <w:bookmarkEnd w:id="1305"/>
        <w:bookmarkEnd w:id="1306"/>
      </w:del>
    </w:p>
    <w:p w14:paraId="5B3DA29F" w14:textId="05365BB1" w:rsidR="00A6518B" w:rsidRPr="008817AE" w:rsidDel="00247D24" w:rsidRDefault="00A6518B" w:rsidP="00A6518B">
      <w:pPr>
        <w:pStyle w:val="BodyText"/>
        <w:rPr>
          <w:del w:id="1307" w:author="Phillip" w:date="2023-08-02T15:37:00Z"/>
        </w:rPr>
      </w:pPr>
      <w:del w:id="1308" w:author="Phillip" w:date="2023-08-02T15:37:00Z">
        <w:r w:rsidRPr="008817AE" w:rsidDel="00247D24">
          <w:delText xml:space="preserve">active power, fundamental frequency only, in the delivered direction (import or positive direction) </w:delText>
        </w:r>
        <w:bookmarkStart w:id="1309" w:name="_Toc159855157"/>
        <w:bookmarkStart w:id="1310" w:name="_Toc159855679"/>
        <w:bookmarkEnd w:id="1309"/>
        <w:bookmarkEnd w:id="1310"/>
      </w:del>
    </w:p>
    <w:p w14:paraId="66949F80" w14:textId="116856CB" w:rsidR="00A6518B" w:rsidRPr="008817AE" w:rsidDel="00247D24" w:rsidRDefault="00A6518B" w:rsidP="00A6518B">
      <w:pPr>
        <w:pStyle w:val="Heading4"/>
        <w:rPr>
          <w:del w:id="1311" w:author="Phillip" w:date="2023-08-02T15:37:00Z"/>
        </w:rPr>
      </w:pPr>
      <w:bookmarkStart w:id="1312" w:name="_Toc159855158"/>
      <w:bookmarkStart w:id="1313" w:name="_Toc159855680"/>
      <w:bookmarkEnd w:id="1312"/>
      <w:bookmarkEnd w:id="1313"/>
    </w:p>
    <w:p w14:paraId="6EB7E75C" w14:textId="0CE6DF5B" w:rsidR="00A6518B" w:rsidRPr="008817AE" w:rsidDel="00247D24" w:rsidRDefault="00A6518B" w:rsidP="00A6518B">
      <w:pPr>
        <w:pStyle w:val="Definition"/>
        <w:rPr>
          <w:del w:id="1314" w:author="Phillip" w:date="2023-08-02T15:37:00Z"/>
        </w:rPr>
      </w:pPr>
      <w:del w:id="1315" w:author="Phillip" w:date="2023-08-02T15:37:00Z">
        <w:r w:rsidRPr="008817AE" w:rsidDel="00247D24">
          <w:delText>active power, fundamental frequency only, received (</w:delText>
        </w:r>
        <w:r w:rsidRPr="008817AE" w:rsidDel="00247D24">
          <w:rPr>
            <w:i/>
          </w:rPr>
          <w:delText>W</w:delText>
        </w:r>
        <w:r w:rsidRPr="008817AE" w:rsidDel="00247D24">
          <w:rPr>
            <w:i/>
            <w:vertAlign w:val="subscript"/>
          </w:rPr>
          <w:delText>rec</w:delText>
        </w:r>
        <w:r w:rsidRPr="008817AE" w:rsidDel="00247D24">
          <w:delText>)</w:delText>
        </w:r>
        <w:bookmarkStart w:id="1316" w:name="_Toc159855159"/>
        <w:bookmarkStart w:id="1317" w:name="_Toc159855681"/>
        <w:bookmarkEnd w:id="1316"/>
        <w:bookmarkEnd w:id="1317"/>
      </w:del>
    </w:p>
    <w:p w14:paraId="2033A9E9" w14:textId="326D6CAD" w:rsidR="00A6518B" w:rsidRPr="008817AE" w:rsidDel="00247D24" w:rsidRDefault="00A6518B" w:rsidP="00A6518B">
      <w:pPr>
        <w:pStyle w:val="BodyText"/>
        <w:rPr>
          <w:del w:id="1318" w:author="Phillip" w:date="2023-08-02T15:37:00Z"/>
        </w:rPr>
      </w:pPr>
      <w:del w:id="1319" w:author="Phillip" w:date="2023-08-02T15:37:00Z">
        <w:r w:rsidRPr="008817AE" w:rsidDel="00247D24">
          <w:delText xml:space="preserve">active power, fundamental frequency only, in the received direction (export or negative direction) </w:delText>
        </w:r>
        <w:bookmarkStart w:id="1320" w:name="_Toc159855160"/>
        <w:bookmarkStart w:id="1321" w:name="_Toc159855682"/>
        <w:bookmarkEnd w:id="1320"/>
        <w:bookmarkEnd w:id="1321"/>
      </w:del>
    </w:p>
    <w:p w14:paraId="16A6D343" w14:textId="2AEEFE1E" w:rsidR="0068213A" w:rsidRPr="008817AE" w:rsidDel="00247D24" w:rsidRDefault="0068213A" w:rsidP="0068213A">
      <w:pPr>
        <w:pStyle w:val="Heading3"/>
        <w:rPr>
          <w:del w:id="1322" w:author="Phillip" w:date="2023-08-02T15:37:00Z"/>
        </w:rPr>
      </w:pPr>
      <w:bookmarkStart w:id="1323" w:name="_Toc159855161"/>
      <w:bookmarkStart w:id="1324" w:name="_Toc159855683"/>
      <w:bookmarkEnd w:id="1323"/>
      <w:bookmarkEnd w:id="1324"/>
    </w:p>
    <w:p w14:paraId="13D82587" w14:textId="60D78216" w:rsidR="008A09F3" w:rsidRPr="008817AE" w:rsidDel="00247D24" w:rsidRDefault="008A09F3" w:rsidP="008A09F3">
      <w:pPr>
        <w:pStyle w:val="Definition"/>
        <w:rPr>
          <w:del w:id="1325" w:author="Phillip" w:date="2023-08-02T15:37:00Z"/>
        </w:rPr>
      </w:pPr>
      <w:del w:id="1326" w:author="Phillip" w:date="2023-08-02T15:37:00Z">
        <w:r w:rsidRPr="008817AE" w:rsidDel="00247D24">
          <w:delText>active energy</w:delText>
        </w:r>
        <w:r w:rsidR="009144F1" w:rsidRPr="008817AE" w:rsidDel="00247D24">
          <w:delText xml:space="preserve"> (</w:delText>
        </w:r>
        <w:r w:rsidR="009144F1" w:rsidRPr="008817AE" w:rsidDel="00247D24">
          <w:rPr>
            <w:i/>
          </w:rPr>
          <w:delText>E</w:delText>
        </w:r>
        <w:r w:rsidR="009144F1" w:rsidRPr="008817AE" w:rsidDel="00247D24">
          <w:delText>)</w:delText>
        </w:r>
        <w:bookmarkStart w:id="1327" w:name="_Toc159855162"/>
        <w:bookmarkStart w:id="1328" w:name="_Toc159855684"/>
        <w:bookmarkEnd w:id="1327"/>
        <w:bookmarkEnd w:id="1328"/>
      </w:del>
    </w:p>
    <w:p w14:paraId="66247565" w14:textId="57E7BBD1" w:rsidR="008A09F3" w:rsidRPr="008817AE" w:rsidDel="00247D24" w:rsidRDefault="008A09F3" w:rsidP="008A09F3">
      <w:pPr>
        <w:pStyle w:val="BodyText"/>
        <w:rPr>
          <w:del w:id="1329" w:author="Phillip" w:date="2023-08-02T15:37:00Z"/>
          <w:i/>
        </w:rPr>
      </w:pPr>
      <w:del w:id="1330" w:author="Phillip" w:date="2023-08-02T15:37:00Z">
        <w:r w:rsidRPr="008817AE" w:rsidDel="00247D24">
          <w:delText>ac</w:delText>
        </w:r>
        <w:r w:rsidR="00476B64" w:rsidRPr="008817AE" w:rsidDel="00247D24">
          <w:delText>tive power integrated over time</w:delText>
        </w:r>
        <w:bookmarkStart w:id="1331" w:name="_Toc159855163"/>
        <w:bookmarkStart w:id="1332" w:name="_Toc159855685"/>
        <w:bookmarkEnd w:id="1331"/>
        <w:bookmarkEnd w:id="1332"/>
      </w:del>
    </w:p>
    <w:p w14:paraId="4BAF2C8C" w14:textId="520A9578" w:rsidR="008A03E4" w:rsidRPr="008817AE" w:rsidDel="00247D24" w:rsidRDefault="008A03E4" w:rsidP="008A03E4">
      <w:pPr>
        <w:pStyle w:val="Note"/>
        <w:rPr>
          <w:del w:id="1333" w:author="Phillip" w:date="2023-08-02T15:37:00Z"/>
        </w:rPr>
      </w:pPr>
      <w:del w:id="1334" w:author="Phillip" w:date="2023-08-02T15:37:00Z">
        <w:r w:rsidRPr="008817AE" w:rsidDel="00247D24">
          <w:delText>Note:</w:delText>
        </w:r>
        <w:r w:rsidRPr="008817AE" w:rsidDel="00247D24">
          <w:tab/>
          <w:delText xml:space="preserve">Refer to </w:delText>
        </w:r>
        <w:r w:rsidRPr="008817AE" w:rsidDel="00247D24">
          <w:fldChar w:fldCharType="begin"/>
        </w:r>
        <w:r w:rsidRPr="008817AE" w:rsidDel="00247D24">
          <w:delInstrText xml:space="preserve"> REF _Ref118204648 \r  \* MERGEFORMAT </w:delInstrText>
        </w:r>
        <w:r w:rsidRPr="008817AE" w:rsidDel="00247D24">
          <w:fldChar w:fldCharType="separate"/>
        </w:r>
        <w:r w:rsidRPr="008817AE" w:rsidDel="00247D24">
          <w:delText>5.2.2</w:delText>
        </w:r>
        <w:r w:rsidRPr="008817AE" w:rsidDel="00247D24">
          <w:fldChar w:fldCharType="end"/>
        </w:r>
        <w:r w:rsidRPr="008817AE" w:rsidDel="00247D24">
          <w:delText xml:space="preserve"> for more information.</w:delText>
        </w:r>
        <w:bookmarkStart w:id="1335" w:name="_Toc159855164"/>
        <w:bookmarkStart w:id="1336" w:name="_Toc159855686"/>
        <w:bookmarkEnd w:id="1335"/>
        <w:bookmarkEnd w:id="1336"/>
      </w:del>
    </w:p>
    <w:p w14:paraId="63E6F2FA" w14:textId="7B14F24F" w:rsidR="009144F1" w:rsidRPr="008817AE" w:rsidDel="00247D24" w:rsidRDefault="009144F1" w:rsidP="00A6518B">
      <w:pPr>
        <w:pStyle w:val="Heading4"/>
        <w:rPr>
          <w:del w:id="1337" w:author="Phillip" w:date="2023-08-02T15:37:00Z"/>
        </w:rPr>
      </w:pPr>
      <w:bookmarkStart w:id="1338" w:name="_Toc159855165"/>
      <w:bookmarkStart w:id="1339" w:name="_Toc159855687"/>
      <w:bookmarkEnd w:id="1338"/>
      <w:bookmarkEnd w:id="1339"/>
    </w:p>
    <w:p w14:paraId="2E045735" w14:textId="4D3C283D" w:rsidR="009144F1" w:rsidRPr="008817AE" w:rsidDel="00247D24" w:rsidRDefault="00A6518B" w:rsidP="009144F1">
      <w:pPr>
        <w:pStyle w:val="BodyText"/>
        <w:rPr>
          <w:del w:id="1340" w:author="Phillip" w:date="2023-08-02T15:37:00Z"/>
          <w:b/>
        </w:rPr>
      </w:pPr>
      <w:del w:id="1341" w:author="Phillip" w:date="2023-08-02T15:37:00Z">
        <w:r w:rsidRPr="008817AE" w:rsidDel="00247D24">
          <w:rPr>
            <w:b/>
          </w:rPr>
          <w:delText>w</w:delText>
        </w:r>
        <w:r w:rsidR="009144F1" w:rsidRPr="008817AE" w:rsidDel="00247D24">
          <w:rPr>
            <w:b/>
          </w:rPr>
          <w:delText>att hour</w:delText>
        </w:r>
        <w:r w:rsidRPr="008817AE" w:rsidDel="00247D24">
          <w:rPr>
            <w:b/>
          </w:rPr>
          <w:delText xml:space="preserve"> (</w:delText>
        </w:r>
        <w:r w:rsidRPr="008817AE" w:rsidDel="00247D24">
          <w:rPr>
            <w:b/>
            <w:i/>
          </w:rPr>
          <w:delText>WH</w:delText>
        </w:r>
        <w:r w:rsidRPr="008817AE" w:rsidDel="00247D24">
          <w:rPr>
            <w:b/>
          </w:rPr>
          <w:delText>)</w:delText>
        </w:r>
        <w:bookmarkStart w:id="1342" w:name="_Toc159855166"/>
        <w:bookmarkStart w:id="1343" w:name="_Toc159855688"/>
        <w:bookmarkEnd w:id="1342"/>
        <w:bookmarkEnd w:id="1343"/>
      </w:del>
    </w:p>
    <w:p w14:paraId="779265CA" w14:textId="56B72D1B" w:rsidR="009144F1" w:rsidRPr="008817AE" w:rsidDel="00247D24" w:rsidRDefault="00A6518B" w:rsidP="009144F1">
      <w:pPr>
        <w:pStyle w:val="BodyText"/>
        <w:rPr>
          <w:del w:id="1344" w:author="Phillip" w:date="2023-08-02T15:37:00Z"/>
        </w:rPr>
      </w:pPr>
      <w:del w:id="1345" w:author="Phillip" w:date="2023-08-02T15:37:00Z">
        <w:r w:rsidRPr="008817AE" w:rsidDel="00247D24">
          <w:delText>active energy</w:delText>
        </w:r>
        <w:r w:rsidR="009144F1" w:rsidRPr="008817AE" w:rsidDel="00247D24">
          <w:delText xml:space="preserve"> </w:delText>
        </w:r>
        <w:r w:rsidRPr="008817AE" w:rsidDel="00247D24">
          <w:delText>associated only with the fundamental frequency</w:delText>
        </w:r>
        <w:bookmarkStart w:id="1346" w:name="_Toc159855167"/>
        <w:bookmarkStart w:id="1347" w:name="_Toc159855689"/>
        <w:bookmarkEnd w:id="1346"/>
        <w:bookmarkEnd w:id="1347"/>
      </w:del>
    </w:p>
    <w:p w14:paraId="4657F8E8" w14:textId="4C4A4624" w:rsidR="009144F1" w:rsidRPr="008817AE" w:rsidDel="00247D24" w:rsidRDefault="009144F1" w:rsidP="00A6518B">
      <w:pPr>
        <w:pStyle w:val="Heading4"/>
        <w:rPr>
          <w:del w:id="1348" w:author="Phillip" w:date="2023-08-02T15:37:00Z"/>
        </w:rPr>
      </w:pPr>
      <w:bookmarkStart w:id="1349" w:name="_Toc159855168"/>
      <w:bookmarkStart w:id="1350" w:name="_Toc159855690"/>
      <w:bookmarkEnd w:id="1349"/>
      <w:bookmarkEnd w:id="1350"/>
    </w:p>
    <w:p w14:paraId="37F4C64E" w14:textId="7397FE9A" w:rsidR="009144F1" w:rsidRPr="008817AE" w:rsidDel="00247D24" w:rsidRDefault="009144F1" w:rsidP="009144F1">
      <w:pPr>
        <w:pStyle w:val="BodyText"/>
        <w:rPr>
          <w:del w:id="1351" w:author="Phillip" w:date="2023-08-02T15:37:00Z"/>
          <w:b/>
        </w:rPr>
      </w:pPr>
      <w:del w:id="1352" w:author="Phillip" w:date="2023-08-02T15:37:00Z">
        <w:r w:rsidRPr="008817AE" w:rsidDel="00247D24">
          <w:rPr>
            <w:b/>
          </w:rPr>
          <w:delText>Watt hour</w:delText>
        </w:r>
        <w:r w:rsidR="00A6518B" w:rsidRPr="008817AE" w:rsidDel="00247D24">
          <w:rPr>
            <w:b/>
          </w:rPr>
          <w:delText>,</w:delText>
        </w:r>
        <w:r w:rsidRPr="008817AE" w:rsidDel="00247D24">
          <w:rPr>
            <w:b/>
          </w:rPr>
          <w:delText xml:space="preserve"> delivered (</w:delText>
        </w:r>
        <w:r w:rsidRPr="008817AE" w:rsidDel="00247D24">
          <w:rPr>
            <w:b/>
            <w:i/>
          </w:rPr>
          <w:delText>W</w:delText>
        </w:r>
        <w:r w:rsidR="00A6518B" w:rsidRPr="008817AE" w:rsidDel="00247D24">
          <w:rPr>
            <w:b/>
            <w:i/>
          </w:rPr>
          <w:delText>H</w:delText>
        </w:r>
        <w:r w:rsidRPr="008817AE" w:rsidDel="00247D24">
          <w:rPr>
            <w:b/>
            <w:i/>
            <w:vertAlign w:val="subscript"/>
          </w:rPr>
          <w:delText>del</w:delText>
        </w:r>
        <w:r w:rsidRPr="008817AE" w:rsidDel="00247D24">
          <w:rPr>
            <w:b/>
          </w:rPr>
          <w:delText>)</w:delText>
        </w:r>
        <w:bookmarkStart w:id="1353" w:name="_Toc159855169"/>
        <w:bookmarkStart w:id="1354" w:name="_Toc159855691"/>
        <w:bookmarkEnd w:id="1353"/>
        <w:bookmarkEnd w:id="1354"/>
      </w:del>
    </w:p>
    <w:p w14:paraId="44687900" w14:textId="2489E9B3" w:rsidR="009144F1" w:rsidRPr="008817AE" w:rsidDel="00247D24" w:rsidRDefault="009144F1" w:rsidP="009144F1">
      <w:pPr>
        <w:pStyle w:val="BodyText"/>
        <w:rPr>
          <w:del w:id="1355" w:author="Phillip" w:date="2023-08-02T15:37:00Z"/>
        </w:rPr>
      </w:pPr>
      <w:del w:id="1356" w:author="Phillip" w:date="2023-08-02T15:37:00Z">
        <w:r w:rsidRPr="008817AE" w:rsidDel="00247D24">
          <w:delText xml:space="preserve">watt hours </w:delText>
        </w:r>
        <w:r w:rsidR="00A6518B" w:rsidRPr="008817AE" w:rsidDel="00247D24">
          <w:delText>in the delivered direction (import or positive)</w:delText>
        </w:r>
        <w:r w:rsidR="001D5F5F" w:rsidRPr="008817AE" w:rsidDel="00247D24">
          <w:delText>, that is, when the phase angle (</w:delText>
        </w:r>
        <w:r w:rsidR="001D5F5F" w:rsidRPr="008817AE" w:rsidDel="00247D24">
          <w:rPr>
            <w:i/>
          </w:rPr>
          <w:delText>θ</w:delText>
        </w:r>
        <w:r w:rsidR="001D5F5F" w:rsidRPr="008817AE" w:rsidDel="00247D24">
          <w:delText xml:space="preserve">) of voltage relative to current is greater than 0° and less than or equal to 90° (0° &lt; </w:delText>
        </w:r>
        <w:r w:rsidR="001D5F5F" w:rsidRPr="008817AE" w:rsidDel="00247D24">
          <w:rPr>
            <w:i/>
          </w:rPr>
          <w:delText xml:space="preserve">θ </w:delText>
        </w:r>
        <w:r w:rsidR="001D5F5F" w:rsidRPr="008817AE" w:rsidDel="00247D24">
          <w:delText xml:space="preserve"> ≤ 90°), or, greater than 270° and less than or equal to 360° (270° &lt; </w:delText>
        </w:r>
        <w:r w:rsidR="001D5F5F" w:rsidRPr="008817AE" w:rsidDel="00247D24">
          <w:rPr>
            <w:i/>
          </w:rPr>
          <w:delText xml:space="preserve">θ </w:delText>
        </w:r>
        <w:r w:rsidR="001D5F5F" w:rsidRPr="008817AE" w:rsidDel="00247D24">
          <w:delText xml:space="preserve"> ≤ 360°)</w:delText>
        </w:r>
        <w:bookmarkStart w:id="1357" w:name="_Toc159855170"/>
        <w:bookmarkStart w:id="1358" w:name="_Toc159855692"/>
        <w:bookmarkEnd w:id="1357"/>
        <w:bookmarkEnd w:id="1358"/>
      </w:del>
    </w:p>
    <w:p w14:paraId="76F6C698" w14:textId="59D74DBE" w:rsidR="009144F1" w:rsidRPr="008817AE" w:rsidDel="00247D24" w:rsidRDefault="009144F1" w:rsidP="00A6518B">
      <w:pPr>
        <w:pStyle w:val="Heading4"/>
        <w:rPr>
          <w:del w:id="1359" w:author="Phillip" w:date="2023-08-02T15:37:00Z"/>
        </w:rPr>
      </w:pPr>
      <w:bookmarkStart w:id="1360" w:name="_Toc159855171"/>
      <w:bookmarkStart w:id="1361" w:name="_Toc159855693"/>
      <w:bookmarkEnd w:id="1360"/>
      <w:bookmarkEnd w:id="1361"/>
    </w:p>
    <w:p w14:paraId="742DAE00" w14:textId="077F3FDA" w:rsidR="009144F1" w:rsidRPr="008817AE" w:rsidDel="00247D24" w:rsidRDefault="00A6518B" w:rsidP="009144F1">
      <w:pPr>
        <w:pStyle w:val="BodyText"/>
        <w:rPr>
          <w:del w:id="1362" w:author="Phillip" w:date="2023-08-02T15:37:00Z"/>
          <w:b/>
        </w:rPr>
      </w:pPr>
      <w:del w:id="1363" w:author="Phillip" w:date="2023-08-02T15:37:00Z">
        <w:r w:rsidRPr="008817AE" w:rsidDel="00247D24">
          <w:rPr>
            <w:b/>
          </w:rPr>
          <w:delText xml:space="preserve">watt hour, </w:delText>
        </w:r>
        <w:r w:rsidR="009144F1" w:rsidRPr="008817AE" w:rsidDel="00247D24">
          <w:rPr>
            <w:b/>
          </w:rPr>
          <w:delText>received</w:delText>
        </w:r>
        <w:r w:rsidRPr="008817AE" w:rsidDel="00247D24">
          <w:rPr>
            <w:b/>
          </w:rPr>
          <w:delText xml:space="preserve"> (</w:delText>
        </w:r>
        <w:r w:rsidRPr="008817AE" w:rsidDel="00247D24">
          <w:rPr>
            <w:b/>
            <w:i/>
          </w:rPr>
          <w:delText>WH</w:delText>
        </w:r>
        <w:r w:rsidRPr="008817AE" w:rsidDel="00247D24">
          <w:rPr>
            <w:b/>
            <w:i/>
            <w:vertAlign w:val="subscript"/>
          </w:rPr>
          <w:delText>rec</w:delText>
        </w:r>
        <w:r w:rsidR="009144F1" w:rsidRPr="008817AE" w:rsidDel="00247D24">
          <w:rPr>
            <w:b/>
          </w:rPr>
          <w:delText>)</w:delText>
        </w:r>
        <w:bookmarkStart w:id="1364" w:name="_Toc159855172"/>
        <w:bookmarkStart w:id="1365" w:name="_Toc159855694"/>
        <w:bookmarkEnd w:id="1364"/>
        <w:bookmarkEnd w:id="1365"/>
      </w:del>
    </w:p>
    <w:p w14:paraId="17792EB6" w14:textId="7AA0441A" w:rsidR="009144F1" w:rsidRPr="008817AE" w:rsidDel="00247D24" w:rsidRDefault="009144F1" w:rsidP="009144F1">
      <w:pPr>
        <w:pStyle w:val="BodyText"/>
        <w:rPr>
          <w:del w:id="1366" w:author="Phillip" w:date="2023-08-02T15:37:00Z"/>
        </w:rPr>
      </w:pPr>
      <w:del w:id="1367" w:author="Phillip" w:date="2023-08-02T15:37:00Z">
        <w:r w:rsidRPr="008817AE" w:rsidDel="00247D24">
          <w:delText xml:space="preserve">watt hours </w:delText>
        </w:r>
        <w:r w:rsidR="00A6518B" w:rsidRPr="008817AE" w:rsidDel="00247D24">
          <w:delText>in the received direction (export or negative direction)</w:delText>
        </w:r>
        <w:r w:rsidR="001D5F5F" w:rsidRPr="008817AE" w:rsidDel="00247D24">
          <w:delText xml:space="preserve"> , that is, when the phase angle (</w:delText>
        </w:r>
        <w:r w:rsidR="001D5F5F" w:rsidRPr="008817AE" w:rsidDel="00247D24">
          <w:rPr>
            <w:i/>
          </w:rPr>
          <w:delText>θ</w:delText>
        </w:r>
        <w:r w:rsidR="001D5F5F" w:rsidRPr="008817AE" w:rsidDel="00247D24">
          <w:delText xml:space="preserve">) of voltage relative to current is greater than 90° and less than or equal to 270° (90° &lt; </w:delText>
        </w:r>
        <w:r w:rsidR="001D5F5F" w:rsidRPr="008817AE" w:rsidDel="00247D24">
          <w:rPr>
            <w:i/>
          </w:rPr>
          <w:delText xml:space="preserve">θ </w:delText>
        </w:r>
        <w:r w:rsidR="001D5F5F" w:rsidRPr="008817AE" w:rsidDel="00247D24">
          <w:delText xml:space="preserve"> ≤ 270°)</w:delText>
        </w:r>
        <w:bookmarkStart w:id="1368" w:name="_Toc159855173"/>
        <w:bookmarkStart w:id="1369" w:name="_Toc159855695"/>
        <w:bookmarkEnd w:id="1368"/>
        <w:bookmarkEnd w:id="1369"/>
      </w:del>
    </w:p>
    <w:p w14:paraId="32C37935" w14:textId="71618DBB" w:rsidR="008A09F3" w:rsidRPr="008817AE" w:rsidDel="00247D24" w:rsidRDefault="008A09F3" w:rsidP="008A09F3">
      <w:pPr>
        <w:pStyle w:val="Heading3"/>
        <w:rPr>
          <w:del w:id="1370" w:author="Phillip" w:date="2023-08-02T15:37:00Z"/>
        </w:rPr>
      </w:pPr>
      <w:bookmarkStart w:id="1371" w:name="_Toc159855174"/>
      <w:bookmarkStart w:id="1372" w:name="_Toc159855696"/>
      <w:bookmarkEnd w:id="1371"/>
      <w:bookmarkEnd w:id="1372"/>
    </w:p>
    <w:p w14:paraId="100DB5C2" w14:textId="2229DDC4" w:rsidR="008A09F3" w:rsidRPr="008817AE" w:rsidDel="00247D24" w:rsidRDefault="008A09F3" w:rsidP="008A09F3">
      <w:pPr>
        <w:pStyle w:val="Definition"/>
        <w:rPr>
          <w:del w:id="1373" w:author="Phillip" w:date="2023-08-02T15:37:00Z"/>
        </w:rPr>
      </w:pPr>
      <w:del w:id="1374" w:author="Phillip" w:date="2023-08-02T15:37:00Z">
        <w:r w:rsidRPr="008817AE" w:rsidDel="00247D24">
          <w:delText xml:space="preserve">reactive power </w:delText>
        </w:r>
        <w:r w:rsidR="00EE2247" w:rsidRPr="008817AE" w:rsidDel="00247D24">
          <w:delText>(</w:delText>
        </w:r>
        <w:r w:rsidR="00EE2247" w:rsidRPr="008817AE" w:rsidDel="00247D24">
          <w:rPr>
            <w:i/>
          </w:rPr>
          <w:delText>Q</w:delText>
        </w:r>
        <w:r w:rsidR="00EE2247" w:rsidRPr="008817AE" w:rsidDel="00247D24">
          <w:delText>)</w:delText>
        </w:r>
        <w:bookmarkStart w:id="1375" w:name="_Toc159855175"/>
        <w:bookmarkStart w:id="1376" w:name="_Toc159855697"/>
        <w:bookmarkEnd w:id="1375"/>
        <w:bookmarkEnd w:id="1376"/>
      </w:del>
    </w:p>
    <w:p w14:paraId="79027C3C" w14:textId="5CC2762F" w:rsidR="008A09F3" w:rsidRPr="008817AE" w:rsidDel="00247D24" w:rsidRDefault="008E3ABA" w:rsidP="008A09F3">
      <w:pPr>
        <w:pStyle w:val="BodyText"/>
        <w:rPr>
          <w:del w:id="1377" w:author="Phillip" w:date="2023-08-02T15:37:00Z"/>
        </w:rPr>
      </w:pPr>
      <w:del w:id="1378" w:author="Phillip" w:date="2023-08-02T15:37:00Z">
        <w:r w:rsidRPr="008817AE" w:rsidDel="00247D24">
          <w:delText xml:space="preserve">at a single sinusoidal frequency component of a periodic signal in a single-phase circuit, the </w:delText>
        </w:r>
        <w:r w:rsidR="008A09F3" w:rsidRPr="008817AE" w:rsidDel="00247D24">
          <w:delText>product of the r.m.s values of current and voltage</w:delText>
        </w:r>
        <w:r w:rsidR="00EE2247" w:rsidRPr="008817AE" w:rsidDel="00247D24">
          <w:delText>,</w:delText>
        </w:r>
        <w:r w:rsidR="008A09F3" w:rsidRPr="008817AE" w:rsidDel="00247D24">
          <w:delText xml:space="preserve"> and the sine of the phase angle </w:delText>
        </w:r>
        <w:r w:rsidRPr="008817AE" w:rsidDel="00247D24">
          <w:delText>between them, where the phase angle is the angle of the voltage signal vector with respect to the current signal vector</w:delText>
        </w:r>
        <w:bookmarkStart w:id="1379" w:name="_Toc159855176"/>
        <w:bookmarkStart w:id="1380" w:name="_Toc159855698"/>
        <w:bookmarkEnd w:id="1379"/>
        <w:bookmarkEnd w:id="1380"/>
      </w:del>
    </w:p>
    <w:p w14:paraId="744ABE30" w14:textId="197CC072" w:rsidR="008E3ABA" w:rsidRPr="008817AE" w:rsidDel="00247D24" w:rsidRDefault="0046571C" w:rsidP="008A09F3">
      <w:pPr>
        <w:pStyle w:val="BodyText"/>
        <w:rPr>
          <w:del w:id="1381" w:author="Phillip" w:date="2023-08-02T15:37:00Z"/>
        </w:rPr>
      </w:pPr>
      <w:del w:id="1382" w:author="Phillip" w:date="2023-08-02T15:37:00Z">
        <w:r w:rsidRPr="008817AE" w:rsidDel="00247D24">
          <w:delText>[IEC 62052-11:2020</w:delText>
        </w:r>
        <w:r w:rsidR="000535DF" w:rsidRPr="008817AE" w:rsidDel="00247D24">
          <w:delText xml:space="preserve"> </w:delText>
        </w:r>
        <w:r w:rsidR="00424D34" w:rsidRPr="008817AE" w:rsidDel="00247D24">
          <w:fldChar w:fldCharType="begin"/>
        </w:r>
        <w:r w:rsidR="00424D34" w:rsidRPr="008817AE" w:rsidDel="00247D24">
          <w:delInstrText xml:space="preserve"> REF _Ref118713612 \r </w:delInstrText>
        </w:r>
        <w:r w:rsidR="008817AE" w:rsidDel="00247D24">
          <w:delInstrText xml:space="preserve"> \* MERGEFORMAT </w:delInstrText>
        </w:r>
        <w:r w:rsidR="00424D34" w:rsidRPr="008817AE" w:rsidDel="00247D24">
          <w:fldChar w:fldCharType="separate"/>
        </w:r>
        <w:r w:rsidR="000535DF" w:rsidRPr="008817AE" w:rsidDel="00247D24">
          <w:delText>[1]</w:delText>
        </w:r>
        <w:r w:rsidR="00424D34" w:rsidRPr="008817AE" w:rsidDel="00247D24">
          <w:fldChar w:fldCharType="end"/>
        </w:r>
        <w:r w:rsidRPr="008817AE" w:rsidDel="00247D24">
          <w:delText>, 3.1.16, modified]</w:delText>
        </w:r>
        <w:bookmarkStart w:id="1383" w:name="_Toc159855177"/>
        <w:bookmarkStart w:id="1384" w:name="_Toc159855699"/>
        <w:bookmarkEnd w:id="1383"/>
        <w:bookmarkEnd w:id="1384"/>
      </w:del>
    </w:p>
    <w:p w14:paraId="04E8A2E6" w14:textId="7004B71B" w:rsidR="001B4F12" w:rsidRPr="008817AE" w:rsidDel="00247D24" w:rsidRDefault="001B4F12" w:rsidP="001B4F12">
      <w:pPr>
        <w:pStyle w:val="Note"/>
        <w:rPr>
          <w:del w:id="1385" w:author="Phillip" w:date="2023-08-02T15:37:00Z"/>
        </w:rPr>
      </w:pPr>
      <w:del w:id="1386" w:author="Phillip" w:date="2023-08-02T15:37:00Z">
        <w:r w:rsidRPr="008817AE" w:rsidDel="00247D24">
          <w:delText>Note:</w:delText>
        </w:r>
        <w:r w:rsidRPr="008817AE" w:rsidDel="00247D24">
          <w:tab/>
          <w:delText xml:space="preserve">Refer to </w:delText>
        </w:r>
        <w:r w:rsidR="008A03E4" w:rsidRPr="008817AE" w:rsidDel="00247D24">
          <w:fldChar w:fldCharType="begin"/>
        </w:r>
        <w:r w:rsidR="008A03E4" w:rsidRPr="008817AE" w:rsidDel="00247D24">
          <w:delInstrText xml:space="preserve"> REF _Ref118204909 \r </w:delInstrText>
        </w:r>
        <w:r w:rsidR="008817AE" w:rsidDel="00247D24">
          <w:delInstrText xml:space="preserve"> \* MERGEFORMAT </w:delInstrText>
        </w:r>
        <w:r w:rsidR="008A03E4" w:rsidRPr="008817AE" w:rsidDel="00247D24">
          <w:fldChar w:fldCharType="separate"/>
        </w:r>
        <w:r w:rsidR="008A03E4" w:rsidRPr="008817AE" w:rsidDel="00247D24">
          <w:delText>5.2.3</w:delText>
        </w:r>
        <w:r w:rsidR="008A03E4" w:rsidRPr="008817AE" w:rsidDel="00247D24">
          <w:fldChar w:fldCharType="end"/>
        </w:r>
        <w:r w:rsidR="008A03E4" w:rsidRPr="008817AE" w:rsidDel="00247D24">
          <w:delText xml:space="preserve"> </w:delText>
        </w:r>
        <w:r w:rsidRPr="008817AE" w:rsidDel="00247D24">
          <w:delText>for more information.</w:delText>
        </w:r>
        <w:bookmarkStart w:id="1387" w:name="_Toc159855178"/>
        <w:bookmarkStart w:id="1388" w:name="_Toc159855700"/>
        <w:bookmarkEnd w:id="1387"/>
        <w:bookmarkEnd w:id="1388"/>
      </w:del>
    </w:p>
    <w:p w14:paraId="226D406D" w14:textId="7FF18163" w:rsidR="0046571C" w:rsidRPr="008817AE" w:rsidDel="00247D24" w:rsidRDefault="0046571C" w:rsidP="0046571C">
      <w:pPr>
        <w:pStyle w:val="Heading4"/>
        <w:rPr>
          <w:del w:id="1389" w:author="Phillip" w:date="2023-08-02T15:37:00Z"/>
        </w:rPr>
      </w:pPr>
      <w:bookmarkStart w:id="1390" w:name="_Toc159855179"/>
      <w:bookmarkStart w:id="1391" w:name="_Toc159855701"/>
      <w:bookmarkEnd w:id="1390"/>
      <w:bookmarkEnd w:id="1391"/>
    </w:p>
    <w:p w14:paraId="399A864D" w14:textId="68DFEE3B" w:rsidR="0046571C" w:rsidRPr="008817AE" w:rsidDel="00247D24" w:rsidRDefault="0046571C" w:rsidP="0046571C">
      <w:pPr>
        <w:pStyle w:val="Definition"/>
        <w:rPr>
          <w:del w:id="1392" w:author="Phillip" w:date="2023-08-02T15:37:00Z"/>
        </w:rPr>
      </w:pPr>
      <w:del w:id="1393" w:author="Phillip" w:date="2023-08-02T15:37:00Z">
        <w:r w:rsidRPr="008817AE" w:rsidDel="00247D24">
          <w:delText>reactive power, fundamental frequency (</w:delText>
        </w:r>
        <w:r w:rsidRPr="008817AE" w:rsidDel="00247D24">
          <w:rPr>
            <w:i/>
          </w:rPr>
          <w:delText>VAR</w:delText>
        </w:r>
        <w:r w:rsidRPr="008817AE" w:rsidDel="00247D24">
          <w:delText>)</w:delText>
        </w:r>
        <w:bookmarkStart w:id="1394" w:name="_Toc159855180"/>
        <w:bookmarkStart w:id="1395" w:name="_Toc159855702"/>
        <w:bookmarkEnd w:id="1394"/>
        <w:bookmarkEnd w:id="1395"/>
      </w:del>
    </w:p>
    <w:p w14:paraId="16F86107" w14:textId="22C845C2" w:rsidR="0046571C" w:rsidRPr="008817AE" w:rsidDel="00247D24" w:rsidRDefault="0046571C" w:rsidP="0046571C">
      <w:pPr>
        <w:pStyle w:val="BodyText"/>
        <w:rPr>
          <w:del w:id="1396" w:author="Phillip" w:date="2023-08-02T15:37:00Z"/>
        </w:rPr>
      </w:pPr>
      <w:del w:id="1397" w:author="Phillip" w:date="2023-08-02T15:37:00Z">
        <w:r w:rsidRPr="008817AE" w:rsidDel="00247D24">
          <w:delText xml:space="preserve">reactive power associated </w:delText>
        </w:r>
        <w:r w:rsidR="007773CB" w:rsidRPr="008817AE" w:rsidDel="00247D24">
          <w:delText xml:space="preserve">only </w:delText>
        </w:r>
        <w:r w:rsidRPr="008817AE" w:rsidDel="00247D24">
          <w:delText>with the fundamental frequency</w:delText>
        </w:r>
        <w:bookmarkStart w:id="1398" w:name="_Toc159855181"/>
        <w:bookmarkStart w:id="1399" w:name="_Toc159855703"/>
        <w:bookmarkEnd w:id="1398"/>
        <w:bookmarkEnd w:id="1399"/>
      </w:del>
    </w:p>
    <w:p w14:paraId="62A1A3E5" w14:textId="7828F0F3" w:rsidR="008A09F3" w:rsidRPr="008817AE" w:rsidDel="00247D24" w:rsidRDefault="008A09F3" w:rsidP="008A09F3">
      <w:pPr>
        <w:pStyle w:val="Heading3"/>
        <w:rPr>
          <w:del w:id="1400" w:author="Phillip" w:date="2023-08-02T15:37:00Z"/>
        </w:rPr>
      </w:pPr>
      <w:bookmarkStart w:id="1401" w:name="_Toc159855182"/>
      <w:bookmarkStart w:id="1402" w:name="_Toc159855704"/>
      <w:bookmarkEnd w:id="1401"/>
      <w:bookmarkEnd w:id="1402"/>
    </w:p>
    <w:p w14:paraId="6E196F5E" w14:textId="0EFB930B" w:rsidR="008A09F3" w:rsidRPr="008817AE" w:rsidDel="00247D24" w:rsidRDefault="008A09F3" w:rsidP="008A09F3">
      <w:pPr>
        <w:pStyle w:val="Definition"/>
        <w:rPr>
          <w:del w:id="1403" w:author="Phillip" w:date="2023-08-02T15:37:00Z"/>
        </w:rPr>
      </w:pPr>
      <w:del w:id="1404" w:author="Phillip" w:date="2023-08-02T15:37:00Z">
        <w:r w:rsidRPr="008817AE" w:rsidDel="00247D24">
          <w:delText>reactive energy</w:delText>
        </w:r>
        <w:r w:rsidR="00476B64" w:rsidRPr="008817AE" w:rsidDel="00247D24">
          <w:delText>, fundamental frequency</w:delText>
        </w:r>
        <w:r w:rsidRPr="008817AE" w:rsidDel="00247D24">
          <w:delText xml:space="preserve"> (</w:delText>
        </w:r>
        <w:r w:rsidR="00476B64" w:rsidRPr="008817AE" w:rsidDel="00247D24">
          <w:rPr>
            <w:i/>
          </w:rPr>
          <w:delText>VARH</w:delText>
        </w:r>
        <w:r w:rsidRPr="008817AE" w:rsidDel="00247D24">
          <w:delText>)</w:delText>
        </w:r>
        <w:bookmarkStart w:id="1405" w:name="_Toc159855183"/>
        <w:bookmarkStart w:id="1406" w:name="_Toc159855705"/>
        <w:bookmarkEnd w:id="1405"/>
        <w:bookmarkEnd w:id="1406"/>
      </w:del>
    </w:p>
    <w:p w14:paraId="4D787558" w14:textId="3CEC0FE1" w:rsidR="00F06ED0" w:rsidRPr="008817AE" w:rsidDel="00247D24" w:rsidRDefault="00F06ED0" w:rsidP="00F06ED0">
      <w:pPr>
        <w:pStyle w:val="BodyText"/>
        <w:rPr>
          <w:del w:id="1407" w:author="Phillip" w:date="2023-08-02T15:37:00Z"/>
          <w:b/>
        </w:rPr>
      </w:pPr>
      <w:del w:id="1408" w:author="Phillip" w:date="2023-08-02T15:37:00Z">
        <w:r w:rsidRPr="008817AE" w:rsidDel="00247D24">
          <w:rPr>
            <w:b/>
          </w:rPr>
          <w:delText>reactive energy</w:delText>
        </w:r>
        <w:bookmarkStart w:id="1409" w:name="_Toc159855184"/>
        <w:bookmarkStart w:id="1410" w:name="_Toc159855706"/>
        <w:bookmarkEnd w:id="1409"/>
        <w:bookmarkEnd w:id="1410"/>
      </w:del>
    </w:p>
    <w:p w14:paraId="60365E7D" w14:textId="31439BD8" w:rsidR="00F06ED0" w:rsidRPr="008817AE" w:rsidDel="00247D24" w:rsidRDefault="00F06ED0" w:rsidP="00F06ED0">
      <w:pPr>
        <w:pStyle w:val="BodyText"/>
        <w:rPr>
          <w:del w:id="1411" w:author="Phillip" w:date="2023-08-02T15:37:00Z"/>
          <w:b/>
        </w:rPr>
      </w:pPr>
      <w:del w:id="1412" w:author="Phillip" w:date="2023-08-02T15:37:00Z">
        <w:r w:rsidRPr="008817AE" w:rsidDel="00247D24">
          <w:rPr>
            <w:b/>
          </w:rPr>
          <w:delText>var hours</w:delText>
        </w:r>
        <w:bookmarkStart w:id="1413" w:name="_Toc159855185"/>
        <w:bookmarkStart w:id="1414" w:name="_Toc159855707"/>
        <w:bookmarkEnd w:id="1413"/>
        <w:bookmarkEnd w:id="1414"/>
      </w:del>
    </w:p>
    <w:p w14:paraId="46D8C851" w14:textId="735E2553" w:rsidR="00F06ED0" w:rsidRPr="008817AE" w:rsidDel="00247D24" w:rsidRDefault="00D206A8" w:rsidP="00F06ED0">
      <w:pPr>
        <w:pStyle w:val="BodyText"/>
        <w:rPr>
          <w:del w:id="1415" w:author="Phillip" w:date="2023-08-02T15:37:00Z"/>
        </w:rPr>
      </w:pPr>
      <w:del w:id="1416" w:author="Phillip" w:date="2023-08-02T15:37:00Z">
        <w:r w:rsidRPr="008817AE" w:rsidDel="00247D24">
          <w:delText>reactive power</w:delText>
        </w:r>
        <w:r w:rsidR="00476B64" w:rsidRPr="008817AE" w:rsidDel="00247D24">
          <w:delText>, fundamental frequency,</w:delText>
        </w:r>
        <w:r w:rsidRPr="008817AE" w:rsidDel="00247D24">
          <w:delText xml:space="preserve"> </w:delText>
        </w:r>
        <w:r w:rsidR="00476B64" w:rsidRPr="008817AE" w:rsidDel="00247D24">
          <w:delText xml:space="preserve">integrated </w:delText>
        </w:r>
        <w:r w:rsidRPr="008817AE" w:rsidDel="00247D24">
          <w:delText>over time</w:delText>
        </w:r>
        <w:bookmarkStart w:id="1417" w:name="_Toc159855186"/>
        <w:bookmarkStart w:id="1418" w:name="_Toc159855708"/>
        <w:bookmarkEnd w:id="1417"/>
        <w:bookmarkEnd w:id="1418"/>
      </w:del>
    </w:p>
    <w:p w14:paraId="0A8436B7" w14:textId="5DA7455E" w:rsidR="008A03E4" w:rsidRPr="008817AE" w:rsidDel="00247D24" w:rsidRDefault="008A03E4" w:rsidP="008A03E4">
      <w:pPr>
        <w:pStyle w:val="Note"/>
        <w:rPr>
          <w:del w:id="1419" w:author="Phillip" w:date="2023-08-02T15:37:00Z"/>
        </w:rPr>
      </w:pPr>
      <w:del w:id="1420" w:author="Phillip" w:date="2023-08-02T15:37:00Z">
        <w:r w:rsidRPr="008817AE" w:rsidDel="00247D24">
          <w:delText>Note:</w:delText>
        </w:r>
        <w:r w:rsidRPr="008817AE" w:rsidDel="00247D24">
          <w:tab/>
          <w:delText xml:space="preserve">Refer to </w:delText>
        </w:r>
        <w:r w:rsidRPr="008817AE" w:rsidDel="00247D24">
          <w:fldChar w:fldCharType="begin"/>
        </w:r>
        <w:r w:rsidRPr="008817AE" w:rsidDel="00247D24">
          <w:delInstrText xml:space="preserve"> REF _Ref118204909 \r </w:delInstrText>
        </w:r>
        <w:r w:rsidR="008817AE" w:rsidDel="00247D24">
          <w:delInstrText xml:space="preserve"> \* MERGEFORMAT </w:delInstrText>
        </w:r>
        <w:r w:rsidRPr="008817AE" w:rsidDel="00247D24">
          <w:fldChar w:fldCharType="separate"/>
        </w:r>
        <w:r w:rsidRPr="008817AE" w:rsidDel="00247D24">
          <w:delText>5.2.3</w:delText>
        </w:r>
        <w:r w:rsidRPr="008817AE" w:rsidDel="00247D24">
          <w:fldChar w:fldCharType="end"/>
        </w:r>
        <w:r w:rsidRPr="008817AE" w:rsidDel="00247D24">
          <w:delText xml:space="preserve"> for more information.</w:delText>
        </w:r>
        <w:bookmarkStart w:id="1421" w:name="_Toc159855187"/>
        <w:bookmarkStart w:id="1422" w:name="_Toc159855709"/>
        <w:bookmarkEnd w:id="1421"/>
        <w:bookmarkEnd w:id="1422"/>
      </w:del>
    </w:p>
    <w:p w14:paraId="0589B740" w14:textId="751D0602" w:rsidR="00F06ED0" w:rsidRPr="008817AE" w:rsidDel="00247D24" w:rsidRDefault="00F06ED0" w:rsidP="00810B02">
      <w:pPr>
        <w:pStyle w:val="Heading4"/>
        <w:rPr>
          <w:del w:id="1423" w:author="Phillip" w:date="2023-08-02T15:37:00Z"/>
        </w:rPr>
      </w:pPr>
      <w:bookmarkStart w:id="1424" w:name="_Toc159855188"/>
      <w:bookmarkStart w:id="1425" w:name="_Toc159855710"/>
      <w:bookmarkEnd w:id="1424"/>
      <w:bookmarkEnd w:id="1425"/>
    </w:p>
    <w:p w14:paraId="0F47D457" w14:textId="19950536" w:rsidR="00F06ED0" w:rsidRPr="008817AE" w:rsidDel="00247D24" w:rsidRDefault="00F06ED0" w:rsidP="00F06ED0">
      <w:pPr>
        <w:pStyle w:val="Definition"/>
        <w:rPr>
          <w:del w:id="1426" w:author="Phillip" w:date="2023-08-02T15:37:00Z"/>
        </w:rPr>
      </w:pPr>
      <w:del w:id="1427" w:author="Phillip" w:date="2023-08-02T15:37:00Z">
        <w:r w:rsidRPr="008817AE" w:rsidDel="00247D24">
          <w:delText>reactive energy, delivered (</w:delText>
        </w:r>
        <w:r w:rsidRPr="008817AE" w:rsidDel="00247D24">
          <w:rPr>
            <w:i/>
          </w:rPr>
          <w:delText>VARH</w:delText>
        </w:r>
        <w:r w:rsidRPr="008817AE" w:rsidDel="00247D24">
          <w:rPr>
            <w:i/>
            <w:vertAlign w:val="subscript"/>
          </w:rPr>
          <w:delText>del</w:delText>
        </w:r>
        <w:r w:rsidRPr="008817AE" w:rsidDel="00247D24">
          <w:delText>)</w:delText>
        </w:r>
        <w:bookmarkStart w:id="1428" w:name="_Toc159855189"/>
        <w:bookmarkStart w:id="1429" w:name="_Toc159855711"/>
        <w:bookmarkEnd w:id="1428"/>
        <w:bookmarkEnd w:id="1429"/>
      </w:del>
    </w:p>
    <w:p w14:paraId="1C3DE261" w14:textId="61014D65" w:rsidR="00F06ED0" w:rsidRPr="008817AE" w:rsidDel="00247D24" w:rsidRDefault="00F06ED0" w:rsidP="00F06ED0">
      <w:pPr>
        <w:pStyle w:val="Definition"/>
        <w:rPr>
          <w:del w:id="1430" w:author="Phillip" w:date="2023-08-02T15:37:00Z"/>
        </w:rPr>
      </w:pPr>
      <w:del w:id="1431" w:author="Phillip" w:date="2023-08-02T15:37:00Z">
        <w:r w:rsidRPr="008817AE" w:rsidDel="00247D24">
          <w:delText>var hours, delivered</w:delText>
        </w:r>
        <w:bookmarkStart w:id="1432" w:name="_Toc159855190"/>
        <w:bookmarkStart w:id="1433" w:name="_Toc159855712"/>
        <w:bookmarkEnd w:id="1432"/>
        <w:bookmarkEnd w:id="1433"/>
      </w:del>
    </w:p>
    <w:p w14:paraId="51A9C906" w14:textId="13014F6E" w:rsidR="00F06ED0" w:rsidRPr="008817AE" w:rsidDel="00247D24" w:rsidRDefault="00F06ED0" w:rsidP="00F06ED0">
      <w:pPr>
        <w:pStyle w:val="BodyText"/>
        <w:rPr>
          <w:del w:id="1434" w:author="Phillip" w:date="2023-08-02T15:37:00Z"/>
        </w:rPr>
      </w:pPr>
      <w:del w:id="1435" w:author="Phillip" w:date="2023-08-02T15:37:00Z">
        <w:r w:rsidRPr="008817AE" w:rsidDel="00247D24">
          <w:delText>reactive energy in the delivered direction (import, positive direction), that is, when the phase angle (</w:delText>
        </w:r>
        <w:r w:rsidRPr="008817AE" w:rsidDel="00247D24">
          <w:rPr>
            <w:i/>
          </w:rPr>
          <w:delText>θ</w:delText>
        </w:r>
        <w:r w:rsidRPr="008817AE" w:rsidDel="00247D24">
          <w:delText xml:space="preserve">) </w:delText>
        </w:r>
        <w:r w:rsidR="00810B02" w:rsidRPr="008817AE" w:rsidDel="00247D24">
          <w:delText xml:space="preserve">of </w:delText>
        </w:r>
        <w:r w:rsidRPr="008817AE" w:rsidDel="00247D24">
          <w:delText xml:space="preserve">voltage </w:delText>
        </w:r>
        <w:r w:rsidR="00810B02" w:rsidRPr="008817AE" w:rsidDel="00247D24">
          <w:delText xml:space="preserve">relative to </w:delText>
        </w:r>
        <w:r w:rsidRPr="008817AE" w:rsidDel="00247D24">
          <w:delText>current is greater than 0° and less than or equal to</w:delText>
        </w:r>
        <w:r w:rsidR="00810B02" w:rsidRPr="008817AE" w:rsidDel="00247D24">
          <w:delText xml:space="preserve"> </w:delText>
        </w:r>
        <w:r w:rsidRPr="008817AE" w:rsidDel="00247D24">
          <w:delText xml:space="preserve">180° (0° &lt; </w:delText>
        </w:r>
        <w:r w:rsidRPr="008817AE" w:rsidDel="00247D24">
          <w:rPr>
            <w:i/>
          </w:rPr>
          <w:delText>θ</w:delText>
        </w:r>
        <w:r w:rsidR="00810B02" w:rsidRPr="008817AE" w:rsidDel="00247D24">
          <w:rPr>
            <w:i/>
          </w:rPr>
          <w:delText xml:space="preserve"> </w:delText>
        </w:r>
        <w:r w:rsidRPr="008817AE" w:rsidDel="00247D24">
          <w:delText xml:space="preserve"> ≤</w:delText>
        </w:r>
        <w:r w:rsidR="00810B02" w:rsidRPr="008817AE" w:rsidDel="00247D24">
          <w:delText xml:space="preserve"> </w:delText>
        </w:r>
        <w:r w:rsidRPr="008817AE" w:rsidDel="00247D24">
          <w:delText>180°)</w:delText>
        </w:r>
        <w:bookmarkStart w:id="1436" w:name="_Toc159855191"/>
        <w:bookmarkStart w:id="1437" w:name="_Toc159855713"/>
        <w:bookmarkEnd w:id="1436"/>
        <w:bookmarkEnd w:id="1437"/>
      </w:del>
    </w:p>
    <w:p w14:paraId="1F1314E0" w14:textId="3450ED14" w:rsidR="00810B02" w:rsidRPr="008817AE" w:rsidDel="00247D24" w:rsidRDefault="00810B02" w:rsidP="00810B02">
      <w:pPr>
        <w:pStyle w:val="Heading4"/>
        <w:rPr>
          <w:del w:id="1438" w:author="Phillip" w:date="2023-08-02T15:37:00Z"/>
        </w:rPr>
      </w:pPr>
      <w:bookmarkStart w:id="1439" w:name="_Toc159855192"/>
      <w:bookmarkStart w:id="1440" w:name="_Toc159855714"/>
      <w:bookmarkEnd w:id="1439"/>
      <w:bookmarkEnd w:id="1440"/>
    </w:p>
    <w:p w14:paraId="3A148D33" w14:textId="3366B326" w:rsidR="00810B02" w:rsidRPr="008817AE" w:rsidDel="00247D24" w:rsidRDefault="00810B02" w:rsidP="00810B02">
      <w:pPr>
        <w:pStyle w:val="BodyText"/>
        <w:rPr>
          <w:del w:id="1441" w:author="Phillip" w:date="2023-08-02T15:37:00Z"/>
          <w:b/>
        </w:rPr>
      </w:pPr>
      <w:del w:id="1442" w:author="Phillip" w:date="2023-08-02T15:37:00Z">
        <w:r w:rsidRPr="008817AE" w:rsidDel="00247D24">
          <w:rPr>
            <w:b/>
          </w:rPr>
          <w:delText>reactive energy, received (</w:delText>
        </w:r>
        <w:r w:rsidRPr="008817AE" w:rsidDel="00247D24">
          <w:rPr>
            <w:b/>
            <w:i/>
          </w:rPr>
          <w:delText>VARH</w:delText>
        </w:r>
        <w:r w:rsidRPr="008817AE" w:rsidDel="00247D24">
          <w:rPr>
            <w:b/>
            <w:i/>
            <w:vertAlign w:val="subscript"/>
          </w:rPr>
          <w:delText>rec</w:delText>
        </w:r>
        <w:r w:rsidRPr="008817AE" w:rsidDel="00247D24">
          <w:rPr>
            <w:b/>
          </w:rPr>
          <w:delText>)</w:delText>
        </w:r>
        <w:bookmarkStart w:id="1443" w:name="_Toc159855193"/>
        <w:bookmarkStart w:id="1444" w:name="_Toc159855715"/>
        <w:bookmarkEnd w:id="1443"/>
        <w:bookmarkEnd w:id="1444"/>
      </w:del>
    </w:p>
    <w:p w14:paraId="4410D704" w14:textId="6DB0D2E4" w:rsidR="00810B02" w:rsidRPr="008817AE" w:rsidDel="00247D24" w:rsidRDefault="00810B02" w:rsidP="00810B02">
      <w:pPr>
        <w:pStyle w:val="Definition"/>
        <w:rPr>
          <w:del w:id="1445" w:author="Phillip" w:date="2023-08-02T15:37:00Z"/>
        </w:rPr>
      </w:pPr>
      <w:del w:id="1446" w:author="Phillip" w:date="2023-08-02T15:37:00Z">
        <w:r w:rsidRPr="008817AE" w:rsidDel="00247D24">
          <w:delText xml:space="preserve">var hours, </w:delText>
        </w:r>
        <w:r w:rsidR="001D5F5F" w:rsidRPr="008817AE" w:rsidDel="00247D24">
          <w:delText>received</w:delText>
        </w:r>
        <w:bookmarkStart w:id="1447" w:name="_Toc159855194"/>
        <w:bookmarkStart w:id="1448" w:name="_Toc159855716"/>
        <w:bookmarkEnd w:id="1447"/>
        <w:bookmarkEnd w:id="1448"/>
      </w:del>
    </w:p>
    <w:p w14:paraId="41799D5E" w14:textId="33346E94" w:rsidR="00810B02" w:rsidRPr="008817AE" w:rsidDel="00247D24" w:rsidRDefault="00810B02" w:rsidP="00810B02">
      <w:pPr>
        <w:pStyle w:val="BodyText"/>
        <w:rPr>
          <w:del w:id="1449" w:author="Phillip" w:date="2023-08-02T15:37:00Z"/>
        </w:rPr>
      </w:pPr>
      <w:del w:id="1450" w:author="Phillip" w:date="2023-08-02T15:37:00Z">
        <w:r w:rsidRPr="008817AE" w:rsidDel="00247D24">
          <w:delText>reactive energy in the received direction (export, negative direction), that is, when the phase angle (</w:delText>
        </w:r>
        <w:r w:rsidRPr="008817AE" w:rsidDel="00247D24">
          <w:rPr>
            <w:i/>
          </w:rPr>
          <w:delText>θ</w:delText>
        </w:r>
        <w:r w:rsidRPr="008817AE" w:rsidDel="00247D24">
          <w:delText xml:space="preserve">) of voltage relative to current is greater than 180° and less than or equal to 360° (180° &lt; </w:delText>
        </w:r>
        <w:r w:rsidRPr="008817AE" w:rsidDel="00247D24">
          <w:rPr>
            <w:i/>
          </w:rPr>
          <w:delText>θ</w:delText>
        </w:r>
        <w:r w:rsidRPr="008817AE" w:rsidDel="00247D24">
          <w:delText xml:space="preserve"> ≤ 360°)</w:delText>
        </w:r>
        <w:bookmarkStart w:id="1451" w:name="_Toc159855195"/>
        <w:bookmarkStart w:id="1452" w:name="_Toc159855717"/>
        <w:bookmarkEnd w:id="1451"/>
        <w:bookmarkEnd w:id="1452"/>
      </w:del>
    </w:p>
    <w:p w14:paraId="7991C697" w14:textId="7D82FA87" w:rsidR="00F06ED0" w:rsidRPr="008817AE" w:rsidDel="00247D24" w:rsidRDefault="00F06ED0" w:rsidP="00F06ED0">
      <w:pPr>
        <w:pStyle w:val="Heading4"/>
        <w:rPr>
          <w:del w:id="1453" w:author="Phillip" w:date="2023-08-02T15:37:00Z"/>
        </w:rPr>
      </w:pPr>
      <w:bookmarkStart w:id="1454" w:name="_Toc159855196"/>
      <w:bookmarkStart w:id="1455" w:name="_Toc159855718"/>
      <w:bookmarkEnd w:id="1454"/>
      <w:bookmarkEnd w:id="1455"/>
    </w:p>
    <w:p w14:paraId="55158B72" w14:textId="67242A8A" w:rsidR="00810B02" w:rsidRPr="008817AE" w:rsidDel="00247D24" w:rsidRDefault="00810B02" w:rsidP="00F06ED0">
      <w:pPr>
        <w:pStyle w:val="Definition"/>
        <w:rPr>
          <w:del w:id="1456" w:author="Phillip" w:date="2023-08-02T15:37:00Z"/>
        </w:rPr>
      </w:pPr>
      <w:del w:id="1457" w:author="Phillip" w:date="2023-08-02T15:37:00Z">
        <w:r w:rsidRPr="008817AE" w:rsidDel="00247D24">
          <w:delText>reactive energy, quadrant 1 (</w:delText>
        </w:r>
        <w:r w:rsidRPr="008817AE" w:rsidDel="00247D24">
          <w:rPr>
            <w:i/>
          </w:rPr>
          <w:delText>VARH</w:delText>
        </w:r>
        <w:r w:rsidRPr="008817AE" w:rsidDel="00247D24">
          <w:rPr>
            <w:i/>
            <w:vertAlign w:val="subscript"/>
          </w:rPr>
          <w:delText>q1</w:delText>
        </w:r>
        <w:r w:rsidRPr="008817AE" w:rsidDel="00247D24">
          <w:delText>)</w:delText>
        </w:r>
        <w:bookmarkStart w:id="1458" w:name="_Toc159855197"/>
        <w:bookmarkStart w:id="1459" w:name="_Toc159855719"/>
        <w:bookmarkEnd w:id="1458"/>
        <w:bookmarkEnd w:id="1459"/>
      </w:del>
    </w:p>
    <w:p w14:paraId="687C7FC5" w14:textId="676D1EDD" w:rsidR="00F06ED0" w:rsidRPr="008817AE" w:rsidDel="00247D24" w:rsidRDefault="00810B02" w:rsidP="00F06ED0">
      <w:pPr>
        <w:pStyle w:val="Definition"/>
        <w:rPr>
          <w:del w:id="1460" w:author="Phillip" w:date="2023-08-02T15:37:00Z"/>
        </w:rPr>
      </w:pPr>
      <w:del w:id="1461" w:author="Phillip" w:date="2023-08-02T15:37:00Z">
        <w:r w:rsidRPr="008817AE" w:rsidDel="00247D24">
          <w:delText>v</w:delText>
        </w:r>
        <w:r w:rsidR="00F06ED0" w:rsidRPr="008817AE" w:rsidDel="00247D24">
          <w:delText>ar hour</w:delText>
        </w:r>
        <w:r w:rsidRPr="008817AE" w:rsidDel="00247D24">
          <w:delText>s, quadrant 1</w:delText>
        </w:r>
        <w:bookmarkStart w:id="1462" w:name="_Toc159855198"/>
        <w:bookmarkStart w:id="1463" w:name="_Toc159855720"/>
        <w:bookmarkEnd w:id="1462"/>
        <w:bookmarkEnd w:id="1463"/>
      </w:del>
    </w:p>
    <w:p w14:paraId="0B3E9E95" w14:textId="24FB20DB" w:rsidR="00F06ED0" w:rsidRPr="008817AE" w:rsidDel="00247D24" w:rsidRDefault="00810B02" w:rsidP="00F06ED0">
      <w:pPr>
        <w:pStyle w:val="BodyText"/>
        <w:rPr>
          <w:del w:id="1464" w:author="Phillip" w:date="2023-08-02T15:37:00Z"/>
        </w:rPr>
      </w:pPr>
      <w:del w:id="1465" w:author="Phillip" w:date="2023-08-02T15:37:00Z">
        <w:r w:rsidRPr="008817AE" w:rsidDel="00247D24">
          <w:delText xml:space="preserve">reactive energy delivered </w:delText>
        </w:r>
        <w:r w:rsidR="00F06ED0" w:rsidRPr="008817AE" w:rsidDel="00247D24">
          <w:delText>associated with watt hours delivered</w:delText>
        </w:r>
        <w:r w:rsidRPr="008817AE" w:rsidDel="00247D24">
          <w:delText xml:space="preserve">, that is, </w:delText>
        </w:r>
        <w:r w:rsidR="00F06ED0" w:rsidRPr="008817AE" w:rsidDel="00247D24">
          <w:delText xml:space="preserve">when the phase angle </w:delText>
        </w:r>
        <w:r w:rsidRPr="008817AE" w:rsidDel="00247D24">
          <w:delText>(</w:delText>
        </w:r>
        <w:r w:rsidRPr="008817AE" w:rsidDel="00247D24">
          <w:rPr>
            <w:i/>
          </w:rPr>
          <w:delText>θ</w:delText>
        </w:r>
        <w:r w:rsidRPr="008817AE" w:rsidDel="00247D24">
          <w:delText xml:space="preserve">) of voltage relative to current is </w:delText>
        </w:r>
        <w:r w:rsidR="00F06ED0" w:rsidRPr="008817AE" w:rsidDel="00247D24">
          <w:delText xml:space="preserve">greater than 0° and less than or equal to 90° (0° &lt; </w:delText>
        </w:r>
        <w:r w:rsidR="00F06ED0" w:rsidRPr="008817AE" w:rsidDel="00247D24">
          <w:rPr>
            <w:i/>
          </w:rPr>
          <w:delText>θ</w:delText>
        </w:r>
        <w:r w:rsidR="00F06ED0" w:rsidRPr="008817AE" w:rsidDel="00247D24">
          <w:delText xml:space="preserve"> ≤ 90°)</w:delText>
        </w:r>
        <w:bookmarkStart w:id="1466" w:name="_Toc159855199"/>
        <w:bookmarkStart w:id="1467" w:name="_Toc159855721"/>
        <w:bookmarkEnd w:id="1466"/>
        <w:bookmarkEnd w:id="1467"/>
      </w:del>
    </w:p>
    <w:p w14:paraId="7C5670D3" w14:textId="512833CB" w:rsidR="00F06ED0" w:rsidRPr="008817AE" w:rsidDel="00247D24" w:rsidRDefault="00F06ED0" w:rsidP="00F06ED0">
      <w:pPr>
        <w:pStyle w:val="Heading4"/>
        <w:rPr>
          <w:del w:id="1468" w:author="Phillip" w:date="2023-08-02T15:37:00Z"/>
        </w:rPr>
      </w:pPr>
      <w:bookmarkStart w:id="1469" w:name="_Toc159855200"/>
      <w:bookmarkStart w:id="1470" w:name="_Toc159855722"/>
      <w:bookmarkEnd w:id="1469"/>
      <w:bookmarkEnd w:id="1470"/>
    </w:p>
    <w:p w14:paraId="3B1B26B2" w14:textId="268856E8" w:rsidR="00810B02" w:rsidRPr="008817AE" w:rsidDel="00247D24" w:rsidRDefault="00810B02" w:rsidP="00810B02">
      <w:pPr>
        <w:pStyle w:val="Definition"/>
        <w:rPr>
          <w:del w:id="1471" w:author="Phillip" w:date="2023-08-02T15:37:00Z"/>
        </w:rPr>
      </w:pPr>
      <w:del w:id="1472" w:author="Phillip" w:date="2023-08-02T15:37:00Z">
        <w:r w:rsidRPr="008817AE" w:rsidDel="00247D24">
          <w:delText>reactive energy, quadrant 2 (</w:delText>
        </w:r>
        <w:r w:rsidRPr="008817AE" w:rsidDel="00247D24">
          <w:rPr>
            <w:i/>
          </w:rPr>
          <w:delText>VARH</w:delText>
        </w:r>
        <w:r w:rsidRPr="008817AE" w:rsidDel="00247D24">
          <w:rPr>
            <w:i/>
            <w:vertAlign w:val="subscript"/>
          </w:rPr>
          <w:delText>q2</w:delText>
        </w:r>
        <w:r w:rsidRPr="008817AE" w:rsidDel="00247D24">
          <w:delText>)</w:delText>
        </w:r>
        <w:bookmarkStart w:id="1473" w:name="_Toc159855201"/>
        <w:bookmarkStart w:id="1474" w:name="_Toc159855723"/>
        <w:bookmarkEnd w:id="1473"/>
        <w:bookmarkEnd w:id="1474"/>
      </w:del>
    </w:p>
    <w:p w14:paraId="1BA854A8" w14:textId="1E390FFF" w:rsidR="00810B02" w:rsidRPr="008817AE" w:rsidDel="00247D24" w:rsidRDefault="00810B02" w:rsidP="00810B02">
      <w:pPr>
        <w:pStyle w:val="Definition"/>
        <w:rPr>
          <w:del w:id="1475" w:author="Phillip" w:date="2023-08-02T15:37:00Z"/>
        </w:rPr>
      </w:pPr>
      <w:del w:id="1476" w:author="Phillip" w:date="2023-08-02T15:37:00Z">
        <w:r w:rsidRPr="008817AE" w:rsidDel="00247D24">
          <w:delText>var hours, quadrant 2</w:delText>
        </w:r>
        <w:bookmarkStart w:id="1477" w:name="_Toc159855202"/>
        <w:bookmarkStart w:id="1478" w:name="_Toc159855724"/>
        <w:bookmarkEnd w:id="1477"/>
        <w:bookmarkEnd w:id="1478"/>
      </w:del>
    </w:p>
    <w:p w14:paraId="12799A67" w14:textId="4729B257" w:rsidR="00810B02" w:rsidRPr="008817AE" w:rsidDel="00247D24" w:rsidRDefault="00810B02" w:rsidP="00810B02">
      <w:pPr>
        <w:pStyle w:val="BodyText"/>
        <w:rPr>
          <w:del w:id="1479" w:author="Phillip" w:date="2023-08-02T15:37:00Z"/>
        </w:rPr>
      </w:pPr>
      <w:del w:id="1480" w:author="Phillip" w:date="2023-08-02T15:37:00Z">
        <w:r w:rsidRPr="008817AE" w:rsidDel="00247D24">
          <w:delText>reactive energy delivered associated with watt hours received, that is, when the phase angle (</w:delText>
        </w:r>
        <w:r w:rsidRPr="008817AE" w:rsidDel="00247D24">
          <w:rPr>
            <w:i/>
          </w:rPr>
          <w:delText>θ</w:delText>
        </w:r>
        <w:r w:rsidRPr="008817AE" w:rsidDel="00247D24">
          <w:delText xml:space="preserve">) of voltage relative to current is greater than 90° and less than or equal to 180° (90° &lt; </w:delText>
        </w:r>
        <w:r w:rsidRPr="008817AE" w:rsidDel="00247D24">
          <w:rPr>
            <w:i/>
          </w:rPr>
          <w:delText>θ</w:delText>
        </w:r>
        <w:r w:rsidRPr="008817AE" w:rsidDel="00247D24">
          <w:delText xml:space="preserve"> ≤ 180°)</w:delText>
        </w:r>
        <w:bookmarkStart w:id="1481" w:name="_Toc159855203"/>
        <w:bookmarkStart w:id="1482" w:name="_Toc159855725"/>
        <w:bookmarkEnd w:id="1481"/>
        <w:bookmarkEnd w:id="1482"/>
      </w:del>
    </w:p>
    <w:p w14:paraId="7213D037" w14:textId="25AB8BCC" w:rsidR="00F06ED0" w:rsidRPr="008817AE" w:rsidDel="00247D24" w:rsidRDefault="00F06ED0" w:rsidP="00F06ED0">
      <w:pPr>
        <w:pStyle w:val="Heading4"/>
        <w:rPr>
          <w:del w:id="1483" w:author="Phillip" w:date="2023-08-02T15:37:00Z"/>
        </w:rPr>
      </w:pPr>
      <w:bookmarkStart w:id="1484" w:name="_Toc159855204"/>
      <w:bookmarkStart w:id="1485" w:name="_Toc159855726"/>
      <w:bookmarkEnd w:id="1484"/>
      <w:bookmarkEnd w:id="1485"/>
    </w:p>
    <w:p w14:paraId="7BE3FED6" w14:textId="15BFDF9B" w:rsidR="00810B02" w:rsidRPr="008817AE" w:rsidDel="00247D24" w:rsidRDefault="00810B02" w:rsidP="00810B02">
      <w:pPr>
        <w:pStyle w:val="Definition"/>
        <w:rPr>
          <w:del w:id="1486" w:author="Phillip" w:date="2023-08-02T15:37:00Z"/>
        </w:rPr>
      </w:pPr>
      <w:del w:id="1487" w:author="Phillip" w:date="2023-08-02T15:37:00Z">
        <w:r w:rsidRPr="008817AE" w:rsidDel="00247D24">
          <w:delText>reactive energy, quadrant 3 (</w:delText>
        </w:r>
        <w:r w:rsidRPr="008817AE" w:rsidDel="00247D24">
          <w:rPr>
            <w:i/>
          </w:rPr>
          <w:delText>VARH</w:delText>
        </w:r>
        <w:r w:rsidRPr="008817AE" w:rsidDel="00247D24">
          <w:rPr>
            <w:i/>
            <w:vertAlign w:val="subscript"/>
          </w:rPr>
          <w:delText>q3</w:delText>
        </w:r>
        <w:r w:rsidRPr="008817AE" w:rsidDel="00247D24">
          <w:delText>)</w:delText>
        </w:r>
        <w:bookmarkStart w:id="1488" w:name="_Toc159855205"/>
        <w:bookmarkStart w:id="1489" w:name="_Toc159855727"/>
        <w:bookmarkEnd w:id="1488"/>
        <w:bookmarkEnd w:id="1489"/>
      </w:del>
    </w:p>
    <w:p w14:paraId="7D27BDFF" w14:textId="6566429F" w:rsidR="00F06ED0" w:rsidRPr="008817AE" w:rsidDel="00247D24" w:rsidRDefault="00810B02" w:rsidP="00F06ED0">
      <w:pPr>
        <w:pStyle w:val="Definition"/>
        <w:rPr>
          <w:del w:id="1490" w:author="Phillip" w:date="2023-08-02T15:37:00Z"/>
        </w:rPr>
      </w:pPr>
      <w:del w:id="1491" w:author="Phillip" w:date="2023-08-02T15:37:00Z">
        <w:r w:rsidRPr="008817AE" w:rsidDel="00247D24">
          <w:delText>v</w:delText>
        </w:r>
        <w:r w:rsidR="00F06ED0" w:rsidRPr="008817AE" w:rsidDel="00247D24">
          <w:delText>ar hour</w:delText>
        </w:r>
        <w:r w:rsidRPr="008817AE" w:rsidDel="00247D24">
          <w:delText>s, quadrant 3</w:delText>
        </w:r>
        <w:bookmarkStart w:id="1492" w:name="_Toc159855206"/>
        <w:bookmarkStart w:id="1493" w:name="_Toc159855728"/>
        <w:bookmarkEnd w:id="1492"/>
        <w:bookmarkEnd w:id="1493"/>
      </w:del>
    </w:p>
    <w:p w14:paraId="4CECB244" w14:textId="2DBB1C38" w:rsidR="00810B02" w:rsidRPr="008817AE" w:rsidDel="00247D24" w:rsidRDefault="00810B02" w:rsidP="00810B02">
      <w:pPr>
        <w:pStyle w:val="BodyText"/>
        <w:rPr>
          <w:del w:id="1494" w:author="Phillip" w:date="2023-08-02T15:37:00Z"/>
        </w:rPr>
      </w:pPr>
      <w:del w:id="1495" w:author="Phillip" w:date="2023-08-02T15:37:00Z">
        <w:r w:rsidRPr="008817AE" w:rsidDel="00247D24">
          <w:delText>reactive energy received associated with watt hours received, that is, when the phase angle (</w:delText>
        </w:r>
        <w:r w:rsidRPr="008817AE" w:rsidDel="00247D24">
          <w:rPr>
            <w:i/>
          </w:rPr>
          <w:delText>θ</w:delText>
        </w:r>
        <w:r w:rsidRPr="008817AE" w:rsidDel="00247D24">
          <w:delText xml:space="preserve">) of voltage relative to current is greater than 180° and less than or equal to 270° (180° &lt; </w:delText>
        </w:r>
        <w:r w:rsidRPr="008817AE" w:rsidDel="00247D24">
          <w:rPr>
            <w:i/>
          </w:rPr>
          <w:delText>θ</w:delText>
        </w:r>
        <w:r w:rsidRPr="008817AE" w:rsidDel="00247D24">
          <w:delText xml:space="preserve"> ≤ 270°)</w:delText>
        </w:r>
        <w:bookmarkStart w:id="1496" w:name="_Toc159855207"/>
        <w:bookmarkStart w:id="1497" w:name="_Toc159855729"/>
        <w:bookmarkEnd w:id="1496"/>
        <w:bookmarkEnd w:id="1497"/>
      </w:del>
    </w:p>
    <w:p w14:paraId="31F8AA57" w14:textId="7E365E31" w:rsidR="00F06ED0" w:rsidRPr="008817AE" w:rsidDel="00247D24" w:rsidRDefault="00F06ED0" w:rsidP="00F06ED0">
      <w:pPr>
        <w:pStyle w:val="Heading4"/>
        <w:rPr>
          <w:del w:id="1498" w:author="Phillip" w:date="2023-08-02T15:37:00Z"/>
        </w:rPr>
      </w:pPr>
      <w:bookmarkStart w:id="1499" w:name="_Toc159855208"/>
      <w:bookmarkStart w:id="1500" w:name="_Toc159855730"/>
      <w:bookmarkEnd w:id="1499"/>
      <w:bookmarkEnd w:id="1500"/>
    </w:p>
    <w:p w14:paraId="4B8558D7" w14:textId="0D5795F8" w:rsidR="00810B02" w:rsidRPr="008817AE" w:rsidDel="00247D24" w:rsidRDefault="00810B02" w:rsidP="00810B02">
      <w:pPr>
        <w:pStyle w:val="Definition"/>
        <w:rPr>
          <w:del w:id="1501" w:author="Phillip" w:date="2023-08-02T15:37:00Z"/>
        </w:rPr>
      </w:pPr>
      <w:del w:id="1502" w:author="Phillip" w:date="2023-08-02T15:37:00Z">
        <w:r w:rsidRPr="008817AE" w:rsidDel="00247D24">
          <w:delText>reactive energy, quadrant 4 (</w:delText>
        </w:r>
        <w:r w:rsidRPr="008817AE" w:rsidDel="00247D24">
          <w:rPr>
            <w:i/>
          </w:rPr>
          <w:delText>VARH</w:delText>
        </w:r>
        <w:r w:rsidRPr="008817AE" w:rsidDel="00247D24">
          <w:rPr>
            <w:i/>
            <w:vertAlign w:val="subscript"/>
          </w:rPr>
          <w:delText>q4</w:delText>
        </w:r>
        <w:r w:rsidRPr="008817AE" w:rsidDel="00247D24">
          <w:delText>)</w:delText>
        </w:r>
        <w:bookmarkStart w:id="1503" w:name="_Toc159855209"/>
        <w:bookmarkStart w:id="1504" w:name="_Toc159855731"/>
        <w:bookmarkEnd w:id="1503"/>
        <w:bookmarkEnd w:id="1504"/>
      </w:del>
    </w:p>
    <w:p w14:paraId="55AE18B4" w14:textId="32F24045" w:rsidR="00810B02" w:rsidRPr="008817AE" w:rsidDel="00247D24" w:rsidRDefault="00810B02" w:rsidP="00810B02">
      <w:pPr>
        <w:pStyle w:val="Definition"/>
        <w:rPr>
          <w:del w:id="1505" w:author="Phillip" w:date="2023-08-02T15:37:00Z"/>
        </w:rPr>
      </w:pPr>
      <w:del w:id="1506" w:author="Phillip" w:date="2023-08-02T15:37:00Z">
        <w:r w:rsidRPr="008817AE" w:rsidDel="00247D24">
          <w:delText>var hours, quadrant 4</w:delText>
        </w:r>
        <w:bookmarkStart w:id="1507" w:name="_Toc159855210"/>
        <w:bookmarkStart w:id="1508" w:name="_Toc159855732"/>
        <w:bookmarkEnd w:id="1507"/>
        <w:bookmarkEnd w:id="1508"/>
      </w:del>
    </w:p>
    <w:p w14:paraId="2B820BCB" w14:textId="774EC663" w:rsidR="00810B02" w:rsidRPr="008817AE" w:rsidDel="00247D24" w:rsidRDefault="00810B02" w:rsidP="00810B02">
      <w:pPr>
        <w:pStyle w:val="BodyText"/>
        <w:rPr>
          <w:del w:id="1509" w:author="Phillip" w:date="2023-08-02T15:37:00Z"/>
        </w:rPr>
      </w:pPr>
      <w:del w:id="1510" w:author="Phillip" w:date="2023-08-02T15:37:00Z">
        <w:r w:rsidRPr="008817AE" w:rsidDel="00247D24">
          <w:delText>reactive energy received associated with watt hours delivered, that is, when the phase angle (</w:delText>
        </w:r>
        <w:r w:rsidRPr="008817AE" w:rsidDel="00247D24">
          <w:rPr>
            <w:i/>
          </w:rPr>
          <w:delText>θ</w:delText>
        </w:r>
        <w:r w:rsidRPr="008817AE" w:rsidDel="00247D24">
          <w:delText xml:space="preserve">) of voltage relative to current is greater than 270° and less than or equal to 360° (270° &lt; </w:delText>
        </w:r>
        <w:r w:rsidRPr="008817AE" w:rsidDel="00247D24">
          <w:rPr>
            <w:i/>
          </w:rPr>
          <w:delText xml:space="preserve">θ </w:delText>
        </w:r>
        <w:r w:rsidRPr="008817AE" w:rsidDel="00247D24">
          <w:delText>≤ 360°)</w:delText>
        </w:r>
        <w:bookmarkStart w:id="1511" w:name="_Toc159855211"/>
        <w:bookmarkStart w:id="1512" w:name="_Toc159855733"/>
        <w:bookmarkEnd w:id="1511"/>
        <w:bookmarkEnd w:id="1512"/>
      </w:del>
    </w:p>
    <w:p w14:paraId="26D1DEEE" w14:textId="241DCC1D" w:rsidR="008A09F3" w:rsidRPr="008817AE" w:rsidDel="00247D24" w:rsidRDefault="008A09F3" w:rsidP="008A09F3">
      <w:pPr>
        <w:pStyle w:val="Heading4"/>
        <w:rPr>
          <w:del w:id="1513" w:author="Phillip" w:date="2023-08-02T15:37:00Z"/>
        </w:rPr>
      </w:pPr>
      <w:bookmarkStart w:id="1514" w:name="_Toc159855212"/>
      <w:bookmarkStart w:id="1515" w:name="_Toc159855734"/>
      <w:bookmarkEnd w:id="1514"/>
      <w:bookmarkEnd w:id="1515"/>
    </w:p>
    <w:p w14:paraId="5C621BD6" w14:textId="7B54401E" w:rsidR="008A09F3" w:rsidRPr="008817AE" w:rsidDel="00247D24" w:rsidRDefault="008A09F3" w:rsidP="008A09F3">
      <w:pPr>
        <w:pStyle w:val="Definition"/>
        <w:rPr>
          <w:del w:id="1516" w:author="Phillip" w:date="2023-08-02T15:37:00Z"/>
        </w:rPr>
      </w:pPr>
      <w:del w:id="1517" w:author="Phillip" w:date="2023-08-02T15:37:00Z">
        <w:r w:rsidRPr="008817AE" w:rsidDel="00247D24">
          <w:delText>reactive energy in a poly</w:delText>
        </w:r>
        <w:r w:rsidR="00EB64F4" w:rsidRPr="008817AE" w:rsidDel="00247D24">
          <w:delText>-</w:delText>
        </w:r>
        <w:r w:rsidRPr="008817AE" w:rsidDel="00247D24">
          <w:delText>phase circuit</w:delText>
        </w:r>
        <w:bookmarkStart w:id="1518" w:name="_Toc159855213"/>
        <w:bookmarkStart w:id="1519" w:name="_Toc159855735"/>
        <w:bookmarkEnd w:id="1518"/>
        <w:bookmarkEnd w:id="1519"/>
      </w:del>
    </w:p>
    <w:p w14:paraId="3AD2D69B" w14:textId="4F72F3CC" w:rsidR="008A09F3" w:rsidRPr="008817AE" w:rsidDel="00247D24" w:rsidRDefault="008A09F3" w:rsidP="008A09F3">
      <w:pPr>
        <w:pStyle w:val="BodyText"/>
        <w:rPr>
          <w:del w:id="1520" w:author="Phillip" w:date="2023-08-02T15:37:00Z"/>
        </w:rPr>
      </w:pPr>
      <w:del w:id="1521" w:author="Phillip" w:date="2023-08-02T15:37:00Z">
        <w:r w:rsidRPr="008817AE" w:rsidDel="00247D24">
          <w:delText>algebraic sum of the reactive energy of phases</w:delText>
        </w:r>
        <w:bookmarkStart w:id="1522" w:name="_Toc159855214"/>
        <w:bookmarkStart w:id="1523" w:name="_Toc159855736"/>
        <w:bookmarkEnd w:id="1522"/>
        <w:bookmarkEnd w:id="1523"/>
      </w:del>
    </w:p>
    <w:p w14:paraId="457FC76F" w14:textId="7A07A8D9" w:rsidR="008A09F3" w:rsidRPr="008817AE" w:rsidDel="00247D24" w:rsidRDefault="008A09F3" w:rsidP="008A09F3">
      <w:pPr>
        <w:pStyle w:val="BodyText"/>
        <w:rPr>
          <w:del w:id="1524" w:author="Phillip" w:date="2023-08-02T15:37:00Z"/>
        </w:rPr>
      </w:pPr>
      <w:del w:id="1525" w:author="Phillip" w:date="2023-08-02T15:37:00Z">
        <w:r w:rsidRPr="008817AE" w:rsidDel="00247D24">
          <w:delText>[IEC 62052.11:2016, 3.1.6.2]</w:delText>
        </w:r>
        <w:bookmarkStart w:id="1526" w:name="_Toc159855215"/>
        <w:bookmarkStart w:id="1527" w:name="_Toc159855737"/>
        <w:bookmarkEnd w:id="1526"/>
        <w:bookmarkEnd w:id="1527"/>
      </w:del>
    </w:p>
    <w:p w14:paraId="35F33CED" w14:textId="12E58612" w:rsidR="00EE2247" w:rsidRPr="008817AE" w:rsidDel="00247D24" w:rsidRDefault="00EE2247" w:rsidP="00EE2247">
      <w:pPr>
        <w:pStyle w:val="Heading3"/>
        <w:rPr>
          <w:del w:id="1528" w:author="Phillip" w:date="2023-08-02T15:37:00Z"/>
        </w:rPr>
      </w:pPr>
      <w:bookmarkStart w:id="1529" w:name="_Toc159855216"/>
      <w:bookmarkStart w:id="1530" w:name="_Toc159855738"/>
      <w:bookmarkEnd w:id="1529"/>
      <w:bookmarkEnd w:id="1530"/>
    </w:p>
    <w:p w14:paraId="4F751A0D" w14:textId="54AE62A5" w:rsidR="00EE2247" w:rsidRPr="008817AE" w:rsidDel="00247D24" w:rsidRDefault="00EE2247" w:rsidP="00EE2247">
      <w:pPr>
        <w:pStyle w:val="Definition"/>
        <w:rPr>
          <w:del w:id="1531" w:author="Phillip" w:date="2023-08-02T15:37:00Z"/>
        </w:rPr>
      </w:pPr>
      <w:del w:id="1532" w:author="Phillip" w:date="2023-08-02T15:37:00Z">
        <w:r w:rsidRPr="008817AE" w:rsidDel="00247D24">
          <w:delText>apparent power</w:delText>
        </w:r>
        <w:r w:rsidR="001B4F12" w:rsidRPr="008817AE" w:rsidDel="00247D24">
          <w:delText xml:space="preserve"> (</w:delText>
        </w:r>
        <w:r w:rsidR="001B4F12" w:rsidRPr="008817AE" w:rsidDel="00247D24">
          <w:rPr>
            <w:i/>
          </w:rPr>
          <w:delText>S</w:delText>
        </w:r>
        <w:r w:rsidR="001B4F12" w:rsidRPr="008817AE" w:rsidDel="00247D24">
          <w:delText>)</w:delText>
        </w:r>
        <w:bookmarkStart w:id="1533" w:name="_Toc159855217"/>
        <w:bookmarkStart w:id="1534" w:name="_Toc159855739"/>
        <w:bookmarkEnd w:id="1533"/>
        <w:bookmarkEnd w:id="1534"/>
      </w:del>
    </w:p>
    <w:p w14:paraId="26297CD0" w14:textId="678E84CE" w:rsidR="001B4F12" w:rsidRPr="008817AE" w:rsidDel="00247D24" w:rsidRDefault="00B957B1" w:rsidP="001B4F12">
      <w:pPr>
        <w:pStyle w:val="BodyText"/>
        <w:rPr>
          <w:del w:id="1535" w:author="Phillip" w:date="2023-08-02T15:37:00Z"/>
        </w:rPr>
      </w:pPr>
      <w:del w:id="1536" w:author="Phillip" w:date="2023-08-02T15:37:00Z">
        <w:r w:rsidRPr="008817AE" w:rsidDel="00247D24">
          <w:delText>[to be added]</w:delText>
        </w:r>
        <w:bookmarkStart w:id="1537" w:name="_Toc159855218"/>
        <w:bookmarkStart w:id="1538" w:name="_Toc159855740"/>
        <w:bookmarkEnd w:id="1537"/>
        <w:bookmarkEnd w:id="1538"/>
      </w:del>
    </w:p>
    <w:p w14:paraId="28725AA8" w14:textId="05FADF89" w:rsidR="001B4F12" w:rsidRPr="008817AE" w:rsidDel="00247D24" w:rsidRDefault="001B4F12" w:rsidP="001B4F12">
      <w:pPr>
        <w:pStyle w:val="Note"/>
        <w:rPr>
          <w:del w:id="1539" w:author="Phillip" w:date="2023-08-02T15:37:00Z"/>
        </w:rPr>
      </w:pPr>
      <w:del w:id="1540" w:author="Phillip" w:date="2023-08-02T15:37:00Z">
        <w:r w:rsidRPr="008817AE" w:rsidDel="00247D24">
          <w:delText>Note:</w:delText>
        </w:r>
        <w:r w:rsidRPr="008817AE" w:rsidDel="00247D24">
          <w:tab/>
          <w:delText xml:space="preserve">Refer to </w:delText>
        </w:r>
        <w:r w:rsidR="00B957B1" w:rsidRPr="008817AE" w:rsidDel="00247D24">
          <w:fldChar w:fldCharType="begin"/>
        </w:r>
        <w:r w:rsidR="00B957B1" w:rsidRPr="008817AE" w:rsidDel="00247D24">
          <w:delInstrText xml:space="preserve"> REF _Ref118206199 \r </w:delInstrText>
        </w:r>
        <w:r w:rsidR="008817AE" w:rsidDel="00247D24">
          <w:delInstrText xml:space="preserve"> \* MERGEFORMAT </w:delInstrText>
        </w:r>
        <w:r w:rsidR="00B957B1" w:rsidRPr="008817AE" w:rsidDel="00247D24">
          <w:fldChar w:fldCharType="separate"/>
        </w:r>
        <w:r w:rsidR="00B957B1" w:rsidRPr="008817AE" w:rsidDel="00247D24">
          <w:delText>5.2.4</w:delText>
        </w:r>
        <w:r w:rsidR="00B957B1" w:rsidRPr="008817AE" w:rsidDel="00247D24">
          <w:fldChar w:fldCharType="end"/>
        </w:r>
        <w:r w:rsidRPr="008817AE" w:rsidDel="00247D24">
          <w:delText xml:space="preserve"> for more information.</w:delText>
        </w:r>
        <w:bookmarkStart w:id="1541" w:name="_Toc159855219"/>
        <w:bookmarkStart w:id="1542" w:name="_Toc159855741"/>
        <w:bookmarkEnd w:id="1541"/>
        <w:bookmarkEnd w:id="1542"/>
      </w:del>
    </w:p>
    <w:p w14:paraId="46B84352" w14:textId="045E42E5" w:rsidR="00F20316" w:rsidRPr="008817AE" w:rsidDel="00247D24" w:rsidRDefault="00F20316" w:rsidP="00F20316">
      <w:pPr>
        <w:pStyle w:val="Heading3"/>
        <w:rPr>
          <w:del w:id="1543" w:author="Phillip" w:date="2023-08-02T15:37:00Z"/>
        </w:rPr>
      </w:pPr>
      <w:bookmarkStart w:id="1544" w:name="_Toc159855220"/>
      <w:bookmarkStart w:id="1545" w:name="_Toc159855742"/>
      <w:bookmarkEnd w:id="1544"/>
      <w:bookmarkEnd w:id="1545"/>
    </w:p>
    <w:p w14:paraId="78DC9784" w14:textId="74E80D86" w:rsidR="00F20316" w:rsidRPr="008817AE" w:rsidDel="00247D24" w:rsidRDefault="00F20316" w:rsidP="003A0570">
      <w:pPr>
        <w:pStyle w:val="Definition"/>
        <w:rPr>
          <w:del w:id="1546" w:author="Phillip" w:date="2023-08-02T15:37:00Z"/>
        </w:rPr>
      </w:pPr>
      <w:del w:id="1547" w:author="Phillip" w:date="2023-08-02T15:37:00Z">
        <w:r w:rsidRPr="008817AE" w:rsidDel="00247D24">
          <w:delText>apparent energy</w:delText>
        </w:r>
        <w:r w:rsidR="00ED55D8" w:rsidRPr="008817AE" w:rsidDel="00247D24">
          <w:delText xml:space="preserve"> (</w:delText>
        </w:r>
        <w:r w:rsidR="00ED55D8" w:rsidRPr="008817AE" w:rsidDel="00247D24">
          <w:rPr>
            <w:i/>
          </w:rPr>
          <w:delText>VAH</w:delText>
        </w:r>
        <w:r w:rsidR="00ED55D8" w:rsidRPr="008817AE" w:rsidDel="00247D24">
          <w:delText>)</w:delText>
        </w:r>
        <w:bookmarkStart w:id="1548" w:name="_Toc159855221"/>
        <w:bookmarkStart w:id="1549" w:name="_Toc159855743"/>
        <w:bookmarkEnd w:id="1548"/>
        <w:bookmarkEnd w:id="1549"/>
      </w:del>
    </w:p>
    <w:p w14:paraId="0F594965" w14:textId="2F2C9AE2" w:rsidR="003A0570" w:rsidRPr="008817AE" w:rsidDel="00247D24" w:rsidRDefault="003A0570" w:rsidP="003A0570">
      <w:pPr>
        <w:pStyle w:val="Definition"/>
        <w:rPr>
          <w:del w:id="1550" w:author="Phillip" w:date="2023-08-02T15:37:00Z"/>
        </w:rPr>
      </w:pPr>
      <w:del w:id="1551" w:author="Phillip" w:date="2023-08-02T15:37:00Z">
        <w:r w:rsidRPr="008817AE" w:rsidDel="00247D24">
          <w:delText>volt ampere hours</w:delText>
        </w:r>
        <w:bookmarkStart w:id="1552" w:name="_Toc159855222"/>
        <w:bookmarkStart w:id="1553" w:name="_Toc159855744"/>
        <w:bookmarkEnd w:id="1552"/>
        <w:bookmarkEnd w:id="1553"/>
      </w:del>
    </w:p>
    <w:p w14:paraId="44767DFC" w14:textId="458F10CE" w:rsidR="00B957B1" w:rsidRPr="008817AE" w:rsidDel="00247D24" w:rsidRDefault="00B957B1" w:rsidP="00B957B1">
      <w:pPr>
        <w:pStyle w:val="BodyText"/>
        <w:rPr>
          <w:del w:id="1554" w:author="Phillip" w:date="2023-08-02T15:37:00Z"/>
        </w:rPr>
      </w:pPr>
      <w:del w:id="1555" w:author="Phillip" w:date="2023-08-02T15:37:00Z">
        <w:r w:rsidRPr="008817AE" w:rsidDel="00247D24">
          <w:delText>[to be added]</w:delText>
        </w:r>
        <w:bookmarkStart w:id="1556" w:name="_Toc159855223"/>
        <w:bookmarkStart w:id="1557" w:name="_Toc159855745"/>
        <w:bookmarkEnd w:id="1556"/>
        <w:bookmarkEnd w:id="1557"/>
      </w:del>
    </w:p>
    <w:p w14:paraId="709D97F7" w14:textId="363B9420" w:rsidR="001B4F12" w:rsidRPr="008817AE" w:rsidDel="00247D24" w:rsidRDefault="00B957B1" w:rsidP="001B4F12">
      <w:pPr>
        <w:pStyle w:val="Note"/>
        <w:rPr>
          <w:del w:id="1558" w:author="Phillip" w:date="2023-08-02T15:37:00Z"/>
        </w:rPr>
      </w:pPr>
      <w:del w:id="1559" w:author="Phillip" w:date="2023-08-02T15:37:00Z">
        <w:r w:rsidRPr="008817AE" w:rsidDel="00247D24">
          <w:delText>Note:</w:delText>
        </w:r>
        <w:r w:rsidRPr="008817AE" w:rsidDel="00247D24">
          <w:tab/>
          <w:delText xml:space="preserve">Refer to </w:delText>
        </w:r>
        <w:r w:rsidRPr="008817AE" w:rsidDel="00247D24">
          <w:fldChar w:fldCharType="begin"/>
        </w:r>
        <w:r w:rsidRPr="008817AE" w:rsidDel="00247D24">
          <w:delInstrText xml:space="preserve"> REF _Ref118206199 \r </w:delInstrText>
        </w:r>
        <w:r w:rsidR="008817AE" w:rsidDel="00247D24">
          <w:delInstrText xml:space="preserve"> \* MERGEFORMAT </w:delInstrText>
        </w:r>
        <w:r w:rsidRPr="008817AE" w:rsidDel="00247D24">
          <w:fldChar w:fldCharType="separate"/>
        </w:r>
        <w:r w:rsidRPr="008817AE" w:rsidDel="00247D24">
          <w:delText>5.2.4</w:delText>
        </w:r>
        <w:r w:rsidRPr="008817AE" w:rsidDel="00247D24">
          <w:fldChar w:fldCharType="end"/>
        </w:r>
        <w:r w:rsidRPr="008817AE" w:rsidDel="00247D24">
          <w:delText xml:space="preserve"> for more information</w:delText>
        </w:r>
        <w:r w:rsidR="001B4F12" w:rsidRPr="008817AE" w:rsidDel="00247D24">
          <w:delText>.</w:delText>
        </w:r>
        <w:bookmarkStart w:id="1560" w:name="_Toc159855224"/>
        <w:bookmarkStart w:id="1561" w:name="_Toc159855746"/>
        <w:bookmarkEnd w:id="1560"/>
        <w:bookmarkEnd w:id="1561"/>
      </w:del>
    </w:p>
    <w:p w14:paraId="7A36A45F" w14:textId="26AE6904" w:rsidR="001B4F12" w:rsidRPr="008817AE" w:rsidDel="00247D24" w:rsidRDefault="001B4F12" w:rsidP="001B4F12">
      <w:pPr>
        <w:pStyle w:val="Heading4"/>
        <w:rPr>
          <w:del w:id="1562" w:author="Phillip" w:date="2023-08-02T15:37:00Z"/>
        </w:rPr>
      </w:pPr>
      <w:bookmarkStart w:id="1563" w:name="_Toc159855225"/>
      <w:bookmarkStart w:id="1564" w:name="_Toc159855747"/>
      <w:bookmarkEnd w:id="1563"/>
      <w:bookmarkEnd w:id="1564"/>
    </w:p>
    <w:p w14:paraId="1D4CBE0F" w14:textId="64E283F0" w:rsidR="001B4F12" w:rsidRPr="008817AE" w:rsidDel="00247D24" w:rsidRDefault="001B4F12" w:rsidP="001B4F12">
      <w:pPr>
        <w:pStyle w:val="BodyText"/>
        <w:rPr>
          <w:del w:id="1565" w:author="Phillip" w:date="2023-08-02T15:37:00Z"/>
          <w:b/>
        </w:rPr>
      </w:pPr>
      <w:del w:id="1566" w:author="Phillip" w:date="2023-08-02T15:37:00Z">
        <w:r w:rsidRPr="008817AE" w:rsidDel="00247D24">
          <w:rPr>
            <w:b/>
          </w:rPr>
          <w:delText>volt ampere hours, delivered (</w:delText>
        </w:r>
        <w:r w:rsidRPr="008817AE" w:rsidDel="00247D24">
          <w:rPr>
            <w:b/>
            <w:i/>
          </w:rPr>
          <w:delText>VAH</w:delText>
        </w:r>
        <w:r w:rsidRPr="008817AE" w:rsidDel="00247D24">
          <w:rPr>
            <w:b/>
            <w:i/>
            <w:vertAlign w:val="subscript"/>
          </w:rPr>
          <w:delText>del</w:delText>
        </w:r>
        <w:r w:rsidRPr="008817AE" w:rsidDel="00247D24">
          <w:rPr>
            <w:b/>
          </w:rPr>
          <w:delText>)</w:delText>
        </w:r>
        <w:bookmarkStart w:id="1567" w:name="_Toc159855226"/>
        <w:bookmarkStart w:id="1568" w:name="_Toc159855748"/>
        <w:bookmarkEnd w:id="1567"/>
        <w:bookmarkEnd w:id="1568"/>
      </w:del>
    </w:p>
    <w:p w14:paraId="24240E82" w14:textId="7CE067CF" w:rsidR="001B4F12" w:rsidRPr="008817AE" w:rsidDel="00247D24" w:rsidRDefault="001B4F12" w:rsidP="001B4F12">
      <w:pPr>
        <w:pStyle w:val="BodyText"/>
        <w:rPr>
          <w:del w:id="1569" w:author="Phillip" w:date="2023-08-02T15:37:00Z"/>
        </w:rPr>
      </w:pPr>
      <w:del w:id="1570" w:author="Phillip" w:date="2023-08-02T15:37:00Z">
        <w:r w:rsidRPr="008817AE" w:rsidDel="00247D24">
          <w:delText>volt</w:delText>
        </w:r>
        <w:r w:rsidR="003A0570" w:rsidRPr="008817AE" w:rsidDel="00247D24">
          <w:delText xml:space="preserve"> </w:delText>
        </w:r>
        <w:r w:rsidRPr="008817AE" w:rsidDel="00247D24">
          <w:delText>ampere hours associated with watt hours delivered</w:delText>
        </w:r>
        <w:r w:rsidR="003A0570" w:rsidRPr="008817AE" w:rsidDel="00247D24">
          <w:delText>, that is, when the phase angle of voltage relative to current is greater than</w:delText>
        </w:r>
        <w:r w:rsidRPr="008817AE" w:rsidDel="00247D24">
          <w:delText xml:space="preserve"> 0° and less than or equal to 90°, or when it is greater than 270° and less than or equal to 360°</w:delText>
        </w:r>
        <w:bookmarkStart w:id="1571" w:name="_Toc159855227"/>
        <w:bookmarkStart w:id="1572" w:name="_Toc159855749"/>
        <w:bookmarkEnd w:id="1571"/>
        <w:bookmarkEnd w:id="1572"/>
      </w:del>
    </w:p>
    <w:p w14:paraId="164D4887" w14:textId="47FB61F1" w:rsidR="001B4F12" w:rsidRPr="008817AE" w:rsidDel="00247D24" w:rsidRDefault="001B4F12" w:rsidP="00ED55D8">
      <w:pPr>
        <w:pStyle w:val="Heading4"/>
        <w:rPr>
          <w:del w:id="1573" w:author="Phillip" w:date="2023-08-02T15:37:00Z"/>
        </w:rPr>
      </w:pPr>
      <w:bookmarkStart w:id="1574" w:name="_Toc159855228"/>
      <w:bookmarkStart w:id="1575" w:name="_Toc159855750"/>
      <w:bookmarkEnd w:id="1574"/>
      <w:bookmarkEnd w:id="1575"/>
    </w:p>
    <w:p w14:paraId="4C841D8C" w14:textId="2CD9E628" w:rsidR="003A0570" w:rsidRPr="008817AE" w:rsidDel="00247D24" w:rsidRDefault="003A0570" w:rsidP="003A0570">
      <w:pPr>
        <w:pStyle w:val="BodyText"/>
        <w:rPr>
          <w:del w:id="1576" w:author="Phillip" w:date="2023-08-02T15:37:00Z"/>
          <w:b/>
        </w:rPr>
      </w:pPr>
      <w:del w:id="1577" w:author="Phillip" w:date="2023-08-02T15:37:00Z">
        <w:r w:rsidRPr="008817AE" w:rsidDel="00247D24">
          <w:rPr>
            <w:b/>
          </w:rPr>
          <w:delText>volt ampere hours, received (</w:delText>
        </w:r>
        <w:r w:rsidRPr="008817AE" w:rsidDel="00247D24">
          <w:rPr>
            <w:b/>
            <w:i/>
          </w:rPr>
          <w:delText>VAH</w:delText>
        </w:r>
        <w:r w:rsidRPr="008817AE" w:rsidDel="00247D24">
          <w:rPr>
            <w:b/>
            <w:i/>
            <w:vertAlign w:val="subscript"/>
          </w:rPr>
          <w:delText>rec</w:delText>
        </w:r>
        <w:r w:rsidRPr="008817AE" w:rsidDel="00247D24">
          <w:rPr>
            <w:b/>
          </w:rPr>
          <w:delText>)</w:delText>
        </w:r>
        <w:bookmarkStart w:id="1578" w:name="_Toc159855229"/>
        <w:bookmarkStart w:id="1579" w:name="_Toc159855751"/>
        <w:bookmarkEnd w:id="1578"/>
        <w:bookmarkEnd w:id="1579"/>
      </w:del>
    </w:p>
    <w:p w14:paraId="49FA4665" w14:textId="0D2EE1F6" w:rsidR="003A0570" w:rsidRPr="008817AE" w:rsidDel="00247D24" w:rsidRDefault="003A0570" w:rsidP="003A0570">
      <w:pPr>
        <w:pStyle w:val="BodyText"/>
        <w:rPr>
          <w:del w:id="1580" w:author="Phillip" w:date="2023-08-02T15:37:00Z"/>
        </w:rPr>
      </w:pPr>
      <w:del w:id="1581" w:author="Phillip" w:date="2023-08-02T15:37:00Z">
        <w:r w:rsidRPr="008817AE" w:rsidDel="00247D24">
          <w:delText>volt ampere hours associated with watt hours received, that is, when the phase angle of voltage relative to current is greater than 90° and less than or equal to 270°</w:delText>
        </w:r>
        <w:bookmarkStart w:id="1582" w:name="_Toc159855230"/>
        <w:bookmarkStart w:id="1583" w:name="_Toc159855752"/>
        <w:bookmarkEnd w:id="1582"/>
        <w:bookmarkEnd w:id="1583"/>
      </w:del>
    </w:p>
    <w:p w14:paraId="7852ACB8" w14:textId="4E713E15" w:rsidR="00D92296" w:rsidRPr="008817AE" w:rsidDel="00613378" w:rsidRDefault="00D92296" w:rsidP="00D92296">
      <w:pPr>
        <w:pStyle w:val="Heading3"/>
        <w:rPr>
          <w:del w:id="1584" w:author="Phillip" w:date="2023-08-24T16:37:00Z"/>
        </w:rPr>
      </w:pPr>
      <w:bookmarkStart w:id="1585" w:name="_Toc159855231"/>
      <w:bookmarkStart w:id="1586" w:name="_Toc159855753"/>
      <w:bookmarkEnd w:id="1585"/>
      <w:bookmarkEnd w:id="1586"/>
    </w:p>
    <w:p w14:paraId="4C3952CB" w14:textId="442A563F" w:rsidR="00D92296" w:rsidRPr="008817AE" w:rsidDel="00613378" w:rsidRDefault="00D92296" w:rsidP="00D92296">
      <w:pPr>
        <w:pStyle w:val="BodyText"/>
        <w:rPr>
          <w:del w:id="1587" w:author="Phillip" w:date="2023-08-24T16:37:00Z"/>
          <w:b/>
        </w:rPr>
      </w:pPr>
      <w:del w:id="1588" w:author="Phillip" w:date="2023-08-24T16:37:00Z">
        <w:r w:rsidRPr="008817AE" w:rsidDel="00613378">
          <w:rPr>
            <w:b/>
          </w:rPr>
          <w:delText>critical change value</w:delText>
        </w:r>
        <w:bookmarkStart w:id="1589" w:name="_Toc159855232"/>
        <w:bookmarkStart w:id="1590" w:name="_Toc159855754"/>
        <w:bookmarkEnd w:id="1589"/>
        <w:bookmarkEnd w:id="1590"/>
      </w:del>
    </w:p>
    <w:p w14:paraId="4E2A131B" w14:textId="33DC0384" w:rsidR="00D92296" w:rsidRPr="008817AE" w:rsidDel="00613378" w:rsidRDefault="00D92296" w:rsidP="00D92296">
      <w:pPr>
        <w:pStyle w:val="BodyText"/>
        <w:rPr>
          <w:del w:id="1591" w:author="Phillip" w:date="2023-08-24T16:37:00Z"/>
        </w:rPr>
      </w:pPr>
      <w:del w:id="1592" w:author="Phillip" w:date="2023-08-24T16:37:00Z">
        <w:r w:rsidRPr="008817AE" w:rsidDel="00613378">
          <w:delText>maximum amount of change allowed in the meter’s energy registers during disturbance tests without any current flowing in the meter’s current circuits</w:delText>
        </w:r>
        <w:bookmarkStart w:id="1593" w:name="_Toc159855233"/>
        <w:bookmarkStart w:id="1594" w:name="_Toc159855755"/>
        <w:bookmarkEnd w:id="1593"/>
        <w:bookmarkEnd w:id="1594"/>
      </w:del>
    </w:p>
    <w:p w14:paraId="10AC98BF" w14:textId="77058F20" w:rsidR="00D206A8" w:rsidRPr="008817AE" w:rsidDel="00613378" w:rsidRDefault="004836C2" w:rsidP="00F06ED0">
      <w:pPr>
        <w:pStyle w:val="BodyText"/>
        <w:rPr>
          <w:del w:id="1595" w:author="Phillip" w:date="2023-08-24T16:37:00Z"/>
        </w:rPr>
      </w:pPr>
      <w:del w:id="1596" w:author="Phillip" w:date="2023-08-24T16:37:00Z">
        <w:r w:rsidRPr="008817AE" w:rsidDel="00613378">
          <w:delText xml:space="preserve"> </w:delText>
        </w:r>
        <w:r w:rsidR="00D92296" w:rsidRPr="008817AE" w:rsidDel="00613378">
          <w:delText>[IEC 62052.11:2020</w:delText>
        </w:r>
        <w:r w:rsidR="000535DF" w:rsidRPr="008817AE" w:rsidDel="00613378">
          <w:delText xml:space="preserve"> </w:delText>
        </w:r>
        <w:r w:rsidR="00424D34" w:rsidRPr="008817AE" w:rsidDel="00613378">
          <w:fldChar w:fldCharType="begin"/>
        </w:r>
        <w:r w:rsidR="00424D34" w:rsidRPr="008817AE" w:rsidDel="00613378">
          <w:delInstrText xml:space="preserve"> REF _Ref118713612 \r </w:delInstrText>
        </w:r>
        <w:r w:rsidR="008817AE" w:rsidDel="00613378">
          <w:delInstrText xml:space="preserve"> \* MERGEFORMAT </w:delInstrText>
        </w:r>
        <w:r w:rsidR="00424D34" w:rsidRPr="008817AE" w:rsidDel="00613378">
          <w:fldChar w:fldCharType="separate"/>
        </w:r>
        <w:r w:rsidR="00714DB9" w:rsidDel="00613378">
          <w:delText>[1]</w:delText>
        </w:r>
        <w:r w:rsidR="00424D34" w:rsidRPr="008817AE" w:rsidDel="00613378">
          <w:fldChar w:fldCharType="end"/>
        </w:r>
        <w:r w:rsidR="000535DF" w:rsidRPr="008817AE" w:rsidDel="00613378">
          <w:delText>,</w:delText>
        </w:r>
        <w:r w:rsidR="00D92296" w:rsidRPr="008817AE" w:rsidDel="00613378">
          <w:delText xml:space="preserve"> 3.6.3]</w:delText>
        </w:r>
        <w:r w:rsidR="00F06ED0" w:rsidRPr="008817AE" w:rsidDel="00613378">
          <w:delText xml:space="preserve"> </w:delText>
        </w:r>
        <w:bookmarkStart w:id="1597" w:name="_Toc159855234"/>
        <w:bookmarkStart w:id="1598" w:name="_Toc159855756"/>
        <w:bookmarkEnd w:id="1597"/>
        <w:bookmarkEnd w:id="1598"/>
      </w:del>
    </w:p>
    <w:p w14:paraId="7CAA6120" w14:textId="77777777" w:rsidR="00BA386C" w:rsidRPr="008817AE" w:rsidRDefault="00BA386C" w:rsidP="00F55CDD">
      <w:pPr>
        <w:pStyle w:val="Heading3"/>
      </w:pPr>
      <w:bookmarkStart w:id="1599" w:name="_Toc159855235"/>
      <w:bookmarkEnd w:id="1599"/>
    </w:p>
    <w:p w14:paraId="34690C20" w14:textId="35F793F1" w:rsidR="00BA386C" w:rsidRPr="008817AE" w:rsidRDefault="00BA386C" w:rsidP="00F55CDD">
      <w:pPr>
        <w:pStyle w:val="Definition"/>
      </w:pPr>
      <w:r w:rsidRPr="008817AE">
        <w:t>demand</w:t>
      </w:r>
    </w:p>
    <w:p w14:paraId="13BF8089" w14:textId="56EFA3F4" w:rsidR="00BA386C" w:rsidRDefault="00BA386C" w:rsidP="00F55CDD">
      <w:pPr>
        <w:pStyle w:val="BodyText"/>
        <w:rPr>
          <w:ins w:id="1600" w:author="Mitchell, Phillip" w:date="2024-07-01T17:10:00Z"/>
        </w:rPr>
      </w:pPr>
      <w:del w:id="1601" w:author="Mitchell, Phillip" w:date="2024-07-01T16:57:00Z">
        <w:r w:rsidRPr="008817AE" w:rsidDel="00311D7A">
          <w:delText>rate at which a particular quantity (e.g. active energy, reactive energy, etc.) is being supplied to the load</w:delText>
        </w:r>
      </w:del>
      <w:ins w:id="1602" w:author="Mitchell, Phillip" w:date="2024-07-01T17:06:00Z">
        <w:r w:rsidR="00311D7A">
          <w:t>average value of power over an integratio</w:t>
        </w:r>
      </w:ins>
      <w:ins w:id="1603" w:author="Mitchell, Phillip" w:date="2024-07-01T17:07:00Z">
        <w:r w:rsidR="00311D7A">
          <w:t>n period</w:t>
        </w:r>
      </w:ins>
    </w:p>
    <w:p w14:paraId="029298D7" w14:textId="4C8FC5E9" w:rsidR="00311D7A" w:rsidRPr="008817AE" w:rsidRDefault="00311D7A" w:rsidP="00F55CDD">
      <w:pPr>
        <w:pStyle w:val="BodyText"/>
      </w:pPr>
      <w:ins w:id="1604" w:author="Mitchell, Phillip" w:date="2024-07-01T17:10:00Z">
        <w:r w:rsidRPr="008817AE">
          <w:t>[IEC 62052-</w:t>
        </w:r>
        <w:r>
          <w:t>4</w:t>
        </w:r>
        <w:r w:rsidRPr="008817AE">
          <w:t>1:202</w:t>
        </w:r>
        <w:r>
          <w:t>2</w:t>
        </w:r>
      </w:ins>
      <w:ins w:id="1605" w:author="Mitchell, Phillip" w:date="2024-07-01T17:14:00Z">
        <w:r w:rsidR="00654CFF">
          <w:t xml:space="preserve"> </w:t>
        </w:r>
        <w:r w:rsidR="00654CFF">
          <w:fldChar w:fldCharType="begin"/>
        </w:r>
        <w:r w:rsidR="00654CFF">
          <w:instrText xml:space="preserve"> REF _Ref170746505 \r </w:instrText>
        </w:r>
      </w:ins>
      <w:r w:rsidR="00654CFF">
        <w:fldChar w:fldCharType="separate"/>
      </w:r>
      <w:ins w:id="1606" w:author="Mitchell, Phillip" w:date="2024-07-01T17:14:00Z">
        <w:r w:rsidR="00654CFF">
          <w:t>[18]</w:t>
        </w:r>
        <w:r w:rsidR="00654CFF">
          <w:fldChar w:fldCharType="end"/>
        </w:r>
      </w:ins>
      <w:ins w:id="1607" w:author="Mitchell, Phillip" w:date="2024-07-01T17:10:00Z">
        <w:r w:rsidRPr="008817AE">
          <w:t>, 3.</w:t>
        </w:r>
      </w:ins>
      <w:ins w:id="1608" w:author="Mitchell, Phillip" w:date="2024-07-01T17:11:00Z">
        <w:r>
          <w:t>3</w:t>
        </w:r>
      </w:ins>
      <w:ins w:id="1609" w:author="Mitchell, Phillip" w:date="2024-07-01T17:10:00Z">
        <w:r w:rsidRPr="008817AE">
          <w:t>.</w:t>
        </w:r>
      </w:ins>
      <w:ins w:id="1610" w:author="Mitchell, Phillip" w:date="2024-07-01T17:11:00Z">
        <w:r>
          <w:t>1</w:t>
        </w:r>
      </w:ins>
      <w:ins w:id="1611" w:author="Mitchell, Phillip" w:date="2024-07-01T17:10:00Z">
        <w:r w:rsidRPr="008817AE">
          <w:t>]</w:t>
        </w:r>
      </w:ins>
    </w:p>
    <w:p w14:paraId="6E3E0079" w14:textId="35620A8B" w:rsidR="00654CFF" w:rsidRDefault="00BA386C" w:rsidP="00F55CDD">
      <w:pPr>
        <w:pStyle w:val="Note"/>
        <w:rPr>
          <w:ins w:id="1612" w:author="Mitchell, Phillip" w:date="2024-07-01T17:15:00Z"/>
        </w:rPr>
      </w:pPr>
      <w:r w:rsidRPr="008817AE">
        <w:t>Note</w:t>
      </w:r>
      <w:ins w:id="1613" w:author="Mitchell, Phillip" w:date="2024-07-01T17:16:00Z">
        <w:r w:rsidR="003E2C59">
          <w:t xml:space="preserve"> 1</w:t>
        </w:r>
      </w:ins>
      <w:r w:rsidRPr="008817AE">
        <w:t>:</w:t>
      </w:r>
      <w:r w:rsidRPr="008817AE">
        <w:tab/>
      </w:r>
      <w:del w:id="1614" w:author="Mitchell, Phillip" w:date="2024-07-01T17:15:00Z">
        <w:r w:rsidRPr="008817AE" w:rsidDel="00654CFF">
          <w:delText>Demand is generally calculated as an average obtained over a specified time interval.</w:delText>
        </w:r>
        <w:r w:rsidR="00FA50D3" w:rsidRPr="008817AE" w:rsidDel="00654CFF">
          <w:delText xml:space="preserve"> </w:delText>
        </w:r>
      </w:del>
      <w:ins w:id="1615" w:author="Mitchell, Phillip" w:date="2024-07-01T17:16:00Z">
        <w:r w:rsidR="003E2C59">
          <w:t>Demand could be for active, apparent of reactive power.</w:t>
        </w:r>
      </w:ins>
    </w:p>
    <w:p w14:paraId="3D02F82C" w14:textId="65801603" w:rsidR="00BA386C" w:rsidRPr="008817AE" w:rsidRDefault="003E2C59" w:rsidP="00F55CDD">
      <w:pPr>
        <w:pStyle w:val="Note"/>
      </w:pPr>
      <w:ins w:id="1616" w:author="Mitchell, Phillip" w:date="2024-07-01T17:16:00Z">
        <w:r>
          <w:t>Note 2:</w:t>
        </w:r>
        <w:r>
          <w:tab/>
        </w:r>
      </w:ins>
      <w:ins w:id="1617" w:author="Mitchell, Phillip" w:date="2024-07-01T17:21:00Z">
        <w:r>
          <w:t>In this Recommendation, t</w:t>
        </w:r>
      </w:ins>
      <w:ins w:id="1618" w:author="Mitchell, Phillip" w:date="2024-07-01T17:19:00Z">
        <w:r>
          <w:t xml:space="preserve">he </w:t>
        </w:r>
      </w:ins>
      <w:ins w:id="1619" w:author="Mitchell, Phillip" w:date="2024-07-01T17:38:00Z">
        <w:r w:rsidR="00555976">
          <w:t xml:space="preserve">demand </w:t>
        </w:r>
      </w:ins>
      <w:ins w:id="1620" w:author="Mitchell, Phillip" w:date="2024-07-01T17:19:00Z">
        <w:r>
          <w:t xml:space="preserve">integration period is </w:t>
        </w:r>
      </w:ins>
      <w:ins w:id="1621" w:author="Mitchell, Phillip" w:date="2024-07-01T17:38:00Z">
        <w:r w:rsidR="00555976">
          <w:t xml:space="preserve">also </w:t>
        </w:r>
      </w:ins>
      <w:ins w:id="1622" w:author="Mitchell, Phillip" w:date="2024-07-01T17:21:00Z">
        <w:r>
          <w:t xml:space="preserve">called the </w:t>
        </w:r>
      </w:ins>
      <w:ins w:id="1623" w:author="Mitchell, Phillip" w:date="2024-07-01T17:20:00Z">
        <w:r>
          <w:t xml:space="preserve">demand interval (see </w:t>
        </w:r>
        <w:r>
          <w:fldChar w:fldCharType="begin"/>
        </w:r>
        <w:r>
          <w:instrText xml:space="preserve"> REF _Ref170746845 \r </w:instrText>
        </w:r>
      </w:ins>
      <w:r>
        <w:fldChar w:fldCharType="separate"/>
      </w:r>
      <w:ins w:id="1624" w:author="Mitchell, Phillip" w:date="2024-07-01T17:20:00Z">
        <w:r>
          <w:t>3.3.23</w:t>
        </w:r>
        <w:r>
          <w:fldChar w:fldCharType="end"/>
        </w:r>
        <w:r>
          <w:t>)</w:t>
        </w:r>
      </w:ins>
      <w:del w:id="1625" w:author="Mitchell, Phillip" w:date="2024-07-01T17:17:00Z">
        <w:r w:rsidR="00FA50D3" w:rsidRPr="008817AE" w:rsidDel="003E2C59">
          <w:delText xml:space="preserve">This value </w:delText>
        </w:r>
      </w:del>
      <w:del w:id="1626" w:author="Mitchell, Phillip" w:date="2024-07-01T17:18:00Z">
        <w:r w:rsidR="00FA50D3" w:rsidRPr="008817AE" w:rsidDel="003E2C59">
          <w:delText>can be calculated by dividing the integrated quantity (e.g. watt</w:delText>
        </w:r>
      </w:del>
      <w:ins w:id="1627" w:author="Phillip" w:date="2023-08-03T16:30:00Z">
        <w:del w:id="1628" w:author="Mitchell, Phillip" w:date="2024-07-01T17:18:00Z">
          <w:r w:rsidR="006C5CB4" w:rsidDel="003E2C59">
            <w:delText>-</w:delText>
          </w:r>
        </w:del>
      </w:ins>
      <w:del w:id="1629" w:author="Mitchell, Phillip" w:date="2024-07-01T17:18:00Z">
        <w:r w:rsidR="00FA50D3" w:rsidRPr="008817AE" w:rsidDel="003E2C59">
          <w:delText xml:space="preserve">hours) by the </w:delText>
        </w:r>
      </w:del>
      <w:del w:id="1630" w:author="Mitchell, Phillip" w:date="2024-07-01T17:20:00Z">
        <w:r w:rsidR="00FA50D3" w:rsidRPr="008817AE" w:rsidDel="003E2C59">
          <w:delText>elapsed time in the designated interval (e.g. 15 minutes)</w:delText>
        </w:r>
      </w:del>
      <w:r w:rsidR="00FA50D3" w:rsidRPr="008817AE">
        <w:t>.</w:t>
      </w:r>
    </w:p>
    <w:p w14:paraId="01CF3189" w14:textId="77777777" w:rsidR="008B0272" w:rsidRPr="008817AE" w:rsidRDefault="008B0272" w:rsidP="00F55CDD">
      <w:pPr>
        <w:pStyle w:val="Heading3"/>
      </w:pPr>
      <w:bookmarkStart w:id="1631" w:name="_Toc159855236"/>
      <w:bookmarkEnd w:id="1631"/>
    </w:p>
    <w:p w14:paraId="7DF2744A" w14:textId="766C3F07" w:rsidR="008B0272" w:rsidRPr="008817AE" w:rsidRDefault="008B0272" w:rsidP="00F55CDD">
      <w:pPr>
        <w:pStyle w:val="Definition"/>
      </w:pPr>
      <w:r w:rsidRPr="008817AE">
        <w:t>maximum demand</w:t>
      </w:r>
    </w:p>
    <w:p w14:paraId="59644307" w14:textId="2E93E2FA" w:rsidR="008B0272" w:rsidRPr="008817AE" w:rsidRDefault="008B0272" w:rsidP="00F55CDD">
      <w:pPr>
        <w:pStyle w:val="Definition"/>
      </w:pPr>
      <w:r w:rsidRPr="008817AE">
        <w:t>peak demand</w:t>
      </w:r>
    </w:p>
    <w:p w14:paraId="6A4D3269" w14:textId="2E8BAE3D" w:rsidR="008B0272" w:rsidRDefault="008B0272" w:rsidP="00F55CDD">
      <w:pPr>
        <w:pStyle w:val="BodyText"/>
        <w:rPr>
          <w:ins w:id="1632" w:author="Mitchell, Phillip" w:date="2024-07-01T17:33:00Z"/>
        </w:rPr>
      </w:pPr>
      <w:r w:rsidRPr="008817AE">
        <w:t xml:space="preserve">highest </w:t>
      </w:r>
      <w:ins w:id="1633" w:author="Mitchell, Phillip" w:date="2024-07-01T17:33:00Z">
        <w:r w:rsidR="005811A1">
          <w:t xml:space="preserve">registered demand </w:t>
        </w:r>
      </w:ins>
      <w:del w:id="1634" w:author="Mitchell, Phillip" w:date="2024-07-01T17:33:00Z">
        <w:r w:rsidRPr="008817AE" w:rsidDel="005811A1">
          <w:delText>value of demand measurement by the meter</w:delText>
        </w:r>
        <w:r w:rsidR="00BE7383" w:rsidRPr="008817AE" w:rsidDel="005811A1">
          <w:delText>, subsequent to the most recent maximum demand reset</w:delText>
        </w:r>
      </w:del>
      <w:ins w:id="1635" w:author="Mitchell, Phillip" w:date="2024-07-01T17:33:00Z">
        <w:r w:rsidR="005811A1">
          <w:t>during a specific period</w:t>
        </w:r>
      </w:ins>
    </w:p>
    <w:p w14:paraId="1BCE5717" w14:textId="0FB414E3" w:rsidR="005811A1" w:rsidRDefault="005811A1" w:rsidP="005811A1">
      <w:pPr>
        <w:pStyle w:val="BodyText"/>
        <w:rPr>
          <w:ins w:id="1636" w:author="Mitchell, Phillip" w:date="2024-07-01T17:33:00Z"/>
        </w:rPr>
      </w:pPr>
      <w:ins w:id="1637" w:author="Mitchell, Phillip" w:date="2024-07-01T17:33:00Z">
        <w:r w:rsidRPr="008817AE">
          <w:t>[IEC 62052-</w:t>
        </w:r>
        <w:r>
          <w:t>4</w:t>
        </w:r>
        <w:r w:rsidRPr="008817AE">
          <w:t>1:202</w:t>
        </w:r>
        <w:r>
          <w:t xml:space="preserve">2 </w:t>
        </w:r>
        <w:r>
          <w:fldChar w:fldCharType="begin"/>
        </w:r>
        <w:r>
          <w:instrText xml:space="preserve"> REF _Ref170746505 \r </w:instrText>
        </w:r>
        <w:r>
          <w:fldChar w:fldCharType="separate"/>
        </w:r>
        <w:r>
          <w:t>[18]</w:t>
        </w:r>
        <w:r>
          <w:fldChar w:fldCharType="end"/>
        </w:r>
        <w:r w:rsidRPr="008817AE">
          <w:t>, 3.</w:t>
        </w:r>
        <w:r>
          <w:t>3</w:t>
        </w:r>
        <w:r w:rsidRPr="008817AE">
          <w:t>.</w:t>
        </w:r>
        <w:r>
          <w:t>3</w:t>
        </w:r>
        <w:r w:rsidRPr="008817AE">
          <w:t>]</w:t>
        </w:r>
      </w:ins>
    </w:p>
    <w:p w14:paraId="6823F844" w14:textId="14D4096F" w:rsidR="005811A1" w:rsidRPr="008817AE" w:rsidRDefault="005811A1">
      <w:pPr>
        <w:pStyle w:val="Note"/>
        <w:pPrChange w:id="1638" w:author="Mitchell, Phillip" w:date="2024-07-01T17:35:00Z">
          <w:pPr>
            <w:pStyle w:val="BodyText"/>
          </w:pPr>
        </w:pPrChange>
      </w:pPr>
      <w:ins w:id="1639" w:author="Mitchell, Phillip" w:date="2024-07-01T17:33:00Z">
        <w:r>
          <w:t>Note:</w:t>
        </w:r>
        <w:r>
          <w:tab/>
        </w:r>
      </w:ins>
      <w:ins w:id="1640" w:author="Mitchell, Phillip" w:date="2024-07-01T17:34:00Z">
        <w:r>
          <w:t>The specific period may be a billing period o</w:t>
        </w:r>
      </w:ins>
      <w:ins w:id="1641" w:author="Mitchell, Phillip" w:date="2024-07-01T17:35:00Z">
        <w:r>
          <w:t>r other specified period.</w:t>
        </w:r>
      </w:ins>
    </w:p>
    <w:p w14:paraId="7362FE9F" w14:textId="77777777" w:rsidR="00DC7D79" w:rsidRPr="008817AE" w:rsidRDefault="00DC7D79" w:rsidP="00F55CDD">
      <w:pPr>
        <w:pStyle w:val="Heading3"/>
      </w:pPr>
      <w:bookmarkStart w:id="1642" w:name="_Toc159855237"/>
      <w:bookmarkStart w:id="1643" w:name="_Ref170746845"/>
      <w:bookmarkEnd w:id="1642"/>
    </w:p>
    <w:bookmarkEnd w:id="1643"/>
    <w:p w14:paraId="560CEB68" w14:textId="4D39308A" w:rsidR="00DC7D79" w:rsidRDefault="00DC7D79" w:rsidP="00F55CDD">
      <w:pPr>
        <w:pStyle w:val="Definition"/>
        <w:rPr>
          <w:ins w:id="1644" w:author="Mitchell, Phillip" w:date="2024-07-01T17:36:00Z"/>
        </w:rPr>
      </w:pPr>
      <w:r w:rsidRPr="008817AE">
        <w:t xml:space="preserve">demand </w:t>
      </w:r>
      <w:proofErr w:type="gramStart"/>
      <w:r w:rsidRPr="008817AE">
        <w:t>interval</w:t>
      </w:r>
      <w:proofErr w:type="gramEnd"/>
    </w:p>
    <w:p w14:paraId="4E2FA793" w14:textId="0E478816" w:rsidR="00555976" w:rsidRPr="00555976" w:rsidRDefault="00555976" w:rsidP="00555976">
      <w:pPr>
        <w:pStyle w:val="Definition"/>
      </w:pPr>
      <w:ins w:id="1645" w:author="Mitchell, Phillip" w:date="2024-07-01T17:36:00Z">
        <w:r>
          <w:t xml:space="preserve">demand integration </w:t>
        </w:r>
        <w:proofErr w:type="gramStart"/>
        <w:r>
          <w:t>period</w:t>
        </w:r>
      </w:ins>
      <w:proofErr w:type="gramEnd"/>
    </w:p>
    <w:p w14:paraId="65857DD5" w14:textId="3B9060AD" w:rsidR="00DC7D79" w:rsidRPr="008817AE" w:rsidRDefault="00DC7D79" w:rsidP="00F55CDD">
      <w:pPr>
        <w:pStyle w:val="BodyText"/>
      </w:pPr>
      <w:r w:rsidRPr="008817AE">
        <w:t xml:space="preserve">interval of time </w:t>
      </w:r>
      <w:ins w:id="1646" w:author="Mitchell, Phillip" w:date="2024-07-01T17:39:00Z">
        <w:r w:rsidR="00555976">
          <w:t xml:space="preserve">(or integration time) </w:t>
        </w:r>
      </w:ins>
      <w:del w:id="1647" w:author="Mitchell, Phillip" w:date="2024-07-01T17:38:00Z">
        <w:r w:rsidRPr="008817AE" w:rsidDel="00555976">
          <w:delText xml:space="preserve">on </w:delText>
        </w:r>
      </w:del>
      <w:ins w:id="1648" w:author="Mitchell, Phillip" w:date="2024-07-01T17:38:00Z">
        <w:r w:rsidR="00555976">
          <w:t xml:space="preserve">over </w:t>
        </w:r>
      </w:ins>
      <w:r w:rsidRPr="008817AE">
        <w:t xml:space="preserve">which </w:t>
      </w:r>
      <w:del w:id="1649" w:author="Mitchell, Phillip" w:date="2024-07-01T17:38:00Z">
        <w:r w:rsidRPr="008817AE" w:rsidDel="00555976">
          <w:delText xml:space="preserve">a </w:delText>
        </w:r>
      </w:del>
      <w:r w:rsidRPr="008817AE">
        <w:t xml:space="preserve">demand </w:t>
      </w:r>
      <w:del w:id="1650" w:author="Mitchell, Phillip" w:date="2024-07-01T17:38:00Z">
        <w:r w:rsidRPr="008817AE" w:rsidDel="00555976">
          <w:delText xml:space="preserve">measurement </w:delText>
        </w:r>
      </w:del>
      <w:r w:rsidRPr="008817AE">
        <w:t xml:space="preserve">is </w:t>
      </w:r>
      <w:del w:id="1651" w:author="Mitchell, Phillip" w:date="2024-07-01T17:38:00Z">
        <w:r w:rsidRPr="008817AE" w:rsidDel="00555976">
          <w:delText>based</w:delText>
        </w:r>
      </w:del>
      <w:proofErr w:type="gramStart"/>
      <w:ins w:id="1652" w:author="Mitchell, Phillip" w:date="2024-07-01T17:38:00Z">
        <w:r w:rsidR="00555976">
          <w:t>calculated</w:t>
        </w:r>
      </w:ins>
      <w:proofErr w:type="gramEnd"/>
    </w:p>
    <w:p w14:paraId="10B37BD7" w14:textId="77777777" w:rsidR="000B305A" w:rsidRPr="008817AE" w:rsidRDefault="000B305A" w:rsidP="00F55CDD">
      <w:pPr>
        <w:pStyle w:val="Heading3"/>
      </w:pPr>
      <w:bookmarkStart w:id="1653" w:name="_Toc159855238"/>
      <w:bookmarkEnd w:id="1653"/>
    </w:p>
    <w:p w14:paraId="50A2A0A6" w14:textId="54126E01" w:rsidR="000B305A" w:rsidRPr="008817AE" w:rsidRDefault="000B305A" w:rsidP="00F55CDD">
      <w:pPr>
        <w:pStyle w:val="Definition"/>
      </w:pPr>
      <w:r w:rsidRPr="008817AE">
        <w:t xml:space="preserve">demand </w:t>
      </w:r>
      <w:proofErr w:type="gramStart"/>
      <w:r w:rsidRPr="008817AE">
        <w:t>subinterval</w:t>
      </w:r>
      <w:proofErr w:type="gramEnd"/>
    </w:p>
    <w:p w14:paraId="33F8FB22" w14:textId="71C72589" w:rsidR="000B3217" w:rsidRPr="008817AE" w:rsidRDefault="000B3217" w:rsidP="00F55CDD">
      <w:pPr>
        <w:pStyle w:val="Definition"/>
      </w:pPr>
      <w:r w:rsidRPr="008817AE">
        <w:t>subinterval</w:t>
      </w:r>
    </w:p>
    <w:p w14:paraId="09F9ED54" w14:textId="0BAA6AEB" w:rsidR="000B305A" w:rsidRPr="008817AE" w:rsidRDefault="000B305A" w:rsidP="00F55CDD">
      <w:pPr>
        <w:pStyle w:val="BodyText"/>
      </w:pPr>
      <w:r w:rsidRPr="008817AE">
        <w:t>interval of time</w:t>
      </w:r>
      <w:r w:rsidR="00261506" w:rsidRPr="008817AE">
        <w:t xml:space="preserve"> that is a submultiple of the demand interval and used with</w:t>
      </w:r>
      <w:r w:rsidRPr="008817AE">
        <w:t xml:space="preserve"> </w:t>
      </w:r>
      <w:r w:rsidR="00261506" w:rsidRPr="008817AE">
        <w:t xml:space="preserve">the sliding window demand </w:t>
      </w:r>
      <w:del w:id="1654" w:author="Mitchell, Phillip" w:date="2024-07-01T17:43:00Z">
        <w:r w:rsidR="00261506" w:rsidRPr="008817AE" w:rsidDel="00555976">
          <w:delText>response</w:delText>
        </w:r>
      </w:del>
      <w:proofErr w:type="gramStart"/>
      <w:ins w:id="1655" w:author="Mitchell, Phillip" w:date="2024-07-01T17:43:00Z">
        <w:r w:rsidR="00555976">
          <w:t>method</w:t>
        </w:r>
      </w:ins>
      <w:proofErr w:type="gramEnd"/>
    </w:p>
    <w:p w14:paraId="36B91D67" w14:textId="77777777" w:rsidR="00BE7383" w:rsidRPr="008817AE" w:rsidRDefault="00BE7383" w:rsidP="00F55CDD">
      <w:pPr>
        <w:pStyle w:val="Heading3"/>
      </w:pPr>
      <w:bookmarkStart w:id="1656" w:name="_Toc159855239"/>
      <w:bookmarkEnd w:id="1656"/>
    </w:p>
    <w:p w14:paraId="2B5E6BBD" w14:textId="030B0CB2" w:rsidR="000B305A" w:rsidRPr="008817AE" w:rsidRDefault="000B305A" w:rsidP="00F55CDD">
      <w:pPr>
        <w:pStyle w:val="Definition"/>
      </w:pPr>
      <w:r w:rsidRPr="008817AE">
        <w:t xml:space="preserve">demand </w:t>
      </w:r>
      <w:del w:id="1657" w:author="Mitchell, Phillip" w:date="2024-07-01T17:43:00Z">
        <w:r w:rsidRPr="008817AE" w:rsidDel="00555976">
          <w:delText>response</w:delText>
        </w:r>
      </w:del>
      <w:proofErr w:type="gramStart"/>
      <w:ins w:id="1658" w:author="Mitchell, Phillip" w:date="2024-07-01T17:43:00Z">
        <w:r w:rsidR="00555976">
          <w:t>method</w:t>
        </w:r>
      </w:ins>
      <w:proofErr w:type="gramEnd"/>
    </w:p>
    <w:p w14:paraId="64EE1C89" w14:textId="11D34890" w:rsidR="000B305A" w:rsidRPr="008817AE" w:rsidRDefault="000B305A" w:rsidP="00F55CDD">
      <w:pPr>
        <w:pStyle w:val="BodyText"/>
      </w:pPr>
      <w:r w:rsidRPr="008817AE">
        <w:t xml:space="preserve">method of calculating </w:t>
      </w:r>
      <w:r w:rsidR="00FC3AF8" w:rsidRPr="008817AE">
        <w:t xml:space="preserve">demand </w:t>
      </w:r>
      <w:r w:rsidRPr="008817AE">
        <w:t xml:space="preserve">based on the demand </w:t>
      </w:r>
      <w:proofErr w:type="gramStart"/>
      <w:r w:rsidRPr="008817AE">
        <w:t>interval</w:t>
      </w:r>
      <w:proofErr w:type="gramEnd"/>
    </w:p>
    <w:p w14:paraId="46D7E9F6" w14:textId="77777777" w:rsidR="000B305A" w:rsidRPr="008817AE" w:rsidRDefault="000B305A" w:rsidP="00F55CDD">
      <w:pPr>
        <w:pStyle w:val="Heading4"/>
      </w:pPr>
    </w:p>
    <w:p w14:paraId="3F8158A4" w14:textId="09E7DA59" w:rsidR="008F0F7E" w:rsidRPr="008817AE" w:rsidRDefault="008F0F7E" w:rsidP="00F55CDD">
      <w:pPr>
        <w:pStyle w:val="Definition"/>
      </w:pPr>
      <w:r w:rsidRPr="008817AE">
        <w:t>sliding window</w:t>
      </w:r>
    </w:p>
    <w:p w14:paraId="60326F62" w14:textId="65F94BA8" w:rsidR="008F0F7E" w:rsidRPr="008817AE" w:rsidRDefault="000B305A" w:rsidP="00F55CDD">
      <w:pPr>
        <w:pStyle w:val="BodyText"/>
      </w:pPr>
      <w:r w:rsidRPr="008817AE">
        <w:t xml:space="preserve">demand </w:t>
      </w:r>
      <w:del w:id="1659" w:author="Mitchell, Phillip" w:date="2024-07-01T17:43:00Z">
        <w:r w:rsidRPr="008817AE" w:rsidDel="00555976">
          <w:delText xml:space="preserve">response </w:delText>
        </w:r>
      </w:del>
      <w:ins w:id="1660" w:author="Mitchell, Phillip" w:date="2024-07-01T17:43:00Z">
        <w:r w:rsidR="00555976">
          <w:t>method</w:t>
        </w:r>
        <w:r w:rsidR="00555976" w:rsidRPr="008817AE">
          <w:t xml:space="preserve"> </w:t>
        </w:r>
      </w:ins>
      <w:r w:rsidR="00FC3AF8" w:rsidRPr="008817AE">
        <w:t xml:space="preserve">whereby at the end of each new subinterval, the value of the oldest subinterval demand value is discarded, and a new demand value is calculated based on the </w:t>
      </w:r>
      <w:del w:id="1661" w:author="Mitchell, Phillip" w:date="2024-07-01T17:45:00Z">
        <w:r w:rsidR="00FC3AF8" w:rsidRPr="008817AE" w:rsidDel="00555976">
          <w:delText xml:space="preserve">sum of energy registered in the </w:delText>
        </w:r>
      </w:del>
      <w:r w:rsidR="00FC3AF8" w:rsidRPr="008817AE">
        <w:t xml:space="preserve">most recent contiguous subintervals which comprise the demand </w:t>
      </w:r>
      <w:proofErr w:type="gramStart"/>
      <w:r w:rsidR="00FC3AF8" w:rsidRPr="008817AE">
        <w:t>interval</w:t>
      </w:r>
      <w:proofErr w:type="gramEnd"/>
    </w:p>
    <w:p w14:paraId="7954C9F9" w14:textId="77777777" w:rsidR="000B3217" w:rsidRPr="008817AE" w:rsidRDefault="000B3217" w:rsidP="00F55CDD">
      <w:pPr>
        <w:pStyle w:val="Heading4"/>
      </w:pPr>
    </w:p>
    <w:p w14:paraId="7FF7DEF8" w14:textId="4BAC1933" w:rsidR="000B3217" w:rsidRPr="008817AE" w:rsidRDefault="000B3217" w:rsidP="00F55CDD">
      <w:pPr>
        <w:pStyle w:val="Definition"/>
      </w:pPr>
      <w:r w:rsidRPr="008817AE">
        <w:t>block</w:t>
      </w:r>
      <w:ins w:id="1662" w:author="Phillip" w:date="2023-08-21T10:53:00Z">
        <w:r w:rsidR="009C1013">
          <w:t xml:space="preserve"> </w:t>
        </w:r>
        <w:proofErr w:type="gramStart"/>
        <w:r w:rsidR="009C1013">
          <w:t>demand</w:t>
        </w:r>
      </w:ins>
      <w:proofErr w:type="gramEnd"/>
    </w:p>
    <w:p w14:paraId="6331C701" w14:textId="3DB2FA6F" w:rsidR="000B3217" w:rsidRDefault="000B3217" w:rsidP="00F55CDD">
      <w:pPr>
        <w:pStyle w:val="BodyText"/>
        <w:rPr>
          <w:ins w:id="1663" w:author="Mitchell, Phillip" w:date="2023-11-08T14:55:00Z"/>
        </w:rPr>
      </w:pPr>
      <w:r w:rsidRPr="008817AE">
        <w:t xml:space="preserve">demand </w:t>
      </w:r>
      <w:del w:id="1664" w:author="Mitchell, Phillip" w:date="2024-07-01T17:45:00Z">
        <w:r w:rsidRPr="008817AE" w:rsidDel="008612E6">
          <w:delText xml:space="preserve">response </w:delText>
        </w:r>
      </w:del>
      <w:ins w:id="1665" w:author="Mitchell, Phillip" w:date="2024-07-01T17:45:00Z">
        <w:r w:rsidR="008612E6">
          <w:t>m</w:t>
        </w:r>
      </w:ins>
      <w:ins w:id="1666" w:author="Mitchell, Phillip" w:date="2024-07-01T17:46:00Z">
        <w:r w:rsidR="008612E6">
          <w:t>ethod</w:t>
        </w:r>
      </w:ins>
      <w:ins w:id="1667" w:author="Mitchell, Phillip" w:date="2024-07-01T17:45:00Z">
        <w:r w:rsidR="008612E6" w:rsidRPr="008817AE">
          <w:t xml:space="preserve"> </w:t>
        </w:r>
      </w:ins>
      <w:r w:rsidRPr="008817AE">
        <w:t xml:space="preserve">whereby a new demand value is calculated based on the energy registered during the demand </w:t>
      </w:r>
      <w:proofErr w:type="gramStart"/>
      <w:r w:rsidRPr="008817AE">
        <w:t>interval</w:t>
      </w:r>
      <w:proofErr w:type="gramEnd"/>
    </w:p>
    <w:p w14:paraId="754AA01B" w14:textId="655EDF37" w:rsidR="00FB11A2" w:rsidDel="001358FF" w:rsidRDefault="00FB11A2">
      <w:pPr>
        <w:pStyle w:val="Note"/>
        <w:rPr>
          <w:ins w:id="1668" w:author="Phillip" w:date="2023-08-02T15:39:00Z"/>
          <w:del w:id="1669" w:author="Mitchell, Phillip" w:date="2024-07-10T15:16:00Z"/>
        </w:rPr>
        <w:pPrChange w:id="1670" w:author="Mitchell, Phillip" w:date="2023-11-08T14:58:00Z">
          <w:pPr>
            <w:pStyle w:val="BodyText"/>
          </w:pPr>
        </w:pPrChange>
      </w:pPr>
      <w:bookmarkStart w:id="1671" w:name="_Toc159855240"/>
      <w:bookmarkStart w:id="1672" w:name="_Toc182387257"/>
      <w:bookmarkEnd w:id="1671"/>
      <w:bookmarkEnd w:id="1672"/>
    </w:p>
    <w:p w14:paraId="6DE12903" w14:textId="77777777" w:rsidR="00247D24" w:rsidRDefault="00247D24" w:rsidP="00247D24">
      <w:pPr>
        <w:pStyle w:val="Heading2"/>
        <w:rPr>
          <w:ins w:id="1673" w:author="Phillip" w:date="2023-08-02T15:39:00Z"/>
        </w:rPr>
      </w:pPr>
      <w:bookmarkStart w:id="1674" w:name="_Toc159855241"/>
      <w:bookmarkStart w:id="1675" w:name="_Toc182411524"/>
      <w:ins w:id="1676" w:author="Phillip" w:date="2023-08-02T15:39:00Z">
        <w:r w:rsidRPr="007E0248">
          <w:t>Nomenclature and symbology of metrological quantities</w:t>
        </w:r>
        <w:bookmarkEnd w:id="1674"/>
        <w:bookmarkEnd w:id="1675"/>
      </w:ins>
    </w:p>
    <w:p w14:paraId="71EF3C31" w14:textId="36151FB8" w:rsidR="00247D24" w:rsidRDefault="00247D24" w:rsidP="00247D24">
      <w:pPr>
        <w:pStyle w:val="BodyText"/>
        <w:rPr>
          <w:ins w:id="1677" w:author="Phillip" w:date="2023-08-02T15:39:00Z"/>
        </w:rPr>
      </w:pPr>
      <w:ins w:id="1678" w:author="Phillip" w:date="2023-08-02T15:39:00Z">
        <w:r w:rsidRPr="007E0248">
          <w:t xml:space="preserve">This recommendation uses the symbols and nomenclature </w:t>
        </w:r>
        <w:r>
          <w:t xml:space="preserve">given in </w:t>
        </w:r>
        <w:r>
          <w:fldChar w:fldCharType="begin"/>
        </w:r>
        <w:r>
          <w:instrText xml:space="preserve"> REF _Ref141108294 </w:instrText>
        </w:r>
        <w:r>
          <w:fldChar w:fldCharType="separate"/>
        </w:r>
      </w:ins>
      <w:ins w:id="1679" w:author="Mitchell, Phillip" w:date="2023-11-29T12:24:00Z">
        <w:r w:rsidR="0033235A">
          <w:t xml:space="preserve">Table </w:t>
        </w:r>
        <w:r w:rsidR="0033235A">
          <w:rPr>
            <w:noProof/>
          </w:rPr>
          <w:t>1</w:t>
        </w:r>
      </w:ins>
      <w:ins w:id="1680" w:author="Phillip" w:date="2023-08-02T15:39:00Z">
        <w:r>
          <w:fldChar w:fldCharType="end"/>
        </w:r>
        <w:r>
          <w:t xml:space="preserve"> </w:t>
        </w:r>
        <w:r w:rsidRPr="007E0248">
          <w:t>for metrological quantities.</w:t>
        </w:r>
      </w:ins>
    </w:p>
    <w:p w14:paraId="01E5176B" w14:textId="25E08294" w:rsidR="00247D24" w:rsidRDefault="00247D24" w:rsidP="00247D24">
      <w:pPr>
        <w:pStyle w:val="Caption"/>
        <w:rPr>
          <w:ins w:id="1681" w:author="Phillip" w:date="2023-08-02T15:39:00Z"/>
        </w:rPr>
      </w:pPr>
      <w:bookmarkStart w:id="1682" w:name="_Ref141108294"/>
      <w:ins w:id="1683" w:author="Phillip" w:date="2023-08-02T15:39:00Z">
        <w:r>
          <w:t xml:space="preserve">Table </w:t>
        </w:r>
        <w:r>
          <w:fldChar w:fldCharType="begin"/>
        </w:r>
        <w:r>
          <w:instrText xml:space="preserve"> SEQ Table \* ARABIC </w:instrText>
        </w:r>
        <w:r>
          <w:fldChar w:fldCharType="separate"/>
        </w:r>
      </w:ins>
      <w:ins w:id="1684" w:author="Mitchell, Phillip" w:date="2023-11-29T12:24:00Z">
        <w:r w:rsidR="0033235A">
          <w:rPr>
            <w:noProof/>
          </w:rPr>
          <w:t>1</w:t>
        </w:r>
      </w:ins>
      <w:ins w:id="1685" w:author="Phillip" w:date="2023-08-02T15:39:00Z">
        <w:r>
          <w:fldChar w:fldCharType="end"/>
        </w:r>
        <w:bookmarkEnd w:id="1682"/>
        <w:r>
          <w:t xml:space="preserve"> – S</w:t>
        </w:r>
        <w:r w:rsidRPr="007E0248">
          <w:t>ymbols</w:t>
        </w:r>
        <w:r>
          <w:t xml:space="preserve"> </w:t>
        </w:r>
        <w:r w:rsidRPr="007E0248">
          <w:t xml:space="preserve">and </w:t>
        </w:r>
        <w:r w:rsidRPr="00F07E4B">
          <w:t>nomenclature</w:t>
        </w:r>
        <w:r w:rsidRPr="007E0248">
          <w:t xml:space="preserve"> for metrological quantities</w:t>
        </w:r>
      </w:ins>
    </w:p>
    <w:tbl>
      <w:tblPr>
        <w:tblStyle w:val="TableGrid"/>
        <w:tblW w:w="5000" w:type="pct"/>
        <w:tblCellMar>
          <w:top w:w="43" w:type="dxa"/>
          <w:left w:w="57" w:type="dxa"/>
          <w:bottom w:w="43" w:type="dxa"/>
          <w:right w:w="57" w:type="dxa"/>
        </w:tblCellMar>
        <w:tblLook w:val="04A0" w:firstRow="1" w:lastRow="0" w:firstColumn="1" w:lastColumn="0" w:noHBand="0" w:noVBand="1"/>
      </w:tblPr>
      <w:tblGrid>
        <w:gridCol w:w="1007"/>
        <w:gridCol w:w="5224"/>
        <w:gridCol w:w="3397"/>
      </w:tblGrid>
      <w:tr w:rsidR="004C333D" w14:paraId="710303DC" w14:textId="77777777" w:rsidTr="00705FAB">
        <w:trPr>
          <w:tblHeader/>
          <w:ins w:id="1686" w:author="Phillip" w:date="2023-08-02T15:39:00Z"/>
        </w:trPr>
        <w:tc>
          <w:tcPr>
            <w:tcW w:w="523" w:type="pct"/>
            <w:vAlign w:val="center"/>
          </w:tcPr>
          <w:p w14:paraId="4CC021D6" w14:textId="77777777" w:rsidR="00247D24" w:rsidRDefault="00247D24" w:rsidP="00705FAB">
            <w:pPr>
              <w:pStyle w:val="TABLE-col-heading"/>
              <w:rPr>
                <w:ins w:id="1687" w:author="Phillip" w:date="2023-08-02T15:39:00Z"/>
              </w:rPr>
            </w:pPr>
            <w:ins w:id="1688" w:author="Phillip" w:date="2023-08-02T15:39:00Z">
              <w:r>
                <w:t>Symbol</w:t>
              </w:r>
            </w:ins>
          </w:p>
        </w:tc>
        <w:tc>
          <w:tcPr>
            <w:tcW w:w="2713" w:type="pct"/>
            <w:vAlign w:val="center"/>
          </w:tcPr>
          <w:p w14:paraId="01DEF0E8" w14:textId="77777777" w:rsidR="00247D24" w:rsidRDefault="00247D24" w:rsidP="00705FAB">
            <w:pPr>
              <w:pStyle w:val="TABLE-col-heading"/>
              <w:rPr>
                <w:ins w:id="1689" w:author="Phillip" w:date="2023-08-02T15:39:00Z"/>
              </w:rPr>
            </w:pPr>
            <w:ins w:id="1690" w:author="Phillip" w:date="2023-08-02T15:39:00Z">
              <w:r>
                <w:t>Description</w:t>
              </w:r>
            </w:ins>
          </w:p>
        </w:tc>
        <w:tc>
          <w:tcPr>
            <w:tcW w:w="1764" w:type="pct"/>
            <w:vAlign w:val="center"/>
          </w:tcPr>
          <w:p w14:paraId="60CC9672" w14:textId="77777777" w:rsidR="00247D24" w:rsidRDefault="00247D24" w:rsidP="00705FAB">
            <w:pPr>
              <w:pStyle w:val="TABLE-col-heading"/>
              <w:rPr>
                <w:ins w:id="1691" w:author="Phillip" w:date="2023-08-02T15:39:00Z"/>
              </w:rPr>
            </w:pPr>
            <w:ins w:id="1692" w:author="Phillip" w:date="2023-08-02T15:39:00Z">
              <w:r>
                <w:t>Units of measurement</w:t>
              </w:r>
            </w:ins>
          </w:p>
        </w:tc>
      </w:tr>
      <w:tr w:rsidR="004C333D" w14:paraId="73E97CCF" w14:textId="77777777" w:rsidTr="00705FAB">
        <w:trPr>
          <w:ins w:id="1693" w:author="Phillip" w:date="2023-08-02T15:39:00Z"/>
        </w:trPr>
        <w:tc>
          <w:tcPr>
            <w:tcW w:w="523" w:type="pct"/>
            <w:vAlign w:val="center"/>
          </w:tcPr>
          <w:p w14:paraId="60930874" w14:textId="77777777" w:rsidR="00247D24" w:rsidRPr="00092C35" w:rsidRDefault="00247D24" w:rsidP="00705FAB">
            <w:pPr>
              <w:pStyle w:val="TABLE-cell"/>
              <w:rPr>
                <w:ins w:id="1694" w:author="Phillip" w:date="2023-08-02T15:39:00Z"/>
                <w:sz w:val="32"/>
                <w:szCs w:val="32"/>
              </w:rPr>
            </w:pPr>
            <m:oMathPara>
              <m:oMath>
                <m:r>
                  <w:ins w:id="1695" w:author="Phillip" w:date="2023-08-02T15:39:00Z">
                    <w:rPr>
                      <w:rFonts w:ascii="Cambria Math" w:hAnsi="Cambria Math"/>
                      <w:szCs w:val="22"/>
                    </w:rPr>
                    <m:t>U</m:t>
                  </w:ins>
                </m:r>
              </m:oMath>
            </m:oMathPara>
          </w:p>
        </w:tc>
        <w:tc>
          <w:tcPr>
            <w:tcW w:w="2713" w:type="pct"/>
            <w:vAlign w:val="center"/>
          </w:tcPr>
          <w:p w14:paraId="03B82BDA" w14:textId="77777777" w:rsidR="00247D24" w:rsidRPr="00A704A4" w:rsidRDefault="00247D24" w:rsidP="00705FAB">
            <w:pPr>
              <w:pStyle w:val="TABLE-cell"/>
              <w:rPr>
                <w:ins w:id="1696" w:author="Phillip" w:date="2023-08-02T15:39:00Z"/>
              </w:rPr>
            </w:pPr>
            <w:ins w:id="1697" w:author="Phillip" w:date="2023-08-02T15:39:00Z">
              <w:r>
                <w:t>RMS voltage</w:t>
              </w:r>
            </w:ins>
          </w:p>
        </w:tc>
        <w:tc>
          <w:tcPr>
            <w:tcW w:w="1764" w:type="pct"/>
            <w:vAlign w:val="center"/>
          </w:tcPr>
          <w:p w14:paraId="4B76F847" w14:textId="77777777" w:rsidR="00247D24" w:rsidRDefault="00247D24" w:rsidP="00705FAB">
            <w:pPr>
              <w:pStyle w:val="TABLE-cell"/>
              <w:rPr>
                <w:ins w:id="1698" w:author="Phillip" w:date="2023-08-02T15:39:00Z"/>
              </w:rPr>
            </w:pPr>
            <w:ins w:id="1699" w:author="Phillip" w:date="2023-08-02T15:39:00Z">
              <w:r>
                <w:t>volts (V)</w:t>
              </w:r>
            </w:ins>
          </w:p>
        </w:tc>
      </w:tr>
      <w:tr w:rsidR="004C333D" w14:paraId="328336F0" w14:textId="77777777" w:rsidTr="00705FAB">
        <w:trPr>
          <w:ins w:id="1700" w:author="Phillip" w:date="2023-08-02T15:39:00Z"/>
        </w:trPr>
        <w:tc>
          <w:tcPr>
            <w:tcW w:w="523" w:type="pct"/>
            <w:vAlign w:val="center"/>
          </w:tcPr>
          <w:p w14:paraId="0B0FECCC" w14:textId="77777777" w:rsidR="00247D24" w:rsidRDefault="0047256C" w:rsidP="00705FAB">
            <w:pPr>
              <w:pStyle w:val="TABLE-cell"/>
              <w:rPr>
                <w:ins w:id="1701" w:author="Phillip" w:date="2023-08-02T15:39:00Z"/>
              </w:rPr>
            </w:pPr>
            <m:oMathPara>
              <m:oMath>
                <m:sSub>
                  <m:sSubPr>
                    <m:ctrlPr>
                      <w:ins w:id="1702" w:author="Phillip" w:date="2023-08-02T15:39:00Z">
                        <w:rPr>
                          <w:rFonts w:ascii="Cambria Math" w:hAnsi="Cambria Math"/>
                          <w:i/>
                          <w:szCs w:val="22"/>
                        </w:rPr>
                      </w:ins>
                    </m:ctrlPr>
                  </m:sSubPr>
                  <m:e>
                    <m:r>
                      <w:ins w:id="1703" w:author="Phillip" w:date="2023-08-02T15:39:00Z">
                        <w:rPr>
                          <w:rFonts w:ascii="Cambria Math" w:hAnsi="Cambria Math"/>
                          <w:szCs w:val="22"/>
                        </w:rPr>
                        <m:t>U</m:t>
                      </w:ins>
                    </m:r>
                  </m:e>
                  <m:sub>
                    <m:r>
                      <w:ins w:id="1704" w:author="Phillip" w:date="2023-08-02T15:39:00Z">
                        <w:rPr>
                          <w:rFonts w:ascii="Cambria Math" w:hAnsi="Cambria Math"/>
                          <w:szCs w:val="22"/>
                        </w:rPr>
                        <m:t>1</m:t>
                      </w:ins>
                    </m:r>
                  </m:sub>
                </m:sSub>
              </m:oMath>
            </m:oMathPara>
          </w:p>
        </w:tc>
        <w:tc>
          <w:tcPr>
            <w:tcW w:w="2713" w:type="pct"/>
            <w:vAlign w:val="center"/>
          </w:tcPr>
          <w:p w14:paraId="7CFC015B" w14:textId="77777777" w:rsidR="00247D24" w:rsidRDefault="00247D24" w:rsidP="00705FAB">
            <w:pPr>
              <w:pStyle w:val="TABLE-cell"/>
              <w:rPr>
                <w:ins w:id="1705" w:author="Phillip" w:date="2023-08-02T15:39:00Z"/>
              </w:rPr>
            </w:pPr>
            <w:ins w:id="1706" w:author="Phillip" w:date="2023-08-02T15:39:00Z">
              <w:r>
                <w:t>RMS voltage, fundamental only</w:t>
              </w:r>
            </w:ins>
          </w:p>
        </w:tc>
        <w:tc>
          <w:tcPr>
            <w:tcW w:w="1764" w:type="pct"/>
            <w:vAlign w:val="center"/>
          </w:tcPr>
          <w:p w14:paraId="6ACD098D" w14:textId="77777777" w:rsidR="00247D24" w:rsidRDefault="00247D24" w:rsidP="00705FAB">
            <w:pPr>
              <w:pStyle w:val="TABLE-cell"/>
              <w:rPr>
                <w:ins w:id="1707" w:author="Phillip" w:date="2023-08-02T15:39:00Z"/>
              </w:rPr>
            </w:pPr>
            <w:ins w:id="1708" w:author="Phillip" w:date="2023-08-02T15:39:00Z">
              <w:r>
                <w:t>volts (V)</w:t>
              </w:r>
            </w:ins>
          </w:p>
        </w:tc>
      </w:tr>
      <w:tr w:rsidR="004C333D" w14:paraId="5F021EF5" w14:textId="77777777" w:rsidTr="00705FAB">
        <w:trPr>
          <w:ins w:id="1709" w:author="Phillip" w:date="2023-08-02T15:39:00Z"/>
        </w:trPr>
        <w:tc>
          <w:tcPr>
            <w:tcW w:w="523" w:type="pct"/>
            <w:vAlign w:val="center"/>
          </w:tcPr>
          <w:p w14:paraId="751662DD" w14:textId="77777777" w:rsidR="00247D24" w:rsidRPr="004E0E56" w:rsidRDefault="00247D24" w:rsidP="00705FAB">
            <w:pPr>
              <w:pStyle w:val="TABLE-cell"/>
              <w:rPr>
                <w:ins w:id="1710" w:author="Phillip" w:date="2023-08-02T15:39:00Z"/>
              </w:rPr>
            </w:pPr>
            <m:oMathPara>
              <m:oMath>
                <m:r>
                  <w:ins w:id="1711" w:author="Phillip" w:date="2023-08-02T15:39:00Z">
                    <w:rPr>
                      <w:rFonts w:ascii="Cambria Math" w:hAnsi="Cambria Math"/>
                      <w:szCs w:val="22"/>
                    </w:rPr>
                    <m:t>I</m:t>
                  </w:ins>
                </m:r>
              </m:oMath>
            </m:oMathPara>
          </w:p>
        </w:tc>
        <w:tc>
          <w:tcPr>
            <w:tcW w:w="2713" w:type="pct"/>
            <w:vAlign w:val="center"/>
          </w:tcPr>
          <w:p w14:paraId="76DBB7CF" w14:textId="77777777" w:rsidR="00247D24" w:rsidRDefault="00247D24" w:rsidP="00705FAB">
            <w:pPr>
              <w:pStyle w:val="TABLE-cell"/>
              <w:rPr>
                <w:ins w:id="1712" w:author="Phillip" w:date="2023-08-02T15:39:00Z"/>
              </w:rPr>
            </w:pPr>
            <w:ins w:id="1713" w:author="Phillip" w:date="2023-08-02T15:39:00Z">
              <w:r>
                <w:t>RMS current</w:t>
              </w:r>
            </w:ins>
          </w:p>
        </w:tc>
        <w:tc>
          <w:tcPr>
            <w:tcW w:w="1764" w:type="pct"/>
            <w:vAlign w:val="center"/>
          </w:tcPr>
          <w:p w14:paraId="66278665" w14:textId="77777777" w:rsidR="00247D24" w:rsidRDefault="00247D24" w:rsidP="00705FAB">
            <w:pPr>
              <w:pStyle w:val="TABLE-cell"/>
              <w:rPr>
                <w:ins w:id="1714" w:author="Phillip" w:date="2023-08-02T15:39:00Z"/>
              </w:rPr>
            </w:pPr>
            <w:ins w:id="1715" w:author="Phillip" w:date="2023-08-02T15:39:00Z">
              <w:r>
                <w:t>amperes (A)</w:t>
              </w:r>
            </w:ins>
          </w:p>
        </w:tc>
      </w:tr>
      <w:tr w:rsidR="004C333D" w14:paraId="6909F7F4" w14:textId="77777777" w:rsidTr="00705FAB">
        <w:trPr>
          <w:ins w:id="1716" w:author="Phillip" w:date="2023-08-02T15:39:00Z"/>
        </w:trPr>
        <w:tc>
          <w:tcPr>
            <w:tcW w:w="523" w:type="pct"/>
            <w:vAlign w:val="center"/>
          </w:tcPr>
          <w:p w14:paraId="7A815FDE" w14:textId="77777777" w:rsidR="00247D24" w:rsidRPr="004E0E56" w:rsidRDefault="0047256C" w:rsidP="00705FAB">
            <w:pPr>
              <w:pStyle w:val="TABLE-cell"/>
              <w:rPr>
                <w:ins w:id="1717" w:author="Phillip" w:date="2023-08-02T15:39:00Z"/>
              </w:rPr>
            </w:pPr>
            <m:oMathPara>
              <m:oMath>
                <m:sSub>
                  <m:sSubPr>
                    <m:ctrlPr>
                      <w:ins w:id="1718" w:author="Phillip" w:date="2023-08-02T15:39:00Z">
                        <w:rPr>
                          <w:rFonts w:ascii="Cambria Math" w:hAnsi="Cambria Math"/>
                          <w:i/>
                          <w:szCs w:val="22"/>
                        </w:rPr>
                      </w:ins>
                    </m:ctrlPr>
                  </m:sSubPr>
                  <m:e>
                    <m:r>
                      <w:ins w:id="1719" w:author="Phillip" w:date="2023-08-02T15:39:00Z">
                        <w:rPr>
                          <w:rFonts w:ascii="Cambria Math" w:hAnsi="Cambria Math"/>
                          <w:szCs w:val="22"/>
                        </w:rPr>
                        <m:t>I</m:t>
                      </w:ins>
                    </m:r>
                  </m:e>
                  <m:sub>
                    <m:r>
                      <w:ins w:id="1720" w:author="Phillip" w:date="2023-08-02T15:39:00Z">
                        <w:rPr>
                          <w:rFonts w:ascii="Cambria Math" w:hAnsi="Cambria Math"/>
                          <w:szCs w:val="22"/>
                        </w:rPr>
                        <m:t>1</m:t>
                      </w:ins>
                    </m:r>
                  </m:sub>
                </m:sSub>
              </m:oMath>
            </m:oMathPara>
          </w:p>
        </w:tc>
        <w:tc>
          <w:tcPr>
            <w:tcW w:w="2713" w:type="pct"/>
            <w:vAlign w:val="center"/>
          </w:tcPr>
          <w:p w14:paraId="5047AFB9" w14:textId="77777777" w:rsidR="00247D24" w:rsidRDefault="00247D24" w:rsidP="00705FAB">
            <w:pPr>
              <w:pStyle w:val="TABLE-cell"/>
              <w:rPr>
                <w:ins w:id="1721" w:author="Phillip" w:date="2023-08-02T15:39:00Z"/>
              </w:rPr>
            </w:pPr>
            <w:ins w:id="1722" w:author="Phillip" w:date="2023-08-02T15:39:00Z">
              <w:r>
                <w:t>RMS current, fundamental only</w:t>
              </w:r>
            </w:ins>
          </w:p>
        </w:tc>
        <w:tc>
          <w:tcPr>
            <w:tcW w:w="1764" w:type="pct"/>
            <w:vAlign w:val="center"/>
          </w:tcPr>
          <w:p w14:paraId="692D3195" w14:textId="77777777" w:rsidR="00247D24" w:rsidRDefault="00247D24" w:rsidP="00705FAB">
            <w:pPr>
              <w:pStyle w:val="TABLE-cell"/>
              <w:rPr>
                <w:ins w:id="1723" w:author="Phillip" w:date="2023-08-02T15:39:00Z"/>
              </w:rPr>
            </w:pPr>
            <w:ins w:id="1724" w:author="Phillip" w:date="2023-08-02T15:39:00Z">
              <w:r>
                <w:t>amperes (A)</w:t>
              </w:r>
            </w:ins>
          </w:p>
        </w:tc>
      </w:tr>
      <w:tr w:rsidR="004C333D" w14:paraId="05685B5C" w14:textId="77777777" w:rsidTr="00705FAB">
        <w:trPr>
          <w:ins w:id="1725" w:author="Phillip" w:date="2023-08-02T15:39:00Z"/>
        </w:trPr>
        <w:tc>
          <w:tcPr>
            <w:tcW w:w="523" w:type="pct"/>
            <w:vAlign w:val="center"/>
          </w:tcPr>
          <w:p w14:paraId="34ADFB75" w14:textId="77777777" w:rsidR="00247D24" w:rsidRPr="004E0E56" w:rsidRDefault="00247D24" w:rsidP="00705FAB">
            <w:pPr>
              <w:pStyle w:val="TABLE-cell"/>
              <w:rPr>
                <w:ins w:id="1726" w:author="Phillip" w:date="2023-08-02T15:39:00Z"/>
              </w:rPr>
            </w:pPr>
            <m:oMathPara>
              <m:oMath>
                <m:r>
                  <w:ins w:id="1727" w:author="Phillip" w:date="2023-08-02T15:39:00Z">
                    <w:rPr>
                      <w:rFonts w:ascii="Cambria Math" w:hAnsi="Cambria Math"/>
                      <w:szCs w:val="22"/>
                    </w:rPr>
                    <m:t>v(t)</m:t>
                  </w:ins>
                </m:r>
              </m:oMath>
            </m:oMathPara>
          </w:p>
        </w:tc>
        <w:tc>
          <w:tcPr>
            <w:tcW w:w="2713" w:type="pct"/>
            <w:vAlign w:val="center"/>
          </w:tcPr>
          <w:p w14:paraId="11949910" w14:textId="77777777" w:rsidR="00247D24" w:rsidRDefault="00247D24" w:rsidP="00705FAB">
            <w:pPr>
              <w:pStyle w:val="TABLE-cell"/>
              <w:rPr>
                <w:ins w:id="1728" w:author="Phillip" w:date="2023-08-02T15:39:00Z"/>
              </w:rPr>
            </w:pPr>
            <w:ins w:id="1729" w:author="Phillip" w:date="2023-08-02T15:39:00Z">
              <w:r>
                <w:t xml:space="preserve">Instantaneous voltage at time </w:t>
              </w:r>
            </w:ins>
            <m:oMath>
              <m:r>
                <w:ins w:id="1730" w:author="Phillip" w:date="2023-08-02T15:39:00Z">
                  <w:rPr>
                    <w:rFonts w:ascii="Cambria Math" w:hAnsi="Cambria Math"/>
                    <w:szCs w:val="22"/>
                  </w:rPr>
                  <m:t>t</m:t>
                </w:ins>
              </m:r>
            </m:oMath>
          </w:p>
        </w:tc>
        <w:tc>
          <w:tcPr>
            <w:tcW w:w="1764" w:type="pct"/>
            <w:vAlign w:val="center"/>
          </w:tcPr>
          <w:p w14:paraId="0CC0C153" w14:textId="77777777" w:rsidR="00247D24" w:rsidRDefault="00247D24" w:rsidP="00705FAB">
            <w:pPr>
              <w:pStyle w:val="TABLE-cell"/>
              <w:rPr>
                <w:ins w:id="1731" w:author="Phillip" w:date="2023-08-02T15:39:00Z"/>
              </w:rPr>
            </w:pPr>
            <w:ins w:id="1732" w:author="Phillip" w:date="2023-08-02T15:39:00Z">
              <w:r>
                <w:t>volts (V)</w:t>
              </w:r>
            </w:ins>
          </w:p>
        </w:tc>
      </w:tr>
      <w:tr w:rsidR="004C333D" w14:paraId="38A61201" w14:textId="77777777" w:rsidTr="00705FAB">
        <w:trPr>
          <w:ins w:id="1733" w:author="Phillip" w:date="2023-08-02T15:39:00Z"/>
        </w:trPr>
        <w:tc>
          <w:tcPr>
            <w:tcW w:w="523" w:type="pct"/>
            <w:vAlign w:val="center"/>
          </w:tcPr>
          <w:p w14:paraId="7EDD1733" w14:textId="77777777" w:rsidR="00247D24" w:rsidRPr="004E0E56" w:rsidRDefault="00247D24" w:rsidP="00705FAB">
            <w:pPr>
              <w:pStyle w:val="TABLE-cell"/>
              <w:rPr>
                <w:ins w:id="1734" w:author="Phillip" w:date="2023-08-02T15:39:00Z"/>
              </w:rPr>
            </w:pPr>
            <m:oMathPara>
              <m:oMath>
                <m:r>
                  <w:ins w:id="1735" w:author="Phillip" w:date="2023-08-02T15:39:00Z">
                    <w:rPr>
                      <w:rFonts w:ascii="Cambria Math" w:hAnsi="Cambria Math"/>
                      <w:szCs w:val="22"/>
                    </w:rPr>
                    <m:t>i(t)</m:t>
                  </w:ins>
                </m:r>
              </m:oMath>
            </m:oMathPara>
          </w:p>
        </w:tc>
        <w:tc>
          <w:tcPr>
            <w:tcW w:w="2713" w:type="pct"/>
            <w:vAlign w:val="center"/>
          </w:tcPr>
          <w:p w14:paraId="02D0068D" w14:textId="77777777" w:rsidR="00247D24" w:rsidRDefault="00247D24" w:rsidP="00705FAB">
            <w:pPr>
              <w:pStyle w:val="TABLE-cell"/>
              <w:rPr>
                <w:ins w:id="1736" w:author="Phillip" w:date="2023-08-02T15:39:00Z"/>
              </w:rPr>
            </w:pPr>
            <w:ins w:id="1737" w:author="Phillip" w:date="2023-08-02T15:39:00Z">
              <w:r>
                <w:t xml:space="preserve">Instantaneous current at time </w:t>
              </w:r>
            </w:ins>
            <m:oMath>
              <m:r>
                <w:ins w:id="1738" w:author="Phillip" w:date="2023-08-02T15:39:00Z">
                  <w:rPr>
                    <w:rFonts w:ascii="Cambria Math" w:hAnsi="Cambria Math"/>
                    <w:szCs w:val="22"/>
                  </w:rPr>
                  <m:t>t</m:t>
                </w:ins>
              </m:r>
            </m:oMath>
          </w:p>
        </w:tc>
        <w:tc>
          <w:tcPr>
            <w:tcW w:w="1764" w:type="pct"/>
            <w:vAlign w:val="center"/>
          </w:tcPr>
          <w:p w14:paraId="01980EFE" w14:textId="77777777" w:rsidR="00247D24" w:rsidRDefault="00247D24" w:rsidP="00705FAB">
            <w:pPr>
              <w:pStyle w:val="TABLE-cell"/>
              <w:rPr>
                <w:ins w:id="1739" w:author="Phillip" w:date="2023-08-02T15:39:00Z"/>
              </w:rPr>
            </w:pPr>
            <w:ins w:id="1740" w:author="Phillip" w:date="2023-08-02T15:39:00Z">
              <w:r>
                <w:t>amperes (V)</w:t>
              </w:r>
            </w:ins>
          </w:p>
        </w:tc>
      </w:tr>
      <w:tr w:rsidR="004C333D" w14:paraId="20B26146" w14:textId="77777777" w:rsidTr="00705FAB">
        <w:trPr>
          <w:ins w:id="1741" w:author="Phillip" w:date="2023-08-02T15:39:00Z"/>
        </w:trPr>
        <w:tc>
          <w:tcPr>
            <w:tcW w:w="523" w:type="pct"/>
            <w:vAlign w:val="center"/>
          </w:tcPr>
          <w:p w14:paraId="77D5BF7B" w14:textId="77777777" w:rsidR="00247D24" w:rsidRPr="004E0E56" w:rsidRDefault="00247D24" w:rsidP="00705FAB">
            <w:pPr>
              <w:pStyle w:val="TABLE-cell"/>
              <w:rPr>
                <w:ins w:id="1742" w:author="Phillip" w:date="2023-08-02T15:39:00Z"/>
              </w:rPr>
            </w:pPr>
            <m:oMathPara>
              <m:oMath>
                <m:r>
                  <w:ins w:id="1743" w:author="Phillip" w:date="2023-08-02T15:39:00Z">
                    <w:rPr>
                      <w:rFonts w:ascii="Cambria Math" w:hAnsi="Cambria Math"/>
                      <w:szCs w:val="22"/>
                    </w:rPr>
                    <m:t>p(t)</m:t>
                  </w:ins>
                </m:r>
              </m:oMath>
            </m:oMathPara>
          </w:p>
        </w:tc>
        <w:tc>
          <w:tcPr>
            <w:tcW w:w="2713" w:type="pct"/>
            <w:vAlign w:val="center"/>
          </w:tcPr>
          <w:p w14:paraId="5E1FC12D" w14:textId="77777777" w:rsidR="00247D24" w:rsidRDefault="00247D24" w:rsidP="00705FAB">
            <w:pPr>
              <w:pStyle w:val="TABLE-cell"/>
              <w:rPr>
                <w:ins w:id="1744" w:author="Phillip" w:date="2023-08-02T15:39:00Z"/>
              </w:rPr>
            </w:pPr>
            <w:ins w:id="1745" w:author="Phillip" w:date="2023-08-02T15:39:00Z">
              <w:r>
                <w:t xml:space="preserve">Instantaneous power at time </w:t>
              </w:r>
            </w:ins>
            <m:oMath>
              <m:r>
                <w:ins w:id="1746" w:author="Phillip" w:date="2023-08-02T15:39:00Z">
                  <w:rPr>
                    <w:rFonts w:ascii="Cambria Math" w:hAnsi="Cambria Math"/>
                    <w:szCs w:val="22"/>
                  </w:rPr>
                  <m:t>t</m:t>
                </w:ins>
              </m:r>
            </m:oMath>
            <w:ins w:id="1747" w:author="Phillip" w:date="2023-08-02T15:39:00Z">
              <w:r>
                <w:t xml:space="preserve">, where </w:t>
              </w:r>
            </w:ins>
            <m:oMath>
              <m:r>
                <w:ins w:id="1748" w:author="Phillip" w:date="2023-08-02T15:39:00Z">
                  <w:rPr>
                    <w:rFonts w:ascii="Cambria Math" w:hAnsi="Cambria Math"/>
                  </w:rPr>
                  <m:t>p</m:t>
                </w:ins>
              </m:r>
              <m:d>
                <m:dPr>
                  <m:ctrlPr>
                    <w:ins w:id="1749" w:author="Phillip" w:date="2023-08-02T15:39:00Z">
                      <w:rPr>
                        <w:rFonts w:ascii="Cambria Math" w:hAnsi="Cambria Math"/>
                        <w:i/>
                      </w:rPr>
                    </w:ins>
                  </m:ctrlPr>
                </m:dPr>
                <m:e>
                  <m:r>
                    <w:ins w:id="1750" w:author="Phillip" w:date="2023-08-02T15:39:00Z">
                      <w:rPr>
                        <w:rFonts w:ascii="Cambria Math" w:hAnsi="Cambria Math"/>
                      </w:rPr>
                      <m:t>t</m:t>
                    </w:ins>
                  </m:r>
                </m:e>
              </m:d>
              <m:r>
                <w:ins w:id="1751" w:author="Phillip" w:date="2023-08-02T15:39:00Z">
                  <w:rPr>
                    <w:rFonts w:ascii="Cambria Math" w:hAnsi="Cambria Math"/>
                  </w:rPr>
                  <m:t>=v(t)i(t)</m:t>
                </w:ins>
              </m:r>
            </m:oMath>
          </w:p>
        </w:tc>
        <w:tc>
          <w:tcPr>
            <w:tcW w:w="1764" w:type="pct"/>
            <w:vAlign w:val="center"/>
          </w:tcPr>
          <w:p w14:paraId="0342BFFB" w14:textId="77777777" w:rsidR="00247D24" w:rsidRDefault="00247D24" w:rsidP="00705FAB">
            <w:pPr>
              <w:pStyle w:val="TABLE-cell"/>
              <w:rPr>
                <w:ins w:id="1752" w:author="Phillip" w:date="2023-08-02T15:39:00Z"/>
              </w:rPr>
            </w:pPr>
            <w:ins w:id="1753" w:author="Phillip" w:date="2023-08-02T15:39:00Z">
              <w:r>
                <w:t>watts (W)</w:t>
              </w:r>
            </w:ins>
          </w:p>
        </w:tc>
      </w:tr>
      <w:tr w:rsidR="004C333D" w14:paraId="7E5A7456" w14:textId="77777777" w:rsidTr="00705FAB">
        <w:trPr>
          <w:ins w:id="1754" w:author="Phillip" w:date="2023-08-02T15:39:00Z"/>
        </w:trPr>
        <w:tc>
          <w:tcPr>
            <w:tcW w:w="523" w:type="pct"/>
            <w:vAlign w:val="center"/>
          </w:tcPr>
          <w:p w14:paraId="4B64CFD2" w14:textId="77777777" w:rsidR="00247D24" w:rsidRPr="001C703C" w:rsidRDefault="0047256C" w:rsidP="00705FAB">
            <w:pPr>
              <w:pStyle w:val="TABLE-cell"/>
              <w:rPr>
                <w:ins w:id="1755" w:author="Phillip" w:date="2023-08-02T15:39:00Z"/>
                <w:rFonts w:eastAsia="Calibri" w:cs="Times New Roman"/>
                <w:szCs w:val="22"/>
              </w:rPr>
            </w:pPr>
            <m:oMathPara>
              <m:oMath>
                <m:sSub>
                  <m:sSubPr>
                    <m:ctrlPr>
                      <w:ins w:id="1756" w:author="Phillip" w:date="2023-08-02T15:39:00Z">
                        <w:rPr>
                          <w:rFonts w:ascii="Cambria Math" w:eastAsia="Calibri" w:hAnsi="Cambria Math" w:cs="Times New Roman"/>
                          <w:i/>
                          <w:szCs w:val="22"/>
                        </w:rPr>
                      </w:ins>
                    </m:ctrlPr>
                  </m:sSubPr>
                  <m:e>
                    <m:r>
                      <w:ins w:id="1757" w:author="Phillip" w:date="2023-08-02T15:39:00Z">
                        <w:rPr>
                          <w:rFonts w:ascii="Cambria Math" w:eastAsia="Calibri" w:hAnsi="Cambria Math" w:cs="Times New Roman"/>
                          <w:szCs w:val="22"/>
                        </w:rPr>
                        <m:t>θ</m:t>
                      </w:ins>
                    </m:r>
                  </m:e>
                  <m:sub>
                    <m:r>
                      <w:ins w:id="1758" w:author="Phillip" w:date="2023-08-02T15:39:00Z">
                        <w:rPr>
                          <w:rFonts w:ascii="Cambria Math" w:eastAsia="Calibri" w:hAnsi="Cambria Math" w:cs="Times New Roman"/>
                          <w:szCs w:val="22"/>
                        </w:rPr>
                        <m:t>n</m:t>
                      </w:ins>
                    </m:r>
                  </m:sub>
                </m:sSub>
              </m:oMath>
            </m:oMathPara>
          </w:p>
        </w:tc>
        <w:tc>
          <w:tcPr>
            <w:tcW w:w="2713" w:type="pct"/>
            <w:vAlign w:val="center"/>
          </w:tcPr>
          <w:p w14:paraId="758579BC" w14:textId="77777777" w:rsidR="00247D24" w:rsidRPr="00092C35" w:rsidRDefault="00247D24" w:rsidP="00705FAB">
            <w:pPr>
              <w:pStyle w:val="TABLE-cell"/>
              <w:rPr>
                <w:ins w:id="1759" w:author="Phillip" w:date="2023-08-02T15:39:00Z"/>
                <w:sz w:val="24"/>
                <w:szCs w:val="24"/>
              </w:rPr>
            </w:pPr>
            <w:ins w:id="1760" w:author="Phillip" w:date="2023-08-02T15:39:00Z">
              <w:r>
                <w:t xml:space="preserve">Angle between the voltage vector and the current vector. </w:t>
              </w:r>
            </w:ins>
            <m:oMath>
              <m:sSub>
                <m:sSubPr>
                  <m:ctrlPr>
                    <w:ins w:id="1761" w:author="Phillip" w:date="2023-08-02T15:39:00Z">
                      <w:rPr>
                        <w:rFonts w:ascii="Cambria Math" w:eastAsia="Calibri" w:hAnsi="Cambria Math" w:cs="Times New Roman"/>
                        <w:i/>
                        <w:szCs w:val="22"/>
                      </w:rPr>
                    </w:ins>
                  </m:ctrlPr>
                </m:sSubPr>
                <m:e>
                  <m:r>
                    <w:ins w:id="1762" w:author="Phillip" w:date="2023-08-02T15:39:00Z">
                      <w:rPr>
                        <w:rFonts w:ascii="Cambria Math" w:eastAsia="Calibri" w:hAnsi="Cambria Math" w:cs="Times New Roman"/>
                        <w:szCs w:val="22"/>
                      </w:rPr>
                      <m:t>θ</m:t>
                    </w:ins>
                  </m:r>
                </m:e>
                <m:sub>
                  <m:r>
                    <w:ins w:id="1763" w:author="Phillip" w:date="2023-08-02T15:39:00Z">
                      <w:rPr>
                        <w:rFonts w:ascii="Cambria Math" w:eastAsia="Calibri" w:hAnsi="Cambria Math" w:cs="Times New Roman"/>
                        <w:szCs w:val="22"/>
                      </w:rPr>
                      <m:t>n</m:t>
                    </w:ins>
                  </m:r>
                </m:sub>
              </m:sSub>
              <m:r>
                <w:ins w:id="1764" w:author="Phillip" w:date="2023-08-02T15:39:00Z">
                  <w:rPr>
                    <w:rFonts w:ascii="Cambria Math" w:eastAsia="Calibri" w:hAnsi="Cambria Math" w:cs="Times New Roman"/>
                    <w:szCs w:val="22"/>
                  </w:rPr>
                  <m:t xml:space="preserve"> </m:t>
                </w:ins>
              </m:r>
            </m:oMath>
            <w:ins w:id="1765" w:author="Phillip" w:date="2023-08-02T15:39:00Z">
              <w:r w:rsidRPr="00092C35">
                <w:rPr>
                  <w:rFonts w:eastAsiaTheme="minorEastAsia" w:cs="Times New Roman"/>
                  <w:szCs w:val="22"/>
                </w:rPr>
                <w:t>is positive when</w:t>
              </w:r>
              <w:r>
                <w:rPr>
                  <w:rFonts w:eastAsiaTheme="minorEastAsia" w:cs="Times New Roman"/>
                </w:rPr>
                <w:t xml:space="preserve"> the current vector leads the voltage </w:t>
              </w:r>
              <w:r>
                <w:rPr>
                  <w:rFonts w:eastAsiaTheme="minorEastAsia" w:cs="Times New Roman"/>
                </w:rPr>
                <w:lastRenderedPageBreak/>
                <w:t>vector. The subscript, n, indicates the harmonic order. A value of 1 indicates the fundamental.</w:t>
              </w:r>
            </w:ins>
          </w:p>
        </w:tc>
        <w:tc>
          <w:tcPr>
            <w:tcW w:w="1764" w:type="pct"/>
            <w:vAlign w:val="center"/>
          </w:tcPr>
          <w:p w14:paraId="1C9C2852" w14:textId="77777777" w:rsidR="00247D24" w:rsidRDefault="00247D24" w:rsidP="00705FAB">
            <w:pPr>
              <w:pStyle w:val="TABLE-cell"/>
              <w:rPr>
                <w:ins w:id="1766" w:author="Phillip" w:date="2023-08-02T15:39:00Z"/>
              </w:rPr>
            </w:pPr>
            <w:ins w:id="1767" w:author="Phillip" w:date="2023-08-02T15:39:00Z">
              <w:r>
                <w:lastRenderedPageBreak/>
                <w:t>degrees (</w:t>
              </w:r>
              <w:r>
                <w:rPr>
                  <w:rFonts w:cs="Times New Roman"/>
                </w:rPr>
                <w:t>°</w:t>
              </w:r>
              <w:r>
                <w:t>)</w:t>
              </w:r>
            </w:ins>
          </w:p>
        </w:tc>
      </w:tr>
      <w:tr w:rsidR="004C333D" w14:paraId="46EC71A1" w14:textId="77777777" w:rsidTr="00705FAB">
        <w:trPr>
          <w:ins w:id="1768" w:author="Phillip" w:date="2023-08-02T15:39:00Z"/>
        </w:trPr>
        <w:tc>
          <w:tcPr>
            <w:tcW w:w="523" w:type="pct"/>
            <w:vAlign w:val="center"/>
          </w:tcPr>
          <w:p w14:paraId="42B3BE2A" w14:textId="77777777" w:rsidR="00247D24" w:rsidRPr="004E0E56" w:rsidRDefault="00247D24" w:rsidP="00705FAB">
            <w:pPr>
              <w:pStyle w:val="TABLE-cell"/>
              <w:rPr>
                <w:ins w:id="1769" w:author="Phillip" w:date="2023-08-02T15:39:00Z"/>
              </w:rPr>
            </w:pPr>
            <m:oMathPara>
              <m:oMath>
                <m:r>
                  <w:ins w:id="1770" w:author="Phillip" w:date="2023-08-02T15:39:00Z">
                    <w:rPr>
                      <w:rFonts w:ascii="Cambria Math" w:hAnsi="Cambria Math"/>
                      <w:szCs w:val="22"/>
                    </w:rPr>
                    <m:t>P</m:t>
                  </w:ins>
                </m:r>
              </m:oMath>
            </m:oMathPara>
          </w:p>
        </w:tc>
        <w:tc>
          <w:tcPr>
            <w:tcW w:w="2713" w:type="pct"/>
            <w:vAlign w:val="center"/>
          </w:tcPr>
          <w:p w14:paraId="04933956" w14:textId="77777777" w:rsidR="00247D24" w:rsidRDefault="00247D24" w:rsidP="00705FAB">
            <w:pPr>
              <w:pStyle w:val="TABLE-cell"/>
              <w:rPr>
                <w:ins w:id="1771" w:author="Phillip" w:date="2023-08-02T15:39:00Z"/>
              </w:rPr>
            </w:pPr>
            <w:ins w:id="1772" w:author="Phillip" w:date="2023-08-02T15:39:00Z">
              <w:r>
                <w:t>Active power</w:t>
              </w:r>
            </w:ins>
          </w:p>
        </w:tc>
        <w:tc>
          <w:tcPr>
            <w:tcW w:w="1764" w:type="pct"/>
            <w:vAlign w:val="center"/>
          </w:tcPr>
          <w:p w14:paraId="1F0B572F" w14:textId="77777777" w:rsidR="00247D24" w:rsidRDefault="00247D24" w:rsidP="00705FAB">
            <w:pPr>
              <w:pStyle w:val="TABLE-cell"/>
              <w:rPr>
                <w:ins w:id="1773" w:author="Phillip" w:date="2023-08-02T15:39:00Z"/>
              </w:rPr>
            </w:pPr>
            <w:ins w:id="1774" w:author="Phillip" w:date="2023-08-02T15:39:00Z">
              <w:r>
                <w:t>watts (W)</w:t>
              </w:r>
            </w:ins>
          </w:p>
        </w:tc>
      </w:tr>
      <w:tr w:rsidR="004C333D" w14:paraId="31254819" w14:textId="77777777" w:rsidTr="00705FAB">
        <w:trPr>
          <w:ins w:id="1775" w:author="Phillip" w:date="2023-08-02T15:39:00Z"/>
        </w:trPr>
        <w:tc>
          <w:tcPr>
            <w:tcW w:w="523" w:type="pct"/>
            <w:vAlign w:val="center"/>
          </w:tcPr>
          <w:p w14:paraId="0AF7219E" w14:textId="77777777" w:rsidR="00247D24" w:rsidRPr="004E0E56" w:rsidRDefault="0047256C" w:rsidP="00705FAB">
            <w:pPr>
              <w:pStyle w:val="TABLE-cell"/>
              <w:rPr>
                <w:ins w:id="1776" w:author="Phillip" w:date="2023-08-02T15:39:00Z"/>
              </w:rPr>
            </w:pPr>
            <m:oMathPara>
              <m:oMath>
                <m:sSub>
                  <m:sSubPr>
                    <m:ctrlPr>
                      <w:ins w:id="1777" w:author="Phillip" w:date="2023-08-02T15:39:00Z">
                        <w:rPr>
                          <w:rFonts w:ascii="Cambria Math" w:hAnsi="Cambria Math"/>
                          <w:i/>
                          <w:szCs w:val="22"/>
                        </w:rPr>
                      </w:ins>
                    </m:ctrlPr>
                  </m:sSubPr>
                  <m:e>
                    <m:r>
                      <w:ins w:id="1778" w:author="Phillip" w:date="2023-08-02T15:39:00Z">
                        <w:rPr>
                          <w:rFonts w:ascii="Cambria Math" w:hAnsi="Cambria Math"/>
                          <w:szCs w:val="22"/>
                        </w:rPr>
                        <m:t>P</m:t>
                      </w:ins>
                    </m:r>
                  </m:e>
                  <m:sub>
                    <m:r>
                      <w:ins w:id="1779" w:author="Phillip" w:date="2023-08-02T15:39:00Z">
                        <w:rPr>
                          <w:rFonts w:ascii="Cambria Math" w:hAnsi="Cambria Math"/>
                          <w:szCs w:val="22"/>
                        </w:rPr>
                        <m:t>1</m:t>
                      </w:ins>
                    </m:r>
                  </m:sub>
                </m:sSub>
              </m:oMath>
            </m:oMathPara>
          </w:p>
        </w:tc>
        <w:tc>
          <w:tcPr>
            <w:tcW w:w="2713" w:type="pct"/>
            <w:vAlign w:val="center"/>
          </w:tcPr>
          <w:p w14:paraId="45D16538" w14:textId="77777777" w:rsidR="00247D24" w:rsidRDefault="00247D24" w:rsidP="00705FAB">
            <w:pPr>
              <w:pStyle w:val="TABLE-cell"/>
              <w:rPr>
                <w:ins w:id="1780" w:author="Phillip" w:date="2023-08-02T15:39:00Z"/>
              </w:rPr>
            </w:pPr>
            <w:ins w:id="1781" w:author="Phillip" w:date="2023-08-02T15:39:00Z">
              <w:r>
                <w:t>Active power, fundamental only</w:t>
              </w:r>
            </w:ins>
          </w:p>
        </w:tc>
        <w:tc>
          <w:tcPr>
            <w:tcW w:w="1764" w:type="pct"/>
            <w:vAlign w:val="center"/>
          </w:tcPr>
          <w:p w14:paraId="0D24DF60" w14:textId="77777777" w:rsidR="00247D24" w:rsidRDefault="00247D24" w:rsidP="00705FAB">
            <w:pPr>
              <w:pStyle w:val="TABLE-cell"/>
              <w:rPr>
                <w:ins w:id="1782" w:author="Phillip" w:date="2023-08-02T15:39:00Z"/>
              </w:rPr>
            </w:pPr>
            <w:ins w:id="1783" w:author="Phillip" w:date="2023-08-02T15:39:00Z">
              <w:r>
                <w:t>watts (W)</w:t>
              </w:r>
            </w:ins>
          </w:p>
        </w:tc>
      </w:tr>
      <w:tr w:rsidR="004C333D" w14:paraId="3E0A4C27" w14:textId="77777777" w:rsidTr="00705FAB">
        <w:trPr>
          <w:ins w:id="1784" w:author="Phillip" w:date="2023-08-02T15:39:00Z"/>
        </w:trPr>
        <w:tc>
          <w:tcPr>
            <w:tcW w:w="523" w:type="pct"/>
            <w:vAlign w:val="center"/>
          </w:tcPr>
          <w:p w14:paraId="6771C4D8" w14:textId="77777777" w:rsidR="00247D24" w:rsidRPr="004E0E56" w:rsidRDefault="00247D24" w:rsidP="00705FAB">
            <w:pPr>
              <w:pStyle w:val="TABLE-cell"/>
              <w:rPr>
                <w:ins w:id="1785" w:author="Phillip" w:date="2023-08-02T15:39:00Z"/>
              </w:rPr>
            </w:pPr>
            <m:oMathPara>
              <m:oMath>
                <m:r>
                  <w:ins w:id="1786" w:author="Phillip" w:date="2023-08-02T15:39:00Z">
                    <w:rPr>
                      <w:rFonts w:ascii="Cambria Math" w:hAnsi="Cambria Math"/>
                      <w:szCs w:val="22"/>
                    </w:rPr>
                    <m:t>S</m:t>
                  </w:ins>
                </m:r>
              </m:oMath>
            </m:oMathPara>
          </w:p>
        </w:tc>
        <w:tc>
          <w:tcPr>
            <w:tcW w:w="2713" w:type="pct"/>
            <w:vAlign w:val="center"/>
          </w:tcPr>
          <w:p w14:paraId="129984BD" w14:textId="77777777" w:rsidR="00247D24" w:rsidRDefault="00247D24" w:rsidP="00705FAB">
            <w:pPr>
              <w:pStyle w:val="TABLE-cell"/>
              <w:rPr>
                <w:ins w:id="1787" w:author="Phillip" w:date="2023-08-02T15:39:00Z"/>
              </w:rPr>
            </w:pPr>
            <w:ins w:id="1788" w:author="Phillip" w:date="2023-08-02T15:39:00Z">
              <w:r>
                <w:t>Apparent power</w:t>
              </w:r>
            </w:ins>
          </w:p>
        </w:tc>
        <w:tc>
          <w:tcPr>
            <w:tcW w:w="1764" w:type="pct"/>
            <w:vAlign w:val="center"/>
          </w:tcPr>
          <w:p w14:paraId="2685FA36" w14:textId="77777777" w:rsidR="00247D24" w:rsidRDefault="00247D24" w:rsidP="00705FAB">
            <w:pPr>
              <w:pStyle w:val="TABLE-cell"/>
              <w:rPr>
                <w:ins w:id="1789" w:author="Phillip" w:date="2023-08-02T15:39:00Z"/>
              </w:rPr>
            </w:pPr>
            <w:ins w:id="1790" w:author="Phillip" w:date="2023-08-02T15:39:00Z">
              <w:r>
                <w:t>volt amperes (VA)</w:t>
              </w:r>
            </w:ins>
          </w:p>
        </w:tc>
      </w:tr>
      <w:tr w:rsidR="004C333D" w14:paraId="6792CE6E" w14:textId="77777777" w:rsidTr="00705FAB">
        <w:trPr>
          <w:ins w:id="1791" w:author="Phillip" w:date="2023-08-02T15:39:00Z"/>
        </w:trPr>
        <w:tc>
          <w:tcPr>
            <w:tcW w:w="523" w:type="pct"/>
            <w:vAlign w:val="center"/>
          </w:tcPr>
          <w:p w14:paraId="3C15333F" w14:textId="77777777" w:rsidR="00247D24" w:rsidRPr="004E0E56" w:rsidRDefault="0047256C" w:rsidP="00705FAB">
            <w:pPr>
              <w:pStyle w:val="TABLE-cell"/>
              <w:rPr>
                <w:ins w:id="1792" w:author="Phillip" w:date="2023-08-02T15:39:00Z"/>
              </w:rPr>
            </w:pPr>
            <m:oMathPara>
              <m:oMath>
                <m:sSub>
                  <m:sSubPr>
                    <m:ctrlPr>
                      <w:ins w:id="1793" w:author="Phillip" w:date="2023-08-02T15:39:00Z">
                        <w:rPr>
                          <w:rFonts w:ascii="Cambria Math" w:hAnsi="Cambria Math"/>
                          <w:i/>
                          <w:szCs w:val="22"/>
                        </w:rPr>
                      </w:ins>
                    </m:ctrlPr>
                  </m:sSubPr>
                  <m:e>
                    <m:r>
                      <w:ins w:id="1794" w:author="Phillip" w:date="2023-08-02T15:39:00Z">
                        <w:rPr>
                          <w:rFonts w:ascii="Cambria Math" w:hAnsi="Cambria Math"/>
                          <w:szCs w:val="22"/>
                        </w:rPr>
                        <m:t>S</m:t>
                      </w:ins>
                    </m:r>
                  </m:e>
                  <m:sub>
                    <m:r>
                      <w:ins w:id="1795" w:author="Phillip" w:date="2023-08-02T15:39:00Z">
                        <w:rPr>
                          <w:rFonts w:ascii="Cambria Math" w:hAnsi="Cambria Math"/>
                          <w:szCs w:val="22"/>
                        </w:rPr>
                        <m:t>1</m:t>
                      </w:ins>
                    </m:r>
                  </m:sub>
                </m:sSub>
              </m:oMath>
            </m:oMathPara>
          </w:p>
        </w:tc>
        <w:tc>
          <w:tcPr>
            <w:tcW w:w="2713" w:type="pct"/>
            <w:vAlign w:val="center"/>
          </w:tcPr>
          <w:p w14:paraId="145BC6A4" w14:textId="77777777" w:rsidR="00247D24" w:rsidRDefault="00247D24" w:rsidP="00705FAB">
            <w:pPr>
              <w:pStyle w:val="TABLE-cell"/>
              <w:rPr>
                <w:ins w:id="1796" w:author="Phillip" w:date="2023-08-02T15:39:00Z"/>
              </w:rPr>
            </w:pPr>
            <w:ins w:id="1797" w:author="Phillip" w:date="2023-08-02T15:39:00Z">
              <w:r>
                <w:t>Apparent power, fundamental only</w:t>
              </w:r>
            </w:ins>
          </w:p>
        </w:tc>
        <w:tc>
          <w:tcPr>
            <w:tcW w:w="1764" w:type="pct"/>
            <w:vAlign w:val="center"/>
          </w:tcPr>
          <w:p w14:paraId="1FE03162" w14:textId="77777777" w:rsidR="00247D24" w:rsidRDefault="00247D24" w:rsidP="00705FAB">
            <w:pPr>
              <w:pStyle w:val="TABLE-cell"/>
              <w:rPr>
                <w:ins w:id="1798" w:author="Phillip" w:date="2023-08-02T15:39:00Z"/>
              </w:rPr>
            </w:pPr>
            <w:ins w:id="1799" w:author="Phillip" w:date="2023-08-02T15:39:00Z">
              <w:r>
                <w:t>volt amperes (VA)</w:t>
              </w:r>
            </w:ins>
          </w:p>
        </w:tc>
      </w:tr>
      <w:tr w:rsidR="004C333D" w14:paraId="6DB31CA6" w14:textId="77777777" w:rsidTr="00705FAB">
        <w:trPr>
          <w:ins w:id="1800" w:author="Phillip" w:date="2023-08-02T15:39:00Z"/>
        </w:trPr>
        <w:tc>
          <w:tcPr>
            <w:tcW w:w="523" w:type="pct"/>
            <w:vAlign w:val="center"/>
          </w:tcPr>
          <w:p w14:paraId="2401463A" w14:textId="77777777" w:rsidR="00247D24" w:rsidRPr="004E0E56" w:rsidRDefault="00247D24" w:rsidP="00705FAB">
            <w:pPr>
              <w:pStyle w:val="TABLE-cell"/>
              <w:rPr>
                <w:ins w:id="1801" w:author="Phillip" w:date="2023-08-02T15:39:00Z"/>
              </w:rPr>
            </w:pPr>
            <m:oMathPara>
              <m:oMath>
                <m:r>
                  <w:ins w:id="1802" w:author="Phillip" w:date="2023-08-02T15:39:00Z">
                    <w:rPr>
                      <w:rFonts w:ascii="Cambria Math" w:hAnsi="Cambria Math"/>
                      <w:szCs w:val="22"/>
                    </w:rPr>
                    <m:t>Q</m:t>
                  </w:ins>
                </m:r>
              </m:oMath>
            </m:oMathPara>
          </w:p>
        </w:tc>
        <w:tc>
          <w:tcPr>
            <w:tcW w:w="2713" w:type="pct"/>
            <w:vAlign w:val="center"/>
          </w:tcPr>
          <w:p w14:paraId="5FEFDAF0" w14:textId="77777777" w:rsidR="00247D24" w:rsidRDefault="00247D24" w:rsidP="00705FAB">
            <w:pPr>
              <w:pStyle w:val="TABLE-cell"/>
              <w:rPr>
                <w:ins w:id="1803" w:author="Phillip" w:date="2023-08-02T15:39:00Z"/>
              </w:rPr>
            </w:pPr>
            <w:ins w:id="1804" w:author="Phillip" w:date="2023-08-02T15:39:00Z">
              <w:r>
                <w:t>Reactive power</w:t>
              </w:r>
            </w:ins>
          </w:p>
        </w:tc>
        <w:tc>
          <w:tcPr>
            <w:tcW w:w="1764" w:type="pct"/>
            <w:vAlign w:val="center"/>
          </w:tcPr>
          <w:p w14:paraId="0FAF080D" w14:textId="77777777" w:rsidR="00247D24" w:rsidRDefault="00247D24" w:rsidP="00705FAB">
            <w:pPr>
              <w:pStyle w:val="TABLE-cell"/>
              <w:rPr>
                <w:ins w:id="1805" w:author="Phillip" w:date="2023-08-02T15:39:00Z"/>
              </w:rPr>
            </w:pPr>
            <w:ins w:id="1806" w:author="Phillip" w:date="2023-08-02T15:39:00Z">
              <w:r>
                <w:t>volt amperes reactive (var)</w:t>
              </w:r>
            </w:ins>
          </w:p>
        </w:tc>
      </w:tr>
      <w:tr w:rsidR="004C333D" w14:paraId="22792496" w14:textId="77777777" w:rsidTr="00705FAB">
        <w:trPr>
          <w:ins w:id="1807" w:author="Phillip" w:date="2023-08-02T15:39:00Z"/>
        </w:trPr>
        <w:tc>
          <w:tcPr>
            <w:tcW w:w="523" w:type="pct"/>
            <w:vAlign w:val="center"/>
          </w:tcPr>
          <w:p w14:paraId="1D20CF0C" w14:textId="77777777" w:rsidR="00247D24" w:rsidRPr="004E0E56" w:rsidRDefault="0047256C" w:rsidP="00705FAB">
            <w:pPr>
              <w:pStyle w:val="TABLE-cell"/>
              <w:rPr>
                <w:ins w:id="1808" w:author="Phillip" w:date="2023-08-02T15:39:00Z"/>
              </w:rPr>
            </w:pPr>
            <m:oMathPara>
              <m:oMath>
                <m:sSub>
                  <m:sSubPr>
                    <m:ctrlPr>
                      <w:ins w:id="1809" w:author="Phillip" w:date="2023-08-02T15:39:00Z">
                        <w:rPr>
                          <w:rFonts w:ascii="Cambria Math" w:hAnsi="Cambria Math"/>
                          <w:i/>
                          <w:szCs w:val="22"/>
                        </w:rPr>
                      </w:ins>
                    </m:ctrlPr>
                  </m:sSubPr>
                  <m:e>
                    <m:r>
                      <w:ins w:id="1810" w:author="Phillip" w:date="2023-08-02T15:39:00Z">
                        <w:rPr>
                          <w:rFonts w:ascii="Cambria Math" w:hAnsi="Cambria Math"/>
                          <w:szCs w:val="22"/>
                        </w:rPr>
                        <m:t>Q</m:t>
                      </w:ins>
                    </m:r>
                  </m:e>
                  <m:sub>
                    <m:r>
                      <w:ins w:id="1811" w:author="Phillip" w:date="2023-08-02T15:39:00Z">
                        <w:rPr>
                          <w:rFonts w:ascii="Cambria Math" w:hAnsi="Cambria Math"/>
                          <w:szCs w:val="22"/>
                        </w:rPr>
                        <m:t>1</m:t>
                      </w:ins>
                    </m:r>
                  </m:sub>
                </m:sSub>
              </m:oMath>
            </m:oMathPara>
          </w:p>
        </w:tc>
        <w:tc>
          <w:tcPr>
            <w:tcW w:w="2713" w:type="pct"/>
            <w:vAlign w:val="center"/>
          </w:tcPr>
          <w:p w14:paraId="0EB3C053" w14:textId="77777777" w:rsidR="00247D24" w:rsidRDefault="00247D24" w:rsidP="00705FAB">
            <w:pPr>
              <w:pStyle w:val="TABLE-cell"/>
              <w:rPr>
                <w:ins w:id="1812" w:author="Phillip" w:date="2023-08-02T15:39:00Z"/>
              </w:rPr>
            </w:pPr>
            <w:ins w:id="1813" w:author="Phillip" w:date="2023-08-02T15:39:00Z">
              <w:r>
                <w:t>Reactive power, fundamental only</w:t>
              </w:r>
            </w:ins>
          </w:p>
        </w:tc>
        <w:tc>
          <w:tcPr>
            <w:tcW w:w="1764" w:type="pct"/>
            <w:vAlign w:val="center"/>
          </w:tcPr>
          <w:p w14:paraId="20E5F623" w14:textId="77777777" w:rsidR="00247D24" w:rsidRDefault="00247D24" w:rsidP="00705FAB">
            <w:pPr>
              <w:pStyle w:val="TABLE-cell"/>
              <w:rPr>
                <w:ins w:id="1814" w:author="Phillip" w:date="2023-08-02T15:39:00Z"/>
              </w:rPr>
            </w:pPr>
            <w:ins w:id="1815" w:author="Phillip" w:date="2023-08-02T15:39:00Z">
              <w:r>
                <w:t>volt amperes reactive (var)</w:t>
              </w:r>
            </w:ins>
          </w:p>
        </w:tc>
      </w:tr>
      <w:tr w:rsidR="004C333D" w14:paraId="4DC9FEA7" w14:textId="77777777" w:rsidTr="00705FAB">
        <w:trPr>
          <w:ins w:id="1816" w:author="Phillip" w:date="2023-08-02T15:39:00Z"/>
        </w:trPr>
        <w:tc>
          <w:tcPr>
            <w:tcW w:w="523" w:type="pct"/>
            <w:vAlign w:val="center"/>
          </w:tcPr>
          <w:p w14:paraId="43714E47" w14:textId="77777777" w:rsidR="00247D24" w:rsidRPr="004E0E56" w:rsidRDefault="00247D24" w:rsidP="00705FAB">
            <w:pPr>
              <w:pStyle w:val="TABLE-cell"/>
              <w:rPr>
                <w:ins w:id="1817" w:author="Phillip" w:date="2023-08-02T15:39:00Z"/>
              </w:rPr>
            </w:pPr>
            <m:oMathPara>
              <m:oMath>
                <m:r>
                  <w:ins w:id="1818" w:author="Phillip" w:date="2023-08-02T15:39:00Z">
                    <w:rPr>
                      <w:rFonts w:ascii="Cambria Math" w:hAnsi="Cambria Math"/>
                      <w:szCs w:val="22"/>
                    </w:rPr>
                    <m:t>PF</m:t>
                  </w:ins>
                </m:r>
              </m:oMath>
            </m:oMathPara>
          </w:p>
        </w:tc>
        <w:tc>
          <w:tcPr>
            <w:tcW w:w="2713" w:type="pct"/>
            <w:vAlign w:val="center"/>
          </w:tcPr>
          <w:p w14:paraId="6CD4D7D3" w14:textId="77777777" w:rsidR="00247D24" w:rsidRDefault="00247D24" w:rsidP="00705FAB">
            <w:pPr>
              <w:pStyle w:val="TABLE-cell"/>
              <w:rPr>
                <w:ins w:id="1819" w:author="Phillip" w:date="2023-08-02T15:39:00Z"/>
              </w:rPr>
            </w:pPr>
            <w:ins w:id="1820" w:author="Phillip" w:date="2023-08-02T15:39:00Z">
              <w:r>
                <w:t xml:space="preserve">Power factor, </w:t>
              </w:r>
            </w:ins>
            <m:oMath>
              <m:r>
                <w:ins w:id="1821" w:author="Phillip" w:date="2023-08-02T15:39:00Z">
                  <w:rPr>
                    <w:rFonts w:ascii="Cambria Math" w:hAnsi="Cambria Math"/>
                  </w:rPr>
                  <m:t>PF=</m:t>
                </w:ins>
              </m:r>
              <m:f>
                <m:fPr>
                  <m:type m:val="lin"/>
                  <m:ctrlPr>
                    <w:ins w:id="1822" w:author="Phillip" w:date="2023-08-02T15:39:00Z">
                      <w:rPr>
                        <w:rFonts w:ascii="Cambria Math" w:hAnsi="Cambria Math"/>
                        <w:i/>
                      </w:rPr>
                    </w:ins>
                  </m:ctrlPr>
                </m:fPr>
                <m:num>
                  <m:r>
                    <w:ins w:id="1823" w:author="Phillip" w:date="2023-08-02T15:39:00Z">
                      <w:rPr>
                        <w:rFonts w:ascii="Cambria Math" w:hAnsi="Cambria Math"/>
                      </w:rPr>
                      <m:t>P</m:t>
                    </w:ins>
                  </m:r>
                </m:num>
                <m:den>
                  <m:r>
                    <w:ins w:id="1824" w:author="Phillip" w:date="2023-08-02T15:39:00Z">
                      <w:rPr>
                        <w:rFonts w:ascii="Cambria Math" w:hAnsi="Cambria Math"/>
                      </w:rPr>
                      <m:t>S</m:t>
                    </w:ins>
                  </m:r>
                </m:den>
              </m:f>
            </m:oMath>
          </w:p>
        </w:tc>
        <w:tc>
          <w:tcPr>
            <w:tcW w:w="1764" w:type="pct"/>
            <w:vAlign w:val="center"/>
          </w:tcPr>
          <w:p w14:paraId="3C68B848" w14:textId="77777777" w:rsidR="00247D24" w:rsidRDefault="00247D24" w:rsidP="00705FAB">
            <w:pPr>
              <w:pStyle w:val="TABLE-cell"/>
              <w:rPr>
                <w:ins w:id="1825" w:author="Phillip" w:date="2023-08-02T15:39:00Z"/>
              </w:rPr>
            </w:pPr>
            <w:ins w:id="1826" w:author="Phillip" w:date="2023-08-02T15:39:00Z">
              <w:r>
                <w:t>unitless</w:t>
              </w:r>
            </w:ins>
          </w:p>
        </w:tc>
      </w:tr>
      <w:tr w:rsidR="004C333D" w14:paraId="1E501C53" w14:textId="77777777" w:rsidTr="00705FAB">
        <w:trPr>
          <w:ins w:id="1827" w:author="Phillip" w:date="2023-08-02T15:39:00Z"/>
        </w:trPr>
        <w:tc>
          <w:tcPr>
            <w:tcW w:w="523" w:type="pct"/>
            <w:vAlign w:val="center"/>
          </w:tcPr>
          <w:p w14:paraId="7AE938DB" w14:textId="77777777" w:rsidR="00247D24" w:rsidRPr="004E0E56" w:rsidRDefault="0047256C" w:rsidP="00705FAB">
            <w:pPr>
              <w:pStyle w:val="TABLE-cell"/>
              <w:rPr>
                <w:ins w:id="1828" w:author="Phillip" w:date="2023-08-02T15:39:00Z"/>
              </w:rPr>
            </w:pPr>
            <m:oMathPara>
              <m:oMath>
                <m:sSub>
                  <m:sSubPr>
                    <m:ctrlPr>
                      <w:ins w:id="1829" w:author="Phillip" w:date="2023-08-02T15:39:00Z">
                        <w:rPr>
                          <w:rFonts w:ascii="Cambria Math" w:hAnsi="Cambria Math"/>
                          <w:i/>
                          <w:szCs w:val="22"/>
                        </w:rPr>
                      </w:ins>
                    </m:ctrlPr>
                  </m:sSubPr>
                  <m:e>
                    <m:r>
                      <w:ins w:id="1830" w:author="Phillip" w:date="2023-08-02T15:39:00Z">
                        <w:rPr>
                          <w:rFonts w:ascii="Cambria Math" w:hAnsi="Cambria Math"/>
                          <w:szCs w:val="22"/>
                        </w:rPr>
                        <m:t>PF</m:t>
                      </w:ins>
                    </m:r>
                  </m:e>
                  <m:sub>
                    <m:r>
                      <w:ins w:id="1831" w:author="Phillip" w:date="2023-08-02T15:39:00Z">
                        <w:rPr>
                          <w:rFonts w:ascii="Cambria Math" w:hAnsi="Cambria Math"/>
                          <w:szCs w:val="22"/>
                        </w:rPr>
                        <m:t>1</m:t>
                      </w:ins>
                    </m:r>
                  </m:sub>
                </m:sSub>
              </m:oMath>
            </m:oMathPara>
          </w:p>
        </w:tc>
        <w:tc>
          <w:tcPr>
            <w:tcW w:w="2713" w:type="pct"/>
            <w:vAlign w:val="center"/>
          </w:tcPr>
          <w:p w14:paraId="60373466" w14:textId="77777777" w:rsidR="00247D24" w:rsidRDefault="00247D24" w:rsidP="00705FAB">
            <w:pPr>
              <w:pStyle w:val="TABLE-cell"/>
              <w:rPr>
                <w:ins w:id="1832" w:author="Phillip" w:date="2023-08-02T15:39:00Z"/>
              </w:rPr>
            </w:pPr>
            <w:ins w:id="1833" w:author="Phillip" w:date="2023-08-02T15:39:00Z">
              <w:r>
                <w:t xml:space="preserve">Power factor, fundamental only, </w:t>
              </w:r>
            </w:ins>
            <m:oMath>
              <m:sSub>
                <m:sSubPr>
                  <m:ctrlPr>
                    <w:ins w:id="1834" w:author="Phillip" w:date="2023-08-02T15:39:00Z">
                      <w:rPr>
                        <w:rFonts w:ascii="Cambria Math" w:hAnsi="Cambria Math"/>
                        <w:i/>
                      </w:rPr>
                    </w:ins>
                  </m:ctrlPr>
                </m:sSubPr>
                <m:e>
                  <m:r>
                    <w:ins w:id="1835" w:author="Phillip" w:date="2023-08-02T15:39:00Z">
                      <w:rPr>
                        <w:rFonts w:ascii="Cambria Math" w:hAnsi="Cambria Math"/>
                      </w:rPr>
                      <m:t>PF</m:t>
                    </w:ins>
                  </m:r>
                </m:e>
                <m:sub>
                  <m:r>
                    <w:ins w:id="1836" w:author="Phillip" w:date="2023-08-02T15:39:00Z">
                      <w:rPr>
                        <w:rFonts w:ascii="Cambria Math" w:hAnsi="Cambria Math"/>
                      </w:rPr>
                      <m:t>1</m:t>
                    </w:ins>
                  </m:r>
                </m:sub>
              </m:sSub>
              <m:r>
                <w:ins w:id="1837" w:author="Phillip" w:date="2023-08-02T15:39:00Z">
                  <w:rPr>
                    <w:rFonts w:ascii="Cambria Math" w:hAnsi="Cambria Math"/>
                  </w:rPr>
                  <m:t>=</m:t>
                </w:ins>
              </m:r>
              <m:f>
                <m:fPr>
                  <m:type m:val="lin"/>
                  <m:ctrlPr>
                    <w:ins w:id="1838" w:author="Phillip" w:date="2023-08-02T15:39:00Z">
                      <w:rPr>
                        <w:rFonts w:ascii="Cambria Math" w:hAnsi="Cambria Math"/>
                        <w:i/>
                      </w:rPr>
                    </w:ins>
                  </m:ctrlPr>
                </m:fPr>
                <m:num>
                  <m:sSub>
                    <m:sSubPr>
                      <m:ctrlPr>
                        <w:ins w:id="1839" w:author="Phillip" w:date="2023-08-02T15:39:00Z">
                          <w:rPr>
                            <w:rFonts w:ascii="Cambria Math" w:hAnsi="Cambria Math"/>
                            <w:i/>
                          </w:rPr>
                        </w:ins>
                      </m:ctrlPr>
                    </m:sSubPr>
                    <m:e>
                      <m:r>
                        <w:ins w:id="1840" w:author="Phillip" w:date="2023-08-02T15:39:00Z">
                          <w:rPr>
                            <w:rFonts w:ascii="Cambria Math" w:hAnsi="Cambria Math"/>
                          </w:rPr>
                          <m:t>P</m:t>
                        </w:ins>
                      </m:r>
                    </m:e>
                    <m:sub>
                      <m:r>
                        <w:ins w:id="1841" w:author="Phillip" w:date="2023-08-02T15:39:00Z">
                          <w:rPr>
                            <w:rFonts w:ascii="Cambria Math" w:hAnsi="Cambria Math"/>
                          </w:rPr>
                          <m:t>1</m:t>
                        </w:ins>
                      </m:r>
                    </m:sub>
                  </m:sSub>
                </m:num>
                <m:den>
                  <m:sSub>
                    <m:sSubPr>
                      <m:ctrlPr>
                        <w:ins w:id="1842" w:author="Phillip" w:date="2023-08-02T15:39:00Z">
                          <w:rPr>
                            <w:rFonts w:ascii="Cambria Math" w:hAnsi="Cambria Math"/>
                            <w:i/>
                          </w:rPr>
                        </w:ins>
                      </m:ctrlPr>
                    </m:sSubPr>
                    <m:e>
                      <m:r>
                        <w:ins w:id="1843" w:author="Phillip" w:date="2023-08-02T15:39:00Z">
                          <w:rPr>
                            <w:rFonts w:ascii="Cambria Math" w:hAnsi="Cambria Math"/>
                          </w:rPr>
                          <m:t>S</m:t>
                        </w:ins>
                      </m:r>
                    </m:e>
                    <m:sub>
                      <m:r>
                        <w:ins w:id="1844" w:author="Phillip" w:date="2023-08-02T15:39:00Z">
                          <w:rPr>
                            <w:rFonts w:ascii="Cambria Math" w:hAnsi="Cambria Math"/>
                          </w:rPr>
                          <m:t>1</m:t>
                        </w:ins>
                      </m:r>
                    </m:sub>
                  </m:sSub>
                </m:den>
              </m:f>
            </m:oMath>
          </w:p>
        </w:tc>
        <w:tc>
          <w:tcPr>
            <w:tcW w:w="1764" w:type="pct"/>
            <w:vAlign w:val="center"/>
          </w:tcPr>
          <w:p w14:paraId="40E21D39" w14:textId="77777777" w:rsidR="00247D24" w:rsidRDefault="00247D24" w:rsidP="00705FAB">
            <w:pPr>
              <w:pStyle w:val="TABLE-cell"/>
              <w:rPr>
                <w:ins w:id="1845" w:author="Phillip" w:date="2023-08-02T15:39:00Z"/>
              </w:rPr>
            </w:pPr>
            <w:ins w:id="1846" w:author="Phillip" w:date="2023-08-02T15:39:00Z">
              <w:r>
                <w:t>unitless</w:t>
              </w:r>
            </w:ins>
          </w:p>
        </w:tc>
      </w:tr>
      <w:tr w:rsidR="004C333D" w14:paraId="20E5DB10" w14:textId="77777777" w:rsidTr="00705FAB">
        <w:trPr>
          <w:ins w:id="1847" w:author="Phillip" w:date="2023-08-02T15:39:00Z"/>
        </w:trPr>
        <w:tc>
          <w:tcPr>
            <w:tcW w:w="523" w:type="pct"/>
            <w:vAlign w:val="center"/>
          </w:tcPr>
          <w:p w14:paraId="22354B18" w14:textId="77777777" w:rsidR="00247D24" w:rsidRPr="004E0E56" w:rsidRDefault="0047256C" w:rsidP="00705FAB">
            <w:pPr>
              <w:pStyle w:val="TABLE-cell"/>
              <w:rPr>
                <w:ins w:id="1848" w:author="Phillip" w:date="2023-08-02T15:39:00Z"/>
              </w:rPr>
            </w:pPr>
            <m:oMathPara>
              <m:oMath>
                <m:sSub>
                  <m:sSubPr>
                    <m:ctrlPr>
                      <w:ins w:id="1849" w:author="Phillip" w:date="2023-08-02T15:39:00Z">
                        <w:rPr>
                          <w:rFonts w:ascii="Cambria Math" w:hAnsi="Cambria Math"/>
                          <w:i/>
                          <w:szCs w:val="22"/>
                        </w:rPr>
                      </w:ins>
                    </m:ctrlPr>
                  </m:sSubPr>
                  <m:e>
                    <m:r>
                      <w:ins w:id="1850" w:author="Phillip" w:date="2023-08-02T15:39:00Z">
                        <w:rPr>
                          <w:rFonts w:ascii="Cambria Math" w:hAnsi="Cambria Math"/>
                          <w:szCs w:val="22"/>
                        </w:rPr>
                        <m:t>E</m:t>
                      </w:ins>
                    </m:r>
                  </m:e>
                  <m:sub>
                    <m:r>
                      <w:ins w:id="1851" w:author="Phillip" w:date="2023-08-02T15:39:00Z">
                        <w:rPr>
                          <w:rFonts w:ascii="Cambria Math" w:hAnsi="Cambria Math"/>
                          <w:szCs w:val="22"/>
                        </w:rPr>
                        <m:t>a</m:t>
                      </w:ins>
                    </m:r>
                  </m:sub>
                </m:sSub>
              </m:oMath>
            </m:oMathPara>
          </w:p>
        </w:tc>
        <w:tc>
          <w:tcPr>
            <w:tcW w:w="2713" w:type="pct"/>
            <w:vAlign w:val="center"/>
          </w:tcPr>
          <w:p w14:paraId="718EA27F" w14:textId="77777777" w:rsidR="00247D24" w:rsidRDefault="00247D24" w:rsidP="00705FAB">
            <w:pPr>
              <w:pStyle w:val="TABLE-cell"/>
              <w:rPr>
                <w:ins w:id="1852" w:author="Phillip" w:date="2023-08-02T15:39:00Z"/>
              </w:rPr>
            </w:pPr>
            <w:ins w:id="1853" w:author="Phillip" w:date="2023-08-02T15:39:00Z">
              <w:r>
                <w:t>Active energy</w:t>
              </w:r>
            </w:ins>
          </w:p>
        </w:tc>
        <w:tc>
          <w:tcPr>
            <w:tcW w:w="1764" w:type="pct"/>
            <w:vAlign w:val="center"/>
          </w:tcPr>
          <w:p w14:paraId="07FCC69F" w14:textId="4EDA4D9F" w:rsidR="00247D24" w:rsidRDefault="00247D24" w:rsidP="00705FAB">
            <w:pPr>
              <w:pStyle w:val="TABLE-cell"/>
              <w:rPr>
                <w:ins w:id="1854" w:author="Phillip" w:date="2023-08-02T15:39:00Z"/>
              </w:rPr>
            </w:pPr>
            <w:ins w:id="1855" w:author="Phillip" w:date="2023-08-02T15:39:00Z">
              <w:r>
                <w:t>watt</w:t>
              </w:r>
            </w:ins>
            <w:ins w:id="1856" w:author="Phillip" w:date="2023-08-03T16:31:00Z">
              <w:r w:rsidR="006C5CB4">
                <w:t>-</w:t>
              </w:r>
            </w:ins>
            <w:ins w:id="1857" w:author="Phillip" w:date="2023-08-02T15:39:00Z">
              <w:r>
                <w:t>hours (</w:t>
              </w:r>
              <w:proofErr w:type="spellStart"/>
              <w:r>
                <w:t>Wh</w:t>
              </w:r>
              <w:proofErr w:type="spellEnd"/>
              <w:r>
                <w:t xml:space="preserve">, kWh, MWh, GWh) </w:t>
              </w:r>
            </w:ins>
          </w:p>
        </w:tc>
      </w:tr>
      <w:tr w:rsidR="004C333D" w14:paraId="7D339BFC" w14:textId="77777777" w:rsidTr="00705FAB">
        <w:trPr>
          <w:ins w:id="1858" w:author="Phillip" w:date="2023-08-02T15:39:00Z"/>
        </w:trPr>
        <w:tc>
          <w:tcPr>
            <w:tcW w:w="523" w:type="pct"/>
            <w:vAlign w:val="center"/>
          </w:tcPr>
          <w:p w14:paraId="7EA35281" w14:textId="77777777" w:rsidR="00247D24" w:rsidRPr="004E0E56" w:rsidRDefault="0047256C" w:rsidP="00705FAB">
            <w:pPr>
              <w:pStyle w:val="TABLE-cell"/>
              <w:rPr>
                <w:ins w:id="1859" w:author="Phillip" w:date="2023-08-02T15:39:00Z"/>
              </w:rPr>
            </w:pPr>
            <m:oMathPara>
              <m:oMath>
                <m:sSub>
                  <m:sSubPr>
                    <m:ctrlPr>
                      <w:ins w:id="1860" w:author="Phillip" w:date="2023-08-02T15:39:00Z">
                        <w:rPr>
                          <w:rFonts w:ascii="Cambria Math" w:hAnsi="Cambria Math"/>
                          <w:i/>
                          <w:szCs w:val="22"/>
                        </w:rPr>
                      </w:ins>
                    </m:ctrlPr>
                  </m:sSubPr>
                  <m:e>
                    <m:r>
                      <w:ins w:id="1861" w:author="Phillip" w:date="2023-08-02T15:39:00Z">
                        <w:rPr>
                          <w:rFonts w:ascii="Cambria Math" w:hAnsi="Cambria Math"/>
                          <w:szCs w:val="22"/>
                        </w:rPr>
                        <m:t>E</m:t>
                      </w:ins>
                    </m:r>
                  </m:e>
                  <m:sub>
                    <m:r>
                      <w:ins w:id="1862" w:author="Phillip" w:date="2023-08-02T15:39:00Z">
                        <w:rPr>
                          <w:rFonts w:ascii="Cambria Math" w:hAnsi="Cambria Math"/>
                          <w:szCs w:val="22"/>
                        </w:rPr>
                        <m:t>a1</m:t>
                      </w:ins>
                    </m:r>
                  </m:sub>
                </m:sSub>
              </m:oMath>
            </m:oMathPara>
          </w:p>
        </w:tc>
        <w:tc>
          <w:tcPr>
            <w:tcW w:w="2713" w:type="pct"/>
            <w:vAlign w:val="center"/>
          </w:tcPr>
          <w:p w14:paraId="5AA11E2A" w14:textId="77777777" w:rsidR="00247D24" w:rsidRDefault="00247D24" w:rsidP="00705FAB">
            <w:pPr>
              <w:pStyle w:val="TABLE-cell"/>
              <w:rPr>
                <w:ins w:id="1863" w:author="Phillip" w:date="2023-08-02T15:39:00Z"/>
              </w:rPr>
            </w:pPr>
            <w:ins w:id="1864" w:author="Phillip" w:date="2023-08-02T15:39:00Z">
              <w:r>
                <w:t>Active energy, fundamental only</w:t>
              </w:r>
            </w:ins>
          </w:p>
        </w:tc>
        <w:tc>
          <w:tcPr>
            <w:tcW w:w="1764" w:type="pct"/>
            <w:vAlign w:val="center"/>
          </w:tcPr>
          <w:p w14:paraId="720F2279" w14:textId="2E3DC853" w:rsidR="00247D24" w:rsidRDefault="00247D24" w:rsidP="00705FAB">
            <w:pPr>
              <w:pStyle w:val="TABLE-cell"/>
              <w:rPr>
                <w:ins w:id="1865" w:author="Phillip" w:date="2023-08-02T15:39:00Z"/>
              </w:rPr>
            </w:pPr>
            <w:ins w:id="1866" w:author="Phillip" w:date="2023-08-02T15:39:00Z">
              <w:r>
                <w:t>watt</w:t>
              </w:r>
            </w:ins>
            <w:ins w:id="1867" w:author="Phillip" w:date="2023-08-03T16:31:00Z">
              <w:r w:rsidR="006C5CB4">
                <w:t>-</w:t>
              </w:r>
            </w:ins>
            <w:ins w:id="1868" w:author="Phillip" w:date="2023-08-02T15:39:00Z">
              <w:r>
                <w:t>hours (</w:t>
              </w:r>
              <w:proofErr w:type="spellStart"/>
              <w:r>
                <w:t>Wh</w:t>
              </w:r>
              <w:proofErr w:type="spellEnd"/>
              <w:r>
                <w:t>, kWh, MWh, GWh)</w:t>
              </w:r>
            </w:ins>
          </w:p>
        </w:tc>
      </w:tr>
      <w:tr w:rsidR="004C333D" w14:paraId="05F7A88E" w14:textId="77777777" w:rsidTr="00705FAB">
        <w:trPr>
          <w:ins w:id="1869" w:author="Phillip" w:date="2023-08-02T15:39:00Z"/>
        </w:trPr>
        <w:tc>
          <w:tcPr>
            <w:tcW w:w="523" w:type="pct"/>
            <w:vAlign w:val="center"/>
          </w:tcPr>
          <w:p w14:paraId="294DC68B" w14:textId="77777777" w:rsidR="00247D24" w:rsidRPr="004E0E56" w:rsidRDefault="0047256C" w:rsidP="00705FAB">
            <w:pPr>
              <w:pStyle w:val="TABLE-cell"/>
              <w:rPr>
                <w:ins w:id="1870" w:author="Phillip" w:date="2023-08-02T15:39:00Z"/>
              </w:rPr>
            </w:pPr>
            <m:oMathPara>
              <m:oMath>
                <m:sSub>
                  <m:sSubPr>
                    <m:ctrlPr>
                      <w:ins w:id="1871" w:author="Phillip" w:date="2023-08-02T15:39:00Z">
                        <w:rPr>
                          <w:rFonts w:ascii="Cambria Math" w:hAnsi="Cambria Math"/>
                          <w:i/>
                          <w:szCs w:val="22"/>
                        </w:rPr>
                      </w:ins>
                    </m:ctrlPr>
                  </m:sSubPr>
                  <m:e>
                    <m:r>
                      <w:ins w:id="1872" w:author="Phillip" w:date="2023-08-02T15:39:00Z">
                        <w:rPr>
                          <w:rFonts w:ascii="Cambria Math" w:hAnsi="Cambria Math"/>
                          <w:szCs w:val="22"/>
                        </w:rPr>
                        <m:t>E</m:t>
                      </w:ins>
                    </m:r>
                  </m:e>
                  <m:sub>
                    <m:r>
                      <w:ins w:id="1873" w:author="Phillip" w:date="2023-08-02T15:39:00Z">
                        <w:rPr>
                          <w:rFonts w:ascii="Cambria Math" w:hAnsi="Cambria Math"/>
                          <w:szCs w:val="22"/>
                        </w:rPr>
                        <m:t>s</m:t>
                      </w:ins>
                    </m:r>
                  </m:sub>
                </m:sSub>
              </m:oMath>
            </m:oMathPara>
          </w:p>
        </w:tc>
        <w:tc>
          <w:tcPr>
            <w:tcW w:w="2713" w:type="pct"/>
            <w:vAlign w:val="center"/>
          </w:tcPr>
          <w:p w14:paraId="27C67A18" w14:textId="77777777" w:rsidR="00247D24" w:rsidRDefault="00247D24" w:rsidP="00705FAB">
            <w:pPr>
              <w:pStyle w:val="TABLE-cell"/>
              <w:rPr>
                <w:ins w:id="1874" w:author="Phillip" w:date="2023-08-02T15:39:00Z"/>
              </w:rPr>
            </w:pPr>
            <w:ins w:id="1875" w:author="Phillip" w:date="2023-08-02T15:39:00Z">
              <w:r>
                <w:t>Apparent energy</w:t>
              </w:r>
            </w:ins>
          </w:p>
        </w:tc>
        <w:tc>
          <w:tcPr>
            <w:tcW w:w="1764" w:type="pct"/>
            <w:vAlign w:val="center"/>
          </w:tcPr>
          <w:p w14:paraId="0446BC05" w14:textId="77777777" w:rsidR="00247D24" w:rsidRDefault="00247D24" w:rsidP="00705FAB">
            <w:pPr>
              <w:pStyle w:val="TABLE-cell"/>
              <w:rPr>
                <w:ins w:id="1876" w:author="Phillip" w:date="2023-08-02T15:39:00Z"/>
              </w:rPr>
            </w:pPr>
            <w:ins w:id="1877" w:author="Phillip" w:date="2023-08-02T15:39:00Z">
              <w:r>
                <w:t>volt ampere hours (</w:t>
              </w:r>
              <w:proofErr w:type="spellStart"/>
              <w:r>
                <w:t>VAh</w:t>
              </w:r>
              <w:proofErr w:type="spellEnd"/>
              <w:r>
                <w:t xml:space="preserve">, </w:t>
              </w:r>
              <w:proofErr w:type="spellStart"/>
              <w:r>
                <w:t>kVAh</w:t>
              </w:r>
              <w:proofErr w:type="spellEnd"/>
              <w:r>
                <w:t xml:space="preserve">, </w:t>
              </w:r>
              <w:proofErr w:type="spellStart"/>
              <w:r>
                <w:t>MVAh</w:t>
              </w:r>
              <w:proofErr w:type="spellEnd"/>
              <w:r>
                <w:t xml:space="preserve">, </w:t>
              </w:r>
              <w:proofErr w:type="spellStart"/>
              <w:r>
                <w:t>GVAh</w:t>
              </w:r>
              <w:proofErr w:type="spellEnd"/>
              <w:r>
                <w:t>)</w:t>
              </w:r>
            </w:ins>
          </w:p>
        </w:tc>
      </w:tr>
      <w:tr w:rsidR="004C333D" w14:paraId="3C580985" w14:textId="77777777" w:rsidTr="00705FAB">
        <w:trPr>
          <w:ins w:id="1878" w:author="Phillip" w:date="2023-08-02T15:39:00Z"/>
        </w:trPr>
        <w:tc>
          <w:tcPr>
            <w:tcW w:w="523" w:type="pct"/>
            <w:vAlign w:val="center"/>
          </w:tcPr>
          <w:p w14:paraId="46D84C9E" w14:textId="77777777" w:rsidR="00247D24" w:rsidRPr="004E0E56" w:rsidRDefault="0047256C" w:rsidP="00705FAB">
            <w:pPr>
              <w:pStyle w:val="TABLE-cell"/>
              <w:rPr>
                <w:ins w:id="1879" w:author="Phillip" w:date="2023-08-02T15:39:00Z"/>
              </w:rPr>
            </w:pPr>
            <m:oMathPara>
              <m:oMath>
                <m:sSub>
                  <m:sSubPr>
                    <m:ctrlPr>
                      <w:ins w:id="1880" w:author="Phillip" w:date="2023-08-02T15:39:00Z">
                        <w:rPr>
                          <w:rFonts w:ascii="Cambria Math" w:hAnsi="Cambria Math"/>
                          <w:i/>
                          <w:szCs w:val="22"/>
                        </w:rPr>
                      </w:ins>
                    </m:ctrlPr>
                  </m:sSubPr>
                  <m:e>
                    <m:r>
                      <w:ins w:id="1881" w:author="Phillip" w:date="2023-08-02T15:39:00Z">
                        <w:rPr>
                          <w:rFonts w:ascii="Cambria Math" w:hAnsi="Cambria Math"/>
                          <w:szCs w:val="22"/>
                        </w:rPr>
                        <m:t>E</m:t>
                      </w:ins>
                    </m:r>
                  </m:e>
                  <m:sub>
                    <m:r>
                      <w:ins w:id="1882" w:author="Phillip" w:date="2023-08-02T15:39:00Z">
                        <w:rPr>
                          <w:rFonts w:ascii="Cambria Math" w:hAnsi="Cambria Math"/>
                          <w:szCs w:val="22"/>
                        </w:rPr>
                        <m:t>s1</m:t>
                      </w:ins>
                    </m:r>
                  </m:sub>
                </m:sSub>
              </m:oMath>
            </m:oMathPara>
          </w:p>
        </w:tc>
        <w:tc>
          <w:tcPr>
            <w:tcW w:w="2713" w:type="pct"/>
            <w:vAlign w:val="center"/>
          </w:tcPr>
          <w:p w14:paraId="73001346" w14:textId="77777777" w:rsidR="00247D24" w:rsidRDefault="00247D24" w:rsidP="00705FAB">
            <w:pPr>
              <w:pStyle w:val="TABLE-cell"/>
              <w:rPr>
                <w:ins w:id="1883" w:author="Phillip" w:date="2023-08-02T15:39:00Z"/>
              </w:rPr>
            </w:pPr>
            <w:ins w:id="1884" w:author="Phillip" w:date="2023-08-02T15:39:00Z">
              <w:r>
                <w:t>Apparent energy, fundamental only</w:t>
              </w:r>
            </w:ins>
          </w:p>
        </w:tc>
        <w:tc>
          <w:tcPr>
            <w:tcW w:w="1764" w:type="pct"/>
            <w:vAlign w:val="center"/>
          </w:tcPr>
          <w:p w14:paraId="64F06860" w14:textId="77777777" w:rsidR="00247D24" w:rsidRDefault="00247D24" w:rsidP="00705FAB">
            <w:pPr>
              <w:pStyle w:val="TABLE-cell"/>
              <w:rPr>
                <w:ins w:id="1885" w:author="Phillip" w:date="2023-08-02T15:39:00Z"/>
              </w:rPr>
            </w:pPr>
            <w:ins w:id="1886" w:author="Phillip" w:date="2023-08-02T15:39:00Z">
              <w:r>
                <w:t>volt ampere hours (</w:t>
              </w:r>
              <w:proofErr w:type="spellStart"/>
              <w:r>
                <w:t>VAh</w:t>
              </w:r>
              <w:proofErr w:type="spellEnd"/>
              <w:r>
                <w:t xml:space="preserve">, </w:t>
              </w:r>
              <w:proofErr w:type="spellStart"/>
              <w:r>
                <w:t>kVAh</w:t>
              </w:r>
              <w:proofErr w:type="spellEnd"/>
              <w:r>
                <w:t xml:space="preserve">, </w:t>
              </w:r>
              <w:proofErr w:type="spellStart"/>
              <w:r>
                <w:t>MVAh</w:t>
              </w:r>
              <w:proofErr w:type="spellEnd"/>
              <w:r>
                <w:t xml:space="preserve">, </w:t>
              </w:r>
              <w:proofErr w:type="spellStart"/>
              <w:r>
                <w:t>GVAh</w:t>
              </w:r>
              <w:proofErr w:type="spellEnd"/>
              <w:r>
                <w:t>)</w:t>
              </w:r>
            </w:ins>
          </w:p>
        </w:tc>
      </w:tr>
      <w:tr w:rsidR="004C333D" w14:paraId="4EF2787F" w14:textId="77777777" w:rsidTr="00705FAB">
        <w:trPr>
          <w:ins w:id="1887" w:author="Phillip" w:date="2023-08-02T15:39:00Z"/>
        </w:trPr>
        <w:tc>
          <w:tcPr>
            <w:tcW w:w="523" w:type="pct"/>
            <w:vAlign w:val="center"/>
          </w:tcPr>
          <w:p w14:paraId="5980B879" w14:textId="77777777" w:rsidR="00247D24" w:rsidRPr="004E0E56" w:rsidRDefault="0047256C" w:rsidP="00705FAB">
            <w:pPr>
              <w:pStyle w:val="TABLE-cell"/>
              <w:rPr>
                <w:ins w:id="1888" w:author="Phillip" w:date="2023-08-02T15:39:00Z"/>
                <w:rFonts w:eastAsia="Calibri" w:cs="Times New Roman"/>
              </w:rPr>
            </w:pPr>
            <m:oMathPara>
              <m:oMath>
                <m:sSub>
                  <m:sSubPr>
                    <m:ctrlPr>
                      <w:ins w:id="1889" w:author="Phillip" w:date="2023-08-02T15:39:00Z">
                        <w:rPr>
                          <w:rFonts w:ascii="Cambria Math" w:hAnsi="Cambria Math"/>
                          <w:i/>
                          <w:szCs w:val="22"/>
                        </w:rPr>
                      </w:ins>
                    </m:ctrlPr>
                  </m:sSubPr>
                  <m:e>
                    <m:r>
                      <w:ins w:id="1890" w:author="Phillip" w:date="2023-08-02T15:39:00Z">
                        <w:rPr>
                          <w:rFonts w:ascii="Cambria Math" w:hAnsi="Cambria Math"/>
                          <w:szCs w:val="22"/>
                        </w:rPr>
                        <m:t>E</m:t>
                      </w:ins>
                    </m:r>
                  </m:e>
                  <m:sub>
                    <m:r>
                      <w:ins w:id="1891" w:author="Phillip" w:date="2023-08-02T15:39:00Z">
                        <w:rPr>
                          <w:rFonts w:ascii="Cambria Math" w:hAnsi="Cambria Math"/>
                          <w:szCs w:val="22"/>
                        </w:rPr>
                        <m:t>r</m:t>
                      </w:ins>
                    </m:r>
                  </m:sub>
                </m:sSub>
              </m:oMath>
            </m:oMathPara>
          </w:p>
        </w:tc>
        <w:tc>
          <w:tcPr>
            <w:tcW w:w="2713" w:type="pct"/>
            <w:vAlign w:val="center"/>
          </w:tcPr>
          <w:p w14:paraId="3A31D6CB" w14:textId="77777777" w:rsidR="00247D24" w:rsidRDefault="00247D24" w:rsidP="00705FAB">
            <w:pPr>
              <w:pStyle w:val="TABLE-cell"/>
              <w:rPr>
                <w:ins w:id="1892" w:author="Phillip" w:date="2023-08-02T15:39:00Z"/>
              </w:rPr>
            </w:pPr>
            <w:ins w:id="1893" w:author="Phillip" w:date="2023-08-02T15:39:00Z">
              <w:r>
                <w:t>Reactive energy</w:t>
              </w:r>
            </w:ins>
          </w:p>
        </w:tc>
        <w:tc>
          <w:tcPr>
            <w:tcW w:w="1764" w:type="pct"/>
            <w:vAlign w:val="center"/>
          </w:tcPr>
          <w:p w14:paraId="250A059C" w14:textId="77777777" w:rsidR="00247D24" w:rsidRDefault="00247D24" w:rsidP="00705FAB">
            <w:pPr>
              <w:pStyle w:val="TABLE-cell"/>
              <w:rPr>
                <w:ins w:id="1894" w:author="Phillip" w:date="2023-08-02T15:39:00Z"/>
              </w:rPr>
            </w:pPr>
            <w:ins w:id="1895" w:author="Phillip" w:date="2023-08-02T15:39:00Z">
              <w:r>
                <w:t>volt ampere reactive hours (</w:t>
              </w:r>
              <w:proofErr w:type="spellStart"/>
              <w:r>
                <w:t>varh</w:t>
              </w:r>
              <w:proofErr w:type="spellEnd"/>
              <w:r>
                <w:t xml:space="preserve">, </w:t>
              </w:r>
              <w:proofErr w:type="spellStart"/>
              <w:r>
                <w:t>kvarh</w:t>
              </w:r>
              <w:proofErr w:type="spellEnd"/>
              <w:r>
                <w:t xml:space="preserve">, </w:t>
              </w:r>
              <w:proofErr w:type="spellStart"/>
              <w:r>
                <w:t>Mvarh</w:t>
              </w:r>
              <w:proofErr w:type="spellEnd"/>
              <w:r>
                <w:t xml:space="preserve">, </w:t>
              </w:r>
              <w:proofErr w:type="spellStart"/>
              <w:r>
                <w:t>Gvarh</w:t>
              </w:r>
              <w:proofErr w:type="spellEnd"/>
              <w:r>
                <w:t>)</w:t>
              </w:r>
            </w:ins>
          </w:p>
        </w:tc>
      </w:tr>
      <w:tr w:rsidR="004C333D" w14:paraId="595856CF" w14:textId="77777777" w:rsidTr="00705FAB">
        <w:trPr>
          <w:ins w:id="1896" w:author="Phillip" w:date="2023-08-02T15:39:00Z"/>
        </w:trPr>
        <w:tc>
          <w:tcPr>
            <w:tcW w:w="523" w:type="pct"/>
            <w:vAlign w:val="center"/>
          </w:tcPr>
          <w:p w14:paraId="0BAE46B3" w14:textId="77777777" w:rsidR="00247D24" w:rsidRPr="004E0E56" w:rsidRDefault="0047256C" w:rsidP="00705FAB">
            <w:pPr>
              <w:pStyle w:val="TABLE-cell"/>
              <w:rPr>
                <w:ins w:id="1897" w:author="Phillip" w:date="2023-08-02T15:39:00Z"/>
                <w:rFonts w:eastAsia="Calibri" w:cs="Times New Roman"/>
              </w:rPr>
            </w:pPr>
            <m:oMathPara>
              <m:oMath>
                <m:sSub>
                  <m:sSubPr>
                    <m:ctrlPr>
                      <w:ins w:id="1898" w:author="Phillip" w:date="2023-08-02T15:39:00Z">
                        <w:rPr>
                          <w:rFonts w:ascii="Cambria Math" w:hAnsi="Cambria Math"/>
                          <w:i/>
                          <w:szCs w:val="22"/>
                        </w:rPr>
                      </w:ins>
                    </m:ctrlPr>
                  </m:sSubPr>
                  <m:e>
                    <m:r>
                      <w:ins w:id="1899" w:author="Phillip" w:date="2023-08-02T15:39:00Z">
                        <w:rPr>
                          <w:rFonts w:ascii="Cambria Math" w:hAnsi="Cambria Math"/>
                          <w:szCs w:val="22"/>
                        </w:rPr>
                        <m:t>E</m:t>
                      </w:ins>
                    </m:r>
                  </m:e>
                  <m:sub>
                    <m:r>
                      <w:ins w:id="1900" w:author="Phillip" w:date="2023-08-02T15:39:00Z">
                        <w:rPr>
                          <w:rFonts w:ascii="Cambria Math" w:hAnsi="Cambria Math"/>
                          <w:szCs w:val="22"/>
                        </w:rPr>
                        <m:t>r1</m:t>
                      </w:ins>
                    </m:r>
                  </m:sub>
                </m:sSub>
              </m:oMath>
            </m:oMathPara>
          </w:p>
        </w:tc>
        <w:tc>
          <w:tcPr>
            <w:tcW w:w="2713" w:type="pct"/>
            <w:vAlign w:val="center"/>
          </w:tcPr>
          <w:p w14:paraId="37DAF301" w14:textId="77777777" w:rsidR="00247D24" w:rsidRDefault="00247D24" w:rsidP="00705FAB">
            <w:pPr>
              <w:pStyle w:val="TABLE-cell"/>
              <w:rPr>
                <w:ins w:id="1901" w:author="Phillip" w:date="2023-08-02T15:39:00Z"/>
              </w:rPr>
            </w:pPr>
            <w:ins w:id="1902" w:author="Phillip" w:date="2023-08-02T15:39:00Z">
              <w:r>
                <w:t>Reactive energy, fundamental only</w:t>
              </w:r>
            </w:ins>
          </w:p>
        </w:tc>
        <w:tc>
          <w:tcPr>
            <w:tcW w:w="1764" w:type="pct"/>
            <w:vAlign w:val="center"/>
          </w:tcPr>
          <w:p w14:paraId="65A94D1F" w14:textId="77777777" w:rsidR="00247D24" w:rsidRDefault="00247D24" w:rsidP="00705FAB">
            <w:pPr>
              <w:pStyle w:val="TABLE-cell"/>
              <w:rPr>
                <w:ins w:id="1903" w:author="Phillip" w:date="2023-08-02T15:39:00Z"/>
              </w:rPr>
            </w:pPr>
            <w:ins w:id="1904" w:author="Phillip" w:date="2023-08-02T15:39:00Z">
              <w:r>
                <w:t>volt ampere reactive hours (</w:t>
              </w:r>
              <w:proofErr w:type="spellStart"/>
              <w:r>
                <w:t>varh</w:t>
              </w:r>
              <w:proofErr w:type="spellEnd"/>
              <w:r>
                <w:t xml:space="preserve">, </w:t>
              </w:r>
              <w:proofErr w:type="spellStart"/>
              <w:r>
                <w:t>kvarh</w:t>
              </w:r>
              <w:proofErr w:type="spellEnd"/>
              <w:r>
                <w:t xml:space="preserve">, </w:t>
              </w:r>
              <w:proofErr w:type="spellStart"/>
              <w:r>
                <w:t>Mvarh</w:t>
              </w:r>
              <w:proofErr w:type="spellEnd"/>
              <w:r>
                <w:t xml:space="preserve">, </w:t>
              </w:r>
              <w:proofErr w:type="spellStart"/>
              <w:r>
                <w:t>Gvarh</w:t>
              </w:r>
              <w:proofErr w:type="spellEnd"/>
              <w:r>
                <w:t>)</w:t>
              </w:r>
            </w:ins>
          </w:p>
        </w:tc>
      </w:tr>
    </w:tbl>
    <w:p w14:paraId="5EC16294" w14:textId="581EAD9D" w:rsidR="005F0A8A" w:rsidRDefault="00990F60" w:rsidP="00A314E6">
      <w:pPr>
        <w:pStyle w:val="Heading1"/>
        <w:rPr>
          <w:ins w:id="1905" w:author="Phillip" w:date="2023-08-24T17:02:00Z"/>
        </w:rPr>
      </w:pPr>
      <w:bookmarkStart w:id="1906" w:name="_Toc159855242"/>
      <w:bookmarkStart w:id="1907" w:name="_Toc182411525"/>
      <w:r w:rsidRPr="008817AE">
        <w:t>Description of the instrument</w:t>
      </w:r>
      <w:bookmarkEnd w:id="1906"/>
      <w:bookmarkEnd w:id="1907"/>
    </w:p>
    <w:p w14:paraId="2BF7579F" w14:textId="6991B7B7" w:rsidR="00C502F9" w:rsidRPr="00C502F9" w:rsidRDefault="00C502F9" w:rsidP="00AB6A99">
      <w:pPr>
        <w:pStyle w:val="Heading2"/>
      </w:pPr>
      <w:bookmarkStart w:id="1908" w:name="_Toc159855243"/>
      <w:bookmarkStart w:id="1909" w:name="_Toc182411526"/>
      <w:ins w:id="1910" w:author="Phillip" w:date="2023-08-24T17:02:00Z">
        <w:r>
          <w:t>Essential component</w:t>
        </w:r>
      </w:ins>
      <w:ins w:id="1911" w:author="Phillip" w:date="2023-08-24T17:03:00Z">
        <w:r>
          <w:t>s</w:t>
        </w:r>
      </w:ins>
      <w:bookmarkEnd w:id="1908"/>
      <w:bookmarkEnd w:id="1909"/>
    </w:p>
    <w:p w14:paraId="26E1621C" w14:textId="00FCC7C5" w:rsidR="00864DEA" w:rsidRDefault="00D13B08" w:rsidP="00864DEA">
      <w:pPr>
        <w:pStyle w:val="BodyText"/>
        <w:rPr>
          <w:ins w:id="1912" w:author="Phillip" w:date="2023-08-24T16:42:00Z"/>
        </w:rPr>
      </w:pPr>
      <w:del w:id="1913" w:author="Phillip" w:date="2023-08-24T16:41:00Z">
        <w:r w:rsidRPr="008817AE" w:rsidDel="001E4C9C">
          <w:delText>[To be added]</w:delText>
        </w:r>
      </w:del>
      <w:ins w:id="1914" w:author="Phillip" w:date="2023-08-24T16:41:00Z">
        <w:r w:rsidR="001E4C9C">
          <w:t xml:space="preserve">An </w:t>
        </w:r>
      </w:ins>
      <w:ins w:id="1915" w:author="Phillip" w:date="2023-08-24T16:42:00Z">
        <w:r w:rsidR="001E4C9C">
          <w:t>electricity meter comprises at least the following:</w:t>
        </w:r>
      </w:ins>
    </w:p>
    <w:p w14:paraId="24E123D7" w14:textId="29959ACF" w:rsidR="001E4C9C" w:rsidRDefault="00EF7BEA" w:rsidP="001E4C9C">
      <w:pPr>
        <w:pStyle w:val="BodyText"/>
        <w:numPr>
          <w:ilvl w:val="0"/>
          <w:numId w:val="50"/>
        </w:numPr>
        <w:rPr>
          <w:ins w:id="1916" w:author="Phillip" w:date="2023-08-24T16:53:00Z"/>
        </w:rPr>
      </w:pPr>
      <w:ins w:id="1917" w:author="Phillip" w:date="2023-08-24T16:54:00Z">
        <w:r>
          <w:t>C</w:t>
        </w:r>
      </w:ins>
      <w:ins w:id="1918" w:author="Phillip" w:date="2023-08-24T16:43:00Z">
        <w:r w:rsidR="001E4C9C">
          <w:t>onnections</w:t>
        </w:r>
      </w:ins>
      <w:ins w:id="1919" w:author="Phillip" w:date="2023-08-24T16:50:00Z">
        <w:r>
          <w:t xml:space="preserve"> for </w:t>
        </w:r>
      </w:ins>
      <w:ins w:id="1920" w:author="Phillip" w:date="2023-08-24T16:52:00Z">
        <w:r>
          <w:t>voltage</w:t>
        </w:r>
      </w:ins>
      <w:ins w:id="1921" w:author="Phillip" w:date="2023-08-24T16:50:00Z">
        <w:r>
          <w:t xml:space="preserve"> and </w:t>
        </w:r>
      </w:ins>
      <w:ins w:id="1922" w:author="Phillip" w:date="2023-08-24T16:52:00Z">
        <w:r>
          <w:t>current</w:t>
        </w:r>
      </w:ins>
      <w:ins w:id="1923" w:author="Phillip" w:date="2023-08-24T16:49:00Z">
        <w:r>
          <w:t xml:space="preserve">. These </w:t>
        </w:r>
      </w:ins>
      <w:ins w:id="1924" w:author="Phillip" w:date="2023-08-24T16:51:00Z">
        <w:r>
          <w:t xml:space="preserve">may be direct connections or through external instrument </w:t>
        </w:r>
      </w:ins>
      <w:ins w:id="1925" w:author="Phillip" w:date="2023-08-24T16:52:00Z">
        <w:r>
          <w:t>transformers</w:t>
        </w:r>
      </w:ins>
      <w:ins w:id="1926" w:author="Phillip" w:date="2023-08-25T11:47:00Z">
        <w:r w:rsidR="009445C4">
          <w:t xml:space="preserve"> – either a current</w:t>
        </w:r>
      </w:ins>
      <w:ins w:id="1927" w:author="Phillip" w:date="2023-08-24T16:53:00Z">
        <w:r>
          <w:t xml:space="preserve"> </w:t>
        </w:r>
      </w:ins>
      <w:ins w:id="1928" w:author="Phillip" w:date="2023-08-24T16:52:00Z">
        <w:r>
          <w:t xml:space="preserve">transformer </w:t>
        </w:r>
      </w:ins>
      <w:ins w:id="1929" w:author="Phillip" w:date="2023-08-25T11:47:00Z">
        <w:r w:rsidR="009445C4">
          <w:t xml:space="preserve">or a current </w:t>
        </w:r>
      </w:ins>
      <w:ins w:id="1930" w:author="Phillip" w:date="2023-08-25T11:48:00Z">
        <w:r w:rsidR="009445C4">
          <w:t xml:space="preserve">transformer </w:t>
        </w:r>
      </w:ins>
      <w:ins w:id="1931" w:author="Phillip" w:date="2023-08-25T11:47:00Z">
        <w:r w:rsidR="009445C4">
          <w:t>and vo</w:t>
        </w:r>
      </w:ins>
      <w:ins w:id="1932" w:author="Phillip" w:date="2023-08-25T11:48:00Z">
        <w:r w:rsidR="009445C4">
          <w:t>l</w:t>
        </w:r>
      </w:ins>
      <w:ins w:id="1933" w:author="Phillip" w:date="2023-08-25T11:47:00Z">
        <w:r w:rsidR="009445C4">
          <w:t xml:space="preserve">tage </w:t>
        </w:r>
      </w:ins>
      <w:ins w:id="1934" w:author="Phillip" w:date="2023-08-24T16:53:00Z">
        <w:r>
          <w:t>transformer</w:t>
        </w:r>
      </w:ins>
      <w:ins w:id="1935" w:author="Phillip" w:date="2023-08-24T16:52:00Z">
        <w:r>
          <w:t>.</w:t>
        </w:r>
      </w:ins>
    </w:p>
    <w:p w14:paraId="24DBE924" w14:textId="52A861E3" w:rsidR="00EF7BEA" w:rsidRDefault="00EF7BEA" w:rsidP="001E4C9C">
      <w:pPr>
        <w:pStyle w:val="BodyText"/>
        <w:numPr>
          <w:ilvl w:val="0"/>
          <w:numId w:val="50"/>
        </w:numPr>
        <w:rPr>
          <w:ins w:id="1936" w:author="Phillip" w:date="2023-08-24T17:00:00Z"/>
        </w:rPr>
      </w:pPr>
      <w:ins w:id="1937" w:author="Phillip" w:date="2023-08-24T16:55:00Z">
        <w:r>
          <w:t>Measuring element</w:t>
        </w:r>
      </w:ins>
      <w:ins w:id="1938" w:author="Mitchell, Phillip" w:date="2023-11-29T19:47:00Z">
        <w:r w:rsidR="00997D5B">
          <w:t>(s)</w:t>
        </w:r>
      </w:ins>
      <w:ins w:id="1939" w:author="Phillip" w:date="2023-08-24T16:55:00Z">
        <w:r>
          <w:t xml:space="preserve">. </w:t>
        </w:r>
      </w:ins>
      <w:ins w:id="1940" w:author="Phillip" w:date="2023-08-24T16:57:00Z">
        <w:r>
          <w:t xml:space="preserve">In a static meter, the measuring element </w:t>
        </w:r>
      </w:ins>
      <w:ins w:id="1941" w:author="Phillip" w:date="2023-08-25T10:07:00Z">
        <w:r w:rsidR="001218F0">
          <w:t>comprises</w:t>
        </w:r>
      </w:ins>
      <w:ins w:id="1942" w:author="Phillip" w:date="2023-08-24T16:57:00Z">
        <w:r>
          <w:t xml:space="preserve"> solid-state (electronic) element</w:t>
        </w:r>
      </w:ins>
      <w:ins w:id="1943" w:author="Phillip" w:date="2023-08-24T16:58:00Z">
        <w:r>
          <w:t>s</w:t>
        </w:r>
      </w:ins>
      <w:ins w:id="1944" w:author="Phillip" w:date="2023-08-25T10:07:00Z">
        <w:r w:rsidR="001218F0">
          <w:t xml:space="preserve"> and includes:</w:t>
        </w:r>
      </w:ins>
    </w:p>
    <w:p w14:paraId="5A642707" w14:textId="0EF6218B" w:rsidR="00C502F9" w:rsidRDefault="00C502F9" w:rsidP="00C502F9">
      <w:pPr>
        <w:pStyle w:val="BodyText"/>
        <w:numPr>
          <w:ilvl w:val="1"/>
          <w:numId w:val="50"/>
        </w:numPr>
        <w:rPr>
          <w:ins w:id="1945" w:author="Phillip" w:date="2023-08-24T17:01:00Z"/>
        </w:rPr>
      </w:pPr>
      <w:ins w:id="1946" w:author="Phillip" w:date="2023-08-24T17:01:00Z">
        <w:r>
          <w:t>voltage circuit</w:t>
        </w:r>
      </w:ins>
      <w:ins w:id="1947" w:author="Mitchell, Phillip" w:date="2023-11-29T19:47:00Z">
        <w:r w:rsidR="00997D5B">
          <w:t>(s)</w:t>
        </w:r>
      </w:ins>
    </w:p>
    <w:p w14:paraId="064E603B" w14:textId="1D3E8031" w:rsidR="00C502F9" w:rsidRDefault="00C502F9" w:rsidP="00C502F9">
      <w:pPr>
        <w:pStyle w:val="BodyText"/>
        <w:numPr>
          <w:ilvl w:val="1"/>
          <w:numId w:val="50"/>
        </w:numPr>
        <w:rPr>
          <w:ins w:id="1948" w:author="Phillip" w:date="2023-08-24T17:00:00Z"/>
        </w:rPr>
      </w:pPr>
      <w:ins w:id="1949" w:author="Phillip" w:date="2023-08-24T17:00:00Z">
        <w:r>
          <w:t>current circuit</w:t>
        </w:r>
      </w:ins>
      <w:ins w:id="1950" w:author="Mitchell, Phillip" w:date="2023-11-29T19:47:00Z">
        <w:r w:rsidR="00997D5B">
          <w:t>(s)</w:t>
        </w:r>
      </w:ins>
    </w:p>
    <w:p w14:paraId="70DF96E5" w14:textId="25417BCD" w:rsidR="00997D5B" w:rsidRDefault="00997D5B" w:rsidP="001E4C9C">
      <w:pPr>
        <w:pStyle w:val="BodyText"/>
        <w:numPr>
          <w:ilvl w:val="0"/>
          <w:numId w:val="50"/>
        </w:numPr>
        <w:rPr>
          <w:ins w:id="1951" w:author="Mitchell, Phillip" w:date="2023-11-29T19:47:00Z"/>
        </w:rPr>
      </w:pPr>
      <w:ins w:id="1952" w:author="Mitchell, Phillip" w:date="2023-11-29T19:47:00Z">
        <w:r>
          <w:t>Processing unit(s).</w:t>
        </w:r>
      </w:ins>
    </w:p>
    <w:p w14:paraId="097BD6B7" w14:textId="61C70926" w:rsidR="00C502F9" w:rsidRDefault="00C502F9" w:rsidP="001E4C9C">
      <w:pPr>
        <w:pStyle w:val="BodyText"/>
        <w:numPr>
          <w:ilvl w:val="0"/>
          <w:numId w:val="50"/>
        </w:numPr>
        <w:rPr>
          <w:ins w:id="1953" w:author="Phillip" w:date="2023-08-24T17:04:00Z"/>
        </w:rPr>
      </w:pPr>
      <w:ins w:id="1954" w:author="Phillip" w:date="2023-08-24T17:04:00Z">
        <w:r>
          <w:t>Indicating device, for displaying measuring results.</w:t>
        </w:r>
      </w:ins>
    </w:p>
    <w:p w14:paraId="3E358167" w14:textId="79F8AE58" w:rsidR="00C502F9" w:rsidRDefault="001218F0" w:rsidP="00C502F9">
      <w:pPr>
        <w:pStyle w:val="BodyText"/>
        <w:numPr>
          <w:ilvl w:val="0"/>
          <w:numId w:val="50"/>
        </w:numPr>
        <w:rPr>
          <w:ins w:id="1955" w:author="Phillip" w:date="2023-08-24T17:06:00Z"/>
        </w:rPr>
      </w:pPr>
      <w:ins w:id="1956" w:author="Phillip" w:date="2023-08-25T10:07:00Z">
        <w:del w:id="1957" w:author="Mitchell, Phillip" w:date="2023-11-29T19:47:00Z">
          <w:r w:rsidDel="00997D5B">
            <w:delText>One or more r</w:delText>
          </w:r>
        </w:del>
      </w:ins>
      <w:ins w:id="1958" w:author="Mitchell, Phillip" w:date="2023-11-29T19:47:00Z">
        <w:r w:rsidR="00997D5B">
          <w:t>R</w:t>
        </w:r>
      </w:ins>
      <w:ins w:id="1959" w:author="Phillip" w:date="2023-08-24T17:04:00Z">
        <w:r w:rsidR="00C502F9">
          <w:t>egisters</w:t>
        </w:r>
      </w:ins>
      <w:ins w:id="1960" w:author="Mitchell, Phillip" w:date="2023-11-29T19:47:00Z">
        <w:r w:rsidR="00997D5B">
          <w:t>(s)</w:t>
        </w:r>
      </w:ins>
      <w:ins w:id="1961" w:author="Phillip" w:date="2023-08-24T17:05:00Z">
        <w:r w:rsidR="00C502F9">
          <w:t xml:space="preserve"> for storing </w:t>
        </w:r>
      </w:ins>
      <w:ins w:id="1962" w:author="Phillip" w:date="2023-08-24T17:06:00Z">
        <w:r w:rsidR="00C502F9">
          <w:t>measuring results which may include:</w:t>
        </w:r>
      </w:ins>
    </w:p>
    <w:p w14:paraId="07EAE8DB" w14:textId="0A57F4B7" w:rsidR="00C502F9" w:rsidRDefault="00C502F9" w:rsidP="00C502F9">
      <w:pPr>
        <w:pStyle w:val="BodyText"/>
        <w:numPr>
          <w:ilvl w:val="1"/>
          <w:numId w:val="50"/>
        </w:numPr>
        <w:rPr>
          <w:ins w:id="1963" w:author="Phillip" w:date="2023-08-24T17:07:00Z"/>
        </w:rPr>
      </w:pPr>
      <w:ins w:id="1964" w:author="Phillip" w:date="2023-08-24T17:07:00Z">
        <w:r>
          <w:t>energy registers</w:t>
        </w:r>
      </w:ins>
    </w:p>
    <w:p w14:paraId="53982969" w14:textId="7744850A" w:rsidR="00C502F9" w:rsidRDefault="00C502F9" w:rsidP="00AB6A99">
      <w:pPr>
        <w:pStyle w:val="BodyText"/>
        <w:numPr>
          <w:ilvl w:val="1"/>
          <w:numId w:val="50"/>
        </w:numPr>
        <w:rPr>
          <w:ins w:id="1965" w:author="Phillip" w:date="2023-08-24T17:04:00Z"/>
        </w:rPr>
      </w:pPr>
      <w:ins w:id="1966" w:author="Phillip" w:date="2023-08-24T17:07:00Z">
        <w:r>
          <w:t xml:space="preserve">demand and maximum demand </w:t>
        </w:r>
        <w:proofErr w:type="gramStart"/>
        <w:r>
          <w:t>registers</w:t>
        </w:r>
      </w:ins>
      <w:proofErr w:type="gramEnd"/>
    </w:p>
    <w:p w14:paraId="6808870E" w14:textId="2E3A030A" w:rsidR="00C502F9" w:rsidRDefault="00C502F9" w:rsidP="001E4C9C">
      <w:pPr>
        <w:pStyle w:val="BodyText"/>
        <w:numPr>
          <w:ilvl w:val="0"/>
          <w:numId w:val="50"/>
        </w:numPr>
        <w:rPr>
          <w:ins w:id="1967" w:author="Phillip" w:date="2023-08-24T17:00:00Z"/>
        </w:rPr>
      </w:pPr>
      <w:ins w:id="1968" w:author="Phillip" w:date="2023-08-24T17:08:00Z">
        <w:r>
          <w:t>Test output</w:t>
        </w:r>
      </w:ins>
      <w:ins w:id="1969" w:author="Mitchell, Phillip" w:date="2023-11-29T19:48:00Z">
        <w:r w:rsidR="00997D5B">
          <w:t>(s)</w:t>
        </w:r>
      </w:ins>
      <w:ins w:id="1970" w:author="Phillip" w:date="2023-08-24T17:12:00Z">
        <w:r w:rsidR="001854BB">
          <w:t>.</w:t>
        </w:r>
      </w:ins>
    </w:p>
    <w:p w14:paraId="7F208478" w14:textId="72D47B8A" w:rsidR="00C502F9" w:rsidRDefault="00C502F9" w:rsidP="00AB6A99">
      <w:pPr>
        <w:pStyle w:val="Heading2"/>
        <w:rPr>
          <w:ins w:id="1971" w:author="Phillip" w:date="2023-08-24T17:01:00Z"/>
        </w:rPr>
      </w:pPr>
      <w:bookmarkStart w:id="1972" w:name="_Toc159855244"/>
      <w:bookmarkStart w:id="1973" w:name="_Toc182411527"/>
      <w:ins w:id="1974" w:author="Phillip" w:date="2023-08-24T17:02:00Z">
        <w:r>
          <w:lastRenderedPageBreak/>
          <w:t xml:space="preserve">Optional </w:t>
        </w:r>
      </w:ins>
      <w:ins w:id="1975" w:author="Phillip" w:date="2023-08-24T17:03:00Z">
        <w:r>
          <w:t>components</w:t>
        </w:r>
      </w:ins>
      <w:bookmarkEnd w:id="1972"/>
      <w:bookmarkEnd w:id="1973"/>
    </w:p>
    <w:p w14:paraId="11EA42E3" w14:textId="7AB71563" w:rsidR="00C502F9" w:rsidRDefault="00C502F9" w:rsidP="00C502F9">
      <w:pPr>
        <w:pStyle w:val="BodyText"/>
        <w:rPr>
          <w:ins w:id="1976" w:author="Phillip" w:date="2023-08-24T17:01:00Z"/>
        </w:rPr>
      </w:pPr>
      <w:ins w:id="1977" w:author="Phillip" w:date="2023-08-24T17:01:00Z">
        <w:r>
          <w:t>An electricity meter may have:</w:t>
        </w:r>
      </w:ins>
    </w:p>
    <w:p w14:paraId="1AF7424C" w14:textId="0FC5A4AC" w:rsidR="00C502F9" w:rsidRDefault="00C502F9" w:rsidP="00C502F9">
      <w:pPr>
        <w:pStyle w:val="BodyText"/>
        <w:numPr>
          <w:ilvl w:val="0"/>
          <w:numId w:val="51"/>
        </w:numPr>
        <w:rPr>
          <w:ins w:id="1978" w:author="Phillip" w:date="2023-08-24T17:03:00Z"/>
        </w:rPr>
      </w:pPr>
      <w:ins w:id="1979" w:author="Phillip" w:date="2023-08-24T17:03:00Z">
        <w:r>
          <w:t>Auxiliary device(s)</w:t>
        </w:r>
      </w:ins>
    </w:p>
    <w:p w14:paraId="2C4B2710" w14:textId="66F7B653" w:rsidR="00C502F9" w:rsidRDefault="00C502F9" w:rsidP="00C502F9">
      <w:pPr>
        <w:pStyle w:val="BodyText"/>
        <w:numPr>
          <w:ilvl w:val="0"/>
          <w:numId w:val="51"/>
        </w:numPr>
        <w:rPr>
          <w:ins w:id="1980" w:author="Phillip" w:date="2023-08-24T17:03:00Z"/>
        </w:rPr>
      </w:pPr>
      <w:ins w:id="1981" w:author="Phillip" w:date="2023-08-24T17:03:00Z">
        <w:r>
          <w:t>Auxiliary circuits</w:t>
        </w:r>
      </w:ins>
    </w:p>
    <w:p w14:paraId="481A885C" w14:textId="5F650DA0" w:rsidR="00C502F9" w:rsidRDefault="00C502F9" w:rsidP="00C502F9">
      <w:pPr>
        <w:pStyle w:val="BodyText"/>
        <w:numPr>
          <w:ilvl w:val="0"/>
          <w:numId w:val="51"/>
        </w:numPr>
        <w:rPr>
          <w:ins w:id="1982" w:author="Phillip" w:date="2023-08-24T17:09:00Z"/>
        </w:rPr>
      </w:pPr>
      <w:ins w:id="1983" w:author="Phillip" w:date="2023-08-24T17:09:00Z">
        <w:r>
          <w:t xml:space="preserve">Maximum demand reset </w:t>
        </w:r>
        <w:proofErr w:type="gramStart"/>
        <w:r>
          <w:t>device</w:t>
        </w:r>
        <w:proofErr w:type="gramEnd"/>
      </w:ins>
    </w:p>
    <w:p w14:paraId="42C89941" w14:textId="6B82FC8B" w:rsidR="00C502F9" w:rsidRDefault="001854BB" w:rsidP="00C502F9">
      <w:pPr>
        <w:pStyle w:val="BodyText"/>
        <w:numPr>
          <w:ilvl w:val="0"/>
          <w:numId w:val="51"/>
        </w:numPr>
        <w:rPr>
          <w:ins w:id="1984" w:author="Phillip" w:date="2023-08-24T17:10:00Z"/>
        </w:rPr>
      </w:pPr>
      <w:ins w:id="1985" w:author="Phillip" w:date="2023-08-24T17:10:00Z">
        <w:r>
          <w:t>Internal c</w:t>
        </w:r>
      </w:ins>
      <w:ins w:id="1986" w:author="Phillip" w:date="2023-08-24T17:09:00Z">
        <w:r>
          <w:t xml:space="preserve">lock – </w:t>
        </w:r>
      </w:ins>
      <w:ins w:id="1987" w:author="Phillip" w:date="2023-08-24T17:10:00Z">
        <w:r>
          <w:t>synchronous and/or crystal-controlled</w:t>
        </w:r>
      </w:ins>
    </w:p>
    <w:p w14:paraId="1B1F56BC" w14:textId="1384C31E" w:rsidR="001854BB" w:rsidRDefault="001854BB" w:rsidP="00AB6A99">
      <w:pPr>
        <w:pStyle w:val="BodyText"/>
        <w:numPr>
          <w:ilvl w:val="0"/>
          <w:numId w:val="51"/>
        </w:numPr>
        <w:rPr>
          <w:ins w:id="1988" w:author="Phillip" w:date="2023-08-24T16:44:00Z"/>
        </w:rPr>
      </w:pPr>
      <w:ins w:id="1989" w:author="Phillip" w:date="2023-08-24T17:10:00Z">
        <w:r>
          <w:t>Checking facility</w:t>
        </w:r>
      </w:ins>
      <w:ins w:id="1990" w:author="Phillip" w:date="2023-08-24T17:12:00Z">
        <w:r>
          <w:t>.</w:t>
        </w:r>
      </w:ins>
    </w:p>
    <w:p w14:paraId="23747888" w14:textId="0DED314F" w:rsidR="001E4C9C" w:rsidRPr="008817AE" w:rsidDel="00EF7BEA" w:rsidRDefault="001E4C9C">
      <w:pPr>
        <w:pStyle w:val="BodyText"/>
        <w:numPr>
          <w:ilvl w:val="1"/>
          <w:numId w:val="50"/>
        </w:numPr>
        <w:rPr>
          <w:del w:id="1991" w:author="Phillip" w:date="2023-08-24T16:49:00Z"/>
        </w:rPr>
        <w:pPrChange w:id="1992" w:author="Phillip" w:date="2023-08-24T16:44:00Z">
          <w:pPr>
            <w:pStyle w:val="BodyText"/>
          </w:pPr>
        </w:pPrChange>
      </w:pPr>
      <w:bookmarkStart w:id="1993" w:name="_Toc152153076"/>
      <w:bookmarkStart w:id="1994" w:name="_Toc159854759"/>
      <w:bookmarkStart w:id="1995" w:name="_Toc159855245"/>
      <w:bookmarkStart w:id="1996" w:name="_Toc159855767"/>
      <w:bookmarkStart w:id="1997" w:name="_Toc159856009"/>
      <w:bookmarkStart w:id="1998" w:name="_Toc171513032"/>
      <w:bookmarkStart w:id="1999" w:name="_Toc182387262"/>
      <w:bookmarkEnd w:id="1993"/>
      <w:bookmarkEnd w:id="1994"/>
      <w:bookmarkEnd w:id="1995"/>
      <w:bookmarkEnd w:id="1996"/>
      <w:bookmarkEnd w:id="1997"/>
      <w:bookmarkEnd w:id="1998"/>
      <w:bookmarkEnd w:id="1999"/>
    </w:p>
    <w:p w14:paraId="76CE4D37" w14:textId="68A56624" w:rsidR="00352AD3" w:rsidRPr="008817AE" w:rsidRDefault="00596E04" w:rsidP="00F55CDD">
      <w:pPr>
        <w:pStyle w:val="Heading1"/>
      </w:pPr>
      <w:bookmarkStart w:id="2000" w:name="_Toc159855246"/>
      <w:bookmarkStart w:id="2001" w:name="_Toc182411528"/>
      <w:bookmarkStart w:id="2002" w:name="_Ref30783428"/>
      <w:bookmarkStart w:id="2003" w:name="_Ref31297093"/>
      <w:r w:rsidRPr="008817AE">
        <w:t xml:space="preserve">Electrical quantities and </w:t>
      </w:r>
      <w:del w:id="2004" w:author="Phillip" w:date="2023-08-25T10:08:00Z">
        <w:r w:rsidRPr="008817AE" w:rsidDel="001218F0">
          <w:delText>Units</w:delText>
        </w:r>
      </w:del>
      <w:ins w:id="2005" w:author="Phillip" w:date="2023-08-25T10:08:00Z">
        <w:r w:rsidR="001218F0">
          <w:t>u</w:t>
        </w:r>
        <w:r w:rsidR="001218F0" w:rsidRPr="008817AE">
          <w:t>nits</w:t>
        </w:r>
      </w:ins>
      <w:bookmarkEnd w:id="2000"/>
      <w:bookmarkEnd w:id="2001"/>
    </w:p>
    <w:p w14:paraId="1E207E65" w14:textId="5F9DA59B" w:rsidR="00596E04" w:rsidRPr="008817AE" w:rsidRDefault="00596E04" w:rsidP="00596E04">
      <w:pPr>
        <w:pStyle w:val="Heading2"/>
      </w:pPr>
      <w:bookmarkStart w:id="2006" w:name="_Toc159855247"/>
      <w:bookmarkStart w:id="2007" w:name="_Toc182411529"/>
      <w:r w:rsidRPr="008817AE">
        <w:t>Units of measurement</w:t>
      </w:r>
      <w:bookmarkEnd w:id="2006"/>
      <w:bookmarkEnd w:id="2007"/>
    </w:p>
    <w:p w14:paraId="63752340" w14:textId="4EDF94B5" w:rsidR="00352AD3" w:rsidRPr="008817AE" w:rsidRDefault="00352AD3" w:rsidP="00352AD3">
      <w:pPr>
        <w:pStyle w:val="BodyText"/>
      </w:pPr>
      <w:r w:rsidRPr="008817AE">
        <w:t xml:space="preserve">The units of measurement for active </w:t>
      </w:r>
      <w:del w:id="2008" w:author="Phillip" w:date="2023-08-02T15:47:00Z">
        <w:r w:rsidRPr="008817AE" w:rsidDel="00E3140B">
          <w:delText xml:space="preserve">electrical </w:delText>
        </w:r>
      </w:del>
      <w:r w:rsidRPr="008817AE">
        <w:t>energy shall be one of the following</w:t>
      </w:r>
      <w:del w:id="2009" w:author="Phillip" w:date="2023-08-25T10:09:00Z">
        <w:r w:rsidRPr="008817AE" w:rsidDel="001218F0">
          <w:delText xml:space="preserve"> units</w:delText>
        </w:r>
      </w:del>
      <w:r w:rsidRPr="008817AE">
        <w:t xml:space="preserve">: </w:t>
      </w:r>
      <w:proofErr w:type="spellStart"/>
      <w:r w:rsidRPr="008817AE">
        <w:t>Wh</w:t>
      </w:r>
      <w:proofErr w:type="spellEnd"/>
      <w:r w:rsidRPr="008817AE">
        <w:t>, kWh, MWh, GWh.</w:t>
      </w:r>
    </w:p>
    <w:p w14:paraId="1FD63A39" w14:textId="2FD4A473" w:rsidR="00352AD3" w:rsidRPr="008817AE" w:rsidRDefault="00352AD3" w:rsidP="00352AD3">
      <w:pPr>
        <w:pStyle w:val="BodyText"/>
      </w:pPr>
      <w:r w:rsidRPr="008817AE">
        <w:t xml:space="preserve">The units of measurement for reactive </w:t>
      </w:r>
      <w:del w:id="2010" w:author="Phillip" w:date="2023-08-02T15:47:00Z">
        <w:r w:rsidRPr="008817AE" w:rsidDel="00E3140B">
          <w:delText xml:space="preserve">electrical </w:delText>
        </w:r>
      </w:del>
      <w:r w:rsidRPr="008817AE">
        <w:t>energy shall be one of the following</w:t>
      </w:r>
      <w:del w:id="2011" w:author="Phillip" w:date="2023-08-25T10:09:00Z">
        <w:r w:rsidRPr="008817AE" w:rsidDel="001218F0">
          <w:delText xml:space="preserve"> units</w:delText>
        </w:r>
      </w:del>
      <w:r w:rsidRPr="008817AE">
        <w:t xml:space="preserve">: </w:t>
      </w:r>
      <w:proofErr w:type="spellStart"/>
      <w:r w:rsidRPr="008817AE">
        <w:t>varh</w:t>
      </w:r>
      <w:proofErr w:type="spellEnd"/>
      <w:r w:rsidRPr="008817AE">
        <w:t xml:space="preserve">, </w:t>
      </w:r>
      <w:proofErr w:type="spellStart"/>
      <w:r w:rsidRPr="008817AE">
        <w:t>kvarh</w:t>
      </w:r>
      <w:proofErr w:type="spellEnd"/>
      <w:r w:rsidRPr="008817AE">
        <w:t xml:space="preserve">, </w:t>
      </w:r>
      <w:proofErr w:type="spellStart"/>
      <w:r w:rsidRPr="008817AE">
        <w:t>Mvarh</w:t>
      </w:r>
      <w:proofErr w:type="spellEnd"/>
      <w:r w:rsidRPr="008817AE">
        <w:t xml:space="preserve">, </w:t>
      </w:r>
      <w:proofErr w:type="spellStart"/>
      <w:r w:rsidRPr="008817AE">
        <w:t>Gvarh</w:t>
      </w:r>
      <w:proofErr w:type="spellEnd"/>
      <w:r w:rsidRPr="008817AE">
        <w:t>.</w:t>
      </w:r>
    </w:p>
    <w:p w14:paraId="78846CBA" w14:textId="2D034E09" w:rsidR="00352AD3" w:rsidRPr="008817AE" w:rsidRDefault="00352AD3" w:rsidP="00352AD3">
      <w:pPr>
        <w:pStyle w:val="BodyText"/>
      </w:pPr>
      <w:r w:rsidRPr="008817AE">
        <w:t xml:space="preserve">The units of measurement for apparent </w:t>
      </w:r>
      <w:del w:id="2012" w:author="Phillip" w:date="2023-08-02T15:47:00Z">
        <w:r w:rsidRPr="008817AE" w:rsidDel="00E3140B">
          <w:delText xml:space="preserve">electrical </w:delText>
        </w:r>
      </w:del>
      <w:r w:rsidRPr="008817AE">
        <w:t>energy shall be one of the following</w:t>
      </w:r>
      <w:del w:id="2013" w:author="Phillip" w:date="2023-08-25T10:09:00Z">
        <w:r w:rsidRPr="008817AE" w:rsidDel="001218F0">
          <w:delText xml:space="preserve"> units</w:delText>
        </w:r>
      </w:del>
      <w:r w:rsidRPr="008817AE">
        <w:t xml:space="preserve">: </w:t>
      </w:r>
      <w:proofErr w:type="spellStart"/>
      <w:r w:rsidRPr="008817AE">
        <w:t>VAh</w:t>
      </w:r>
      <w:proofErr w:type="spellEnd"/>
      <w:r w:rsidRPr="008817AE">
        <w:t xml:space="preserve">, </w:t>
      </w:r>
      <w:proofErr w:type="spellStart"/>
      <w:r w:rsidRPr="008817AE">
        <w:t>kVAh</w:t>
      </w:r>
      <w:proofErr w:type="spellEnd"/>
      <w:r w:rsidRPr="008817AE">
        <w:t xml:space="preserve">, </w:t>
      </w:r>
      <w:proofErr w:type="spellStart"/>
      <w:r w:rsidRPr="008817AE">
        <w:t>MVAh</w:t>
      </w:r>
      <w:proofErr w:type="spellEnd"/>
      <w:r w:rsidRPr="008817AE">
        <w:t xml:space="preserve">, </w:t>
      </w:r>
      <w:proofErr w:type="spellStart"/>
      <w:r w:rsidRPr="008817AE">
        <w:t>GVAh</w:t>
      </w:r>
      <w:proofErr w:type="spellEnd"/>
      <w:r w:rsidRPr="008817AE">
        <w:t>.</w:t>
      </w:r>
    </w:p>
    <w:p w14:paraId="5F35BCE7" w14:textId="203E8694" w:rsidR="00BB602D" w:rsidRPr="008817AE" w:rsidRDefault="00BB602D" w:rsidP="00352AD3">
      <w:pPr>
        <w:pStyle w:val="BodyText"/>
      </w:pPr>
      <w:r w:rsidRPr="008817AE">
        <w:t>For demand meters, the units of measurement for demand shall be</w:t>
      </w:r>
      <w:r w:rsidR="00586313" w:rsidRPr="008817AE">
        <w:t xml:space="preserve"> an</w:t>
      </w:r>
      <w:r w:rsidRPr="008817AE">
        <w:t xml:space="preserve"> approp</w:t>
      </w:r>
      <w:r w:rsidR="00586313" w:rsidRPr="008817AE">
        <w:t xml:space="preserve">riate unit of electrical power (e.g. kW, </w:t>
      </w:r>
      <w:proofErr w:type="spellStart"/>
      <w:r w:rsidR="00586313" w:rsidRPr="008817AE">
        <w:t>kvar</w:t>
      </w:r>
      <w:proofErr w:type="spellEnd"/>
      <w:r w:rsidR="00586313" w:rsidRPr="008817AE">
        <w:t xml:space="preserve"> or kVA).</w:t>
      </w:r>
    </w:p>
    <w:p w14:paraId="0C6777A0" w14:textId="0738FF43" w:rsidR="00750E0D" w:rsidRPr="008817AE" w:rsidRDefault="00750E0D" w:rsidP="00750E0D">
      <w:pPr>
        <w:pStyle w:val="Heading2"/>
      </w:pPr>
      <w:bookmarkStart w:id="2014" w:name="_Toc159855248"/>
      <w:bookmarkStart w:id="2015" w:name="_Toc182411530"/>
      <w:r w:rsidRPr="008817AE">
        <w:t>Electrical quantities</w:t>
      </w:r>
      <w:bookmarkEnd w:id="2014"/>
      <w:bookmarkEnd w:id="2015"/>
    </w:p>
    <w:p w14:paraId="7864DCAF" w14:textId="77777777" w:rsidR="00750E0D" w:rsidRPr="008817AE" w:rsidRDefault="00750E0D" w:rsidP="00750E0D">
      <w:pPr>
        <w:pStyle w:val="Heading3"/>
      </w:pPr>
      <w:bookmarkStart w:id="2016" w:name="_Toc159855249"/>
      <w:r w:rsidRPr="008817AE">
        <w:t>General</w:t>
      </w:r>
      <w:bookmarkEnd w:id="2016"/>
    </w:p>
    <w:p w14:paraId="5073222E" w14:textId="77777777" w:rsidR="00750E0D" w:rsidRPr="008817AE" w:rsidRDefault="00750E0D" w:rsidP="00750E0D">
      <w:pPr>
        <w:pStyle w:val="BodyText"/>
      </w:pPr>
      <w:r w:rsidRPr="008817AE">
        <w:t xml:space="preserve">There are a range of electrical quantities that a meter may have capability to measure. The basic quantities are active, </w:t>
      </w:r>
      <w:proofErr w:type="gramStart"/>
      <w:r w:rsidRPr="008817AE">
        <w:t>reactive</w:t>
      </w:r>
      <w:proofErr w:type="gramEnd"/>
      <w:r w:rsidRPr="008817AE">
        <w:t xml:space="preserve"> and apparent power and energy. Equations are provided for these basic quantities and for energy flow in different directions.</w:t>
      </w:r>
    </w:p>
    <w:p w14:paraId="6BF31B3F" w14:textId="45A17E27" w:rsidR="00750E0D" w:rsidRPr="008817AE" w:rsidRDefault="00750E0D" w:rsidP="008F35C2">
      <w:pPr>
        <w:pStyle w:val="BodyText"/>
      </w:pPr>
      <w:r w:rsidRPr="008817AE">
        <w:t xml:space="preserve">Some quantities are defined based on the fundamental frequency components only. Where the current and voltage waveforms are not sinusoidal, it is necessary to distinguish between quantities associated with only the fundamental frequency, </w:t>
      </w:r>
      <w:proofErr w:type="gramStart"/>
      <w:r w:rsidRPr="008817AE">
        <w:t>and,</w:t>
      </w:r>
      <w:proofErr w:type="gramEnd"/>
      <w:r w:rsidRPr="008817AE">
        <w:t xml:space="preserve"> quantities associated with the entire waveforms (fundamental and harmonics). </w:t>
      </w:r>
    </w:p>
    <w:p w14:paraId="6869263D" w14:textId="23E68E43" w:rsidR="00750E0D" w:rsidRPr="008817AE" w:rsidRDefault="002D710A" w:rsidP="00750E0D">
      <w:pPr>
        <w:pStyle w:val="BodyText"/>
      </w:pPr>
      <w:r w:rsidRPr="008817AE">
        <w:fldChar w:fldCharType="begin"/>
      </w:r>
      <w:r w:rsidRPr="008817AE">
        <w:instrText xml:space="preserve"> REF _Ref111825467 </w:instrText>
      </w:r>
      <w:r w:rsidR="008817AE">
        <w:instrText xml:space="preserve"> \* MERGEFORMAT </w:instrText>
      </w:r>
      <w:r w:rsidRPr="008817AE">
        <w:fldChar w:fldCharType="separate"/>
      </w:r>
      <w:ins w:id="2017" w:author="Mitchell, Phillip" w:date="2023-11-29T12:24:00Z">
        <w:r w:rsidR="0033235A" w:rsidRPr="008817AE">
          <w:t xml:space="preserve">Figure </w:t>
        </w:r>
        <w:r w:rsidR="0033235A">
          <w:rPr>
            <w:noProof/>
          </w:rPr>
          <w:t>1</w:t>
        </w:r>
      </w:ins>
      <w:ins w:id="2018" w:author="Phillip" w:date="2023-08-21T13:12:00Z">
        <w:del w:id="2019" w:author="Mitchell, Phillip" w:date="2023-11-29T12:24:00Z">
          <w:r w:rsidR="00714DB9" w:rsidRPr="008817AE" w:rsidDel="0033235A">
            <w:delText xml:space="preserve">Figure </w:delText>
          </w:r>
          <w:r w:rsidR="00714DB9" w:rsidDel="0033235A">
            <w:rPr>
              <w:noProof/>
            </w:rPr>
            <w:delText>1</w:delText>
          </w:r>
        </w:del>
      </w:ins>
      <w:del w:id="2020" w:author="Mitchell, Phillip" w:date="2023-11-29T12:24:00Z">
        <w:r w:rsidR="00C7358E" w:rsidRPr="008817AE" w:rsidDel="0033235A">
          <w:delText xml:space="preserve">Figure </w:delText>
        </w:r>
        <w:r w:rsidR="00C7358E" w:rsidRPr="008817AE" w:rsidDel="0033235A">
          <w:rPr>
            <w:noProof/>
          </w:rPr>
          <w:delText>1</w:delText>
        </w:r>
      </w:del>
      <w:r w:rsidRPr="008817AE">
        <w:rPr>
          <w:noProof/>
        </w:rPr>
        <w:fldChar w:fldCharType="end"/>
      </w:r>
      <w:r w:rsidR="00750E0D" w:rsidRPr="008817AE">
        <w:t xml:space="preserve"> illustrates four quadrant power and associated conventions for describing directions that are used in this Recommendation. Positive energy flow is associated with delivered or imported power, and negative energy flow is associated with received or exported energy flow.</w:t>
      </w:r>
    </w:p>
    <w:p w14:paraId="24ECD0CC" w14:textId="7E6A49F8" w:rsidR="00750E0D" w:rsidRPr="008817AE" w:rsidRDefault="00750E0D" w:rsidP="00750E0D">
      <w:pPr>
        <w:pStyle w:val="BodyText"/>
      </w:pPr>
      <w:r w:rsidRPr="008817AE">
        <w:t>Note:</w:t>
      </w:r>
      <w:r w:rsidRPr="008817AE">
        <w:tab/>
        <w:t xml:space="preserve">The terms in </w:t>
      </w:r>
      <w:fldSimple w:instr=" REF _Ref111825467  \* MERGEFORMAT ">
        <w:ins w:id="2021" w:author="Mitchell, Phillip" w:date="2023-11-29T12:24:00Z">
          <w:r w:rsidR="0033235A" w:rsidRPr="008817AE">
            <w:t xml:space="preserve">Figure </w:t>
          </w:r>
          <w:r w:rsidR="0033235A">
            <w:rPr>
              <w:noProof/>
            </w:rPr>
            <w:t>1</w:t>
          </w:r>
        </w:ins>
        <w:ins w:id="2022" w:author="Phillip" w:date="2023-08-21T13:12:00Z">
          <w:del w:id="2023" w:author="Mitchell, Phillip" w:date="2023-11-29T12:24:00Z">
            <w:r w:rsidR="00714DB9" w:rsidRPr="008817AE" w:rsidDel="0033235A">
              <w:delText xml:space="preserve">Figure </w:delText>
            </w:r>
            <w:r w:rsidR="00714DB9" w:rsidDel="0033235A">
              <w:rPr>
                <w:noProof/>
              </w:rPr>
              <w:delText>1</w:delText>
            </w:r>
          </w:del>
        </w:ins>
        <w:del w:id="2024" w:author="Mitchell, Phillip" w:date="2023-11-29T12:24:00Z">
          <w:r w:rsidR="00C7358E" w:rsidRPr="008817AE" w:rsidDel="0033235A">
            <w:delText xml:space="preserve">Figure </w:delText>
          </w:r>
          <w:r w:rsidR="00C7358E" w:rsidRPr="008817AE" w:rsidDel="0033235A">
            <w:rPr>
              <w:noProof/>
            </w:rPr>
            <w:delText>1</w:delText>
          </w:r>
        </w:del>
      </w:fldSimple>
      <w:r w:rsidR="00C7358E" w:rsidRPr="008817AE">
        <w:t xml:space="preserve"> </w:t>
      </w:r>
      <w:r w:rsidRPr="008817AE">
        <w:t xml:space="preserve">are from the perspective of the utility business. </w:t>
      </w:r>
    </w:p>
    <w:p w14:paraId="2C12E566" w14:textId="4EDDA1F2" w:rsidR="00750E0D" w:rsidRPr="008817AE" w:rsidRDefault="00750E0D" w:rsidP="00750E0D">
      <w:pPr>
        <w:pStyle w:val="BodyText"/>
        <w:keepNext/>
        <w:jc w:val="center"/>
      </w:pPr>
      <w:del w:id="2025" w:author="Phillip" w:date="2023-08-02T15:48:00Z">
        <w:r w:rsidRPr="008817AE" w:rsidDel="00E3140B">
          <w:rPr>
            <w:noProof/>
            <w:lang w:eastAsia="en-AU"/>
          </w:rPr>
          <w:lastRenderedPageBreak/>
          <w:drawing>
            <wp:inline distT="0" distB="0" distL="0" distR="0" wp14:anchorId="32B807B0" wp14:editId="2DF3F9C7">
              <wp:extent cx="6115685" cy="3602990"/>
              <wp:effectExtent l="0" t="0" r="0" b="0"/>
              <wp:docPr id="1" name="Picture 1" descr="C:\Users\pm1234\AppData\Local\Microsoft\Windows\INetCache\Content.Word\Quadrants-rev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pm1234\AppData\Local\Microsoft\Windows\INetCache\Content.Word\Quadrants-rev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685" cy="3602990"/>
                      </a:xfrm>
                      <a:prstGeom prst="rect">
                        <a:avLst/>
                      </a:prstGeom>
                      <a:noFill/>
                      <a:ln>
                        <a:noFill/>
                      </a:ln>
                    </pic:spPr>
                  </pic:pic>
                </a:graphicData>
              </a:graphic>
            </wp:inline>
          </w:drawing>
        </w:r>
      </w:del>
      <w:ins w:id="2026" w:author="Phillip" w:date="2023-08-02T15:48:00Z">
        <w:r w:rsidR="00E3140B">
          <w:rPr>
            <w:noProof/>
          </w:rPr>
          <mc:AlternateContent>
            <mc:Choice Requires="wpc">
              <w:drawing>
                <wp:inline distT="0" distB="0" distL="0" distR="0" wp14:anchorId="279AADF0" wp14:editId="740F8EAD">
                  <wp:extent cx="5501640" cy="3247390"/>
                  <wp:effectExtent l="0" t="0" r="3810" b="10160"/>
                  <wp:docPr id="1375082607" name="Canvas 2"/>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774804924" name="Line 81"/>
                          <wps:cNvCnPr>
                            <a:cxnSpLocks noChangeShapeType="1"/>
                          </wps:cNvCnPr>
                          <wps:spPr bwMode="auto">
                            <a:xfrm flipV="1">
                              <a:off x="2863821" y="495205"/>
                              <a:ext cx="0" cy="11438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6262245" name="Line 82"/>
                          <wps:cNvCnPr>
                            <a:cxnSpLocks noChangeShapeType="1"/>
                          </wps:cNvCnPr>
                          <wps:spPr bwMode="auto">
                            <a:xfrm flipH="1" flipV="1">
                              <a:off x="1607112" y="1639048"/>
                              <a:ext cx="1256709"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242695" name="Line 83"/>
                          <wps:cNvCnPr>
                            <a:cxnSpLocks noChangeShapeType="1"/>
                          </wps:cNvCnPr>
                          <wps:spPr bwMode="auto">
                            <a:xfrm>
                              <a:off x="2863821" y="1639048"/>
                              <a:ext cx="1300" cy="11426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809005" name="Line 84"/>
                          <wps:cNvCnPr>
                            <a:cxnSpLocks noChangeShapeType="1"/>
                          </wps:cNvCnPr>
                          <wps:spPr bwMode="auto">
                            <a:xfrm flipV="1">
                              <a:off x="2863821" y="1639048"/>
                              <a:ext cx="1144308"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0361943" name="Text Box 85"/>
                          <wps:cNvSpPr txBox="1">
                            <a:spLocks noChangeArrowheads="1"/>
                          </wps:cNvSpPr>
                          <wps:spPr bwMode="auto">
                            <a:xfrm>
                              <a:off x="3093022" y="838178"/>
                              <a:ext cx="1029407" cy="474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9A2E" w14:textId="77777777" w:rsidR="00E3140B" w:rsidRPr="006E13D1" w:rsidRDefault="00E3140B" w:rsidP="00E3140B">
                                <w:pPr>
                                  <w:spacing w:after="0"/>
                                  <w:rPr>
                                    <w:sz w:val="18"/>
                                    <w:szCs w:val="18"/>
                                  </w:rPr>
                                </w:pPr>
                                <w:r w:rsidRPr="006E13D1">
                                  <w:rPr>
                                    <w:sz w:val="18"/>
                                    <w:szCs w:val="18"/>
                                  </w:rPr>
                                  <w:t>Quadrant 1</w:t>
                                </w:r>
                              </w:p>
                              <w:p w14:paraId="3844CDEC" w14:textId="77777777" w:rsidR="00E3140B" w:rsidRPr="006E13D1" w:rsidRDefault="00E3140B" w:rsidP="00E3140B">
                                <w:pPr>
                                  <w:rPr>
                                    <w:sz w:val="18"/>
                                    <w:szCs w:val="18"/>
                                  </w:rPr>
                                </w:pPr>
                              </w:p>
                            </w:txbxContent>
                          </wps:txbx>
                          <wps:bodyPr rot="0" vert="horz" wrap="square" lIns="91440" tIns="45720" rIns="91440" bIns="45720" anchor="t" anchorCtr="0" upright="1">
                            <a:noAutofit/>
                          </wps:bodyPr>
                        </wps:wsp>
                        <wps:wsp>
                          <wps:cNvPr id="617739396" name="Text Box 86"/>
                          <wps:cNvSpPr txBox="1">
                            <a:spLocks noChangeArrowheads="1"/>
                          </wps:cNvSpPr>
                          <wps:spPr bwMode="auto">
                            <a:xfrm>
                              <a:off x="3061322" y="2039933"/>
                              <a:ext cx="1029407" cy="492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069B9" w14:textId="77777777" w:rsidR="00E3140B" w:rsidRPr="006E13D1" w:rsidRDefault="00E3140B" w:rsidP="00E3140B">
                                <w:pPr>
                                  <w:spacing w:after="0"/>
                                  <w:rPr>
                                    <w:sz w:val="18"/>
                                    <w:szCs w:val="18"/>
                                  </w:rPr>
                                </w:pPr>
                                <w:r w:rsidRPr="006E13D1">
                                  <w:rPr>
                                    <w:sz w:val="18"/>
                                    <w:szCs w:val="18"/>
                                  </w:rPr>
                                  <w:t>Quadrant 4</w:t>
                                </w:r>
                              </w:p>
                            </w:txbxContent>
                          </wps:txbx>
                          <wps:bodyPr rot="0" vert="horz" wrap="square" lIns="91440" tIns="45720" rIns="91440" bIns="45720" anchor="t" anchorCtr="0" upright="1">
                            <a:noAutofit/>
                          </wps:bodyPr>
                        </wps:wsp>
                        <wps:wsp>
                          <wps:cNvPr id="1213093015" name="Text Box 87"/>
                          <wps:cNvSpPr txBox="1">
                            <a:spLocks noChangeArrowheads="1"/>
                          </wps:cNvSpPr>
                          <wps:spPr bwMode="auto">
                            <a:xfrm>
                              <a:off x="1607112" y="838178"/>
                              <a:ext cx="1029407" cy="492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AF575" w14:textId="77777777" w:rsidR="00E3140B" w:rsidRPr="006E13D1" w:rsidRDefault="00E3140B" w:rsidP="00E3140B">
                                <w:pPr>
                                  <w:rPr>
                                    <w:sz w:val="18"/>
                                    <w:szCs w:val="18"/>
                                  </w:rPr>
                                </w:pPr>
                                <w:r w:rsidRPr="006E13D1">
                                  <w:rPr>
                                    <w:sz w:val="18"/>
                                    <w:szCs w:val="18"/>
                                  </w:rPr>
                                  <w:t>Quadrant 2</w:t>
                                </w:r>
                              </w:p>
                              <w:p w14:paraId="100766DE" w14:textId="77777777" w:rsidR="00E3140B" w:rsidRPr="006E13D1" w:rsidRDefault="00E3140B" w:rsidP="00E3140B">
                                <w:pPr>
                                  <w:rPr>
                                    <w:sz w:val="18"/>
                                    <w:szCs w:val="18"/>
                                  </w:rPr>
                                </w:pPr>
                              </w:p>
                            </w:txbxContent>
                          </wps:txbx>
                          <wps:bodyPr rot="0" vert="horz" wrap="square" lIns="91440" tIns="45720" rIns="91440" bIns="45720" anchor="t" anchorCtr="0" upright="1">
                            <a:noAutofit/>
                          </wps:bodyPr>
                        </wps:wsp>
                        <wps:wsp>
                          <wps:cNvPr id="1752508462" name="Text Box 88"/>
                          <wps:cNvSpPr txBox="1">
                            <a:spLocks noChangeArrowheads="1"/>
                          </wps:cNvSpPr>
                          <wps:spPr bwMode="auto">
                            <a:xfrm>
                              <a:off x="1607112" y="2042734"/>
                              <a:ext cx="1029407" cy="484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EF5D3" w14:textId="77777777" w:rsidR="00E3140B" w:rsidRPr="006E13D1" w:rsidRDefault="00E3140B" w:rsidP="00E3140B">
                                <w:pPr>
                                  <w:rPr>
                                    <w:sz w:val="18"/>
                                    <w:szCs w:val="18"/>
                                  </w:rPr>
                                </w:pPr>
                                <w:r w:rsidRPr="006E13D1">
                                  <w:rPr>
                                    <w:sz w:val="18"/>
                                    <w:szCs w:val="18"/>
                                  </w:rPr>
                                  <w:t>Quadrant 3</w:t>
                                </w:r>
                              </w:p>
                              <w:p w14:paraId="0879A5DA" w14:textId="77777777" w:rsidR="00E3140B" w:rsidRPr="006E13D1" w:rsidRDefault="00E3140B" w:rsidP="00E3140B">
                                <w:pPr>
                                  <w:rPr>
                                    <w:sz w:val="18"/>
                                    <w:szCs w:val="18"/>
                                  </w:rPr>
                                </w:pPr>
                              </w:p>
                            </w:txbxContent>
                          </wps:txbx>
                          <wps:bodyPr rot="0" vert="horz" wrap="square" lIns="91440" tIns="45720" rIns="91440" bIns="45720" anchor="t" anchorCtr="0" upright="1">
                            <a:noAutofit/>
                          </wps:bodyPr>
                        </wps:wsp>
                        <wps:wsp>
                          <wps:cNvPr id="1489606891" name="Text Box 89"/>
                          <wps:cNvSpPr txBox="1">
                            <a:spLocks noChangeArrowheads="1"/>
                          </wps:cNvSpPr>
                          <wps:spPr bwMode="auto">
                            <a:xfrm>
                              <a:off x="4008129" y="1351787"/>
                              <a:ext cx="1257309" cy="572222"/>
                            </a:xfrm>
                            <a:prstGeom prst="rect">
                              <a:avLst/>
                            </a:prstGeom>
                            <a:solidFill>
                              <a:srgbClr val="FFFFFF"/>
                            </a:solidFill>
                            <a:ln w="9525">
                              <a:solidFill>
                                <a:srgbClr val="000000"/>
                              </a:solidFill>
                              <a:miter lim="800000"/>
                              <a:headEnd/>
                              <a:tailEnd/>
                            </a:ln>
                          </wps:spPr>
                          <wps:txbx>
                            <w:txbxContent>
                              <w:p w14:paraId="49C0B5F2" w14:textId="77777777" w:rsidR="00E3140B" w:rsidRPr="001C703C" w:rsidRDefault="00E3140B" w:rsidP="00E3140B">
                                <w:pPr>
                                  <w:contextualSpacing/>
                                  <w:jc w:val="center"/>
                                  <w:rPr>
                                    <w:sz w:val="20"/>
                                    <w:szCs w:val="20"/>
                                  </w:rPr>
                                </w:pPr>
                                <w:r w:rsidRPr="001C703C">
                                  <w:rPr>
                                    <w:sz w:val="20"/>
                                    <w:szCs w:val="20"/>
                                  </w:rPr>
                                  <w:t>Delivered Watts</w:t>
                                </w:r>
                              </w:p>
                              <w:p w14:paraId="0110ECFE" w14:textId="77777777" w:rsidR="00E3140B" w:rsidRPr="001C703C" w:rsidRDefault="00E3140B" w:rsidP="00E3140B">
                                <w:pPr>
                                  <w:contextualSpacing/>
                                  <w:jc w:val="center"/>
                                  <w:rPr>
                                    <w:sz w:val="20"/>
                                    <w:szCs w:val="20"/>
                                  </w:rPr>
                                </w:pPr>
                                <w:r w:rsidRPr="001C703C">
                                  <w:rPr>
                                    <w:sz w:val="20"/>
                                    <w:szCs w:val="20"/>
                                  </w:rPr>
                                  <w:t>(P+, Import Active Power)</w:t>
                                </w:r>
                              </w:p>
                            </w:txbxContent>
                          </wps:txbx>
                          <wps:bodyPr rot="0" vert="horz" wrap="square" lIns="91440" tIns="45720" rIns="91440" bIns="45720" anchor="t" anchorCtr="0" upright="1">
                            <a:noAutofit/>
                          </wps:bodyPr>
                        </wps:wsp>
                        <wps:wsp>
                          <wps:cNvPr id="879433159" name="Text Box 90"/>
                          <wps:cNvSpPr txBox="1">
                            <a:spLocks noChangeArrowheads="1"/>
                          </wps:cNvSpPr>
                          <wps:spPr bwMode="auto">
                            <a:xfrm>
                              <a:off x="350503" y="1354588"/>
                              <a:ext cx="1256609" cy="572922"/>
                            </a:xfrm>
                            <a:prstGeom prst="rect">
                              <a:avLst/>
                            </a:prstGeom>
                            <a:solidFill>
                              <a:srgbClr val="FFFFFF"/>
                            </a:solidFill>
                            <a:ln w="9525">
                              <a:solidFill>
                                <a:srgbClr val="000000"/>
                              </a:solidFill>
                              <a:miter lim="800000"/>
                              <a:headEnd/>
                              <a:tailEnd/>
                            </a:ln>
                          </wps:spPr>
                          <wps:txbx>
                            <w:txbxContent>
                              <w:p w14:paraId="6FC986A2" w14:textId="77777777" w:rsidR="00E3140B" w:rsidRPr="001C703C" w:rsidRDefault="00E3140B" w:rsidP="00E3140B">
                                <w:pPr>
                                  <w:contextualSpacing/>
                                  <w:jc w:val="center"/>
                                  <w:rPr>
                                    <w:sz w:val="20"/>
                                    <w:szCs w:val="20"/>
                                  </w:rPr>
                                </w:pPr>
                                <w:r w:rsidRPr="001C703C">
                                  <w:rPr>
                                    <w:sz w:val="20"/>
                                    <w:szCs w:val="20"/>
                                  </w:rPr>
                                  <w:t>Received Watts</w:t>
                                </w:r>
                              </w:p>
                              <w:p w14:paraId="213EEF66" w14:textId="77777777" w:rsidR="00E3140B" w:rsidRPr="001C703C" w:rsidRDefault="00E3140B" w:rsidP="00E3140B">
                                <w:pPr>
                                  <w:contextualSpacing/>
                                  <w:jc w:val="center"/>
                                  <w:rPr>
                                    <w:sz w:val="20"/>
                                    <w:szCs w:val="20"/>
                                  </w:rPr>
                                </w:pPr>
                                <w:r w:rsidRPr="001C703C">
                                  <w:rPr>
                                    <w:sz w:val="20"/>
                                    <w:szCs w:val="20"/>
                                  </w:rPr>
                                  <w:t>(P-, Export Active Power)</w:t>
                                </w:r>
                              </w:p>
                            </w:txbxContent>
                          </wps:txbx>
                          <wps:bodyPr rot="0" vert="horz" wrap="square" lIns="91440" tIns="45720" rIns="91440" bIns="45720" anchor="t" anchorCtr="0" upright="1">
                            <a:noAutofit/>
                          </wps:bodyPr>
                        </wps:wsp>
                        <wps:wsp>
                          <wps:cNvPr id="1531030233" name="Text Box 91"/>
                          <wps:cNvSpPr txBox="1">
                            <a:spLocks noChangeArrowheads="1"/>
                          </wps:cNvSpPr>
                          <wps:spPr bwMode="auto">
                            <a:xfrm>
                              <a:off x="1956114" y="2788793"/>
                              <a:ext cx="1829513" cy="459198"/>
                            </a:xfrm>
                            <a:prstGeom prst="rect">
                              <a:avLst/>
                            </a:prstGeom>
                            <a:solidFill>
                              <a:srgbClr val="FFFFFF"/>
                            </a:solidFill>
                            <a:ln w="9525">
                              <a:solidFill>
                                <a:srgbClr val="000000"/>
                              </a:solidFill>
                              <a:miter lim="800000"/>
                              <a:headEnd/>
                              <a:tailEnd/>
                            </a:ln>
                          </wps:spPr>
                          <wps:txbx>
                            <w:txbxContent>
                              <w:p w14:paraId="7D6DE7A0" w14:textId="77777777" w:rsidR="00E3140B" w:rsidRPr="001C703C" w:rsidRDefault="00E3140B" w:rsidP="00E3140B">
                                <w:pPr>
                                  <w:contextualSpacing/>
                                  <w:jc w:val="center"/>
                                  <w:rPr>
                                    <w:sz w:val="20"/>
                                    <w:szCs w:val="20"/>
                                  </w:rPr>
                                </w:pPr>
                                <w:r w:rsidRPr="001C703C">
                                  <w:rPr>
                                    <w:sz w:val="20"/>
                                    <w:szCs w:val="20"/>
                                  </w:rPr>
                                  <w:t>Received VAR</w:t>
                                </w:r>
                              </w:p>
                              <w:p w14:paraId="7C5BEFF7" w14:textId="77777777" w:rsidR="00E3140B" w:rsidRPr="001C703C" w:rsidRDefault="00E3140B" w:rsidP="00E3140B">
                                <w:pPr>
                                  <w:contextualSpacing/>
                                  <w:jc w:val="center"/>
                                  <w:rPr>
                                    <w:sz w:val="20"/>
                                    <w:szCs w:val="20"/>
                                  </w:rPr>
                                </w:pPr>
                                <w:r w:rsidRPr="001C703C">
                                  <w:rPr>
                                    <w:sz w:val="20"/>
                                    <w:szCs w:val="20"/>
                                  </w:rPr>
                                  <w:t>(Q-, Export Reactive Power)</w:t>
                                </w:r>
                              </w:p>
                            </w:txbxContent>
                          </wps:txbx>
                          <wps:bodyPr rot="0" vert="horz" wrap="square" lIns="91440" tIns="45720" rIns="91440" bIns="45720" anchor="t" anchorCtr="0" upright="1">
                            <a:noAutofit/>
                          </wps:bodyPr>
                        </wps:wsp>
                        <wps:wsp>
                          <wps:cNvPr id="316228795" name="Text Box 92"/>
                          <wps:cNvSpPr txBox="1">
                            <a:spLocks noChangeArrowheads="1"/>
                          </wps:cNvSpPr>
                          <wps:spPr bwMode="auto">
                            <a:xfrm>
                              <a:off x="1946514" y="36008"/>
                              <a:ext cx="1830113" cy="459198"/>
                            </a:xfrm>
                            <a:prstGeom prst="rect">
                              <a:avLst/>
                            </a:prstGeom>
                            <a:solidFill>
                              <a:srgbClr val="FFFFFF"/>
                            </a:solidFill>
                            <a:ln w="9525">
                              <a:solidFill>
                                <a:srgbClr val="000000"/>
                              </a:solidFill>
                              <a:miter lim="800000"/>
                              <a:headEnd/>
                              <a:tailEnd/>
                            </a:ln>
                          </wps:spPr>
                          <wps:txbx>
                            <w:txbxContent>
                              <w:p w14:paraId="3B083C3F" w14:textId="77777777" w:rsidR="00E3140B" w:rsidRPr="001C703C" w:rsidRDefault="00E3140B" w:rsidP="00E3140B">
                                <w:pPr>
                                  <w:contextualSpacing/>
                                  <w:jc w:val="center"/>
                                  <w:rPr>
                                    <w:sz w:val="20"/>
                                    <w:szCs w:val="20"/>
                                  </w:rPr>
                                </w:pPr>
                                <w:r w:rsidRPr="001C703C">
                                  <w:rPr>
                                    <w:sz w:val="20"/>
                                    <w:szCs w:val="20"/>
                                  </w:rPr>
                                  <w:t>Delivered VAR</w:t>
                                </w:r>
                              </w:p>
                              <w:p w14:paraId="45FC1CDF" w14:textId="77777777" w:rsidR="00E3140B" w:rsidRPr="001C703C" w:rsidRDefault="00E3140B" w:rsidP="00E3140B">
                                <w:pPr>
                                  <w:contextualSpacing/>
                                  <w:jc w:val="center"/>
                                  <w:rPr>
                                    <w:sz w:val="20"/>
                                    <w:szCs w:val="20"/>
                                  </w:rPr>
                                </w:pPr>
                                <w:r w:rsidRPr="001C703C">
                                  <w:rPr>
                                    <w:sz w:val="20"/>
                                    <w:szCs w:val="20"/>
                                  </w:rPr>
                                  <w:t>(Q+, Import Reactive Power)</w:t>
                                </w:r>
                              </w:p>
                            </w:txbxContent>
                          </wps:txbx>
                          <wps:bodyPr rot="0" vert="horz" wrap="square" lIns="91440" tIns="45720" rIns="91440" bIns="45720" anchor="t" anchorCtr="0" upright="1">
                            <a:noAutofit/>
                          </wps:bodyPr>
                        </wps:wsp>
                      </wpc:wpc>
                    </a:graphicData>
                  </a:graphic>
                </wp:inline>
              </w:drawing>
            </mc:Choice>
            <mc:Fallback>
              <w:pict>
                <v:group w14:anchorId="279AADF0" id="Canvas 2" o:spid="_x0000_s1026" editas="canvas" style="width:433.2pt;height:255.7pt;mso-position-horizontal-relative:char;mso-position-vertical-relative:line" coordsize="55016,32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016;height:32473;visibility:visible;mso-wrap-style:square" filled="t">
                    <v:fill o:detectmouseclick="t"/>
                    <v:path o:connecttype="none"/>
                  </v:shape>
                  <v:line id="Line 81" o:spid="_x0000_s1028" style="position:absolute;flip:y;visibility:visible;mso-wrap-style:square" from="28638,4952" to="28638,16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">
                    <v:stroke endarrow="block"/>
                  </v:line>
                  <v:line id="Line 82" o:spid="_x0000_s1029" style="position:absolute;flip:x y;visibility:visible;mso-wrap-style:square" from="16071,16390" to="28638,16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"/>
                  <v:line id="Line 83" o:spid="_x0000_s1030" style="position:absolute;visibility:visible;mso-wrap-style:square" from="28638,16390" to="28651,27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"/>
                  <v:line id="Line 84" o:spid="_x0000_s1031" style="position:absolute;flip:y;visibility:visible;mso-wrap-style:square" from="28638,16390" to="40081,16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">
                    <v:stroke endarrow="block"/>
                  </v:line>
                  <v:shapetype id="_x0000_t202" coordsize="21600,21600" o:spt="202" path="m,l,21600r21600,l21600,xe">
                    <v:stroke joinstyle="miter"/>
                    <v:path gradientshapeok="t" o:connecttype="rect"/>
                  </v:shapetype>
                  <v:shape id="Text Box 85" o:spid="_x0000_s1032" type="#_x0000_t202" style="position:absolute;left:30930;top:8381;width:10294;height:4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" stroked="f">
                    <v:textbox>
                      <w:txbxContent>
                        <w:p w14:paraId="62C19A2E" w14:textId="77777777" w:rsidR="00E3140B" w:rsidRPr="006E13D1" w:rsidRDefault="00E3140B" w:rsidP="00E3140B">
                          <w:pPr>
                            <w:spacing w:after="0"/>
                            <w:rPr>
                              <w:sz w:val="18"/>
                              <w:szCs w:val="18"/>
                            </w:rPr>
                          </w:pPr>
                          <w:r w:rsidRPr="006E13D1">
                            <w:rPr>
                              <w:sz w:val="18"/>
                              <w:szCs w:val="18"/>
                            </w:rPr>
                            <w:t>Quadrant 1</w:t>
                          </w:r>
                        </w:p>
                        <w:p w14:paraId="3844CDEC" w14:textId="77777777" w:rsidR="00E3140B" w:rsidRPr="006E13D1" w:rsidRDefault="00E3140B" w:rsidP="00E3140B">
                          <w:pPr>
                            <w:rPr>
                              <w:sz w:val="18"/>
                              <w:szCs w:val="18"/>
                            </w:rPr>
                          </w:pPr>
                        </w:p>
                      </w:txbxContent>
                    </v:textbox>
                  </v:shape>
                  <v:shape id="Text Box 86" o:spid="_x0000_s1033" type="#_x0000_t202" style="position:absolute;left:30613;top:20399;width:10294;height:4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" stroked="f">
                    <v:textbox>
                      <w:txbxContent>
                        <w:p w14:paraId="102069B9" w14:textId="77777777" w:rsidR="00E3140B" w:rsidRPr="006E13D1" w:rsidRDefault="00E3140B" w:rsidP="00E3140B">
                          <w:pPr>
                            <w:spacing w:after="0"/>
                            <w:rPr>
                              <w:sz w:val="18"/>
                              <w:szCs w:val="18"/>
                            </w:rPr>
                          </w:pPr>
                          <w:r w:rsidRPr="006E13D1">
                            <w:rPr>
                              <w:sz w:val="18"/>
                              <w:szCs w:val="18"/>
                            </w:rPr>
                            <w:t>Quadrant 4</w:t>
                          </w:r>
                        </w:p>
                      </w:txbxContent>
                    </v:textbox>
                  </v:shape>
                  <v:shape id="Text Box 87" o:spid="_x0000_s1034" type="#_x0000_t202" style="position:absolute;left:16071;top:8381;width:10294;height:4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" stroked="f">
                    <v:textbox>
                      <w:txbxContent>
                        <w:p w14:paraId="69DAF575" w14:textId="77777777" w:rsidR="00E3140B" w:rsidRPr="006E13D1" w:rsidRDefault="00E3140B" w:rsidP="00E3140B">
                          <w:pPr>
                            <w:rPr>
                              <w:sz w:val="18"/>
                              <w:szCs w:val="18"/>
                            </w:rPr>
                          </w:pPr>
                          <w:r w:rsidRPr="006E13D1">
                            <w:rPr>
                              <w:sz w:val="18"/>
                              <w:szCs w:val="18"/>
                            </w:rPr>
                            <w:t>Quadrant 2</w:t>
                          </w:r>
                        </w:p>
                        <w:p w14:paraId="100766DE" w14:textId="77777777" w:rsidR="00E3140B" w:rsidRPr="006E13D1" w:rsidRDefault="00E3140B" w:rsidP="00E3140B">
                          <w:pPr>
                            <w:rPr>
                              <w:sz w:val="18"/>
                              <w:szCs w:val="18"/>
                            </w:rPr>
                          </w:pPr>
                        </w:p>
                      </w:txbxContent>
                    </v:textbox>
                  </v:shape>
                  <v:shape id="Text Box 88" o:spid="_x0000_s1035" type="#_x0000_t202" style="position:absolute;left:16071;top:20427;width:10294;height:4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" stroked="f">
                    <v:textbox>
                      <w:txbxContent>
                        <w:p w14:paraId="758EF5D3" w14:textId="77777777" w:rsidR="00E3140B" w:rsidRPr="006E13D1" w:rsidRDefault="00E3140B" w:rsidP="00E3140B">
                          <w:pPr>
                            <w:rPr>
                              <w:sz w:val="18"/>
                              <w:szCs w:val="18"/>
                            </w:rPr>
                          </w:pPr>
                          <w:r w:rsidRPr="006E13D1">
                            <w:rPr>
                              <w:sz w:val="18"/>
                              <w:szCs w:val="18"/>
                            </w:rPr>
                            <w:t>Quadrant 3</w:t>
                          </w:r>
                        </w:p>
                        <w:p w14:paraId="0879A5DA" w14:textId="77777777" w:rsidR="00E3140B" w:rsidRPr="006E13D1" w:rsidRDefault="00E3140B" w:rsidP="00E3140B">
                          <w:pPr>
                            <w:rPr>
                              <w:sz w:val="18"/>
                              <w:szCs w:val="18"/>
                            </w:rPr>
                          </w:pPr>
                        </w:p>
                      </w:txbxContent>
                    </v:textbox>
                  </v:shape>
                  <v:shape id="Text Box 89" o:spid="_x0000_s1036" type="#_x0000_t202" style="position:absolute;left:40081;top:13517;width:12573;height:5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">
                    <v:textbox>
                      <w:txbxContent>
                        <w:p w14:paraId="49C0B5F2" w14:textId="77777777" w:rsidR="00E3140B" w:rsidRPr="001C703C" w:rsidRDefault="00E3140B" w:rsidP="00E3140B">
                          <w:pPr>
                            <w:contextualSpacing/>
                            <w:jc w:val="center"/>
                            <w:rPr>
                              <w:sz w:val="20"/>
                              <w:szCs w:val="20"/>
                            </w:rPr>
                          </w:pPr>
                          <w:r w:rsidRPr="001C703C">
                            <w:rPr>
                              <w:sz w:val="20"/>
                              <w:szCs w:val="20"/>
                            </w:rPr>
                            <w:t>Delivered Watts</w:t>
                          </w:r>
                        </w:p>
                        <w:p w14:paraId="0110ECFE" w14:textId="77777777" w:rsidR="00E3140B" w:rsidRPr="001C703C" w:rsidRDefault="00E3140B" w:rsidP="00E3140B">
                          <w:pPr>
                            <w:contextualSpacing/>
                            <w:jc w:val="center"/>
                            <w:rPr>
                              <w:sz w:val="20"/>
                              <w:szCs w:val="20"/>
                            </w:rPr>
                          </w:pPr>
                          <w:r w:rsidRPr="001C703C">
                            <w:rPr>
                              <w:sz w:val="20"/>
                              <w:szCs w:val="20"/>
                            </w:rPr>
                            <w:t>(P+, Import Active Power)</w:t>
                          </w:r>
                        </w:p>
                      </w:txbxContent>
                    </v:textbox>
                  </v:shape>
                  <v:shape id="Text Box 90" o:spid="_x0000_s1037" type="#_x0000_t202" style="position:absolute;left:3505;top:13545;width:12566;height:5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">
                    <v:textbox>
                      <w:txbxContent>
                        <w:p w14:paraId="6FC986A2" w14:textId="77777777" w:rsidR="00E3140B" w:rsidRPr="001C703C" w:rsidRDefault="00E3140B" w:rsidP="00E3140B">
                          <w:pPr>
                            <w:contextualSpacing/>
                            <w:jc w:val="center"/>
                            <w:rPr>
                              <w:sz w:val="20"/>
                              <w:szCs w:val="20"/>
                            </w:rPr>
                          </w:pPr>
                          <w:r w:rsidRPr="001C703C">
                            <w:rPr>
                              <w:sz w:val="20"/>
                              <w:szCs w:val="20"/>
                            </w:rPr>
                            <w:t>Received Watts</w:t>
                          </w:r>
                        </w:p>
                        <w:p w14:paraId="213EEF66" w14:textId="77777777" w:rsidR="00E3140B" w:rsidRPr="001C703C" w:rsidRDefault="00E3140B" w:rsidP="00E3140B">
                          <w:pPr>
                            <w:contextualSpacing/>
                            <w:jc w:val="center"/>
                            <w:rPr>
                              <w:sz w:val="20"/>
                              <w:szCs w:val="20"/>
                            </w:rPr>
                          </w:pPr>
                          <w:r w:rsidRPr="001C703C">
                            <w:rPr>
                              <w:sz w:val="20"/>
                              <w:szCs w:val="20"/>
                            </w:rPr>
                            <w:t>(P-, Export Active Power)</w:t>
                          </w:r>
                        </w:p>
                      </w:txbxContent>
                    </v:textbox>
                  </v:shape>
                  <v:shape id="Text Box 91" o:spid="_x0000_s1038" type="#_x0000_t202" style="position:absolute;left:19561;top:27887;width:18295;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">
                    <v:textbox>
                      <w:txbxContent>
                        <w:p w14:paraId="7D6DE7A0" w14:textId="77777777" w:rsidR="00E3140B" w:rsidRPr="001C703C" w:rsidRDefault="00E3140B" w:rsidP="00E3140B">
                          <w:pPr>
                            <w:contextualSpacing/>
                            <w:jc w:val="center"/>
                            <w:rPr>
                              <w:sz w:val="20"/>
                              <w:szCs w:val="20"/>
                            </w:rPr>
                          </w:pPr>
                          <w:r w:rsidRPr="001C703C">
                            <w:rPr>
                              <w:sz w:val="20"/>
                              <w:szCs w:val="20"/>
                            </w:rPr>
                            <w:t>Received VAR</w:t>
                          </w:r>
                        </w:p>
                        <w:p w14:paraId="7C5BEFF7" w14:textId="77777777" w:rsidR="00E3140B" w:rsidRPr="001C703C" w:rsidRDefault="00E3140B" w:rsidP="00E3140B">
                          <w:pPr>
                            <w:contextualSpacing/>
                            <w:jc w:val="center"/>
                            <w:rPr>
                              <w:sz w:val="20"/>
                              <w:szCs w:val="20"/>
                            </w:rPr>
                          </w:pPr>
                          <w:r w:rsidRPr="001C703C">
                            <w:rPr>
                              <w:sz w:val="20"/>
                              <w:szCs w:val="20"/>
                            </w:rPr>
                            <w:t>(Q-, Export Reactive Power)</w:t>
                          </w:r>
                        </w:p>
                      </w:txbxContent>
                    </v:textbox>
                  </v:shape>
                  <v:shape id="Text Box 92" o:spid="_x0000_s1039" type="#_x0000_t202" style="position:absolute;left:19465;top:360;width:18301;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">
                    <v:textbox>
                      <w:txbxContent>
                        <w:p w14:paraId="3B083C3F" w14:textId="77777777" w:rsidR="00E3140B" w:rsidRPr="001C703C" w:rsidRDefault="00E3140B" w:rsidP="00E3140B">
                          <w:pPr>
                            <w:contextualSpacing/>
                            <w:jc w:val="center"/>
                            <w:rPr>
                              <w:sz w:val="20"/>
                              <w:szCs w:val="20"/>
                            </w:rPr>
                          </w:pPr>
                          <w:r w:rsidRPr="001C703C">
                            <w:rPr>
                              <w:sz w:val="20"/>
                              <w:szCs w:val="20"/>
                            </w:rPr>
                            <w:t>Delivered VAR</w:t>
                          </w:r>
                        </w:p>
                        <w:p w14:paraId="45FC1CDF" w14:textId="77777777" w:rsidR="00E3140B" w:rsidRPr="001C703C" w:rsidRDefault="00E3140B" w:rsidP="00E3140B">
                          <w:pPr>
                            <w:contextualSpacing/>
                            <w:jc w:val="center"/>
                            <w:rPr>
                              <w:sz w:val="20"/>
                              <w:szCs w:val="20"/>
                            </w:rPr>
                          </w:pPr>
                          <w:r w:rsidRPr="001C703C">
                            <w:rPr>
                              <w:sz w:val="20"/>
                              <w:szCs w:val="20"/>
                            </w:rPr>
                            <w:t>(Q+, Import Reactive Power)</w:t>
                          </w:r>
                        </w:p>
                      </w:txbxContent>
                    </v:textbox>
                  </v:shape>
                  <w10:anchorlock/>
                </v:group>
              </w:pict>
            </mc:Fallback>
          </mc:AlternateContent>
        </w:r>
      </w:ins>
    </w:p>
    <w:p w14:paraId="6BF731E0" w14:textId="47F8032E" w:rsidR="00750E0D" w:rsidRPr="008817AE" w:rsidRDefault="00750E0D" w:rsidP="00750E0D">
      <w:pPr>
        <w:pStyle w:val="Caption"/>
      </w:pPr>
      <w:bookmarkStart w:id="2027" w:name="_Ref111825467"/>
      <w:r w:rsidRPr="008817AE">
        <w:t xml:space="preserve">Figure </w:t>
      </w:r>
      <w:r w:rsidRPr="008817AE">
        <w:rPr>
          <w:noProof/>
        </w:rPr>
        <w:fldChar w:fldCharType="begin"/>
      </w:r>
      <w:r w:rsidRPr="008817AE">
        <w:rPr>
          <w:noProof/>
        </w:rPr>
        <w:instrText xml:space="preserve"> SEQ Figure \* ARABIC </w:instrText>
      </w:r>
      <w:r w:rsidRPr="008817AE">
        <w:rPr>
          <w:noProof/>
        </w:rPr>
        <w:fldChar w:fldCharType="separate"/>
      </w:r>
      <w:r w:rsidR="0033235A">
        <w:rPr>
          <w:noProof/>
        </w:rPr>
        <w:t>1</w:t>
      </w:r>
      <w:r w:rsidRPr="008817AE">
        <w:rPr>
          <w:noProof/>
        </w:rPr>
        <w:fldChar w:fldCharType="end"/>
      </w:r>
      <w:bookmarkEnd w:id="2027"/>
      <w:r w:rsidRPr="008817AE">
        <w:t xml:space="preserve"> – Four quadrant power, normal </w:t>
      </w:r>
      <w:proofErr w:type="gramStart"/>
      <w:r w:rsidRPr="008817AE">
        <w:t>conventions</w:t>
      </w:r>
      <w:proofErr w:type="gramEnd"/>
    </w:p>
    <w:p w14:paraId="698A8989" w14:textId="77777777" w:rsidR="00E3140B" w:rsidRDefault="00E3140B" w:rsidP="00E3140B">
      <w:pPr>
        <w:pStyle w:val="BodyText"/>
        <w:rPr>
          <w:ins w:id="2028" w:author="Phillip" w:date="2023-08-02T15:49:00Z"/>
        </w:rPr>
      </w:pPr>
      <w:ins w:id="2029" w:author="Phillip" w:date="2023-08-02T15:49:00Z">
        <w:r>
          <w:t>No attempt should be made to describe the above diagram in terms of leading or lagging current or in terms of capacitive or inductive. The quadrant diagram is simply an X-Y representation of the signs of the active and reactive powers.</w:t>
        </w:r>
      </w:ins>
    </w:p>
    <w:p w14:paraId="05414495" w14:textId="02E54C15" w:rsidR="00750E0D" w:rsidRPr="008817AE" w:rsidRDefault="00E3140B" w:rsidP="00E3140B">
      <w:pPr>
        <w:pStyle w:val="Note"/>
      </w:pPr>
      <w:ins w:id="2030" w:author="Phillip" w:date="2023-08-02T15:49:00Z">
        <w:r>
          <w:t>Note:</w:t>
        </w:r>
        <w:r>
          <w:tab/>
          <w:t>Historically, some versions of the quadrant diagram labelled quadrant 2 as capacitive and others have labelled quadrant 2 as inductive.  In documents where quadrant 2 is labelled inductive (current lagging) it is because the current does lag the reference voltage which has its direction aligned with positive energy flow. If the voltage vector aligns with positive x, there exists no load that can be placed at the line side which would cause energy to flow in that direction.  This has resulted in people mentally flipping the voltage vectors so it points to the line, and then asking what load would create the current vector.  This results in describing quadrant 2 as leading and capacitive.  A similar discussion can be had for quadrant 3.</w:t>
        </w:r>
      </w:ins>
    </w:p>
    <w:p w14:paraId="33F0B251" w14:textId="77777777" w:rsidR="00750E0D" w:rsidRPr="008817AE" w:rsidRDefault="00750E0D" w:rsidP="00750E0D">
      <w:pPr>
        <w:pStyle w:val="Heading3"/>
      </w:pPr>
      <w:bookmarkStart w:id="2031" w:name="_Ref118204648"/>
      <w:bookmarkStart w:id="2032" w:name="_Toc159855250"/>
      <w:r w:rsidRPr="008817AE">
        <w:t>Active power and energy</w:t>
      </w:r>
      <w:bookmarkEnd w:id="2031"/>
      <w:bookmarkEnd w:id="2032"/>
    </w:p>
    <w:p w14:paraId="33F58B05" w14:textId="77777777" w:rsidR="00750E0D" w:rsidRPr="008817AE" w:rsidRDefault="00750E0D" w:rsidP="00750E0D">
      <w:pPr>
        <w:pStyle w:val="BodyText"/>
      </w:pPr>
      <w:r w:rsidRPr="008817AE">
        <w:t xml:space="preserve">Active power and energy shall be determined </w:t>
      </w:r>
      <w:proofErr w:type="gramStart"/>
      <w:r w:rsidRPr="008817AE">
        <w:t>on the basis of</w:t>
      </w:r>
      <w:proofErr w:type="gramEnd"/>
      <w:r w:rsidRPr="008817AE">
        <w:t xml:space="preserve"> the following equations:</w:t>
      </w:r>
    </w:p>
    <w:p w14:paraId="6DE2FE21" w14:textId="40C16240" w:rsidR="00750E0D" w:rsidRPr="008817AE" w:rsidRDefault="00750E0D" w:rsidP="00750E0D">
      <w:pPr>
        <w:pStyle w:val="Definition"/>
      </w:pPr>
      <w:r w:rsidRPr="008817AE">
        <w:t>Instantaneous active power</w:t>
      </w:r>
      <w:del w:id="2033" w:author="Phillip" w:date="2023-08-02T15:56:00Z">
        <w:r w:rsidR="00146716" w:rsidRPr="008817AE" w:rsidDel="00F11B05">
          <w:delText>, expressed in watts (W)</w:delText>
        </w:r>
      </w:del>
    </w:p>
    <w:p w14:paraId="383C247C" w14:textId="1015F026" w:rsidR="00750E0D" w:rsidRPr="008817AE" w:rsidRDefault="00750E0D" w:rsidP="00953111">
      <w:pPr>
        <w:pStyle w:val="BodyText"/>
        <w:ind w:left="720"/>
      </w:pPr>
      <m:oMathPara>
        <m:oMathParaPr>
          <m:jc m:val="left"/>
        </m:oMathParaPr>
        <m:oMath>
          <m:r>
            <w:rPr>
              <w:rFonts w:ascii="Cambria Math" w:hAnsi="Cambria Math"/>
            </w:rPr>
            <m:t>p</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oMath>
      </m:oMathPara>
    </w:p>
    <w:p w14:paraId="7650837B" w14:textId="6A140AFD" w:rsidR="00750E0D" w:rsidRPr="008817AE" w:rsidDel="00F11B05" w:rsidRDefault="00750E0D" w:rsidP="00750E0D">
      <w:pPr>
        <w:pStyle w:val="BodyText"/>
        <w:ind w:left="720"/>
        <w:rPr>
          <w:del w:id="2034" w:author="Phillip" w:date="2023-08-02T15:56:00Z"/>
        </w:rPr>
      </w:pPr>
      <w:del w:id="2035" w:author="Phillip" w:date="2023-08-02T15:56:00Z">
        <w:r w:rsidRPr="008817AE" w:rsidDel="00F11B05">
          <w:delText>where:</w:delText>
        </w:r>
      </w:del>
    </w:p>
    <w:p w14:paraId="09D10F1B" w14:textId="4B62CF02" w:rsidR="00750E0D" w:rsidRPr="008817AE" w:rsidDel="00F11B05" w:rsidRDefault="00750E0D" w:rsidP="00750E0D">
      <w:pPr>
        <w:pStyle w:val="BodyText"/>
        <w:ind w:left="720"/>
        <w:rPr>
          <w:del w:id="2036" w:author="Phillip" w:date="2023-08-02T15:56:00Z"/>
          <w:rFonts w:eastAsiaTheme="minorEastAsia"/>
        </w:rPr>
      </w:pPr>
      <w:del w:id="2037" w:author="Phillip" w:date="2023-08-02T15:56:00Z">
        <w:r w:rsidRPr="008817AE" w:rsidDel="00F11B05">
          <w:tab/>
        </w:r>
      </w:del>
      <m:oMath>
        <m:r>
          <w:del w:id="2038" w:author="Phillip" w:date="2023-08-02T15:56:00Z">
            <w:rPr>
              <w:rFonts w:ascii="Cambria Math" w:hAnsi="Cambria Math"/>
            </w:rPr>
            <m:t>u(t)</m:t>
          </w:del>
        </m:r>
      </m:oMath>
      <w:del w:id="2039" w:author="Phillip" w:date="2023-08-02T15:56:00Z">
        <w:r w:rsidRPr="008817AE" w:rsidDel="00F11B05">
          <w:rPr>
            <w:rFonts w:eastAsiaTheme="minorEastAsia"/>
          </w:rPr>
          <w:delText xml:space="preserve"> is the instantaneous voltage expressed in volts (V)</w:delText>
        </w:r>
      </w:del>
    </w:p>
    <w:p w14:paraId="343D3761" w14:textId="2731057E" w:rsidR="00750E0D" w:rsidRPr="008817AE" w:rsidDel="00F11B05" w:rsidRDefault="00750E0D" w:rsidP="00750E0D">
      <w:pPr>
        <w:pStyle w:val="BodyText"/>
        <w:ind w:left="1440"/>
        <w:rPr>
          <w:del w:id="2040" w:author="Phillip" w:date="2023-08-02T15:56:00Z"/>
          <w:rFonts w:eastAsiaTheme="minorEastAsia"/>
        </w:rPr>
      </w:pPr>
      <m:oMath>
        <m:r>
          <w:del w:id="2041" w:author="Phillip" w:date="2023-08-02T15:56:00Z">
            <w:rPr>
              <w:rFonts w:ascii="Cambria Math" w:hAnsi="Cambria Math"/>
            </w:rPr>
            <m:t>i(t)</m:t>
          </w:del>
        </m:r>
      </m:oMath>
      <w:del w:id="2042" w:author="Phillip" w:date="2023-08-02T15:56:00Z">
        <w:r w:rsidRPr="008817AE" w:rsidDel="00F11B05">
          <w:rPr>
            <w:rFonts w:eastAsiaTheme="minorEastAsia"/>
          </w:rPr>
          <w:delText xml:space="preserve"> is the instantaneous current expressed in amperes (A)</w:delText>
        </w:r>
      </w:del>
    </w:p>
    <w:p w14:paraId="2B826366" w14:textId="3539FF86" w:rsidR="00750E0D" w:rsidRPr="008817AE" w:rsidRDefault="00750E0D" w:rsidP="00750E0D">
      <w:pPr>
        <w:pStyle w:val="Definition"/>
      </w:pPr>
      <w:r w:rsidRPr="008817AE">
        <w:t>Active power</w:t>
      </w:r>
      <w:del w:id="2043" w:author="Phillip" w:date="2023-08-02T15:56:00Z">
        <w:r w:rsidRPr="008817AE" w:rsidDel="00F11B05">
          <w:delText xml:space="preserve"> under sinusoidal conditions</w:delText>
        </w:r>
        <w:r w:rsidR="00146716" w:rsidRPr="008817AE" w:rsidDel="00F11B05">
          <w:delText>, expressed in watts (W)</w:delText>
        </w:r>
      </w:del>
    </w:p>
    <w:p w14:paraId="157345B7" w14:textId="14E89557" w:rsidR="00F11B05" w:rsidRPr="00F11B05" w:rsidRDefault="00F11B05" w:rsidP="00953111">
      <w:pPr>
        <w:pStyle w:val="BodyText"/>
        <w:ind w:left="720"/>
        <w:rPr>
          <w:ins w:id="2044" w:author="Phillip" w:date="2023-08-02T15:56:00Z"/>
          <w:rFonts w:eastAsiaTheme="minorEastAsia"/>
        </w:rPr>
      </w:pPr>
      <m:oMathPara>
        <m:oMathParaPr>
          <m:jc m:val="left"/>
        </m:oMathParaPr>
        <m:oMath>
          <m:r>
            <w:ins w:id="2045" w:author="Phillip" w:date="2023-08-02T15:57:00Z">
              <w:rPr>
                <w:rFonts w:ascii="Cambria Math" w:hAnsi="Cambria Math"/>
              </w:rPr>
              <m:t>P</m:t>
            </w:ins>
          </m:r>
          <m:d>
            <m:dPr>
              <m:ctrlPr>
                <w:ins w:id="2046" w:author="Phillip" w:date="2023-08-02T15:57:00Z">
                  <w:rPr>
                    <w:rFonts w:ascii="Cambria Math" w:hAnsi="Cambria Math"/>
                  </w:rPr>
                </w:ins>
              </m:ctrlPr>
            </m:dPr>
            <m:e>
              <m:r>
                <w:ins w:id="2047" w:author="Phillip" w:date="2023-08-02T15:57:00Z">
                  <w:rPr>
                    <w:rFonts w:ascii="Cambria Math" w:hAnsi="Cambria Math"/>
                  </w:rPr>
                  <m:t>T</m:t>
                </w:ins>
              </m:r>
            </m:e>
          </m:d>
          <m:r>
            <w:ins w:id="2048" w:author="Phillip" w:date="2023-08-02T15:57:00Z">
              <m:rPr>
                <m:sty m:val="p"/>
              </m:rPr>
              <w:rPr>
                <w:rFonts w:ascii="Cambria Math" w:hAnsi="Cambria Math"/>
              </w:rPr>
              <m:t>=</m:t>
            </w:ins>
          </m:r>
          <m:f>
            <m:fPr>
              <m:ctrlPr>
                <w:ins w:id="2049" w:author="Phillip" w:date="2023-08-02T15:57:00Z">
                  <w:rPr>
                    <w:rFonts w:ascii="Cambria Math" w:hAnsi="Cambria Math"/>
                  </w:rPr>
                </w:ins>
              </m:ctrlPr>
            </m:fPr>
            <m:num>
              <m:r>
                <w:ins w:id="2050" w:author="Phillip" w:date="2023-08-02T15:57:00Z">
                  <w:rPr>
                    <w:rFonts w:ascii="Cambria Math" w:hAnsi="Cambria Math"/>
                  </w:rPr>
                  <m:t>1</m:t>
                </w:ins>
              </m:r>
            </m:num>
            <m:den>
              <m:r>
                <w:ins w:id="2051" w:author="Phillip" w:date="2023-08-02T15:57:00Z">
                  <w:rPr>
                    <w:rFonts w:ascii="Cambria Math" w:hAnsi="Cambria Math"/>
                  </w:rPr>
                  <m:t>T</m:t>
                </w:ins>
              </m:r>
            </m:den>
          </m:f>
          <m:nary>
            <m:naryPr>
              <m:limLoc m:val="subSup"/>
              <m:ctrlPr>
                <w:ins w:id="2052" w:author="Phillip" w:date="2023-08-02T15:57:00Z">
                  <w:rPr>
                    <w:rFonts w:ascii="Cambria Math" w:hAnsi="Cambria Math"/>
                  </w:rPr>
                </w:ins>
              </m:ctrlPr>
            </m:naryPr>
            <m:sub>
              <m:r>
                <w:ins w:id="2053" w:author="Phillip" w:date="2023-08-02T15:57:00Z">
                  <m:rPr>
                    <m:sty m:val="p"/>
                  </m:rPr>
                  <w:rPr>
                    <w:rFonts w:ascii="Cambria Math" w:hAnsi="Cambria Math"/>
                  </w:rPr>
                  <m:t>0</m:t>
                </w:ins>
              </m:r>
            </m:sub>
            <m:sup>
              <m:r>
                <w:ins w:id="2054" w:author="Phillip" w:date="2023-08-02T15:57:00Z">
                  <w:rPr>
                    <w:rFonts w:ascii="Cambria Math" w:hAnsi="Cambria Math"/>
                  </w:rPr>
                  <m:t>T</m:t>
                </w:ins>
              </m:r>
            </m:sup>
            <m:e>
              <m:r>
                <w:ins w:id="2055" w:author="Phillip" w:date="2023-08-02T15:57:00Z">
                  <w:rPr>
                    <w:rFonts w:ascii="Cambria Math" w:hAnsi="Cambria Math"/>
                  </w:rPr>
                  <m:t>p</m:t>
                </w:ins>
              </m:r>
              <m:r>
                <w:ins w:id="2056" w:author="Phillip" w:date="2023-08-02T15:57:00Z">
                  <m:rPr>
                    <m:sty m:val="p"/>
                  </m:rPr>
                  <w:rPr>
                    <w:rFonts w:ascii="Cambria Math" w:hAnsi="Cambria Math"/>
                  </w:rPr>
                  <m:t>(</m:t>
                </w:ins>
              </m:r>
              <m:r>
                <w:ins w:id="2057" w:author="Phillip" w:date="2023-08-02T15:57:00Z">
                  <w:rPr>
                    <w:rFonts w:ascii="Cambria Math" w:hAnsi="Cambria Math"/>
                  </w:rPr>
                  <m:t>t</m:t>
                </w:ins>
              </m:r>
              <m:r>
                <w:ins w:id="2058" w:author="Phillip" w:date="2023-08-02T15:57:00Z">
                  <m:rPr>
                    <m:sty m:val="p"/>
                  </m:rPr>
                  <w:rPr>
                    <w:rFonts w:ascii="Cambria Math" w:hAnsi="Cambria Math"/>
                  </w:rPr>
                  <m:t>)</m:t>
                </w:ins>
              </m:r>
              <m:r>
                <w:ins w:id="2059" w:author="Phillip" w:date="2023-08-02T15:57:00Z">
                  <w:rPr>
                    <w:rFonts w:ascii="Cambria Math" w:hAnsi="Cambria Math"/>
                  </w:rPr>
                  <m:t>dt</m:t>
                </w:ins>
              </m:r>
            </m:e>
          </m:nary>
          <m:r>
            <w:ins w:id="2060" w:author="Phillip" w:date="2023-08-02T15:57:00Z">
              <m:rPr>
                <m:sty m:val="p"/>
              </m:rPr>
              <w:rPr>
                <w:rFonts w:ascii="Cambria Math" w:hAnsi="Cambria Math"/>
              </w:rPr>
              <m:t>=</m:t>
            </w:ins>
          </m:r>
          <m:f>
            <m:fPr>
              <m:ctrlPr>
                <w:ins w:id="2061" w:author="Phillip" w:date="2023-08-02T15:57:00Z">
                  <w:rPr>
                    <w:rFonts w:ascii="Cambria Math" w:hAnsi="Cambria Math"/>
                  </w:rPr>
                </w:ins>
              </m:ctrlPr>
            </m:fPr>
            <m:num>
              <m:r>
                <w:ins w:id="2062" w:author="Phillip" w:date="2023-08-02T15:57:00Z">
                  <w:rPr>
                    <w:rFonts w:ascii="Cambria Math" w:hAnsi="Cambria Math"/>
                  </w:rPr>
                  <m:t>1</m:t>
                </w:ins>
              </m:r>
            </m:num>
            <m:den>
              <m:r>
                <w:ins w:id="2063" w:author="Phillip" w:date="2023-08-02T15:57:00Z">
                  <w:rPr>
                    <w:rFonts w:ascii="Cambria Math" w:hAnsi="Cambria Math"/>
                  </w:rPr>
                  <m:t>T</m:t>
                </w:ins>
              </m:r>
            </m:den>
          </m:f>
          <m:nary>
            <m:naryPr>
              <m:limLoc m:val="subSup"/>
              <m:ctrlPr>
                <w:ins w:id="2064" w:author="Phillip" w:date="2023-08-02T15:57:00Z">
                  <w:rPr>
                    <w:rFonts w:ascii="Cambria Math" w:hAnsi="Cambria Math"/>
                  </w:rPr>
                </w:ins>
              </m:ctrlPr>
            </m:naryPr>
            <m:sub>
              <m:r>
                <w:ins w:id="2065" w:author="Phillip" w:date="2023-08-02T15:57:00Z">
                  <m:rPr>
                    <m:sty m:val="p"/>
                  </m:rPr>
                  <w:rPr>
                    <w:rFonts w:ascii="Cambria Math" w:hAnsi="Cambria Math"/>
                  </w:rPr>
                  <m:t>0</m:t>
                </w:ins>
              </m:r>
            </m:sub>
            <m:sup>
              <m:r>
                <w:ins w:id="2066" w:author="Phillip" w:date="2023-08-02T15:57:00Z">
                  <w:rPr>
                    <w:rFonts w:ascii="Cambria Math" w:hAnsi="Cambria Math"/>
                  </w:rPr>
                  <m:t>T</m:t>
                </w:ins>
              </m:r>
            </m:sup>
            <m:e>
              <m:r>
                <w:ins w:id="2067" w:author="Phillip" w:date="2023-08-02T15:57:00Z">
                  <w:rPr>
                    <w:rFonts w:ascii="Cambria Math" w:hAnsi="Cambria Math"/>
                  </w:rPr>
                  <m:t>u</m:t>
                </w:ins>
              </m:r>
              <m:d>
                <m:dPr>
                  <m:ctrlPr>
                    <w:ins w:id="2068" w:author="Phillip" w:date="2023-08-02T15:57:00Z">
                      <w:rPr>
                        <w:rFonts w:ascii="Cambria Math" w:hAnsi="Cambria Math"/>
                      </w:rPr>
                    </w:ins>
                  </m:ctrlPr>
                </m:dPr>
                <m:e>
                  <m:r>
                    <w:ins w:id="2069" w:author="Phillip" w:date="2023-08-02T15:57:00Z">
                      <w:rPr>
                        <w:rFonts w:ascii="Cambria Math" w:hAnsi="Cambria Math"/>
                      </w:rPr>
                      <m:t>t</m:t>
                    </w:ins>
                  </m:r>
                </m:e>
              </m:d>
              <m:r>
                <w:ins w:id="2070" w:author="Phillip" w:date="2023-08-02T15:57:00Z">
                  <w:rPr>
                    <w:rFonts w:ascii="Cambria Math" w:hAnsi="Cambria Math"/>
                  </w:rPr>
                  <m:t>i</m:t>
                </w:ins>
              </m:r>
              <m:d>
                <m:dPr>
                  <m:ctrlPr>
                    <w:ins w:id="2071" w:author="Phillip" w:date="2023-08-02T15:57:00Z">
                      <w:rPr>
                        <w:rFonts w:ascii="Cambria Math" w:hAnsi="Cambria Math"/>
                      </w:rPr>
                    </w:ins>
                  </m:ctrlPr>
                </m:dPr>
                <m:e>
                  <m:r>
                    <w:ins w:id="2072" w:author="Phillip" w:date="2023-08-02T15:57:00Z">
                      <w:rPr>
                        <w:rFonts w:ascii="Cambria Math" w:hAnsi="Cambria Math"/>
                      </w:rPr>
                      <m:t>t</m:t>
                    </w:ins>
                  </m:r>
                </m:e>
              </m:d>
              <m:r>
                <w:ins w:id="2073" w:author="Phillip" w:date="2023-08-02T15:57:00Z">
                  <w:rPr>
                    <w:rFonts w:ascii="Cambria Math" w:hAnsi="Cambria Math"/>
                  </w:rPr>
                  <m:t>dt</m:t>
                </w:ins>
              </m:r>
            </m:e>
          </m:nary>
        </m:oMath>
      </m:oMathPara>
    </w:p>
    <w:p w14:paraId="442C0DC1" w14:textId="72537698" w:rsidR="00750E0D" w:rsidRPr="008817AE" w:rsidDel="00F11B05" w:rsidRDefault="00750E0D" w:rsidP="00953111">
      <w:pPr>
        <w:pStyle w:val="BodyText"/>
        <w:ind w:left="720"/>
        <w:rPr>
          <w:del w:id="2074" w:author="Phillip" w:date="2023-08-02T15:57:00Z"/>
        </w:rPr>
      </w:pPr>
      <m:oMathPara>
        <m:oMathParaPr>
          <m:jc m:val="left"/>
        </m:oMathParaPr>
        <m:oMath>
          <m:r>
            <w:del w:id="2075" w:author="Phillip" w:date="2023-08-02T15:57:00Z">
              <w:rPr>
                <w:rFonts w:ascii="Cambria Math" w:hAnsi="Cambria Math"/>
              </w:rPr>
              <m:t>P</m:t>
            </w:del>
          </m:r>
          <m:r>
            <w:del w:id="2076" w:author="Phillip" w:date="2023-08-02T15:57:00Z">
              <m:rPr>
                <m:sty m:val="p"/>
              </m:rPr>
              <w:rPr>
                <w:rFonts w:ascii="Cambria Math" w:hAnsi="Cambria Math"/>
              </w:rPr>
              <m:t>=</m:t>
            </w:del>
          </m:r>
          <m:r>
            <w:del w:id="2077" w:author="Phillip" w:date="2023-08-02T15:57:00Z">
              <w:rPr>
                <w:rFonts w:ascii="Cambria Math" w:hAnsi="Cambria Math"/>
              </w:rPr>
              <m:t>U</m:t>
            </w:del>
          </m:r>
          <m:r>
            <w:del w:id="2078" w:author="Phillip" w:date="2023-08-02T15:57:00Z">
              <m:rPr>
                <m:sty m:val="p"/>
              </m:rPr>
              <w:rPr>
                <w:rFonts w:ascii="Cambria Math" w:hAnsi="Cambria Math"/>
              </w:rPr>
              <m:t>∙</m:t>
            </w:del>
          </m:r>
          <m:r>
            <w:del w:id="2079" w:author="Phillip" w:date="2023-08-02T15:57:00Z">
              <w:rPr>
                <w:rFonts w:ascii="Cambria Math" w:hAnsi="Cambria Math"/>
              </w:rPr>
              <m:t>I</m:t>
            </w:del>
          </m:r>
          <m:r>
            <w:del w:id="2080" w:author="Phillip" w:date="2023-08-02T15:57:00Z">
              <m:rPr>
                <m:sty m:val="p"/>
              </m:rPr>
              <w:rPr>
                <w:rFonts w:ascii="Cambria Math" w:hAnsi="Cambria Math"/>
              </w:rPr>
              <m:t>∙cos⁡</m:t>
            </w:del>
          </m:r>
          <m:r>
            <w:del w:id="2081" w:author="Phillip" w:date="2023-08-02T15:57:00Z">
              <w:rPr>
                <w:rFonts w:ascii="Cambria Math" w:hAnsi="Cambria Math"/>
              </w:rPr>
              <m:t>θ</m:t>
            </w:del>
          </m:r>
        </m:oMath>
      </m:oMathPara>
    </w:p>
    <w:p w14:paraId="69188CD0" w14:textId="32B36D54" w:rsidR="00750E0D" w:rsidRPr="008817AE" w:rsidDel="00F11B05" w:rsidRDefault="00750E0D" w:rsidP="00750E0D">
      <w:pPr>
        <w:pStyle w:val="BodyText"/>
        <w:ind w:left="720"/>
        <w:rPr>
          <w:del w:id="2082" w:author="Phillip" w:date="2023-08-02T15:57:00Z"/>
        </w:rPr>
      </w:pPr>
      <w:del w:id="2083" w:author="Phillip" w:date="2023-08-02T15:57:00Z">
        <w:r w:rsidRPr="008817AE" w:rsidDel="00F11B05">
          <w:delText>where:</w:delText>
        </w:r>
      </w:del>
    </w:p>
    <w:p w14:paraId="6DDEF062" w14:textId="385FA9FE" w:rsidR="00750E0D" w:rsidRPr="008817AE" w:rsidDel="00F11B05" w:rsidRDefault="00750E0D" w:rsidP="00750E0D">
      <w:pPr>
        <w:pStyle w:val="BodyText"/>
        <w:ind w:left="720"/>
        <w:rPr>
          <w:del w:id="2084" w:author="Phillip" w:date="2023-08-02T15:57:00Z"/>
          <w:rFonts w:eastAsiaTheme="minorEastAsia"/>
        </w:rPr>
      </w:pPr>
      <w:del w:id="2085" w:author="Phillip" w:date="2023-08-02T15:57:00Z">
        <w:r w:rsidRPr="008817AE" w:rsidDel="00F11B05">
          <w:tab/>
        </w:r>
      </w:del>
      <m:oMath>
        <m:r>
          <w:del w:id="2086" w:author="Phillip" w:date="2023-08-02T15:57:00Z">
            <w:rPr>
              <w:rFonts w:ascii="Cambria Math" w:hAnsi="Cambria Math"/>
            </w:rPr>
            <m:t>U</m:t>
          </w:del>
        </m:r>
      </m:oMath>
      <w:del w:id="2087" w:author="Phillip" w:date="2023-08-02T15:57:00Z">
        <w:r w:rsidRPr="008817AE" w:rsidDel="00F11B05">
          <w:rPr>
            <w:rFonts w:eastAsiaTheme="minorEastAsia"/>
          </w:rPr>
          <w:delText xml:space="preserve"> is the r.m.s. voltage expressed in volts (V)</w:delText>
        </w:r>
      </w:del>
    </w:p>
    <w:p w14:paraId="1CB8E43A" w14:textId="434AEAFE" w:rsidR="00750E0D" w:rsidRPr="008817AE" w:rsidDel="00F11B05" w:rsidRDefault="00750E0D" w:rsidP="00750E0D">
      <w:pPr>
        <w:pStyle w:val="BodyText"/>
        <w:ind w:left="1440"/>
        <w:rPr>
          <w:del w:id="2088" w:author="Phillip" w:date="2023-08-02T15:57:00Z"/>
          <w:rFonts w:eastAsiaTheme="minorEastAsia"/>
        </w:rPr>
      </w:pPr>
      <m:oMath>
        <m:r>
          <w:del w:id="2089" w:author="Phillip" w:date="2023-08-02T15:57:00Z">
            <w:rPr>
              <w:rFonts w:ascii="Cambria Math" w:hAnsi="Cambria Math"/>
            </w:rPr>
            <m:t>I</m:t>
          </w:del>
        </m:r>
      </m:oMath>
      <w:del w:id="2090" w:author="Phillip" w:date="2023-08-02T15:57:00Z">
        <w:r w:rsidRPr="008817AE" w:rsidDel="00F11B05">
          <w:rPr>
            <w:rFonts w:eastAsiaTheme="minorEastAsia"/>
          </w:rPr>
          <w:delText xml:space="preserve"> is the r.m.s current expressed in amperes (A)</w:delText>
        </w:r>
      </w:del>
    </w:p>
    <w:p w14:paraId="7C184C06" w14:textId="2965CD31" w:rsidR="00750E0D" w:rsidRPr="008817AE" w:rsidDel="00F11B05" w:rsidRDefault="00750E0D" w:rsidP="00750E0D">
      <w:pPr>
        <w:pStyle w:val="BodyText"/>
        <w:ind w:left="1440"/>
        <w:rPr>
          <w:del w:id="2091" w:author="Phillip" w:date="2023-08-02T15:57:00Z"/>
          <w:rFonts w:eastAsiaTheme="minorEastAsia"/>
        </w:rPr>
      </w:pPr>
      <m:oMath>
        <m:r>
          <w:del w:id="2092" w:author="Phillip" w:date="2023-08-02T15:57:00Z">
            <w:rPr>
              <w:rFonts w:ascii="Cambria Math" w:eastAsiaTheme="minorEastAsia" w:hAnsi="Cambria Math"/>
            </w:rPr>
            <m:t>θ</m:t>
          </w:del>
        </m:r>
      </m:oMath>
      <w:del w:id="2093" w:author="Phillip" w:date="2023-08-02T15:57:00Z">
        <w:r w:rsidRPr="008817AE" w:rsidDel="00F11B05">
          <w:rPr>
            <w:rFonts w:eastAsiaTheme="minorEastAsia"/>
          </w:rPr>
          <w:delText xml:space="preserve"> is the phase angle of the </w:delText>
        </w:r>
        <w:r w:rsidR="0046571C" w:rsidRPr="008817AE" w:rsidDel="00F11B05">
          <w:rPr>
            <w:rFonts w:eastAsiaTheme="minorEastAsia"/>
          </w:rPr>
          <w:delText>voltage</w:delText>
        </w:r>
        <w:r w:rsidRPr="008817AE" w:rsidDel="00F11B05">
          <w:rPr>
            <w:rFonts w:eastAsiaTheme="minorEastAsia"/>
          </w:rPr>
          <w:delText xml:space="preserve"> relative to the </w:delText>
        </w:r>
        <w:r w:rsidR="0046571C" w:rsidRPr="008817AE" w:rsidDel="00F11B05">
          <w:rPr>
            <w:rFonts w:eastAsiaTheme="minorEastAsia"/>
          </w:rPr>
          <w:delText>current</w:delText>
        </w:r>
      </w:del>
    </w:p>
    <w:p w14:paraId="4B2982E8" w14:textId="77AFF142" w:rsidR="00750E0D" w:rsidRPr="008817AE" w:rsidRDefault="00750E0D" w:rsidP="00750E0D">
      <w:pPr>
        <w:pStyle w:val="Definition"/>
      </w:pPr>
      <w:r w:rsidRPr="008817AE">
        <w:t>Active power</w:t>
      </w:r>
      <w:ins w:id="2094" w:author="Phillip" w:date="2023-08-02T15:57:00Z">
        <w:r w:rsidR="00F11B05">
          <w:t xml:space="preserve">, </w:t>
        </w:r>
      </w:ins>
      <w:del w:id="2095" w:author="Phillip" w:date="2023-08-02T15:57:00Z">
        <w:r w:rsidRPr="008817AE" w:rsidDel="00F11B05">
          <w:delText xml:space="preserve"> (</w:delText>
        </w:r>
      </w:del>
      <w:r w:rsidRPr="008817AE">
        <w:t xml:space="preserve">fundamental </w:t>
      </w:r>
      <w:del w:id="2096" w:author="Phillip" w:date="2023-08-02T15:57:00Z">
        <w:r w:rsidRPr="008817AE" w:rsidDel="00F11B05">
          <w:delText xml:space="preserve">frequency </w:delText>
        </w:r>
      </w:del>
      <w:r w:rsidRPr="008817AE">
        <w:t>only</w:t>
      </w:r>
      <w:del w:id="2097" w:author="Phillip" w:date="2023-08-02T15:57:00Z">
        <w:r w:rsidRPr="008817AE" w:rsidDel="00F11B05">
          <w:delText>)</w:delText>
        </w:r>
        <w:r w:rsidR="00146716" w:rsidRPr="008817AE" w:rsidDel="00F11B05">
          <w:delText>, expressed in watts (W)</w:delText>
        </w:r>
      </w:del>
    </w:p>
    <w:p w14:paraId="437B53E6" w14:textId="1AD4B886" w:rsidR="00F11B05" w:rsidRPr="00F11B05" w:rsidRDefault="0047256C" w:rsidP="00953111">
      <w:pPr>
        <w:pStyle w:val="BodyText"/>
        <w:ind w:left="720"/>
        <w:rPr>
          <w:ins w:id="2098" w:author="Phillip" w:date="2023-08-02T15:58:00Z"/>
          <w:rFonts w:eastAsiaTheme="minorEastAsia"/>
        </w:rPr>
      </w:pPr>
      <m:oMathPara>
        <m:oMathParaPr>
          <m:jc m:val="left"/>
        </m:oMathParaPr>
        <m:oMath>
          <m:sSub>
            <m:sSubPr>
              <m:ctrlPr>
                <w:ins w:id="2099" w:author="Phillip" w:date="2023-08-02T15:58:00Z">
                  <w:rPr>
                    <w:rFonts w:ascii="Cambria Math" w:hAnsi="Cambria Math"/>
                    <w:i/>
                  </w:rPr>
                </w:ins>
              </m:ctrlPr>
            </m:sSubPr>
            <m:e>
              <m:r>
                <w:ins w:id="2100" w:author="Phillip" w:date="2023-08-02T15:58:00Z">
                  <w:rPr>
                    <w:rFonts w:ascii="Cambria Math" w:hAnsi="Cambria Math"/>
                  </w:rPr>
                  <m:t>P</m:t>
                </w:ins>
              </m:r>
            </m:e>
            <m:sub>
              <m:r>
                <w:ins w:id="2101" w:author="Phillip" w:date="2023-08-02T15:58:00Z">
                  <w:rPr>
                    <w:rFonts w:ascii="Cambria Math" w:hAnsi="Cambria Math"/>
                  </w:rPr>
                  <m:t>1</m:t>
                </w:ins>
              </m:r>
            </m:sub>
          </m:sSub>
          <m:r>
            <w:ins w:id="2102" w:author="Phillip" w:date="2023-08-02T15:58:00Z">
              <m:rPr>
                <m:sty m:val="p"/>
              </m:rPr>
              <w:rPr>
                <w:rFonts w:ascii="Cambria Math" w:hAnsi="Cambria Math"/>
              </w:rPr>
              <m:t>=</m:t>
            </w:ins>
          </m:r>
          <m:sSub>
            <m:sSubPr>
              <m:ctrlPr>
                <w:ins w:id="2103" w:author="Phillip" w:date="2023-08-02T15:58:00Z">
                  <w:rPr>
                    <w:rFonts w:ascii="Cambria Math" w:hAnsi="Cambria Math"/>
                  </w:rPr>
                </w:ins>
              </m:ctrlPr>
            </m:sSubPr>
            <m:e>
              <m:r>
                <w:ins w:id="2104" w:author="Phillip" w:date="2023-08-02T15:58:00Z">
                  <w:rPr>
                    <w:rFonts w:ascii="Cambria Math" w:hAnsi="Cambria Math"/>
                  </w:rPr>
                  <m:t>U</m:t>
                </w:ins>
              </m:r>
            </m:e>
            <m:sub>
              <m:r>
                <w:ins w:id="2105" w:author="Phillip" w:date="2023-08-02T15:58:00Z">
                  <m:rPr>
                    <m:sty m:val="p"/>
                  </m:rPr>
                  <w:rPr>
                    <w:rFonts w:ascii="Cambria Math" w:hAnsi="Cambria Math"/>
                  </w:rPr>
                  <m:t>1</m:t>
                </w:ins>
              </m:r>
            </m:sub>
          </m:sSub>
          <m:sSub>
            <m:sSubPr>
              <m:ctrlPr>
                <w:ins w:id="2106" w:author="Phillip" w:date="2023-08-02T15:58:00Z">
                  <w:rPr>
                    <w:rFonts w:ascii="Cambria Math" w:hAnsi="Cambria Math"/>
                  </w:rPr>
                </w:ins>
              </m:ctrlPr>
            </m:sSubPr>
            <m:e>
              <m:r>
                <w:ins w:id="2107" w:author="Phillip" w:date="2023-08-02T15:58:00Z">
                  <w:rPr>
                    <w:rFonts w:ascii="Cambria Math" w:hAnsi="Cambria Math"/>
                  </w:rPr>
                  <m:t>I</m:t>
                </w:ins>
              </m:r>
            </m:e>
            <m:sub>
              <m:r>
                <w:ins w:id="2108" w:author="Phillip" w:date="2023-08-02T15:58:00Z">
                  <m:rPr>
                    <m:sty m:val="p"/>
                  </m:rPr>
                  <w:rPr>
                    <w:rFonts w:ascii="Cambria Math" w:hAnsi="Cambria Math"/>
                  </w:rPr>
                  <m:t>1</m:t>
                </w:ins>
              </m:r>
            </m:sub>
          </m:sSub>
          <m:r>
            <w:ins w:id="2109" w:author="Phillip" w:date="2023-08-02T15:58:00Z">
              <m:rPr>
                <m:sty m:val="p"/>
              </m:rPr>
              <w:rPr>
                <w:rFonts w:ascii="Cambria Math" w:hAnsi="Cambria Math"/>
              </w:rPr>
              <m:t>cos⁡</m:t>
            </w:ins>
          </m:r>
          <m:sSub>
            <m:sSubPr>
              <m:ctrlPr>
                <w:ins w:id="2110" w:author="Phillip" w:date="2023-08-02T15:58:00Z">
                  <w:rPr>
                    <w:rFonts w:ascii="Cambria Math" w:hAnsi="Cambria Math"/>
                  </w:rPr>
                </w:ins>
              </m:ctrlPr>
            </m:sSubPr>
            <m:e>
              <m:r>
                <w:ins w:id="2111" w:author="Phillip" w:date="2023-08-02T15:58:00Z">
                  <w:rPr>
                    <w:rFonts w:ascii="Cambria Math" w:hAnsi="Cambria Math"/>
                  </w:rPr>
                  <m:t>θ</m:t>
                </w:ins>
              </m:r>
            </m:e>
            <m:sub>
              <m:r>
                <w:ins w:id="2112" w:author="Phillip" w:date="2023-08-02T15:58:00Z">
                  <m:rPr>
                    <m:sty m:val="p"/>
                  </m:rPr>
                  <w:rPr>
                    <w:rFonts w:ascii="Cambria Math" w:hAnsi="Cambria Math"/>
                  </w:rPr>
                  <m:t>1</m:t>
                </w:ins>
              </m:r>
            </m:sub>
          </m:sSub>
        </m:oMath>
      </m:oMathPara>
    </w:p>
    <w:p w14:paraId="128FDA85" w14:textId="4C6EE488" w:rsidR="00750E0D" w:rsidRPr="008817AE" w:rsidDel="00F11B05" w:rsidRDefault="00750E0D" w:rsidP="00953111">
      <w:pPr>
        <w:pStyle w:val="BodyText"/>
        <w:ind w:left="720"/>
        <w:rPr>
          <w:del w:id="2113" w:author="Phillip" w:date="2023-08-02T15:58:00Z"/>
        </w:rPr>
      </w:pPr>
      <m:oMathPara>
        <m:oMathParaPr>
          <m:jc m:val="left"/>
        </m:oMathParaPr>
        <m:oMath>
          <m:r>
            <w:del w:id="2114" w:author="Phillip" w:date="2023-08-02T15:58:00Z">
              <w:rPr>
                <w:rFonts w:ascii="Cambria Math" w:hAnsi="Cambria Math"/>
              </w:rPr>
              <m:t>W</m:t>
            </w:del>
          </m:r>
          <m:r>
            <w:del w:id="2115" w:author="Phillip" w:date="2023-08-02T15:58:00Z">
              <m:rPr>
                <m:sty m:val="p"/>
              </m:rPr>
              <w:rPr>
                <w:rFonts w:ascii="Cambria Math" w:hAnsi="Cambria Math"/>
              </w:rPr>
              <m:t>=</m:t>
            </w:del>
          </m:r>
          <m:sSub>
            <m:sSubPr>
              <m:ctrlPr>
                <w:del w:id="2116" w:author="Phillip" w:date="2023-08-02T15:58:00Z">
                  <w:rPr>
                    <w:rFonts w:ascii="Cambria Math" w:hAnsi="Cambria Math"/>
                  </w:rPr>
                </w:del>
              </m:ctrlPr>
            </m:sSubPr>
            <m:e>
              <m:r>
                <w:del w:id="2117" w:author="Phillip" w:date="2023-08-02T15:58:00Z">
                  <w:rPr>
                    <w:rFonts w:ascii="Cambria Math" w:hAnsi="Cambria Math"/>
                  </w:rPr>
                  <m:t>U</m:t>
                </w:del>
              </m:r>
            </m:e>
            <m:sub>
              <m:r>
                <w:del w:id="2118" w:author="Phillip" w:date="2023-08-02T15:58:00Z">
                  <m:rPr>
                    <m:sty m:val="p"/>
                  </m:rPr>
                  <w:rPr>
                    <w:rFonts w:ascii="Cambria Math" w:hAnsi="Cambria Math"/>
                  </w:rPr>
                  <m:t>1</m:t>
                </w:del>
              </m:r>
            </m:sub>
          </m:sSub>
          <m:r>
            <w:del w:id="2119" w:author="Phillip" w:date="2023-08-02T15:58:00Z">
              <m:rPr>
                <m:sty m:val="p"/>
              </m:rPr>
              <w:rPr>
                <w:rFonts w:ascii="Cambria Math" w:hAnsi="Cambria Math"/>
              </w:rPr>
              <m:t>∙</m:t>
            </w:del>
          </m:r>
          <m:sSub>
            <m:sSubPr>
              <m:ctrlPr>
                <w:del w:id="2120" w:author="Phillip" w:date="2023-08-02T15:58:00Z">
                  <w:rPr>
                    <w:rFonts w:ascii="Cambria Math" w:hAnsi="Cambria Math"/>
                  </w:rPr>
                </w:del>
              </m:ctrlPr>
            </m:sSubPr>
            <m:e>
              <m:r>
                <w:del w:id="2121" w:author="Phillip" w:date="2023-08-02T15:58:00Z">
                  <w:rPr>
                    <w:rFonts w:ascii="Cambria Math" w:hAnsi="Cambria Math"/>
                  </w:rPr>
                  <m:t>I</m:t>
                </w:del>
              </m:r>
            </m:e>
            <m:sub>
              <m:r>
                <w:del w:id="2122" w:author="Phillip" w:date="2023-08-02T15:58:00Z">
                  <m:rPr>
                    <m:sty m:val="p"/>
                  </m:rPr>
                  <w:rPr>
                    <w:rFonts w:ascii="Cambria Math" w:hAnsi="Cambria Math"/>
                  </w:rPr>
                  <m:t>1</m:t>
                </w:del>
              </m:r>
            </m:sub>
          </m:sSub>
          <m:r>
            <w:del w:id="2123" w:author="Phillip" w:date="2023-08-02T15:58:00Z">
              <m:rPr>
                <m:sty m:val="p"/>
              </m:rPr>
              <w:rPr>
                <w:rFonts w:ascii="Cambria Math" w:hAnsi="Cambria Math"/>
              </w:rPr>
              <m:t>∙cos⁡</m:t>
            </w:del>
          </m:r>
          <m:sSub>
            <m:sSubPr>
              <m:ctrlPr>
                <w:del w:id="2124" w:author="Phillip" w:date="2023-08-02T15:58:00Z">
                  <w:rPr>
                    <w:rFonts w:ascii="Cambria Math" w:hAnsi="Cambria Math"/>
                  </w:rPr>
                </w:del>
              </m:ctrlPr>
            </m:sSubPr>
            <m:e>
              <m:r>
                <w:del w:id="2125" w:author="Phillip" w:date="2023-08-02T15:58:00Z">
                  <w:rPr>
                    <w:rFonts w:ascii="Cambria Math" w:hAnsi="Cambria Math"/>
                  </w:rPr>
                  <m:t>θ</m:t>
                </w:del>
              </m:r>
            </m:e>
            <m:sub>
              <m:r>
                <w:del w:id="2126" w:author="Phillip" w:date="2023-08-02T15:58:00Z">
                  <m:rPr>
                    <m:sty m:val="p"/>
                  </m:rPr>
                  <w:rPr>
                    <w:rFonts w:ascii="Cambria Math" w:hAnsi="Cambria Math"/>
                  </w:rPr>
                  <m:t>1</m:t>
                </w:del>
              </m:r>
            </m:sub>
          </m:sSub>
        </m:oMath>
      </m:oMathPara>
    </w:p>
    <w:p w14:paraId="33BEEACC" w14:textId="642FBFF6" w:rsidR="00750E0D" w:rsidRPr="008817AE" w:rsidDel="00F11B05" w:rsidRDefault="00750E0D" w:rsidP="00750E0D">
      <w:pPr>
        <w:pStyle w:val="BodyText"/>
        <w:ind w:left="720"/>
        <w:rPr>
          <w:del w:id="2127" w:author="Phillip" w:date="2023-08-02T15:58:00Z"/>
        </w:rPr>
      </w:pPr>
      <w:del w:id="2128" w:author="Phillip" w:date="2023-08-02T15:58:00Z">
        <w:r w:rsidRPr="008817AE" w:rsidDel="00F11B05">
          <w:delText>where:</w:delText>
        </w:r>
      </w:del>
    </w:p>
    <w:p w14:paraId="3E425CB7" w14:textId="0AC491D6" w:rsidR="00750E0D" w:rsidRPr="008817AE" w:rsidDel="00F11B05" w:rsidRDefault="00750E0D" w:rsidP="00750E0D">
      <w:pPr>
        <w:pStyle w:val="BodyText"/>
        <w:ind w:left="720"/>
        <w:rPr>
          <w:del w:id="2129" w:author="Phillip" w:date="2023-08-02T15:58:00Z"/>
          <w:rFonts w:eastAsiaTheme="minorEastAsia"/>
        </w:rPr>
      </w:pPr>
      <w:del w:id="2130" w:author="Phillip" w:date="2023-08-02T15:58:00Z">
        <w:r w:rsidRPr="008817AE" w:rsidDel="00F11B05">
          <w:tab/>
        </w:r>
      </w:del>
      <m:oMath>
        <m:sSub>
          <m:sSubPr>
            <m:ctrlPr>
              <w:del w:id="2131" w:author="Phillip" w:date="2023-08-02T15:58:00Z">
                <w:rPr>
                  <w:rFonts w:ascii="Cambria Math" w:hAnsi="Cambria Math"/>
                  <w:i/>
                </w:rPr>
              </w:del>
            </m:ctrlPr>
          </m:sSubPr>
          <m:e>
            <m:r>
              <w:del w:id="2132" w:author="Phillip" w:date="2023-08-02T15:58:00Z">
                <w:rPr>
                  <w:rFonts w:ascii="Cambria Math" w:hAnsi="Cambria Math"/>
                </w:rPr>
                <m:t>U</m:t>
              </w:del>
            </m:r>
          </m:e>
          <m:sub>
            <m:r>
              <w:del w:id="2133" w:author="Phillip" w:date="2023-08-02T15:58:00Z">
                <w:rPr>
                  <w:rFonts w:ascii="Cambria Math" w:hAnsi="Cambria Math"/>
                </w:rPr>
                <m:t>1</m:t>
              </w:del>
            </m:r>
          </m:sub>
        </m:sSub>
      </m:oMath>
      <w:del w:id="2134" w:author="Phillip" w:date="2023-08-02T15:58:00Z">
        <w:r w:rsidRPr="008817AE" w:rsidDel="00F11B05">
          <w:rPr>
            <w:rFonts w:eastAsiaTheme="minorEastAsia"/>
          </w:rPr>
          <w:delText xml:space="preserve"> is the r.m.s. voltage at the fundamental frequency expressed in volts (V)</w:delText>
        </w:r>
      </w:del>
    </w:p>
    <w:p w14:paraId="12EBB2B2" w14:textId="45ABEAA3" w:rsidR="00750E0D" w:rsidRPr="008817AE" w:rsidDel="00F11B05" w:rsidRDefault="0047256C" w:rsidP="00750E0D">
      <w:pPr>
        <w:pStyle w:val="BodyText"/>
        <w:ind w:left="1440"/>
        <w:rPr>
          <w:del w:id="2135" w:author="Phillip" w:date="2023-08-02T15:58:00Z"/>
          <w:rFonts w:eastAsiaTheme="minorEastAsia"/>
        </w:rPr>
      </w:pPr>
      <m:oMath>
        <m:sSub>
          <m:sSubPr>
            <m:ctrlPr>
              <w:del w:id="2136" w:author="Phillip" w:date="2023-08-02T15:58:00Z">
                <w:rPr>
                  <w:rFonts w:ascii="Cambria Math" w:hAnsi="Cambria Math"/>
                  <w:i/>
                </w:rPr>
              </w:del>
            </m:ctrlPr>
          </m:sSubPr>
          <m:e>
            <m:r>
              <w:del w:id="2137" w:author="Phillip" w:date="2023-08-02T15:58:00Z">
                <w:rPr>
                  <w:rFonts w:ascii="Cambria Math" w:hAnsi="Cambria Math"/>
                </w:rPr>
                <m:t>I</m:t>
              </w:del>
            </m:r>
          </m:e>
          <m:sub>
            <m:r>
              <w:del w:id="2138" w:author="Phillip" w:date="2023-08-02T15:58:00Z">
                <w:rPr>
                  <w:rFonts w:ascii="Cambria Math" w:hAnsi="Cambria Math"/>
                </w:rPr>
                <m:t>1</m:t>
              </w:del>
            </m:r>
          </m:sub>
        </m:sSub>
      </m:oMath>
      <w:del w:id="2139" w:author="Phillip" w:date="2023-08-02T15:58:00Z">
        <w:r w:rsidR="00750E0D" w:rsidRPr="008817AE" w:rsidDel="00F11B05">
          <w:rPr>
            <w:rFonts w:eastAsiaTheme="minorEastAsia"/>
          </w:rPr>
          <w:delText xml:space="preserve"> is the r.m.s current at the fundamental frequency expressed in amperes (A)</w:delText>
        </w:r>
      </w:del>
    </w:p>
    <w:p w14:paraId="773324D0" w14:textId="0A10BC80" w:rsidR="00750E0D" w:rsidRPr="008817AE" w:rsidDel="00F11B05" w:rsidRDefault="0047256C" w:rsidP="00750E0D">
      <w:pPr>
        <w:pStyle w:val="BodyText"/>
        <w:ind w:left="1440"/>
        <w:rPr>
          <w:del w:id="2140" w:author="Phillip" w:date="2023-08-02T15:58:00Z"/>
          <w:rFonts w:eastAsiaTheme="minorEastAsia"/>
        </w:rPr>
      </w:pPr>
      <m:oMath>
        <m:sSub>
          <m:sSubPr>
            <m:ctrlPr>
              <w:del w:id="2141" w:author="Phillip" w:date="2023-08-02T15:58:00Z">
                <w:rPr>
                  <w:rFonts w:ascii="Cambria Math" w:hAnsi="Cambria Math"/>
                  <w:i/>
                </w:rPr>
              </w:del>
            </m:ctrlPr>
          </m:sSubPr>
          <m:e>
            <m:r>
              <w:del w:id="2142" w:author="Phillip" w:date="2023-08-02T15:58:00Z">
                <w:rPr>
                  <w:rFonts w:ascii="Cambria Math" w:hAnsi="Cambria Math"/>
                </w:rPr>
                <m:t>θ</m:t>
              </w:del>
            </m:r>
          </m:e>
          <m:sub>
            <m:r>
              <w:del w:id="2143" w:author="Phillip" w:date="2023-08-02T15:58:00Z">
                <w:rPr>
                  <w:rFonts w:ascii="Cambria Math" w:hAnsi="Cambria Math"/>
                </w:rPr>
                <m:t>1</m:t>
              </w:del>
            </m:r>
          </m:sub>
        </m:sSub>
      </m:oMath>
      <w:del w:id="2144" w:author="Phillip" w:date="2023-08-02T15:58:00Z">
        <w:r w:rsidR="00750E0D" w:rsidRPr="008817AE" w:rsidDel="00F11B05">
          <w:rPr>
            <w:rFonts w:eastAsiaTheme="minorEastAsia"/>
          </w:rPr>
          <w:delText xml:space="preserve"> is the phase angle of </w:delText>
        </w:r>
      </w:del>
      <m:oMath>
        <m:sSub>
          <m:sSubPr>
            <m:ctrlPr>
              <w:del w:id="2145" w:author="Phillip" w:date="2023-08-02T15:58:00Z">
                <w:rPr>
                  <w:rFonts w:ascii="Cambria Math" w:hAnsi="Cambria Math"/>
                  <w:i/>
                </w:rPr>
              </w:del>
            </m:ctrlPr>
          </m:sSubPr>
          <m:e>
            <m:r>
              <w:del w:id="2146" w:author="Phillip" w:date="2023-08-02T15:58:00Z">
                <w:rPr>
                  <w:rFonts w:ascii="Cambria Math" w:hAnsi="Cambria Math"/>
                </w:rPr>
                <m:t>U</m:t>
              </w:del>
            </m:r>
          </m:e>
          <m:sub>
            <m:r>
              <w:del w:id="2147" w:author="Phillip" w:date="2023-08-02T15:58:00Z">
                <w:rPr>
                  <w:rFonts w:ascii="Cambria Math" w:hAnsi="Cambria Math"/>
                </w:rPr>
                <m:t>1</m:t>
              </w:del>
            </m:r>
          </m:sub>
        </m:sSub>
      </m:oMath>
      <w:del w:id="2148" w:author="Phillip" w:date="2023-08-02T15:58:00Z">
        <w:r w:rsidR="00750E0D" w:rsidRPr="008817AE" w:rsidDel="00F11B05">
          <w:rPr>
            <w:rFonts w:eastAsiaTheme="minorEastAsia"/>
          </w:rPr>
          <w:delText xml:space="preserve"> relative to </w:delText>
        </w:r>
      </w:del>
      <m:oMath>
        <m:sSub>
          <m:sSubPr>
            <m:ctrlPr>
              <w:del w:id="2149" w:author="Phillip" w:date="2023-08-02T15:58:00Z">
                <w:rPr>
                  <w:rFonts w:ascii="Cambria Math" w:hAnsi="Cambria Math"/>
                  <w:i/>
                </w:rPr>
              </w:del>
            </m:ctrlPr>
          </m:sSubPr>
          <m:e>
            <m:r>
              <w:del w:id="2150" w:author="Phillip" w:date="2023-08-02T15:58:00Z">
                <w:rPr>
                  <w:rFonts w:ascii="Cambria Math" w:hAnsi="Cambria Math"/>
                </w:rPr>
                <m:t>I</m:t>
              </w:del>
            </m:r>
          </m:e>
          <m:sub>
            <m:r>
              <w:del w:id="2151" w:author="Phillip" w:date="2023-08-02T15:58:00Z">
                <w:rPr>
                  <w:rFonts w:ascii="Cambria Math" w:hAnsi="Cambria Math"/>
                </w:rPr>
                <m:t>1</m:t>
              </w:del>
            </m:r>
          </m:sub>
        </m:sSub>
      </m:oMath>
      <w:del w:id="2152" w:author="Phillip" w:date="2023-08-02T15:58:00Z">
        <w:r w:rsidR="00750E0D" w:rsidRPr="008817AE" w:rsidDel="00F11B05">
          <w:rPr>
            <w:rFonts w:eastAsiaTheme="minorEastAsia"/>
          </w:rPr>
          <w:delText xml:space="preserve"> expressed in degrees (</w:delText>
        </w:r>
        <w:r w:rsidR="00750E0D" w:rsidRPr="008817AE" w:rsidDel="00F11B05">
          <w:rPr>
            <w:rFonts w:eastAsiaTheme="minorEastAsia" w:cs="Times New Roman"/>
          </w:rPr>
          <w:delText>°</w:delText>
        </w:r>
        <w:r w:rsidR="00750E0D" w:rsidRPr="008817AE" w:rsidDel="00F11B05">
          <w:rPr>
            <w:rFonts w:eastAsiaTheme="minorEastAsia"/>
          </w:rPr>
          <w:delText>)</w:delText>
        </w:r>
      </w:del>
    </w:p>
    <w:p w14:paraId="00182AB7" w14:textId="4A08BF02" w:rsidR="00750E0D" w:rsidRDefault="00750E0D" w:rsidP="00750E0D">
      <w:pPr>
        <w:pStyle w:val="Definition"/>
      </w:pPr>
      <w:r w:rsidRPr="008817AE">
        <w:t>Active energy</w:t>
      </w:r>
      <w:del w:id="2153" w:author="Phillip" w:date="2023-08-02T15:58:00Z">
        <w:r w:rsidR="00146716" w:rsidRPr="008817AE" w:rsidDel="00F11B05">
          <w:delText>, expressed in watt hours (Wh)</w:delText>
        </w:r>
      </w:del>
    </w:p>
    <w:p w14:paraId="4C94800D" w14:textId="271AEE96" w:rsidR="00F11B05" w:rsidRPr="00F11B05" w:rsidRDefault="0047256C" w:rsidP="00F11B05">
      <w:pPr>
        <w:pStyle w:val="BodyText"/>
        <w:ind w:left="720"/>
      </w:pPr>
      <m:oMathPara>
        <m:oMathParaPr>
          <m:jc m:val="left"/>
        </m:oMathParaPr>
        <m:oMath>
          <m:sSub>
            <m:sSubPr>
              <m:ctrlPr>
                <w:ins w:id="2154" w:author="Phillip" w:date="2023-08-02T15:59:00Z">
                  <w:rPr>
                    <w:rFonts w:ascii="Cambria Math" w:hAnsi="Cambria Math"/>
                    <w:i/>
                  </w:rPr>
                </w:ins>
              </m:ctrlPr>
            </m:sSubPr>
            <m:e>
              <m:r>
                <w:ins w:id="2155" w:author="Phillip" w:date="2023-08-02T15:59:00Z">
                  <w:rPr>
                    <w:rFonts w:ascii="Cambria Math" w:hAnsi="Cambria Math"/>
                  </w:rPr>
                  <m:t>E</m:t>
                </w:ins>
              </m:r>
            </m:e>
            <m:sub>
              <m:r>
                <w:ins w:id="2156" w:author="Phillip" w:date="2023-08-02T15:59:00Z">
                  <w:rPr>
                    <w:rFonts w:ascii="Cambria Math" w:hAnsi="Cambria Math"/>
                  </w:rPr>
                  <m:t>a</m:t>
                </w:ins>
              </m:r>
            </m:sub>
          </m:sSub>
          <m:d>
            <m:dPr>
              <m:ctrlPr>
                <w:ins w:id="2157" w:author="Phillip" w:date="2023-08-02T15:59:00Z">
                  <w:rPr>
                    <w:rFonts w:ascii="Cambria Math" w:hAnsi="Cambria Math"/>
                  </w:rPr>
                </w:ins>
              </m:ctrlPr>
            </m:dPr>
            <m:e>
              <m:r>
                <w:ins w:id="2158" w:author="Phillip" w:date="2023-08-02T15:59:00Z">
                  <w:rPr>
                    <w:rFonts w:ascii="Cambria Math" w:hAnsi="Cambria Math"/>
                  </w:rPr>
                  <m:t>T</m:t>
                </w:ins>
              </m:r>
            </m:e>
          </m:d>
          <m:r>
            <w:ins w:id="2159" w:author="Phillip" w:date="2023-08-02T15:59:00Z">
              <m:rPr>
                <m:sty m:val="p"/>
              </m:rPr>
              <w:rPr>
                <w:rFonts w:ascii="Cambria Math" w:hAnsi="Cambria Math"/>
              </w:rPr>
              <m:t>=</m:t>
            </w:ins>
          </m:r>
          <m:nary>
            <m:naryPr>
              <m:limLoc m:val="subSup"/>
              <m:ctrlPr>
                <w:ins w:id="2160" w:author="Phillip" w:date="2023-08-02T15:59:00Z">
                  <w:rPr>
                    <w:rFonts w:ascii="Cambria Math" w:hAnsi="Cambria Math"/>
                  </w:rPr>
                </w:ins>
              </m:ctrlPr>
            </m:naryPr>
            <m:sub>
              <m:r>
                <w:ins w:id="2161" w:author="Phillip" w:date="2023-08-02T15:59:00Z">
                  <m:rPr>
                    <m:sty m:val="p"/>
                  </m:rPr>
                  <w:rPr>
                    <w:rFonts w:ascii="Cambria Math" w:hAnsi="Cambria Math"/>
                  </w:rPr>
                  <m:t>0</m:t>
                </w:ins>
              </m:r>
            </m:sub>
            <m:sup>
              <m:r>
                <w:ins w:id="2162" w:author="Phillip" w:date="2023-08-02T15:59:00Z">
                  <w:rPr>
                    <w:rFonts w:ascii="Cambria Math" w:hAnsi="Cambria Math"/>
                  </w:rPr>
                  <m:t>T</m:t>
                </w:ins>
              </m:r>
            </m:sup>
            <m:e>
              <m:r>
                <w:ins w:id="2163" w:author="Phillip" w:date="2023-08-02T15:59:00Z">
                  <w:rPr>
                    <w:rFonts w:ascii="Cambria Math" w:hAnsi="Cambria Math"/>
                  </w:rPr>
                  <m:t>p</m:t>
                </w:ins>
              </m:r>
              <m:r>
                <w:ins w:id="2164" w:author="Phillip" w:date="2023-08-02T15:59:00Z">
                  <m:rPr>
                    <m:sty m:val="p"/>
                  </m:rPr>
                  <w:rPr>
                    <w:rFonts w:ascii="Cambria Math" w:hAnsi="Cambria Math"/>
                  </w:rPr>
                  <m:t>(</m:t>
                </w:ins>
              </m:r>
              <m:r>
                <w:ins w:id="2165" w:author="Phillip" w:date="2023-08-02T15:59:00Z">
                  <w:rPr>
                    <w:rFonts w:ascii="Cambria Math" w:hAnsi="Cambria Math"/>
                  </w:rPr>
                  <m:t>t</m:t>
                </w:ins>
              </m:r>
              <m:r>
                <w:ins w:id="2166" w:author="Phillip" w:date="2023-08-02T15:59:00Z">
                  <m:rPr>
                    <m:sty m:val="p"/>
                  </m:rPr>
                  <w:rPr>
                    <w:rFonts w:ascii="Cambria Math" w:hAnsi="Cambria Math"/>
                  </w:rPr>
                  <m:t>)</m:t>
                </w:ins>
              </m:r>
              <m:r>
                <w:ins w:id="2167" w:author="Phillip" w:date="2023-08-02T15:59:00Z">
                  <w:rPr>
                    <w:rFonts w:ascii="Cambria Math" w:hAnsi="Cambria Math"/>
                  </w:rPr>
                  <m:t>dt</m:t>
                </w:ins>
              </m:r>
            </m:e>
          </m:nary>
          <m:r>
            <w:ins w:id="2168" w:author="Phillip" w:date="2023-08-02T15:59:00Z">
              <m:rPr>
                <m:sty m:val="p"/>
              </m:rPr>
              <w:rPr>
                <w:rFonts w:ascii="Cambria Math" w:hAnsi="Cambria Math"/>
              </w:rPr>
              <m:t>=</m:t>
            </w:ins>
          </m:r>
          <m:nary>
            <m:naryPr>
              <m:limLoc m:val="subSup"/>
              <m:ctrlPr>
                <w:ins w:id="2169" w:author="Phillip" w:date="2023-08-02T15:59:00Z">
                  <w:rPr>
                    <w:rFonts w:ascii="Cambria Math" w:hAnsi="Cambria Math"/>
                  </w:rPr>
                </w:ins>
              </m:ctrlPr>
            </m:naryPr>
            <m:sub>
              <m:r>
                <w:ins w:id="2170" w:author="Phillip" w:date="2023-08-02T15:59:00Z">
                  <m:rPr>
                    <m:sty m:val="p"/>
                  </m:rPr>
                  <w:rPr>
                    <w:rFonts w:ascii="Cambria Math" w:hAnsi="Cambria Math"/>
                  </w:rPr>
                  <m:t>0</m:t>
                </w:ins>
              </m:r>
            </m:sub>
            <m:sup>
              <m:r>
                <w:ins w:id="2171" w:author="Phillip" w:date="2023-08-02T15:59:00Z">
                  <w:rPr>
                    <w:rFonts w:ascii="Cambria Math" w:hAnsi="Cambria Math"/>
                  </w:rPr>
                  <m:t>T</m:t>
                </w:ins>
              </m:r>
            </m:sup>
            <m:e>
              <m:r>
                <w:ins w:id="2172" w:author="Phillip" w:date="2023-08-02T15:59:00Z">
                  <w:rPr>
                    <w:rFonts w:ascii="Cambria Math" w:hAnsi="Cambria Math"/>
                  </w:rPr>
                  <m:t>u</m:t>
                </w:ins>
              </m:r>
              <m:d>
                <m:dPr>
                  <m:ctrlPr>
                    <w:ins w:id="2173" w:author="Phillip" w:date="2023-08-02T15:59:00Z">
                      <w:rPr>
                        <w:rFonts w:ascii="Cambria Math" w:hAnsi="Cambria Math"/>
                      </w:rPr>
                    </w:ins>
                  </m:ctrlPr>
                </m:dPr>
                <m:e>
                  <m:r>
                    <w:ins w:id="2174" w:author="Phillip" w:date="2023-08-02T15:59:00Z">
                      <w:rPr>
                        <w:rFonts w:ascii="Cambria Math" w:hAnsi="Cambria Math"/>
                      </w:rPr>
                      <m:t>t</m:t>
                    </w:ins>
                  </m:r>
                </m:e>
              </m:d>
              <m:r>
                <w:ins w:id="2175" w:author="Phillip" w:date="2023-08-02T15:59:00Z">
                  <w:rPr>
                    <w:rFonts w:ascii="Cambria Math" w:hAnsi="Cambria Math"/>
                  </w:rPr>
                  <m:t>i</m:t>
                </w:ins>
              </m:r>
              <m:d>
                <m:dPr>
                  <m:ctrlPr>
                    <w:ins w:id="2176" w:author="Phillip" w:date="2023-08-02T15:59:00Z">
                      <w:rPr>
                        <w:rFonts w:ascii="Cambria Math" w:hAnsi="Cambria Math"/>
                      </w:rPr>
                    </w:ins>
                  </m:ctrlPr>
                </m:dPr>
                <m:e>
                  <m:r>
                    <w:ins w:id="2177" w:author="Phillip" w:date="2023-08-02T15:59:00Z">
                      <w:rPr>
                        <w:rFonts w:ascii="Cambria Math" w:hAnsi="Cambria Math"/>
                      </w:rPr>
                      <m:t>t</m:t>
                    </w:ins>
                  </m:r>
                </m:e>
              </m:d>
              <m:r>
                <w:ins w:id="2178" w:author="Phillip" w:date="2023-08-02T15:59:00Z">
                  <w:rPr>
                    <w:rFonts w:ascii="Cambria Math" w:hAnsi="Cambria Math"/>
                  </w:rPr>
                  <m:t>dt</m:t>
                </w:ins>
              </m:r>
            </m:e>
          </m:nary>
        </m:oMath>
      </m:oMathPara>
    </w:p>
    <w:p w14:paraId="3A2B585E" w14:textId="6F4218CD" w:rsidR="00750E0D" w:rsidRPr="008817AE" w:rsidDel="00F11B05" w:rsidRDefault="00750E0D" w:rsidP="00953111">
      <w:pPr>
        <w:pStyle w:val="BodyText"/>
        <w:ind w:left="720"/>
        <w:rPr>
          <w:del w:id="2179" w:author="Phillip" w:date="2023-08-02T15:59:00Z"/>
        </w:rPr>
      </w:pPr>
      <m:oMathPara>
        <m:oMathParaPr>
          <m:jc m:val="left"/>
        </m:oMathParaPr>
        <m:oMath>
          <m:r>
            <w:del w:id="2180" w:author="Phillip" w:date="2023-08-02T15:59:00Z">
              <w:rPr>
                <w:rFonts w:ascii="Cambria Math" w:hAnsi="Cambria Math"/>
              </w:rPr>
              <m:t>E</m:t>
            </w:del>
          </m:r>
          <m:d>
            <m:dPr>
              <m:ctrlPr>
                <w:del w:id="2181" w:author="Phillip" w:date="2023-08-02T15:59:00Z">
                  <w:rPr>
                    <w:rFonts w:ascii="Cambria Math" w:hAnsi="Cambria Math"/>
                  </w:rPr>
                </w:del>
              </m:ctrlPr>
            </m:dPr>
            <m:e>
              <m:r>
                <w:del w:id="2182" w:author="Phillip" w:date="2023-08-02T15:59:00Z">
                  <w:rPr>
                    <w:rFonts w:ascii="Cambria Math" w:hAnsi="Cambria Math"/>
                  </w:rPr>
                  <m:t>t</m:t>
                </w:del>
              </m:r>
            </m:e>
          </m:d>
          <m:r>
            <w:del w:id="2183" w:author="Phillip" w:date="2023-08-02T15:59:00Z">
              <m:rPr>
                <m:sty m:val="p"/>
              </m:rPr>
              <w:rPr>
                <w:rFonts w:ascii="Cambria Math" w:hAnsi="Cambria Math"/>
              </w:rPr>
              <m:t>=</m:t>
            </w:del>
          </m:r>
          <m:nary>
            <m:naryPr>
              <m:limLoc m:val="subSup"/>
              <m:ctrlPr>
                <w:del w:id="2184" w:author="Phillip" w:date="2023-08-02T15:59:00Z">
                  <w:rPr>
                    <w:rFonts w:ascii="Cambria Math" w:hAnsi="Cambria Math"/>
                  </w:rPr>
                </w:del>
              </m:ctrlPr>
            </m:naryPr>
            <m:sub>
              <m:r>
                <w:del w:id="2185" w:author="Phillip" w:date="2023-08-02T15:59:00Z">
                  <m:rPr>
                    <m:sty m:val="p"/>
                  </m:rPr>
                  <w:rPr>
                    <w:rFonts w:ascii="Cambria Math" w:hAnsi="Cambria Math"/>
                  </w:rPr>
                  <m:t>0</m:t>
                </w:del>
              </m:r>
            </m:sub>
            <m:sup>
              <m:r>
                <w:del w:id="2186" w:author="Phillip" w:date="2023-08-02T15:59:00Z">
                  <w:rPr>
                    <w:rFonts w:ascii="Cambria Math" w:hAnsi="Cambria Math"/>
                  </w:rPr>
                  <m:t>T</m:t>
                </w:del>
              </m:r>
            </m:sup>
            <m:e>
              <m:r>
                <w:del w:id="2187" w:author="Phillip" w:date="2023-08-02T15:59:00Z">
                  <w:rPr>
                    <w:rFonts w:ascii="Cambria Math" w:hAnsi="Cambria Math"/>
                  </w:rPr>
                  <m:t>p</m:t>
                </w:del>
              </m:r>
              <m:r>
                <w:del w:id="2188" w:author="Phillip" w:date="2023-08-02T15:59:00Z">
                  <m:rPr>
                    <m:sty m:val="p"/>
                  </m:rPr>
                  <w:rPr>
                    <w:rFonts w:ascii="Cambria Math" w:hAnsi="Cambria Math"/>
                  </w:rPr>
                  <m:t>(</m:t>
                </w:del>
              </m:r>
              <m:r>
                <w:del w:id="2189" w:author="Phillip" w:date="2023-08-02T15:59:00Z">
                  <w:rPr>
                    <w:rFonts w:ascii="Cambria Math" w:hAnsi="Cambria Math"/>
                  </w:rPr>
                  <m:t>t</m:t>
                </w:del>
              </m:r>
              <m:r>
                <w:del w:id="2190" w:author="Phillip" w:date="2023-08-02T15:59:00Z">
                  <m:rPr>
                    <m:sty m:val="p"/>
                  </m:rPr>
                  <w:rPr>
                    <w:rFonts w:ascii="Cambria Math" w:hAnsi="Cambria Math"/>
                  </w:rPr>
                  <m:t>)∙</m:t>
                </w:del>
              </m:r>
              <m:r>
                <w:del w:id="2191" w:author="Phillip" w:date="2023-08-02T15:59:00Z">
                  <w:rPr>
                    <w:rFonts w:ascii="Cambria Math" w:hAnsi="Cambria Math"/>
                  </w:rPr>
                  <m:t>dt</m:t>
                </w:del>
              </m:r>
            </m:e>
          </m:nary>
          <m:r>
            <w:del w:id="2192" w:author="Phillip" w:date="2023-08-02T15:59:00Z">
              <m:rPr>
                <m:sty m:val="p"/>
              </m:rPr>
              <w:rPr>
                <w:rFonts w:ascii="Cambria Math" w:hAnsi="Cambria Math"/>
              </w:rPr>
              <m:t>=</m:t>
            </w:del>
          </m:r>
          <m:nary>
            <m:naryPr>
              <m:limLoc m:val="subSup"/>
              <m:ctrlPr>
                <w:del w:id="2193" w:author="Phillip" w:date="2023-08-02T15:59:00Z">
                  <w:rPr>
                    <w:rFonts w:ascii="Cambria Math" w:hAnsi="Cambria Math"/>
                  </w:rPr>
                </w:del>
              </m:ctrlPr>
            </m:naryPr>
            <m:sub>
              <m:r>
                <w:del w:id="2194" w:author="Phillip" w:date="2023-08-02T15:59:00Z">
                  <m:rPr>
                    <m:sty m:val="p"/>
                  </m:rPr>
                  <w:rPr>
                    <w:rFonts w:ascii="Cambria Math" w:hAnsi="Cambria Math"/>
                  </w:rPr>
                  <m:t>0</m:t>
                </w:del>
              </m:r>
            </m:sub>
            <m:sup>
              <m:r>
                <w:del w:id="2195" w:author="Phillip" w:date="2023-08-02T15:59:00Z">
                  <w:rPr>
                    <w:rFonts w:ascii="Cambria Math" w:hAnsi="Cambria Math"/>
                  </w:rPr>
                  <m:t>T</m:t>
                </w:del>
              </m:r>
            </m:sup>
            <m:e>
              <m:r>
                <w:del w:id="2196" w:author="Phillip" w:date="2023-08-02T15:59:00Z">
                  <w:rPr>
                    <w:rFonts w:ascii="Cambria Math" w:hAnsi="Cambria Math"/>
                  </w:rPr>
                  <m:t>u</m:t>
                </w:del>
              </m:r>
              <m:d>
                <m:dPr>
                  <m:ctrlPr>
                    <w:del w:id="2197" w:author="Phillip" w:date="2023-08-02T15:59:00Z">
                      <w:rPr>
                        <w:rFonts w:ascii="Cambria Math" w:hAnsi="Cambria Math"/>
                      </w:rPr>
                    </w:del>
                  </m:ctrlPr>
                </m:dPr>
                <m:e>
                  <m:r>
                    <w:del w:id="2198" w:author="Phillip" w:date="2023-08-02T15:59:00Z">
                      <w:rPr>
                        <w:rFonts w:ascii="Cambria Math" w:hAnsi="Cambria Math"/>
                      </w:rPr>
                      <m:t>t</m:t>
                    </w:del>
                  </m:r>
                </m:e>
              </m:d>
              <m:r>
                <w:del w:id="2199" w:author="Phillip" w:date="2023-08-02T15:59:00Z">
                  <m:rPr>
                    <m:sty m:val="p"/>
                  </m:rPr>
                  <w:rPr>
                    <w:rFonts w:ascii="Cambria Math" w:hAnsi="Cambria Math"/>
                  </w:rPr>
                  <m:t>∙</m:t>
                </w:del>
              </m:r>
              <m:r>
                <w:del w:id="2200" w:author="Phillip" w:date="2023-08-02T15:59:00Z">
                  <w:rPr>
                    <w:rFonts w:ascii="Cambria Math" w:hAnsi="Cambria Math"/>
                  </w:rPr>
                  <m:t>i</m:t>
                </w:del>
              </m:r>
              <m:d>
                <m:dPr>
                  <m:ctrlPr>
                    <w:del w:id="2201" w:author="Phillip" w:date="2023-08-02T15:59:00Z">
                      <w:rPr>
                        <w:rFonts w:ascii="Cambria Math" w:hAnsi="Cambria Math"/>
                      </w:rPr>
                    </w:del>
                  </m:ctrlPr>
                </m:dPr>
                <m:e>
                  <m:r>
                    <w:del w:id="2202" w:author="Phillip" w:date="2023-08-02T15:59:00Z">
                      <w:rPr>
                        <w:rFonts w:ascii="Cambria Math" w:hAnsi="Cambria Math"/>
                      </w:rPr>
                      <m:t>t</m:t>
                    </w:del>
                  </m:r>
                </m:e>
              </m:d>
              <m:r>
                <w:del w:id="2203" w:author="Phillip" w:date="2023-08-02T15:59:00Z">
                  <m:rPr>
                    <m:sty m:val="p"/>
                  </m:rPr>
                  <w:rPr>
                    <w:rFonts w:ascii="Cambria Math" w:hAnsi="Cambria Math"/>
                  </w:rPr>
                  <m:t>∙</m:t>
                </w:del>
              </m:r>
              <m:r>
                <w:del w:id="2204" w:author="Phillip" w:date="2023-08-02T15:59:00Z">
                  <w:rPr>
                    <w:rFonts w:ascii="Cambria Math" w:hAnsi="Cambria Math"/>
                  </w:rPr>
                  <m:t>dt</m:t>
                </w:del>
              </m:r>
            </m:e>
          </m:nary>
        </m:oMath>
      </m:oMathPara>
      <w:bookmarkStart w:id="2205" w:name="_Toc159855251"/>
      <w:bookmarkStart w:id="2206" w:name="_Toc159855773"/>
      <w:bookmarkEnd w:id="2205"/>
      <w:bookmarkEnd w:id="2206"/>
    </w:p>
    <w:p w14:paraId="2E4BCE7C" w14:textId="4CE4A1B8" w:rsidR="00146716" w:rsidRPr="008817AE" w:rsidDel="00F11B05" w:rsidRDefault="00146716" w:rsidP="00146716">
      <w:pPr>
        <w:pStyle w:val="Definition"/>
        <w:rPr>
          <w:del w:id="2207" w:author="Phillip" w:date="2023-08-02T15:59:00Z"/>
        </w:rPr>
      </w:pPr>
      <w:del w:id="2208" w:author="Phillip" w:date="2023-08-02T15:59:00Z">
        <w:r w:rsidRPr="008817AE" w:rsidDel="00F11B05">
          <w:delText>Watt hours (WH) (active energy under sinusoidal conditions, fundamental frequency only), expressed in watt hours (Wh)</w:delText>
        </w:r>
        <w:bookmarkStart w:id="2209" w:name="_Toc159855252"/>
        <w:bookmarkStart w:id="2210" w:name="_Toc159855774"/>
        <w:bookmarkEnd w:id="2209"/>
        <w:bookmarkEnd w:id="2210"/>
      </w:del>
    </w:p>
    <w:p w14:paraId="44CC72DF" w14:textId="1E690643" w:rsidR="00750E0D" w:rsidRPr="008817AE" w:rsidDel="00F11B05" w:rsidRDefault="00750E0D" w:rsidP="00953111">
      <w:pPr>
        <w:pStyle w:val="BodyText"/>
        <w:ind w:left="720"/>
        <w:rPr>
          <w:del w:id="2211" w:author="Phillip" w:date="2023-08-02T15:59:00Z"/>
        </w:rPr>
      </w:pPr>
      <m:oMathPara>
        <m:oMathParaPr>
          <m:jc m:val="left"/>
        </m:oMathParaPr>
        <m:oMath>
          <m:r>
            <w:del w:id="2212" w:author="Phillip" w:date="2023-08-02T15:59:00Z">
              <w:rPr>
                <w:rFonts w:ascii="Cambria Math" w:hAnsi="Cambria Math"/>
              </w:rPr>
              <m:t>WH</m:t>
            </w:del>
          </m:r>
          <m:r>
            <w:del w:id="2213" w:author="Phillip" w:date="2023-08-02T15:59:00Z">
              <m:rPr>
                <m:sty m:val="p"/>
              </m:rPr>
              <w:rPr>
                <w:rFonts w:ascii="Cambria Math" w:hAnsi="Cambria Math"/>
              </w:rPr>
              <m:t>=</m:t>
            </w:del>
          </m:r>
          <m:nary>
            <m:naryPr>
              <m:limLoc m:val="undOvr"/>
              <m:subHide m:val="1"/>
              <m:supHide m:val="1"/>
              <m:ctrlPr>
                <w:del w:id="2214" w:author="Phillip" w:date="2023-08-02T15:59:00Z">
                  <w:rPr>
                    <w:rFonts w:ascii="Cambria Math" w:hAnsi="Cambria Math"/>
                  </w:rPr>
                </w:del>
              </m:ctrlPr>
            </m:naryPr>
            <m:sub/>
            <m:sup/>
            <m:e>
              <m:r>
                <w:del w:id="2215" w:author="Phillip" w:date="2023-08-02T15:59:00Z">
                  <w:rPr>
                    <w:rFonts w:ascii="Cambria Math" w:hAnsi="Cambria Math"/>
                  </w:rPr>
                  <m:t>W</m:t>
                </w:del>
              </m:r>
            </m:e>
          </m:nary>
          <m:r>
            <w:del w:id="2216" w:author="Phillip" w:date="2023-08-02T15:59:00Z">
              <m:rPr>
                <m:sty m:val="p"/>
              </m:rPr>
              <w:rPr>
                <w:rFonts w:ascii="Cambria Math" w:hAnsi="Cambria Math"/>
              </w:rPr>
              <m:t>∙</m:t>
            </w:del>
          </m:r>
          <m:r>
            <w:del w:id="2217" w:author="Phillip" w:date="2023-08-02T15:59:00Z">
              <w:rPr>
                <w:rFonts w:ascii="Cambria Math" w:hAnsi="Cambria Math"/>
              </w:rPr>
              <m:t>dt</m:t>
            </w:del>
          </m:r>
          <m:r>
            <w:del w:id="2218" w:author="Phillip" w:date="2023-08-02T15:59:00Z">
              <m:rPr>
                <m:sty m:val="p"/>
              </m:rPr>
              <w:rPr>
                <w:rFonts w:ascii="Cambria Math" w:hAnsi="Cambria Math"/>
              </w:rPr>
              <m:t>=</m:t>
            </w:del>
          </m:r>
          <m:nary>
            <m:naryPr>
              <m:limLoc m:val="undOvr"/>
              <m:subHide m:val="1"/>
              <m:supHide m:val="1"/>
              <m:ctrlPr>
                <w:del w:id="2219" w:author="Phillip" w:date="2023-08-02T15:59:00Z">
                  <w:rPr>
                    <w:rFonts w:ascii="Cambria Math" w:hAnsi="Cambria Math"/>
                  </w:rPr>
                </w:del>
              </m:ctrlPr>
            </m:naryPr>
            <m:sub/>
            <m:sup/>
            <m:e>
              <m:sSub>
                <m:sSubPr>
                  <m:ctrlPr>
                    <w:del w:id="2220" w:author="Phillip" w:date="2023-08-02T15:59:00Z">
                      <w:rPr>
                        <w:rFonts w:ascii="Cambria Math" w:hAnsi="Cambria Math"/>
                      </w:rPr>
                    </w:del>
                  </m:ctrlPr>
                </m:sSubPr>
                <m:e>
                  <m:r>
                    <w:del w:id="2221" w:author="Phillip" w:date="2023-08-02T15:59:00Z">
                      <w:rPr>
                        <w:rFonts w:ascii="Cambria Math" w:hAnsi="Cambria Math"/>
                      </w:rPr>
                      <m:t>U</m:t>
                    </w:del>
                  </m:r>
                </m:e>
                <m:sub>
                  <m:r>
                    <w:del w:id="2222" w:author="Phillip" w:date="2023-08-02T15:59:00Z">
                      <m:rPr>
                        <m:sty m:val="p"/>
                      </m:rPr>
                      <w:rPr>
                        <w:rFonts w:ascii="Cambria Math" w:hAnsi="Cambria Math"/>
                      </w:rPr>
                      <m:t>1</m:t>
                    </w:del>
                  </m:r>
                </m:sub>
              </m:sSub>
              <m:r>
                <w:del w:id="2223" w:author="Phillip" w:date="2023-08-02T15:59:00Z">
                  <m:rPr>
                    <m:sty m:val="p"/>
                  </m:rPr>
                  <w:rPr>
                    <w:rFonts w:ascii="Cambria Math" w:hAnsi="Cambria Math"/>
                  </w:rPr>
                  <m:t>∙</m:t>
                </w:del>
              </m:r>
              <m:sSub>
                <m:sSubPr>
                  <m:ctrlPr>
                    <w:del w:id="2224" w:author="Phillip" w:date="2023-08-02T15:59:00Z">
                      <w:rPr>
                        <w:rFonts w:ascii="Cambria Math" w:hAnsi="Cambria Math"/>
                      </w:rPr>
                    </w:del>
                  </m:ctrlPr>
                </m:sSubPr>
                <m:e>
                  <m:r>
                    <w:del w:id="2225" w:author="Phillip" w:date="2023-08-02T15:59:00Z">
                      <w:rPr>
                        <w:rFonts w:ascii="Cambria Math" w:hAnsi="Cambria Math"/>
                      </w:rPr>
                      <m:t>I</m:t>
                    </w:del>
                  </m:r>
                </m:e>
                <m:sub>
                  <m:r>
                    <w:del w:id="2226" w:author="Phillip" w:date="2023-08-02T15:59:00Z">
                      <m:rPr>
                        <m:sty m:val="p"/>
                      </m:rPr>
                      <w:rPr>
                        <w:rFonts w:ascii="Cambria Math" w:hAnsi="Cambria Math"/>
                      </w:rPr>
                      <m:t>1</m:t>
                    </w:del>
                  </m:r>
                </m:sub>
              </m:sSub>
              <m:r>
                <w:del w:id="2227" w:author="Phillip" w:date="2023-08-02T15:59:00Z">
                  <m:rPr>
                    <m:sty m:val="p"/>
                  </m:rPr>
                  <w:rPr>
                    <w:rFonts w:ascii="Cambria Math" w:hAnsi="Cambria Math"/>
                  </w:rPr>
                  <m:t>∙cos⁡</m:t>
                </w:del>
              </m:r>
              <m:r>
                <w:del w:id="2228" w:author="Phillip" w:date="2023-08-02T15:59:00Z">
                  <w:rPr>
                    <w:rFonts w:ascii="Cambria Math" w:hAnsi="Cambria Math"/>
                  </w:rPr>
                  <m:t>θ</m:t>
                </w:del>
              </m:r>
            </m:e>
          </m:nary>
          <m:r>
            <w:del w:id="2229" w:author="Phillip" w:date="2023-08-02T15:59:00Z">
              <m:rPr>
                <m:sty m:val="p"/>
              </m:rPr>
              <w:rPr>
                <w:rFonts w:ascii="Cambria Math" w:hAnsi="Cambria Math"/>
              </w:rPr>
              <m:t>∙</m:t>
            </w:del>
          </m:r>
          <m:r>
            <w:del w:id="2230" w:author="Phillip" w:date="2023-08-02T15:59:00Z">
              <w:rPr>
                <w:rFonts w:ascii="Cambria Math" w:hAnsi="Cambria Math"/>
              </w:rPr>
              <m:t>dt</m:t>
            </w:del>
          </m:r>
        </m:oMath>
      </m:oMathPara>
      <w:bookmarkStart w:id="2231" w:name="_Toc159855253"/>
      <w:bookmarkStart w:id="2232" w:name="_Toc159855775"/>
      <w:bookmarkEnd w:id="2231"/>
      <w:bookmarkEnd w:id="2232"/>
    </w:p>
    <w:p w14:paraId="725F9BE4" w14:textId="64A4F4E0" w:rsidR="00750E0D" w:rsidRPr="008817AE" w:rsidDel="00F11B05" w:rsidRDefault="00953111" w:rsidP="00750E0D">
      <w:pPr>
        <w:pStyle w:val="Definition"/>
        <w:rPr>
          <w:del w:id="2233" w:author="Phillip" w:date="2023-08-02T15:59:00Z"/>
        </w:rPr>
      </w:pPr>
      <w:del w:id="2234" w:author="Phillip" w:date="2023-08-02T15:59:00Z">
        <w:r w:rsidRPr="008817AE" w:rsidDel="00F11B05">
          <w:delText xml:space="preserve">Directional quantities for </w:delText>
        </w:r>
        <w:r w:rsidR="000F25F4" w:rsidRPr="008817AE" w:rsidDel="00F11B05">
          <w:delText>a</w:delText>
        </w:r>
        <w:r w:rsidR="00254B37" w:rsidRPr="008817AE" w:rsidDel="00F11B05">
          <w:delText>ctive power and watt hours</w:delText>
        </w:r>
        <w:bookmarkStart w:id="2235" w:name="_Toc159855254"/>
        <w:bookmarkStart w:id="2236" w:name="_Toc159855776"/>
        <w:bookmarkEnd w:id="2235"/>
        <w:bookmarkEnd w:id="2236"/>
      </w:del>
    </w:p>
    <w:p w14:paraId="14DDE01E" w14:textId="6AE4A16B" w:rsidR="00254B37" w:rsidRPr="008817AE" w:rsidDel="00F11B05" w:rsidRDefault="00254B37" w:rsidP="00254B37">
      <w:pPr>
        <w:pStyle w:val="BodyText"/>
        <w:rPr>
          <w:del w:id="2237" w:author="Phillip" w:date="2023-08-02T15:59:00Z"/>
        </w:rPr>
      </w:pPr>
      <w:del w:id="2238" w:author="Phillip" w:date="2023-08-02T15:59:00Z">
        <w:r w:rsidRPr="008817AE" w:rsidDel="00F11B05">
          <w:delText xml:space="preserve">Delivered: </w:delText>
        </w:r>
        <w:r w:rsidRPr="008817AE" w:rsidDel="00F11B05">
          <w:rPr>
            <w:rFonts w:eastAsiaTheme="minorEastAsia"/>
            <w:color w:val="000000"/>
            <w:lang w:val="en-CA" w:eastAsia="en-CA"/>
          </w:rPr>
          <w:delText xml:space="preserve">for </w:delText>
        </w:r>
      </w:del>
      <m:oMath>
        <m:r>
          <w:del w:id="2239" w:author="Phillip" w:date="2023-08-02T15:59:00Z">
            <w:rPr>
              <w:rFonts w:ascii="Cambria Math" w:hAnsi="Cambria Math"/>
            </w:rPr>
            <m:t>0°&lt;θ≤90°</m:t>
          </w:del>
        </m:r>
      </m:oMath>
      <w:del w:id="2240" w:author="Phillip" w:date="2023-08-02T15:59:00Z">
        <w:r w:rsidRPr="008817AE" w:rsidDel="00F11B05">
          <w:rPr>
            <w:rFonts w:eastAsiaTheme="minorEastAsia"/>
          </w:rPr>
          <w:delText xml:space="preserve">, or, </w:delText>
        </w:r>
      </w:del>
      <m:oMath>
        <m:r>
          <w:del w:id="2241" w:author="Phillip" w:date="2023-08-02T15:59:00Z">
            <w:rPr>
              <w:rFonts w:ascii="Cambria Math" w:eastAsiaTheme="minorEastAsia" w:hAnsi="Cambria Math"/>
            </w:rPr>
            <m:t>27</m:t>
          </w:del>
        </m:r>
        <m:r>
          <w:del w:id="2242" w:author="Phillip" w:date="2023-08-02T15:59:00Z">
            <w:rPr>
              <w:rFonts w:ascii="Cambria Math" w:hAnsi="Cambria Math"/>
            </w:rPr>
            <m:t>0°&lt;θ≤360°</m:t>
          </w:del>
        </m:r>
      </m:oMath>
      <w:bookmarkStart w:id="2243" w:name="_Toc159855255"/>
      <w:bookmarkStart w:id="2244" w:name="_Toc159855777"/>
      <w:bookmarkEnd w:id="2243"/>
      <w:bookmarkEnd w:id="2244"/>
    </w:p>
    <w:p w14:paraId="58EC7396" w14:textId="01777294" w:rsidR="00750E0D" w:rsidRPr="008817AE" w:rsidDel="00F11B05" w:rsidRDefault="0047256C" w:rsidP="00254B37">
      <w:pPr>
        <w:pStyle w:val="BodyText"/>
        <w:ind w:left="720"/>
        <w:jc w:val="left"/>
        <w:rPr>
          <w:del w:id="2245" w:author="Phillip" w:date="2023-08-02T15:59:00Z"/>
          <w:rFonts w:eastAsiaTheme="minorEastAsia"/>
        </w:rPr>
      </w:pPr>
      <m:oMathPara>
        <m:oMathParaPr>
          <m:jc m:val="left"/>
        </m:oMathParaPr>
        <m:oMath>
          <m:sSub>
            <m:sSubPr>
              <m:ctrlPr>
                <w:del w:id="2246" w:author="Phillip" w:date="2023-08-02T15:59:00Z">
                  <w:rPr>
                    <w:rFonts w:ascii="Cambria Math" w:eastAsia="Times New Roman" w:hAnsi="Cambria Math" w:cs="Times New Roman"/>
                    <w:color w:val="000000"/>
                    <w:lang w:val="en-CA" w:eastAsia="en-CA"/>
                  </w:rPr>
                </w:del>
              </m:ctrlPr>
            </m:sSubPr>
            <m:e>
              <m:r>
                <w:del w:id="2247" w:author="Phillip" w:date="2023-08-02T15:59:00Z">
                  <w:rPr>
                    <w:rFonts w:ascii="Cambria Math" w:hAnsi="Cambria Math"/>
                  </w:rPr>
                  <m:t>W</m:t>
                </w:del>
              </m:r>
            </m:e>
            <m:sub>
              <m:r>
                <w:del w:id="2248" w:author="Phillip" w:date="2023-08-02T15:59:00Z">
                  <w:rPr>
                    <w:rFonts w:ascii="Cambria Math" w:hAnsi="Cambria Math"/>
                  </w:rPr>
                  <m:t>del</m:t>
                </w:del>
              </m:r>
            </m:sub>
          </m:sSub>
          <m:r>
            <w:del w:id="2249" w:author="Phillip" w:date="2023-08-02T15:59:00Z">
              <m:rPr>
                <m:sty m:val="p"/>
              </m:rPr>
              <w:rPr>
                <w:rFonts w:ascii="Cambria Math" w:hAnsi="Cambria Math"/>
              </w:rPr>
              <m:t>=</m:t>
            </w:del>
          </m:r>
          <m:r>
            <w:del w:id="2250" w:author="Phillip" w:date="2023-08-02T15:59:00Z">
              <w:rPr>
                <w:rFonts w:ascii="Cambria Math" w:hAnsi="Cambria Math"/>
              </w:rPr>
              <m:t>U</m:t>
            </w:del>
          </m:r>
          <m:r>
            <w:del w:id="2251" w:author="Phillip" w:date="2023-08-02T15:59:00Z">
              <m:rPr>
                <m:sty m:val="p"/>
              </m:rPr>
              <w:rPr>
                <w:rFonts w:ascii="Cambria Math" w:hAnsi="Cambria Math"/>
              </w:rPr>
              <m:t>∙</m:t>
            </w:del>
          </m:r>
          <m:r>
            <w:del w:id="2252" w:author="Phillip" w:date="2023-08-02T15:59:00Z">
              <w:rPr>
                <w:rFonts w:ascii="Cambria Math" w:hAnsi="Cambria Math"/>
              </w:rPr>
              <m:t>I</m:t>
            </w:del>
          </m:r>
          <m:func>
            <m:funcPr>
              <m:ctrlPr>
                <w:del w:id="2253" w:author="Phillip" w:date="2023-08-02T15:59:00Z">
                  <w:rPr>
                    <w:rFonts w:ascii="Cambria Math" w:eastAsia="Times New Roman" w:hAnsi="Cambria Math" w:cs="Times New Roman"/>
                    <w:color w:val="000000"/>
                    <w:lang w:val="en-CA" w:eastAsia="en-CA"/>
                  </w:rPr>
                </w:del>
              </m:ctrlPr>
            </m:funcPr>
            <m:fName>
              <m:r>
                <w:del w:id="2254" w:author="Phillip" w:date="2023-08-02T15:59:00Z">
                  <m:rPr>
                    <m:sty m:val="p"/>
                  </m:rPr>
                  <w:rPr>
                    <w:rFonts w:ascii="Cambria Math" w:hAnsi="Cambria Math"/>
                  </w:rPr>
                  <m:t>∙cos</m:t>
                </w:del>
              </m:r>
            </m:fName>
            <m:e>
              <m:r>
                <w:del w:id="2255" w:author="Phillip" w:date="2023-08-02T15:59:00Z">
                  <w:rPr>
                    <w:rFonts w:ascii="Cambria Math" w:hAnsi="Cambria Math"/>
                  </w:rPr>
                  <m:t>θ</m:t>
                </w:del>
              </m:r>
              <m:r>
                <w:del w:id="2256" w:author="Phillip" w:date="2023-08-02T15:59:00Z">
                  <m:rPr>
                    <m:sty m:val="p"/>
                  </m:rPr>
                  <w:rPr>
                    <w:rFonts w:ascii="Cambria Math" w:hAnsi="Cambria Math"/>
                  </w:rPr>
                  <m:t xml:space="preserve"> </m:t>
                </w:del>
              </m:r>
            </m:e>
          </m:func>
        </m:oMath>
      </m:oMathPara>
      <w:bookmarkStart w:id="2257" w:name="_Toc159855256"/>
      <w:bookmarkStart w:id="2258" w:name="_Toc159855778"/>
      <w:bookmarkEnd w:id="2257"/>
      <w:bookmarkEnd w:id="2258"/>
    </w:p>
    <w:p w14:paraId="021B21C7" w14:textId="4654EA4C" w:rsidR="00750E0D" w:rsidRPr="008817AE" w:rsidDel="00F11B05" w:rsidRDefault="0047256C" w:rsidP="00254B37">
      <w:pPr>
        <w:pStyle w:val="BodyText"/>
        <w:ind w:left="720"/>
        <w:rPr>
          <w:del w:id="2259" w:author="Phillip" w:date="2023-08-02T15:59:00Z"/>
          <w:rFonts w:eastAsiaTheme="minorEastAsia"/>
        </w:rPr>
      </w:pPr>
      <m:oMathPara>
        <m:oMathParaPr>
          <m:jc m:val="left"/>
        </m:oMathParaPr>
        <m:oMath>
          <m:sSub>
            <m:sSubPr>
              <m:ctrlPr>
                <w:del w:id="2260" w:author="Phillip" w:date="2023-08-02T15:59:00Z">
                  <w:rPr>
                    <w:rFonts w:ascii="Cambria Math" w:hAnsi="Cambria Math"/>
                  </w:rPr>
                </w:del>
              </m:ctrlPr>
            </m:sSubPr>
            <m:e>
              <m:r>
                <w:del w:id="2261" w:author="Phillip" w:date="2023-08-02T15:59:00Z">
                  <w:rPr>
                    <w:rFonts w:ascii="Cambria Math" w:hAnsi="Cambria Math"/>
                  </w:rPr>
                  <m:t>WH</m:t>
                </w:del>
              </m:r>
            </m:e>
            <m:sub>
              <m:r>
                <w:del w:id="2262" w:author="Phillip" w:date="2023-08-02T15:59:00Z">
                  <w:rPr>
                    <w:rFonts w:ascii="Cambria Math" w:hAnsi="Cambria Math"/>
                  </w:rPr>
                  <m:t>del</m:t>
                </w:del>
              </m:r>
            </m:sub>
          </m:sSub>
          <m:r>
            <w:del w:id="2263" w:author="Phillip" w:date="2023-08-02T15:59:00Z">
              <m:rPr>
                <m:sty m:val="p"/>
              </m:rPr>
              <w:rPr>
                <w:rFonts w:ascii="Cambria Math" w:hAnsi="Cambria Math"/>
              </w:rPr>
              <m:t xml:space="preserve">= </m:t>
            </w:del>
          </m:r>
          <m:nary>
            <m:naryPr>
              <m:limLoc m:val="undOvr"/>
              <m:subHide m:val="1"/>
              <m:supHide m:val="1"/>
              <m:ctrlPr>
                <w:del w:id="2264" w:author="Phillip" w:date="2023-08-02T15:59:00Z">
                  <w:rPr>
                    <w:rFonts w:ascii="Cambria Math" w:hAnsi="Cambria Math"/>
                  </w:rPr>
                </w:del>
              </m:ctrlPr>
            </m:naryPr>
            <m:sub/>
            <m:sup/>
            <m:e>
              <m:sSub>
                <m:sSubPr>
                  <m:ctrlPr>
                    <w:del w:id="2265" w:author="Phillip" w:date="2023-08-02T15:59:00Z">
                      <w:rPr>
                        <w:rFonts w:ascii="Cambria Math" w:hAnsi="Cambria Math"/>
                      </w:rPr>
                    </w:del>
                  </m:ctrlPr>
                </m:sSubPr>
                <m:e>
                  <m:r>
                    <w:del w:id="2266" w:author="Phillip" w:date="2023-08-02T15:59:00Z">
                      <w:rPr>
                        <w:rFonts w:ascii="Cambria Math" w:hAnsi="Cambria Math"/>
                      </w:rPr>
                      <m:t>W</m:t>
                    </w:del>
                  </m:r>
                </m:e>
                <m:sub>
                  <m:r>
                    <w:del w:id="2267" w:author="Phillip" w:date="2023-08-02T15:59:00Z">
                      <w:rPr>
                        <w:rFonts w:ascii="Cambria Math" w:hAnsi="Cambria Math"/>
                      </w:rPr>
                      <m:t>del</m:t>
                    </w:del>
                  </m:r>
                </m:sub>
              </m:sSub>
              <m:r>
                <w:del w:id="2268" w:author="Phillip" w:date="2023-08-02T15:59:00Z">
                  <m:rPr>
                    <m:sty m:val="p"/>
                  </m:rPr>
                  <w:rPr>
                    <w:rFonts w:ascii="Cambria Math" w:hAnsi="Cambria Math"/>
                  </w:rPr>
                  <m:t xml:space="preserve"> </m:t>
                </w:del>
              </m:r>
              <m:r>
                <w:del w:id="2269" w:author="Phillip" w:date="2023-08-02T15:59:00Z">
                  <w:rPr>
                    <w:rFonts w:ascii="Cambria Math" w:hAnsi="Cambria Math"/>
                  </w:rPr>
                  <m:t>dt</m:t>
                </w:del>
              </m:r>
            </m:e>
          </m:nary>
        </m:oMath>
      </m:oMathPara>
      <w:bookmarkStart w:id="2270" w:name="_Toc159855257"/>
      <w:bookmarkStart w:id="2271" w:name="_Toc159855779"/>
      <w:bookmarkEnd w:id="2270"/>
      <w:bookmarkEnd w:id="2271"/>
    </w:p>
    <w:p w14:paraId="0AE8F1D5" w14:textId="1FC2DB27" w:rsidR="00254B37" w:rsidRPr="008817AE" w:rsidDel="00F11B05" w:rsidRDefault="00254B37" w:rsidP="00254B37">
      <w:pPr>
        <w:pStyle w:val="BodyText"/>
        <w:rPr>
          <w:del w:id="2272" w:author="Phillip" w:date="2023-08-02T15:59:00Z"/>
          <w:rFonts w:eastAsiaTheme="minorEastAsia"/>
        </w:rPr>
      </w:pPr>
      <w:del w:id="2273" w:author="Phillip" w:date="2023-08-02T15:59:00Z">
        <w:r w:rsidRPr="008817AE" w:rsidDel="00F11B05">
          <w:rPr>
            <w:rFonts w:eastAsiaTheme="minorEastAsia"/>
            <w:color w:val="000000"/>
            <w:lang w:val="en-CA" w:eastAsia="en-CA"/>
          </w:rPr>
          <w:delText xml:space="preserve">Received: for </w:delText>
        </w:r>
      </w:del>
      <m:oMath>
        <m:r>
          <w:del w:id="2274" w:author="Phillip" w:date="2023-08-02T15:59:00Z">
            <w:rPr>
              <w:rFonts w:ascii="Cambria Math" w:eastAsiaTheme="minorEastAsia" w:hAnsi="Cambria Math"/>
              <w:color w:val="000000"/>
              <w:lang w:val="en-CA" w:eastAsia="en-CA"/>
            </w:rPr>
            <m:t>9</m:t>
          </w:del>
        </m:r>
        <m:r>
          <w:del w:id="2275" w:author="Phillip" w:date="2023-08-02T15:59:00Z">
            <w:rPr>
              <w:rFonts w:ascii="Cambria Math" w:hAnsi="Cambria Math"/>
            </w:rPr>
            <m:t>0°&lt;θ≤270°</m:t>
          </w:del>
        </m:r>
      </m:oMath>
      <w:bookmarkStart w:id="2276" w:name="_Toc159855258"/>
      <w:bookmarkStart w:id="2277" w:name="_Toc159855780"/>
      <w:bookmarkEnd w:id="2276"/>
      <w:bookmarkEnd w:id="2277"/>
    </w:p>
    <w:p w14:paraId="65EB926D" w14:textId="6F919ECC" w:rsidR="00750E0D" w:rsidRPr="008817AE" w:rsidDel="00F11B05" w:rsidRDefault="0047256C" w:rsidP="00254B37">
      <w:pPr>
        <w:pStyle w:val="BodyText"/>
        <w:ind w:left="720"/>
        <w:rPr>
          <w:del w:id="2278" w:author="Phillip" w:date="2023-08-02T15:59:00Z"/>
          <w:rFonts w:eastAsiaTheme="minorEastAsia"/>
        </w:rPr>
      </w:pPr>
      <m:oMath>
        <m:sSub>
          <m:sSubPr>
            <m:ctrlPr>
              <w:del w:id="2279" w:author="Phillip" w:date="2023-08-02T15:59:00Z">
                <w:rPr>
                  <w:rFonts w:ascii="Cambria Math" w:eastAsia="Times New Roman" w:hAnsi="Cambria Math" w:cs="Times New Roman"/>
                  <w:color w:val="000000"/>
                  <w:lang w:val="en-CA" w:eastAsia="en-CA"/>
                </w:rPr>
              </w:del>
            </m:ctrlPr>
          </m:sSubPr>
          <m:e>
            <m:r>
              <w:del w:id="2280" w:author="Phillip" w:date="2023-08-02T15:59:00Z">
                <w:rPr>
                  <w:rFonts w:ascii="Cambria Math" w:hAnsi="Cambria Math"/>
                </w:rPr>
                <m:t>W</m:t>
              </w:del>
            </m:r>
          </m:e>
          <m:sub>
            <m:r>
              <w:del w:id="2281" w:author="Phillip" w:date="2023-08-02T15:59:00Z">
                <w:rPr>
                  <w:rFonts w:ascii="Cambria Math" w:hAnsi="Cambria Math"/>
                </w:rPr>
                <m:t>rec</m:t>
              </w:del>
            </m:r>
          </m:sub>
        </m:sSub>
        <m:r>
          <w:del w:id="2282" w:author="Phillip" w:date="2023-08-02T15:59:00Z">
            <m:rPr>
              <m:sty m:val="p"/>
            </m:rPr>
            <w:rPr>
              <w:rFonts w:ascii="Cambria Math" w:hAnsi="Cambria Math"/>
            </w:rPr>
            <m:t>=</m:t>
          </w:del>
        </m:r>
        <m:r>
          <w:del w:id="2283" w:author="Phillip" w:date="2023-08-02T15:59:00Z">
            <w:rPr>
              <w:rFonts w:ascii="Cambria Math" w:hAnsi="Cambria Math"/>
            </w:rPr>
            <m:t>U</m:t>
          </w:del>
        </m:r>
        <m:r>
          <w:del w:id="2284" w:author="Phillip" w:date="2023-08-02T15:59:00Z">
            <m:rPr>
              <m:sty m:val="p"/>
            </m:rPr>
            <w:rPr>
              <w:rFonts w:ascii="Cambria Math" w:hAnsi="Cambria Math"/>
            </w:rPr>
            <m:t>∙</m:t>
          </w:del>
        </m:r>
        <m:r>
          <w:del w:id="2285" w:author="Phillip" w:date="2023-08-02T15:59:00Z">
            <w:rPr>
              <w:rFonts w:ascii="Cambria Math" w:hAnsi="Cambria Math"/>
            </w:rPr>
            <m:t>I</m:t>
          </w:del>
        </m:r>
        <m:func>
          <m:funcPr>
            <m:ctrlPr>
              <w:del w:id="2286" w:author="Phillip" w:date="2023-08-02T15:59:00Z">
                <w:rPr>
                  <w:rFonts w:ascii="Cambria Math" w:eastAsia="Times New Roman" w:hAnsi="Cambria Math" w:cs="Times New Roman"/>
                  <w:color w:val="000000"/>
                  <w:lang w:val="en-CA" w:eastAsia="en-CA"/>
                </w:rPr>
              </w:del>
            </m:ctrlPr>
          </m:funcPr>
          <m:fName>
            <m:r>
              <w:del w:id="2287" w:author="Phillip" w:date="2023-08-02T15:59:00Z">
                <m:rPr>
                  <m:sty m:val="p"/>
                </m:rPr>
                <w:rPr>
                  <w:rFonts w:ascii="Cambria Math" w:hAnsi="Cambria Math"/>
                </w:rPr>
                <m:t>∙cos</m:t>
              </w:del>
            </m:r>
          </m:fName>
          <m:e>
            <m:r>
              <w:del w:id="2288" w:author="Phillip" w:date="2023-08-02T15:59:00Z">
                <w:rPr>
                  <w:rFonts w:ascii="Cambria Math" w:hAnsi="Cambria Math"/>
                </w:rPr>
                <m:t>θ</m:t>
              </w:del>
            </m:r>
            <m:r>
              <w:del w:id="2289" w:author="Phillip" w:date="2023-08-02T15:59:00Z">
                <m:rPr>
                  <m:sty m:val="p"/>
                </m:rPr>
                <w:rPr>
                  <w:rFonts w:ascii="Cambria Math" w:hAnsi="Cambria Math"/>
                </w:rPr>
                <m:t xml:space="preserve"> </m:t>
              </w:del>
            </m:r>
          </m:e>
        </m:func>
      </m:oMath>
      <w:del w:id="2290" w:author="Phillip" w:date="2023-08-02T15:59:00Z">
        <w:r w:rsidR="00953111" w:rsidRPr="008817AE" w:rsidDel="00F11B05">
          <w:rPr>
            <w:rFonts w:eastAsiaTheme="minorEastAsia"/>
            <w:color w:val="000000"/>
            <w:lang w:val="en-CA" w:eastAsia="en-CA"/>
          </w:rPr>
          <w:tab/>
        </w:r>
        <w:bookmarkStart w:id="2291" w:name="_Toc159855259"/>
        <w:bookmarkStart w:id="2292" w:name="_Toc159855781"/>
        <w:bookmarkEnd w:id="2291"/>
        <w:bookmarkEnd w:id="2292"/>
      </w:del>
    </w:p>
    <w:p w14:paraId="195D5637" w14:textId="30040925" w:rsidR="00750E0D" w:rsidRPr="008817AE" w:rsidDel="00F11B05" w:rsidRDefault="0047256C" w:rsidP="00254B37">
      <w:pPr>
        <w:pStyle w:val="BodyText"/>
        <w:ind w:left="720"/>
        <w:rPr>
          <w:del w:id="2293" w:author="Phillip" w:date="2023-08-02T15:59:00Z"/>
        </w:rPr>
      </w:pPr>
      <m:oMathPara>
        <m:oMathParaPr>
          <m:jc m:val="left"/>
        </m:oMathParaPr>
        <m:oMath>
          <m:sSub>
            <m:sSubPr>
              <m:ctrlPr>
                <w:del w:id="2294" w:author="Phillip" w:date="2023-08-02T15:59:00Z">
                  <w:rPr>
                    <w:rFonts w:ascii="Cambria Math" w:hAnsi="Cambria Math"/>
                  </w:rPr>
                </w:del>
              </m:ctrlPr>
            </m:sSubPr>
            <m:e>
              <m:r>
                <w:del w:id="2295" w:author="Phillip" w:date="2023-08-02T15:59:00Z">
                  <w:rPr>
                    <w:rFonts w:ascii="Cambria Math" w:hAnsi="Cambria Math"/>
                  </w:rPr>
                  <m:t>WH</m:t>
                </w:del>
              </m:r>
            </m:e>
            <m:sub>
              <m:r>
                <w:del w:id="2296" w:author="Phillip" w:date="2023-08-02T15:59:00Z">
                  <w:rPr>
                    <w:rFonts w:ascii="Cambria Math" w:hAnsi="Cambria Math"/>
                  </w:rPr>
                  <m:t>rec</m:t>
                </w:del>
              </m:r>
            </m:sub>
          </m:sSub>
          <m:r>
            <w:del w:id="2297" w:author="Phillip" w:date="2023-08-02T15:59:00Z">
              <m:rPr>
                <m:sty m:val="p"/>
              </m:rPr>
              <w:rPr>
                <w:rFonts w:ascii="Cambria Math" w:hAnsi="Cambria Math"/>
              </w:rPr>
              <m:t xml:space="preserve">= </m:t>
            </w:del>
          </m:r>
          <m:nary>
            <m:naryPr>
              <m:limLoc m:val="undOvr"/>
              <m:subHide m:val="1"/>
              <m:supHide m:val="1"/>
              <m:ctrlPr>
                <w:del w:id="2298" w:author="Phillip" w:date="2023-08-02T15:59:00Z">
                  <w:rPr>
                    <w:rFonts w:ascii="Cambria Math" w:hAnsi="Cambria Math"/>
                  </w:rPr>
                </w:del>
              </m:ctrlPr>
            </m:naryPr>
            <m:sub/>
            <m:sup/>
            <m:e>
              <m:sSub>
                <m:sSubPr>
                  <m:ctrlPr>
                    <w:del w:id="2299" w:author="Phillip" w:date="2023-08-02T15:59:00Z">
                      <w:rPr>
                        <w:rFonts w:ascii="Cambria Math" w:hAnsi="Cambria Math"/>
                      </w:rPr>
                    </w:del>
                  </m:ctrlPr>
                </m:sSubPr>
                <m:e>
                  <m:r>
                    <w:del w:id="2300" w:author="Phillip" w:date="2023-08-02T15:59:00Z">
                      <w:rPr>
                        <w:rFonts w:ascii="Cambria Math" w:hAnsi="Cambria Math"/>
                      </w:rPr>
                      <m:t>W</m:t>
                    </w:del>
                  </m:r>
                </m:e>
                <m:sub>
                  <m:r>
                    <w:del w:id="2301" w:author="Phillip" w:date="2023-08-02T15:59:00Z">
                      <w:rPr>
                        <w:rFonts w:ascii="Cambria Math" w:hAnsi="Cambria Math"/>
                      </w:rPr>
                      <m:t>rec</m:t>
                    </w:del>
                  </m:r>
                </m:sub>
              </m:sSub>
              <m:r>
                <w:del w:id="2302" w:author="Phillip" w:date="2023-08-02T15:59:00Z">
                  <m:rPr>
                    <m:sty m:val="p"/>
                  </m:rPr>
                  <w:rPr>
                    <w:rFonts w:ascii="Cambria Math" w:hAnsi="Cambria Math"/>
                  </w:rPr>
                  <m:t xml:space="preserve"> </m:t>
                </w:del>
              </m:r>
              <m:r>
                <w:del w:id="2303" w:author="Phillip" w:date="2023-08-02T15:59:00Z">
                  <w:rPr>
                    <w:rFonts w:ascii="Cambria Math" w:hAnsi="Cambria Math"/>
                  </w:rPr>
                  <m:t>dt</m:t>
                </w:del>
              </m:r>
            </m:e>
          </m:nary>
        </m:oMath>
      </m:oMathPara>
      <w:bookmarkStart w:id="2304" w:name="_Toc159855260"/>
      <w:bookmarkStart w:id="2305" w:name="_Toc159855782"/>
      <w:bookmarkEnd w:id="2304"/>
      <w:bookmarkEnd w:id="2305"/>
    </w:p>
    <w:p w14:paraId="54265BAC" w14:textId="77777777" w:rsidR="00F11B05" w:rsidRPr="002F0B30" w:rsidRDefault="00F11B05" w:rsidP="00F11B05">
      <w:pPr>
        <w:pStyle w:val="Heading3"/>
        <w:rPr>
          <w:ins w:id="2306" w:author="Phillip" w:date="2023-08-02T16:02:00Z"/>
          <w:rFonts w:eastAsiaTheme="minorEastAsia"/>
        </w:rPr>
      </w:pPr>
      <w:bookmarkStart w:id="2307" w:name="_Toc159855261"/>
      <w:bookmarkStart w:id="2308" w:name="_Ref118204909"/>
      <w:ins w:id="2309" w:author="Phillip" w:date="2023-08-02T16:02:00Z">
        <w:r w:rsidRPr="002F0B30">
          <w:rPr>
            <w:rFonts w:eastAsiaTheme="minorEastAsia"/>
          </w:rPr>
          <w:t>Apparent power and energy</w:t>
        </w:r>
        <w:bookmarkEnd w:id="2307"/>
      </w:ins>
    </w:p>
    <w:p w14:paraId="5E97B577" w14:textId="77777777" w:rsidR="00F11B05" w:rsidRPr="00617B2D" w:rsidRDefault="00F11B05" w:rsidP="00F11B05">
      <w:pPr>
        <w:pStyle w:val="BodyText"/>
        <w:rPr>
          <w:ins w:id="2310" w:author="Phillip" w:date="2023-08-02T16:02:00Z"/>
        </w:rPr>
      </w:pPr>
      <w:ins w:id="2311" w:author="Phillip" w:date="2023-08-02T16:02:00Z">
        <w:r>
          <w:t>A</w:t>
        </w:r>
        <w:r w:rsidRPr="00AA3615">
          <w:t>pparent power is the product of the RMS voltage (</w:t>
        </w:r>
        <w:r w:rsidRPr="00AA3615">
          <w:rPr>
            <w:i/>
            <w:iCs/>
          </w:rPr>
          <w:t>U</w:t>
        </w:r>
        <w:r w:rsidRPr="00AA3615">
          <w:t>) and the RMS current (</w:t>
        </w:r>
        <w:r w:rsidRPr="00AA3615">
          <w:rPr>
            <w:i/>
            <w:iCs/>
          </w:rPr>
          <w:t>I</w:t>
        </w:r>
        <w:r w:rsidRPr="00AA3615">
          <w:t>)</w:t>
        </w:r>
        <w:r>
          <w:t>, computed over a single cycle of the voltage</w:t>
        </w:r>
        <w:r w:rsidRPr="00AA3615">
          <w:t>.</w:t>
        </w:r>
        <w:r w:rsidRPr="00F07E4B">
          <w:t xml:space="preserve"> </w:t>
        </w:r>
        <w:r>
          <w:t>Apparent energy is the apparent power multiplied by the period of the cycle (</w:t>
        </w:r>
        <w:r>
          <w:rPr>
            <w:i/>
            <w:iCs/>
          </w:rPr>
          <w:t>T</w:t>
        </w:r>
        <w:r>
          <w:rPr>
            <w:vertAlign w:val="subscript"/>
          </w:rPr>
          <w:t>m</w:t>
        </w:r>
        <w:r>
          <w:t>).</w:t>
        </w:r>
      </w:ins>
    </w:p>
    <w:p w14:paraId="7D198A37" w14:textId="77777777" w:rsidR="00F11B05" w:rsidRDefault="00F11B05" w:rsidP="00F11B05">
      <w:pPr>
        <w:pStyle w:val="Note"/>
        <w:rPr>
          <w:ins w:id="2312" w:author="Phillip" w:date="2023-08-02T16:02:00Z"/>
        </w:rPr>
      </w:pPr>
      <w:ins w:id="2313" w:author="Phillip" w:date="2023-08-02T16:02:00Z">
        <w:r>
          <w:t>Note:</w:t>
        </w:r>
        <w:r>
          <w:tab/>
          <w:t xml:space="preserve">If apparent power is not </w:t>
        </w:r>
        <w:r w:rsidRPr="00AA3615">
          <w:t xml:space="preserve">computed cycle-by-cycle and then summing the results, the integration interval will </w:t>
        </w:r>
        <w:r>
          <w:t>a</w:t>
        </w:r>
        <w:r w:rsidRPr="00AA3615">
          <w:t>ffect the RMS values.</w:t>
        </w:r>
      </w:ins>
    </w:p>
    <w:p w14:paraId="57D86713" w14:textId="77777777" w:rsidR="00F11B05" w:rsidRPr="002F0B30" w:rsidRDefault="00F11B05" w:rsidP="00F11B05">
      <w:pPr>
        <w:pStyle w:val="Definition"/>
        <w:rPr>
          <w:ins w:id="2314" w:author="Phillip" w:date="2023-08-02T16:02:00Z"/>
        </w:rPr>
      </w:pPr>
      <w:ins w:id="2315" w:author="Phillip" w:date="2023-08-02T16:02:00Z">
        <w:r w:rsidRPr="002F0B30">
          <w:lastRenderedPageBreak/>
          <w:t xml:space="preserve">Apparent power </w:t>
        </w:r>
      </w:ins>
    </w:p>
    <w:p w14:paraId="23F730ED" w14:textId="77777777" w:rsidR="00F11B05" w:rsidRPr="002F0B30" w:rsidRDefault="00F11B05" w:rsidP="00F11B05">
      <w:pPr>
        <w:pStyle w:val="BodyText"/>
        <w:ind w:left="720"/>
        <w:rPr>
          <w:ins w:id="2316" w:author="Phillip" w:date="2023-08-02T16:02:00Z"/>
          <w:rFonts w:eastAsiaTheme="minorEastAsia"/>
        </w:rPr>
      </w:pPr>
      <m:oMathPara>
        <m:oMathParaPr>
          <m:jc m:val="left"/>
        </m:oMathParaPr>
        <m:oMath>
          <m:r>
            <w:ins w:id="2317" w:author="Phillip" w:date="2023-08-02T16:02:00Z">
              <w:rPr>
                <w:rFonts w:ascii="Cambria Math" w:hAnsi="Cambria Math"/>
              </w:rPr>
              <m:t>S=UI</m:t>
            </w:ins>
          </m:r>
        </m:oMath>
      </m:oMathPara>
    </w:p>
    <w:p w14:paraId="5D1CB296" w14:textId="77777777" w:rsidR="00F11B05" w:rsidRPr="002F0B30" w:rsidRDefault="00F11B05" w:rsidP="00F11B05">
      <w:pPr>
        <w:pStyle w:val="Definition"/>
        <w:rPr>
          <w:ins w:id="2318" w:author="Phillip" w:date="2023-08-02T16:02:00Z"/>
        </w:rPr>
      </w:pPr>
      <w:ins w:id="2319" w:author="Phillip" w:date="2023-08-02T16:02:00Z">
        <w:r w:rsidRPr="002F0B30">
          <w:t>Apparent power</w:t>
        </w:r>
        <w:r>
          <w:t>, fundamental only</w:t>
        </w:r>
        <w:r w:rsidRPr="002F0B30">
          <w:t xml:space="preserve"> </w:t>
        </w:r>
      </w:ins>
    </w:p>
    <w:p w14:paraId="30FC1111" w14:textId="77777777" w:rsidR="00F11B05" w:rsidRPr="002F0B30" w:rsidRDefault="0047256C" w:rsidP="00F11B05">
      <w:pPr>
        <w:pStyle w:val="BodyText"/>
        <w:ind w:left="720"/>
        <w:rPr>
          <w:ins w:id="2320" w:author="Phillip" w:date="2023-08-02T16:02:00Z"/>
          <w:rFonts w:eastAsiaTheme="minorEastAsia"/>
        </w:rPr>
      </w:pPr>
      <m:oMathPara>
        <m:oMathParaPr>
          <m:jc m:val="left"/>
        </m:oMathParaPr>
        <m:oMath>
          <m:sSub>
            <m:sSubPr>
              <m:ctrlPr>
                <w:ins w:id="2321" w:author="Phillip" w:date="2023-08-02T16:02:00Z">
                  <w:rPr>
                    <w:rFonts w:ascii="Cambria Math" w:hAnsi="Cambria Math"/>
                    <w:i/>
                  </w:rPr>
                </w:ins>
              </m:ctrlPr>
            </m:sSubPr>
            <m:e>
              <m:r>
                <w:ins w:id="2322" w:author="Phillip" w:date="2023-08-02T16:02:00Z">
                  <w:rPr>
                    <w:rFonts w:ascii="Cambria Math" w:hAnsi="Cambria Math"/>
                  </w:rPr>
                  <m:t>S</m:t>
                </w:ins>
              </m:r>
            </m:e>
            <m:sub>
              <m:r>
                <w:ins w:id="2323" w:author="Phillip" w:date="2023-08-02T16:02:00Z">
                  <w:rPr>
                    <w:rFonts w:ascii="Cambria Math" w:hAnsi="Cambria Math"/>
                  </w:rPr>
                  <m:t>1</m:t>
                </w:ins>
              </m:r>
            </m:sub>
          </m:sSub>
          <m:r>
            <w:ins w:id="2324" w:author="Phillip" w:date="2023-08-02T16:02:00Z">
              <w:rPr>
                <w:rFonts w:ascii="Cambria Math" w:hAnsi="Cambria Math"/>
              </w:rPr>
              <m:t>=</m:t>
            </w:ins>
          </m:r>
          <m:sSub>
            <m:sSubPr>
              <m:ctrlPr>
                <w:ins w:id="2325" w:author="Phillip" w:date="2023-08-02T16:02:00Z">
                  <w:rPr>
                    <w:rFonts w:ascii="Cambria Math" w:hAnsi="Cambria Math"/>
                    <w:i/>
                  </w:rPr>
                </w:ins>
              </m:ctrlPr>
            </m:sSubPr>
            <m:e>
              <m:r>
                <w:ins w:id="2326" w:author="Phillip" w:date="2023-08-02T16:02:00Z">
                  <w:rPr>
                    <w:rFonts w:ascii="Cambria Math" w:hAnsi="Cambria Math"/>
                  </w:rPr>
                  <m:t>U</m:t>
                </w:ins>
              </m:r>
            </m:e>
            <m:sub>
              <m:r>
                <w:ins w:id="2327" w:author="Phillip" w:date="2023-08-02T16:02:00Z">
                  <w:rPr>
                    <w:rFonts w:ascii="Cambria Math" w:hAnsi="Cambria Math"/>
                  </w:rPr>
                  <m:t>1</m:t>
                </w:ins>
              </m:r>
            </m:sub>
          </m:sSub>
          <m:sSub>
            <m:sSubPr>
              <m:ctrlPr>
                <w:ins w:id="2328" w:author="Phillip" w:date="2023-08-02T16:02:00Z">
                  <w:rPr>
                    <w:rFonts w:ascii="Cambria Math" w:hAnsi="Cambria Math"/>
                    <w:i/>
                  </w:rPr>
                </w:ins>
              </m:ctrlPr>
            </m:sSubPr>
            <m:e>
              <m:r>
                <w:ins w:id="2329" w:author="Phillip" w:date="2023-08-02T16:02:00Z">
                  <w:rPr>
                    <w:rFonts w:ascii="Cambria Math" w:hAnsi="Cambria Math"/>
                  </w:rPr>
                  <m:t>I</m:t>
                </w:ins>
              </m:r>
            </m:e>
            <m:sub>
              <m:r>
                <w:ins w:id="2330" w:author="Phillip" w:date="2023-08-02T16:02:00Z">
                  <w:rPr>
                    <w:rFonts w:ascii="Cambria Math" w:hAnsi="Cambria Math"/>
                  </w:rPr>
                  <m:t>1</m:t>
                </w:ins>
              </m:r>
            </m:sub>
          </m:sSub>
        </m:oMath>
      </m:oMathPara>
    </w:p>
    <w:p w14:paraId="51277438" w14:textId="77777777" w:rsidR="00F11B05" w:rsidRPr="002F0B30" w:rsidRDefault="00F11B05" w:rsidP="00F11B05">
      <w:pPr>
        <w:pStyle w:val="Definition"/>
        <w:rPr>
          <w:ins w:id="2331" w:author="Phillip" w:date="2023-08-02T16:02:00Z"/>
        </w:rPr>
      </w:pPr>
      <w:ins w:id="2332" w:author="Phillip" w:date="2023-08-02T16:02:00Z">
        <w:r w:rsidRPr="002F0B30">
          <w:t xml:space="preserve">Apparent </w:t>
        </w:r>
        <w:r>
          <w:t>energy</w:t>
        </w:r>
        <w:r w:rsidRPr="002F0B30">
          <w:t xml:space="preserve"> </w:t>
        </w:r>
      </w:ins>
    </w:p>
    <w:p w14:paraId="71A26746" w14:textId="77777777" w:rsidR="00F11B05" w:rsidRPr="00A468B1" w:rsidRDefault="0047256C" w:rsidP="00F11B05">
      <w:pPr>
        <w:pStyle w:val="BodyText"/>
        <w:ind w:left="720"/>
        <w:rPr>
          <w:ins w:id="2333" w:author="Phillip" w:date="2023-08-02T16:02:00Z"/>
          <w:rFonts w:eastAsiaTheme="minorEastAsia"/>
        </w:rPr>
      </w:pPr>
      <m:oMathPara>
        <m:oMathParaPr>
          <m:jc m:val="left"/>
        </m:oMathParaPr>
        <m:oMath>
          <m:sSub>
            <m:sSubPr>
              <m:ctrlPr>
                <w:ins w:id="2334" w:author="Phillip" w:date="2023-08-02T16:02:00Z">
                  <w:rPr>
                    <w:rFonts w:ascii="Cambria Math" w:hAnsi="Cambria Math"/>
                    <w:i/>
                  </w:rPr>
                </w:ins>
              </m:ctrlPr>
            </m:sSubPr>
            <m:e>
              <m:r>
                <w:ins w:id="2335" w:author="Phillip" w:date="2023-08-02T16:02:00Z">
                  <w:rPr>
                    <w:rFonts w:ascii="Cambria Math" w:hAnsi="Cambria Math"/>
                  </w:rPr>
                  <m:t>E</m:t>
                </w:ins>
              </m:r>
            </m:e>
            <m:sub>
              <m:r>
                <w:ins w:id="2336" w:author="Phillip" w:date="2023-08-02T16:02:00Z">
                  <w:rPr>
                    <w:rFonts w:ascii="Cambria Math" w:hAnsi="Cambria Math"/>
                  </w:rPr>
                  <m:t>s</m:t>
                </w:ins>
              </m:r>
            </m:sub>
          </m:sSub>
          <m:r>
            <w:ins w:id="2337" w:author="Phillip" w:date="2023-08-02T16:02:00Z">
              <w:rPr>
                <w:rFonts w:ascii="Cambria Math" w:hAnsi="Cambria Math"/>
              </w:rPr>
              <m:t>=UI</m:t>
            </w:ins>
          </m:r>
          <m:sSub>
            <m:sSubPr>
              <m:ctrlPr>
                <w:ins w:id="2338" w:author="Phillip" w:date="2023-08-02T16:02:00Z">
                  <w:rPr>
                    <w:rFonts w:ascii="Cambria Math" w:eastAsiaTheme="minorEastAsia" w:hAnsi="Cambria Math"/>
                    <w:i/>
                  </w:rPr>
                </w:ins>
              </m:ctrlPr>
            </m:sSubPr>
            <m:e>
              <m:r>
                <w:ins w:id="2339" w:author="Phillip" w:date="2023-08-02T16:02:00Z">
                  <w:rPr>
                    <w:rFonts w:ascii="Cambria Math" w:eastAsiaTheme="minorEastAsia" w:hAnsi="Cambria Math"/>
                  </w:rPr>
                  <m:t>T</m:t>
                </w:ins>
              </m:r>
            </m:e>
            <m:sub>
              <m:r>
                <w:ins w:id="2340" w:author="Phillip" w:date="2023-08-02T16:02:00Z">
                  <w:rPr>
                    <w:rFonts w:ascii="Cambria Math" w:eastAsiaTheme="minorEastAsia" w:hAnsi="Cambria Math"/>
                  </w:rPr>
                  <m:t>m</m:t>
                </w:ins>
              </m:r>
            </m:sub>
          </m:sSub>
        </m:oMath>
      </m:oMathPara>
    </w:p>
    <w:p w14:paraId="7E60EDF3" w14:textId="77777777" w:rsidR="00F11B05" w:rsidRPr="002F0B30" w:rsidRDefault="00F11B05" w:rsidP="00F11B05">
      <w:pPr>
        <w:pStyle w:val="Definition"/>
        <w:rPr>
          <w:ins w:id="2341" w:author="Phillip" w:date="2023-08-02T16:02:00Z"/>
        </w:rPr>
      </w:pPr>
      <w:ins w:id="2342" w:author="Phillip" w:date="2023-08-02T16:02:00Z">
        <w:r w:rsidRPr="002F0B30">
          <w:t xml:space="preserve">Apparent </w:t>
        </w:r>
        <w:r>
          <w:t>energy, fundamental only</w:t>
        </w:r>
      </w:ins>
    </w:p>
    <w:p w14:paraId="6795777D" w14:textId="77777777" w:rsidR="00F11B05" w:rsidRPr="000A2E93" w:rsidRDefault="0047256C" w:rsidP="00F11B05">
      <w:pPr>
        <w:pStyle w:val="BodyText"/>
        <w:ind w:left="720"/>
        <w:rPr>
          <w:ins w:id="2343" w:author="Phillip" w:date="2023-08-02T16:02:00Z"/>
          <w:rFonts w:eastAsiaTheme="minorEastAsia"/>
        </w:rPr>
      </w:pPr>
      <m:oMathPara>
        <m:oMathParaPr>
          <m:jc m:val="left"/>
        </m:oMathParaPr>
        <m:oMath>
          <m:sSub>
            <m:sSubPr>
              <m:ctrlPr>
                <w:ins w:id="2344" w:author="Phillip" w:date="2023-08-02T16:02:00Z">
                  <w:rPr>
                    <w:rFonts w:ascii="Cambria Math" w:hAnsi="Cambria Math"/>
                    <w:i/>
                  </w:rPr>
                </w:ins>
              </m:ctrlPr>
            </m:sSubPr>
            <m:e>
              <m:r>
                <w:ins w:id="2345" w:author="Phillip" w:date="2023-08-02T16:02:00Z">
                  <w:rPr>
                    <w:rFonts w:ascii="Cambria Math" w:hAnsi="Cambria Math"/>
                  </w:rPr>
                  <m:t>E</m:t>
                </w:ins>
              </m:r>
            </m:e>
            <m:sub>
              <m:r>
                <w:ins w:id="2346" w:author="Phillip" w:date="2023-08-02T16:02:00Z">
                  <w:rPr>
                    <w:rFonts w:ascii="Cambria Math" w:hAnsi="Cambria Math"/>
                  </w:rPr>
                  <m:t>s1</m:t>
                </w:ins>
              </m:r>
            </m:sub>
          </m:sSub>
          <m:r>
            <w:ins w:id="2347" w:author="Phillip" w:date="2023-08-02T16:02:00Z">
              <w:rPr>
                <w:rFonts w:ascii="Cambria Math" w:hAnsi="Cambria Math"/>
              </w:rPr>
              <m:t>=</m:t>
            </w:ins>
          </m:r>
          <m:sSub>
            <m:sSubPr>
              <m:ctrlPr>
                <w:ins w:id="2348" w:author="Phillip" w:date="2023-08-02T16:02:00Z">
                  <w:rPr>
                    <w:rFonts w:ascii="Cambria Math" w:hAnsi="Cambria Math"/>
                    <w:i/>
                  </w:rPr>
                </w:ins>
              </m:ctrlPr>
            </m:sSubPr>
            <m:e>
              <m:r>
                <w:ins w:id="2349" w:author="Phillip" w:date="2023-08-02T16:02:00Z">
                  <w:rPr>
                    <w:rFonts w:ascii="Cambria Math" w:hAnsi="Cambria Math"/>
                  </w:rPr>
                  <m:t>U</m:t>
                </w:ins>
              </m:r>
            </m:e>
            <m:sub>
              <m:r>
                <w:ins w:id="2350" w:author="Phillip" w:date="2023-08-02T16:02:00Z">
                  <w:rPr>
                    <w:rFonts w:ascii="Cambria Math" w:hAnsi="Cambria Math"/>
                  </w:rPr>
                  <m:t>1</m:t>
                </w:ins>
              </m:r>
            </m:sub>
          </m:sSub>
          <m:sSub>
            <m:sSubPr>
              <m:ctrlPr>
                <w:ins w:id="2351" w:author="Phillip" w:date="2023-08-02T16:02:00Z">
                  <w:rPr>
                    <w:rFonts w:ascii="Cambria Math" w:hAnsi="Cambria Math"/>
                    <w:i/>
                  </w:rPr>
                </w:ins>
              </m:ctrlPr>
            </m:sSubPr>
            <m:e>
              <m:r>
                <w:ins w:id="2352" w:author="Phillip" w:date="2023-08-02T16:02:00Z">
                  <w:rPr>
                    <w:rFonts w:ascii="Cambria Math" w:hAnsi="Cambria Math"/>
                  </w:rPr>
                  <m:t>I</m:t>
                </w:ins>
              </m:r>
            </m:e>
            <m:sub>
              <m:r>
                <w:ins w:id="2353" w:author="Phillip" w:date="2023-08-02T16:02:00Z">
                  <w:rPr>
                    <w:rFonts w:ascii="Cambria Math" w:hAnsi="Cambria Math"/>
                  </w:rPr>
                  <m:t>1</m:t>
                </w:ins>
              </m:r>
            </m:sub>
          </m:sSub>
          <m:sSub>
            <m:sSubPr>
              <m:ctrlPr>
                <w:ins w:id="2354" w:author="Phillip" w:date="2023-08-02T16:02:00Z">
                  <w:rPr>
                    <w:rFonts w:ascii="Cambria Math" w:eastAsiaTheme="minorEastAsia" w:hAnsi="Cambria Math"/>
                    <w:i/>
                  </w:rPr>
                </w:ins>
              </m:ctrlPr>
            </m:sSubPr>
            <m:e>
              <m:r>
                <w:ins w:id="2355" w:author="Phillip" w:date="2023-08-02T16:02:00Z">
                  <w:rPr>
                    <w:rFonts w:ascii="Cambria Math" w:eastAsiaTheme="minorEastAsia" w:hAnsi="Cambria Math"/>
                  </w:rPr>
                  <m:t>T</m:t>
                </w:ins>
              </m:r>
            </m:e>
            <m:sub>
              <m:r>
                <w:ins w:id="2356" w:author="Phillip" w:date="2023-08-02T16:02:00Z">
                  <w:rPr>
                    <w:rFonts w:ascii="Cambria Math" w:eastAsiaTheme="minorEastAsia" w:hAnsi="Cambria Math"/>
                  </w:rPr>
                  <m:t>m</m:t>
                </w:ins>
              </m:r>
            </m:sub>
          </m:sSub>
        </m:oMath>
      </m:oMathPara>
    </w:p>
    <w:p w14:paraId="2CC134B4" w14:textId="77777777" w:rsidR="00750E0D" w:rsidRPr="008817AE" w:rsidRDefault="00750E0D" w:rsidP="00750E0D">
      <w:pPr>
        <w:pStyle w:val="Heading3"/>
        <w:rPr>
          <w:rFonts w:eastAsiaTheme="minorEastAsia"/>
        </w:rPr>
      </w:pPr>
      <w:bookmarkStart w:id="2357" w:name="_Toc159855262"/>
      <w:r w:rsidRPr="008817AE">
        <w:rPr>
          <w:rFonts w:eastAsiaTheme="minorEastAsia"/>
        </w:rPr>
        <w:t>Reactive power and energy</w:t>
      </w:r>
      <w:bookmarkEnd w:id="2308"/>
      <w:bookmarkEnd w:id="2357"/>
    </w:p>
    <w:p w14:paraId="0F6DD01B" w14:textId="77777777" w:rsidR="00F11B05" w:rsidRPr="00705FAB" w:rsidRDefault="00F11B05" w:rsidP="00F11B05">
      <w:pPr>
        <w:pStyle w:val="BodyText"/>
        <w:rPr>
          <w:ins w:id="2358" w:author="Phillip" w:date="2023-08-02T16:05:00Z"/>
        </w:rPr>
      </w:pPr>
      <w:ins w:id="2359" w:author="Phillip" w:date="2023-08-02T16:05:00Z">
        <w:r>
          <w:t>Reactive energy and power for the fundamental frequency only are calculated as specified below.</w:t>
        </w:r>
      </w:ins>
    </w:p>
    <w:p w14:paraId="02D5495E" w14:textId="77777777" w:rsidR="00F11B05" w:rsidRDefault="00F11B05" w:rsidP="00F11B05">
      <w:pPr>
        <w:pStyle w:val="Note"/>
        <w:rPr>
          <w:ins w:id="2360" w:author="Phillip" w:date="2023-08-02T16:05:00Z"/>
        </w:rPr>
      </w:pPr>
      <w:ins w:id="2361" w:author="Phillip" w:date="2023-08-02T16:05:00Z">
        <w:r>
          <w:t>Note:</w:t>
        </w:r>
        <w:r>
          <w:tab/>
        </w:r>
        <w:r w:rsidRPr="00705FAB">
          <w:t>Computation of reactive energy</w:t>
        </w:r>
        <w:r>
          <w:t xml:space="preserve"> </w:t>
        </w:r>
        <w:r w:rsidRPr="009C717B">
          <w:t>for non-sinusoidal waveforms</w:t>
        </w:r>
        <w:r w:rsidRPr="00705FAB">
          <w:t xml:space="preserve"> is not possible directly in the time domain.  Historically many different approximations have been used which give the same result for sinusoidal fundamental frequency only systems but give different results for harmonic waveforms.</w:t>
        </w:r>
        <w:r>
          <w:t xml:space="preserve"> </w:t>
        </w:r>
      </w:ins>
    </w:p>
    <w:p w14:paraId="0B0FA420" w14:textId="6DF8C434" w:rsidR="00750E0D" w:rsidRPr="008817AE" w:rsidDel="00F23651" w:rsidRDefault="00750E0D" w:rsidP="00750E0D">
      <w:pPr>
        <w:pStyle w:val="BodyText"/>
        <w:rPr>
          <w:del w:id="2362" w:author="Phillip" w:date="2023-08-02T16:05:00Z"/>
        </w:rPr>
      </w:pPr>
      <w:del w:id="2363" w:author="Phillip" w:date="2023-08-02T16:05:00Z">
        <w:r w:rsidRPr="008817AE" w:rsidDel="00F23651">
          <w:delText>Reactive power and energy shall be determined on the basis of the following equations:</w:delText>
        </w:r>
      </w:del>
    </w:p>
    <w:p w14:paraId="3FC91C7A" w14:textId="667F539D" w:rsidR="008E3ABA" w:rsidRPr="008817AE" w:rsidDel="00F23651" w:rsidRDefault="008E3ABA" w:rsidP="008E3ABA">
      <w:pPr>
        <w:pStyle w:val="Definition"/>
        <w:rPr>
          <w:del w:id="2364" w:author="Phillip" w:date="2023-08-02T16:05:00Z"/>
        </w:rPr>
      </w:pPr>
      <w:del w:id="2365" w:author="Phillip" w:date="2023-08-02T16:05:00Z">
        <w:r w:rsidRPr="008817AE" w:rsidDel="00F23651">
          <w:delText>Reactive power</w:delText>
        </w:r>
        <w:r w:rsidR="00C02B9D" w:rsidRPr="008817AE" w:rsidDel="00F23651">
          <w:rPr>
            <w:rFonts w:eastAsiaTheme="minorEastAsia"/>
          </w:rPr>
          <w:delText xml:space="preserve"> expressed in volt ampere reactive (var)</w:delText>
        </w:r>
      </w:del>
    </w:p>
    <w:p w14:paraId="21565B59" w14:textId="267A116D" w:rsidR="008E3ABA" w:rsidRPr="008817AE" w:rsidDel="00F23651" w:rsidRDefault="008E3ABA" w:rsidP="00953111">
      <w:pPr>
        <w:pStyle w:val="BodyText"/>
        <w:ind w:left="720"/>
        <w:rPr>
          <w:del w:id="2366" w:author="Phillip" w:date="2023-08-02T16:05:00Z"/>
        </w:rPr>
      </w:pPr>
      <m:oMathPara>
        <m:oMathParaPr>
          <m:jc m:val="left"/>
        </m:oMathParaPr>
        <m:oMath>
          <m:r>
            <w:del w:id="2367" w:author="Phillip" w:date="2023-08-02T16:05:00Z">
              <w:rPr>
                <w:rFonts w:ascii="Cambria Math" w:hAnsi="Cambria Math"/>
              </w:rPr>
              <m:t>Q</m:t>
            </w:del>
          </m:r>
          <m:r>
            <w:del w:id="2368" w:author="Phillip" w:date="2023-08-02T16:05:00Z">
              <m:rPr>
                <m:sty m:val="p"/>
              </m:rPr>
              <w:rPr>
                <w:rFonts w:ascii="Cambria Math" w:hAnsi="Cambria Math"/>
              </w:rPr>
              <m:t>=</m:t>
            </w:del>
          </m:r>
          <m:sSub>
            <m:sSubPr>
              <m:ctrlPr>
                <w:del w:id="2369" w:author="Phillip" w:date="2023-08-02T16:05:00Z">
                  <w:rPr>
                    <w:rFonts w:ascii="Cambria Math" w:hAnsi="Cambria Math"/>
                  </w:rPr>
                </w:del>
              </m:ctrlPr>
            </m:sSubPr>
            <m:e>
              <m:r>
                <w:del w:id="2370" w:author="Phillip" w:date="2023-08-02T16:05:00Z">
                  <w:rPr>
                    <w:rFonts w:ascii="Cambria Math" w:hAnsi="Cambria Math"/>
                  </w:rPr>
                  <m:t>U</m:t>
                </w:del>
              </m:r>
            </m:e>
            <m:sub>
              <m:r>
                <w:del w:id="2371" w:author="Phillip" w:date="2023-08-02T16:05:00Z">
                  <w:rPr>
                    <w:rFonts w:ascii="Cambria Math" w:hAnsi="Cambria Math"/>
                  </w:rPr>
                  <m:t>x</m:t>
                </w:del>
              </m:r>
            </m:sub>
          </m:sSub>
          <m:r>
            <w:del w:id="2372" w:author="Phillip" w:date="2023-08-02T16:05:00Z">
              <m:rPr>
                <m:sty m:val="p"/>
              </m:rPr>
              <w:rPr>
                <w:rFonts w:ascii="Cambria Math" w:hAnsi="Cambria Math"/>
              </w:rPr>
              <m:t>∙</m:t>
            </w:del>
          </m:r>
          <m:sSub>
            <m:sSubPr>
              <m:ctrlPr>
                <w:del w:id="2373" w:author="Phillip" w:date="2023-08-02T16:05:00Z">
                  <w:rPr>
                    <w:rFonts w:ascii="Cambria Math" w:hAnsi="Cambria Math"/>
                  </w:rPr>
                </w:del>
              </m:ctrlPr>
            </m:sSubPr>
            <m:e>
              <m:r>
                <w:del w:id="2374" w:author="Phillip" w:date="2023-08-02T16:05:00Z">
                  <w:rPr>
                    <w:rFonts w:ascii="Cambria Math" w:hAnsi="Cambria Math"/>
                  </w:rPr>
                  <m:t>I</m:t>
                </w:del>
              </m:r>
            </m:e>
            <m:sub>
              <m:r>
                <w:del w:id="2375" w:author="Phillip" w:date="2023-08-02T16:05:00Z">
                  <w:rPr>
                    <w:rFonts w:ascii="Cambria Math" w:hAnsi="Cambria Math"/>
                  </w:rPr>
                  <m:t>x</m:t>
                </w:del>
              </m:r>
            </m:sub>
          </m:sSub>
          <m:r>
            <w:del w:id="2376" w:author="Phillip" w:date="2023-08-02T16:05:00Z">
              <m:rPr>
                <m:sty m:val="p"/>
              </m:rPr>
              <w:rPr>
                <w:rFonts w:ascii="Cambria Math" w:hAnsi="Cambria Math"/>
              </w:rPr>
              <m:t>∙sin⁡</m:t>
            </w:del>
          </m:r>
          <m:sSub>
            <m:sSubPr>
              <m:ctrlPr>
                <w:del w:id="2377" w:author="Phillip" w:date="2023-08-02T16:05:00Z">
                  <w:rPr>
                    <w:rFonts w:ascii="Cambria Math" w:hAnsi="Cambria Math"/>
                  </w:rPr>
                </w:del>
              </m:ctrlPr>
            </m:sSubPr>
            <m:e>
              <m:r>
                <w:del w:id="2378" w:author="Phillip" w:date="2023-08-02T16:05:00Z">
                  <w:rPr>
                    <w:rFonts w:ascii="Cambria Math" w:hAnsi="Cambria Math"/>
                  </w:rPr>
                  <m:t>θ</m:t>
                </w:del>
              </m:r>
            </m:e>
            <m:sub>
              <m:r>
                <w:del w:id="2379" w:author="Phillip" w:date="2023-08-02T16:05:00Z">
                  <w:rPr>
                    <w:rFonts w:ascii="Cambria Math" w:hAnsi="Cambria Math"/>
                  </w:rPr>
                  <m:t>x</m:t>
                </w:del>
              </m:r>
            </m:sub>
          </m:sSub>
        </m:oMath>
      </m:oMathPara>
    </w:p>
    <w:p w14:paraId="374F5896" w14:textId="482AFF01" w:rsidR="008E3ABA" w:rsidRPr="008817AE" w:rsidDel="00F23651" w:rsidRDefault="008E3ABA" w:rsidP="008E3ABA">
      <w:pPr>
        <w:pStyle w:val="BodyText"/>
        <w:ind w:left="720"/>
        <w:rPr>
          <w:del w:id="2380" w:author="Phillip" w:date="2023-08-02T16:05:00Z"/>
        </w:rPr>
      </w:pPr>
      <w:del w:id="2381" w:author="Phillip" w:date="2023-08-02T16:05:00Z">
        <w:r w:rsidRPr="008817AE" w:rsidDel="00F23651">
          <w:delText>where:</w:delText>
        </w:r>
      </w:del>
    </w:p>
    <w:p w14:paraId="7A0649EE" w14:textId="7E4EB5F1" w:rsidR="008E3ABA" w:rsidRPr="008817AE" w:rsidDel="00F23651" w:rsidRDefault="008E3ABA" w:rsidP="008E3ABA">
      <w:pPr>
        <w:pStyle w:val="BodyText"/>
        <w:ind w:left="720"/>
        <w:rPr>
          <w:del w:id="2382" w:author="Phillip" w:date="2023-08-02T16:05:00Z"/>
          <w:rFonts w:eastAsiaTheme="minorEastAsia"/>
        </w:rPr>
      </w:pPr>
      <w:del w:id="2383" w:author="Phillip" w:date="2023-08-02T16:05:00Z">
        <w:r w:rsidRPr="008817AE" w:rsidDel="00F23651">
          <w:tab/>
        </w:r>
      </w:del>
      <m:oMath>
        <m:sSub>
          <m:sSubPr>
            <m:ctrlPr>
              <w:del w:id="2384" w:author="Phillip" w:date="2023-08-02T16:05:00Z">
                <w:rPr>
                  <w:rFonts w:ascii="Cambria Math" w:hAnsi="Cambria Math"/>
                  <w:i/>
                </w:rPr>
              </w:del>
            </m:ctrlPr>
          </m:sSubPr>
          <m:e>
            <m:r>
              <w:del w:id="2385" w:author="Phillip" w:date="2023-08-02T16:05:00Z">
                <w:rPr>
                  <w:rFonts w:ascii="Cambria Math" w:hAnsi="Cambria Math"/>
                </w:rPr>
                <m:t>U</m:t>
              </w:del>
            </m:r>
          </m:e>
          <m:sub>
            <m:r>
              <w:del w:id="2386" w:author="Phillip" w:date="2023-08-02T16:05:00Z">
                <w:rPr>
                  <w:rFonts w:ascii="Cambria Math" w:hAnsi="Cambria Math"/>
                </w:rPr>
                <m:t>x</m:t>
              </w:del>
            </m:r>
          </m:sub>
        </m:sSub>
      </m:oMath>
      <w:del w:id="2387" w:author="Phillip" w:date="2023-08-02T16:05:00Z">
        <w:r w:rsidRPr="008817AE" w:rsidDel="00F23651">
          <w:rPr>
            <w:rFonts w:eastAsiaTheme="minorEastAsia"/>
          </w:rPr>
          <w:delText xml:space="preserve"> is the r.m.s. voltage at </w:delText>
        </w:r>
        <w:r w:rsidR="0046571C" w:rsidRPr="008817AE" w:rsidDel="00F23651">
          <w:rPr>
            <w:rFonts w:eastAsiaTheme="minorEastAsia"/>
          </w:rPr>
          <w:delText>a single</w:delText>
        </w:r>
        <w:r w:rsidRPr="008817AE" w:rsidDel="00F23651">
          <w:rPr>
            <w:rFonts w:eastAsiaTheme="minorEastAsia"/>
          </w:rPr>
          <w:delText xml:space="preserve"> frequency expressed in volts (V)</w:delText>
        </w:r>
      </w:del>
    </w:p>
    <w:p w14:paraId="5E4F2EB0" w14:textId="2ACAE75A" w:rsidR="008E3ABA" w:rsidRPr="008817AE" w:rsidDel="00F23651" w:rsidRDefault="0047256C" w:rsidP="008E3ABA">
      <w:pPr>
        <w:pStyle w:val="BodyText"/>
        <w:ind w:left="1440"/>
        <w:rPr>
          <w:del w:id="2388" w:author="Phillip" w:date="2023-08-02T16:05:00Z"/>
          <w:rFonts w:eastAsiaTheme="minorEastAsia"/>
        </w:rPr>
      </w:pPr>
      <m:oMath>
        <m:sSub>
          <m:sSubPr>
            <m:ctrlPr>
              <w:del w:id="2389" w:author="Phillip" w:date="2023-08-02T16:05:00Z">
                <w:rPr>
                  <w:rFonts w:ascii="Cambria Math" w:hAnsi="Cambria Math"/>
                  <w:i/>
                </w:rPr>
              </w:del>
            </m:ctrlPr>
          </m:sSubPr>
          <m:e>
            <m:r>
              <w:del w:id="2390" w:author="Phillip" w:date="2023-08-02T16:05:00Z">
                <w:rPr>
                  <w:rFonts w:ascii="Cambria Math" w:hAnsi="Cambria Math"/>
                </w:rPr>
                <m:t>I</m:t>
              </w:del>
            </m:r>
          </m:e>
          <m:sub>
            <m:r>
              <w:del w:id="2391" w:author="Phillip" w:date="2023-08-02T16:05:00Z">
                <w:rPr>
                  <w:rFonts w:ascii="Cambria Math" w:hAnsi="Cambria Math"/>
                </w:rPr>
                <m:t>x</m:t>
              </w:del>
            </m:r>
          </m:sub>
        </m:sSub>
      </m:oMath>
      <w:del w:id="2392" w:author="Phillip" w:date="2023-08-02T16:05:00Z">
        <w:r w:rsidR="008E3ABA" w:rsidRPr="008817AE" w:rsidDel="00F23651">
          <w:rPr>
            <w:rFonts w:eastAsiaTheme="minorEastAsia"/>
          </w:rPr>
          <w:delText xml:space="preserve"> is the r.m.s current at </w:delText>
        </w:r>
        <w:r w:rsidR="0046571C" w:rsidRPr="008817AE" w:rsidDel="00F23651">
          <w:rPr>
            <w:rFonts w:eastAsiaTheme="minorEastAsia"/>
          </w:rPr>
          <w:delText>a</w:delText>
        </w:r>
        <w:r w:rsidR="008E3ABA" w:rsidRPr="008817AE" w:rsidDel="00F23651">
          <w:rPr>
            <w:rFonts w:eastAsiaTheme="minorEastAsia"/>
          </w:rPr>
          <w:delText xml:space="preserve"> </w:delText>
        </w:r>
        <w:r w:rsidR="0046571C" w:rsidRPr="008817AE" w:rsidDel="00F23651">
          <w:rPr>
            <w:rFonts w:eastAsiaTheme="minorEastAsia"/>
          </w:rPr>
          <w:delText>single</w:delText>
        </w:r>
        <w:r w:rsidR="008E3ABA" w:rsidRPr="008817AE" w:rsidDel="00F23651">
          <w:rPr>
            <w:rFonts w:eastAsiaTheme="minorEastAsia"/>
          </w:rPr>
          <w:delText xml:space="preserve"> frequency expressed in amperes (A)</w:delText>
        </w:r>
      </w:del>
    </w:p>
    <w:p w14:paraId="3B09A0DF" w14:textId="254CA4A4" w:rsidR="008E3ABA" w:rsidRPr="008817AE" w:rsidDel="00F23651" w:rsidRDefault="0047256C" w:rsidP="0046571C">
      <w:pPr>
        <w:pStyle w:val="BodyText"/>
        <w:ind w:left="1440"/>
        <w:rPr>
          <w:del w:id="2393" w:author="Phillip" w:date="2023-08-02T16:05:00Z"/>
          <w:rFonts w:eastAsiaTheme="minorEastAsia"/>
        </w:rPr>
      </w:pPr>
      <m:oMath>
        <m:sSub>
          <m:sSubPr>
            <m:ctrlPr>
              <w:del w:id="2394" w:author="Phillip" w:date="2023-08-02T16:05:00Z">
                <w:rPr>
                  <w:rFonts w:ascii="Cambria Math" w:hAnsi="Cambria Math"/>
                  <w:i/>
                </w:rPr>
              </w:del>
            </m:ctrlPr>
          </m:sSubPr>
          <m:e>
            <m:r>
              <w:del w:id="2395" w:author="Phillip" w:date="2023-08-02T16:05:00Z">
                <w:rPr>
                  <w:rFonts w:ascii="Cambria Math" w:hAnsi="Cambria Math"/>
                </w:rPr>
                <m:t>θ</m:t>
              </w:del>
            </m:r>
          </m:e>
          <m:sub>
            <m:r>
              <w:del w:id="2396" w:author="Phillip" w:date="2023-08-02T16:05:00Z">
                <w:rPr>
                  <w:rFonts w:ascii="Cambria Math" w:hAnsi="Cambria Math"/>
                </w:rPr>
                <m:t>x</m:t>
              </w:del>
            </m:r>
          </m:sub>
        </m:sSub>
      </m:oMath>
      <w:del w:id="2397" w:author="Phillip" w:date="2023-08-02T16:05:00Z">
        <w:r w:rsidR="008E3ABA" w:rsidRPr="008817AE" w:rsidDel="00F23651">
          <w:rPr>
            <w:rFonts w:eastAsiaTheme="minorEastAsia"/>
          </w:rPr>
          <w:delText xml:space="preserve"> is the phase angle of</w:delText>
        </w:r>
        <w:r w:rsidR="0046571C" w:rsidRPr="008817AE" w:rsidDel="00F23651">
          <w:rPr>
            <w:rFonts w:eastAsiaTheme="minorEastAsia"/>
          </w:rPr>
          <w:delText xml:space="preserve"> </w:delText>
        </w:r>
      </w:del>
      <m:oMath>
        <m:sSub>
          <m:sSubPr>
            <m:ctrlPr>
              <w:del w:id="2398" w:author="Phillip" w:date="2023-08-02T16:05:00Z">
                <w:rPr>
                  <w:rFonts w:ascii="Cambria Math" w:hAnsi="Cambria Math"/>
                  <w:i/>
                </w:rPr>
              </w:del>
            </m:ctrlPr>
          </m:sSubPr>
          <m:e>
            <m:r>
              <w:del w:id="2399" w:author="Phillip" w:date="2023-08-02T16:05:00Z">
                <w:rPr>
                  <w:rFonts w:ascii="Cambria Math" w:hAnsi="Cambria Math"/>
                </w:rPr>
                <m:t>U</m:t>
              </w:del>
            </m:r>
          </m:e>
          <m:sub>
            <m:r>
              <w:del w:id="2400" w:author="Phillip" w:date="2023-08-02T16:05:00Z">
                <w:rPr>
                  <w:rFonts w:ascii="Cambria Math" w:hAnsi="Cambria Math"/>
                </w:rPr>
                <m:t>x</m:t>
              </w:del>
            </m:r>
          </m:sub>
        </m:sSub>
      </m:oMath>
      <w:del w:id="2401" w:author="Phillip" w:date="2023-08-02T16:05:00Z">
        <w:r w:rsidR="008E3ABA" w:rsidRPr="008817AE" w:rsidDel="00F23651">
          <w:rPr>
            <w:rFonts w:eastAsiaTheme="minorEastAsia"/>
          </w:rPr>
          <w:delText xml:space="preserve"> relative to </w:delText>
        </w:r>
      </w:del>
      <m:oMath>
        <m:sSub>
          <m:sSubPr>
            <m:ctrlPr>
              <w:del w:id="2402" w:author="Phillip" w:date="2023-08-02T16:05:00Z">
                <w:rPr>
                  <w:rFonts w:ascii="Cambria Math" w:hAnsi="Cambria Math"/>
                  <w:i/>
                </w:rPr>
              </w:del>
            </m:ctrlPr>
          </m:sSubPr>
          <m:e>
            <m:r>
              <w:del w:id="2403" w:author="Phillip" w:date="2023-08-02T16:05:00Z">
                <w:rPr>
                  <w:rFonts w:ascii="Cambria Math" w:hAnsi="Cambria Math"/>
                </w:rPr>
                <m:t>I</m:t>
              </w:del>
            </m:r>
          </m:e>
          <m:sub>
            <m:r>
              <w:del w:id="2404" w:author="Phillip" w:date="2023-08-02T16:05:00Z">
                <w:rPr>
                  <w:rFonts w:ascii="Cambria Math" w:hAnsi="Cambria Math"/>
                </w:rPr>
                <m:t>x</m:t>
              </w:del>
            </m:r>
          </m:sub>
        </m:sSub>
      </m:oMath>
    </w:p>
    <w:p w14:paraId="553F0432" w14:textId="33911F3D" w:rsidR="00750E0D" w:rsidRPr="008817AE" w:rsidRDefault="00750E0D" w:rsidP="00750E0D">
      <w:pPr>
        <w:pStyle w:val="Definition"/>
      </w:pPr>
      <w:r w:rsidRPr="008817AE">
        <w:t>Reactive power</w:t>
      </w:r>
      <w:ins w:id="2405" w:author="Phillip" w:date="2023-08-02T16:07:00Z">
        <w:r w:rsidR="00F23651">
          <w:t>,</w:t>
        </w:r>
      </w:ins>
      <w:r w:rsidRPr="008817AE">
        <w:t xml:space="preserve"> </w:t>
      </w:r>
      <w:del w:id="2406" w:author="Phillip" w:date="2023-08-02T16:06:00Z">
        <w:r w:rsidRPr="008817AE" w:rsidDel="00F23651">
          <w:delText>(</w:delText>
        </w:r>
      </w:del>
      <w:r w:rsidRPr="008817AE">
        <w:t xml:space="preserve">fundamental </w:t>
      </w:r>
      <w:del w:id="2407" w:author="Phillip" w:date="2023-08-02T16:07:00Z">
        <w:r w:rsidRPr="008817AE" w:rsidDel="00F23651">
          <w:delText xml:space="preserve">frequency </w:delText>
        </w:r>
      </w:del>
      <w:r w:rsidRPr="008817AE">
        <w:t>only</w:t>
      </w:r>
      <w:del w:id="2408" w:author="Phillip" w:date="2023-08-02T16:07:00Z">
        <w:r w:rsidRPr="008817AE" w:rsidDel="00F23651">
          <w:delText>)</w:delText>
        </w:r>
        <w:r w:rsidR="0046676B" w:rsidRPr="008817AE" w:rsidDel="00F23651">
          <w:delText xml:space="preserve"> </w:delText>
        </w:r>
        <w:r w:rsidR="0046676B" w:rsidRPr="008817AE" w:rsidDel="00F23651">
          <w:rPr>
            <w:rFonts w:eastAsiaTheme="minorEastAsia"/>
          </w:rPr>
          <w:delText>expressed in volt ampere reactive (var)</w:delText>
        </w:r>
      </w:del>
    </w:p>
    <w:p w14:paraId="607CF37A" w14:textId="058FC202" w:rsidR="00F23651" w:rsidRPr="00F23651" w:rsidRDefault="0047256C" w:rsidP="00953111">
      <w:pPr>
        <w:pStyle w:val="BodyText"/>
        <w:ind w:left="720"/>
        <w:rPr>
          <w:ins w:id="2409" w:author="Phillip" w:date="2023-08-02T16:07:00Z"/>
          <w:rFonts w:eastAsiaTheme="minorEastAsia"/>
        </w:rPr>
      </w:pPr>
      <m:oMathPara>
        <m:oMathParaPr>
          <m:jc m:val="left"/>
        </m:oMathParaPr>
        <m:oMath>
          <m:sSub>
            <m:sSubPr>
              <m:ctrlPr>
                <w:ins w:id="2410" w:author="Phillip" w:date="2023-08-02T16:07:00Z">
                  <w:rPr>
                    <w:rFonts w:ascii="Cambria Math" w:hAnsi="Cambria Math"/>
                    <w:i/>
                  </w:rPr>
                </w:ins>
              </m:ctrlPr>
            </m:sSubPr>
            <m:e>
              <m:r>
                <w:ins w:id="2411" w:author="Phillip" w:date="2023-08-02T16:07:00Z">
                  <w:rPr>
                    <w:rFonts w:ascii="Cambria Math" w:hAnsi="Cambria Math"/>
                  </w:rPr>
                  <m:t>Q</m:t>
                </w:ins>
              </m:r>
            </m:e>
            <m:sub>
              <m:r>
                <w:ins w:id="2412" w:author="Phillip" w:date="2023-08-02T16:07:00Z">
                  <w:rPr>
                    <w:rFonts w:ascii="Cambria Math" w:hAnsi="Cambria Math"/>
                  </w:rPr>
                  <m:t>1</m:t>
                </w:ins>
              </m:r>
            </m:sub>
          </m:sSub>
          <m:r>
            <w:ins w:id="2413" w:author="Phillip" w:date="2023-08-02T16:07:00Z">
              <m:rPr>
                <m:sty m:val="p"/>
              </m:rPr>
              <w:rPr>
                <w:rFonts w:ascii="Cambria Math" w:hAnsi="Cambria Math"/>
              </w:rPr>
              <m:t>=</m:t>
            </w:ins>
          </m:r>
          <m:rad>
            <m:radPr>
              <m:degHide m:val="1"/>
              <m:ctrlPr>
                <w:ins w:id="2414" w:author="Phillip" w:date="2023-08-02T16:07:00Z">
                  <w:rPr>
                    <w:rFonts w:ascii="Cambria Math" w:hAnsi="Cambria Math"/>
                  </w:rPr>
                </w:ins>
              </m:ctrlPr>
            </m:radPr>
            <m:deg/>
            <m:e>
              <m:sSup>
                <m:sSupPr>
                  <m:ctrlPr>
                    <w:ins w:id="2415" w:author="Phillip" w:date="2023-08-02T16:07:00Z">
                      <w:rPr>
                        <w:rFonts w:ascii="Cambria Math" w:hAnsi="Cambria Math"/>
                        <w:i/>
                      </w:rPr>
                    </w:ins>
                  </m:ctrlPr>
                </m:sSupPr>
                <m:e>
                  <m:sSub>
                    <m:sSubPr>
                      <m:ctrlPr>
                        <w:ins w:id="2416" w:author="Phillip" w:date="2023-08-02T16:07:00Z">
                          <w:rPr>
                            <w:rFonts w:ascii="Cambria Math" w:hAnsi="Cambria Math"/>
                            <w:i/>
                          </w:rPr>
                        </w:ins>
                      </m:ctrlPr>
                    </m:sSubPr>
                    <m:e>
                      <m:r>
                        <w:ins w:id="2417" w:author="Phillip" w:date="2023-08-02T16:07:00Z">
                          <w:rPr>
                            <w:rFonts w:ascii="Cambria Math" w:hAnsi="Cambria Math"/>
                          </w:rPr>
                          <m:t>S</m:t>
                        </w:ins>
                      </m:r>
                    </m:e>
                    <m:sub>
                      <m:r>
                        <w:ins w:id="2418" w:author="Phillip" w:date="2023-08-02T16:07:00Z">
                          <w:rPr>
                            <w:rFonts w:ascii="Cambria Math" w:hAnsi="Cambria Math"/>
                          </w:rPr>
                          <m:t>1</m:t>
                        </w:ins>
                      </m:r>
                    </m:sub>
                  </m:sSub>
                </m:e>
                <m:sup>
                  <m:r>
                    <w:ins w:id="2419" w:author="Phillip" w:date="2023-08-02T16:07:00Z">
                      <w:rPr>
                        <w:rFonts w:ascii="Cambria Math" w:hAnsi="Cambria Math"/>
                      </w:rPr>
                      <m:t>2</m:t>
                    </w:ins>
                  </m:r>
                </m:sup>
              </m:sSup>
              <m:r>
                <w:ins w:id="2420" w:author="Phillip" w:date="2023-08-02T16:07:00Z">
                  <w:rPr>
                    <w:rFonts w:ascii="Cambria Math" w:hAnsi="Cambria Math"/>
                  </w:rPr>
                  <m:t>-</m:t>
                </w:ins>
              </m:r>
              <m:sSup>
                <m:sSupPr>
                  <m:ctrlPr>
                    <w:ins w:id="2421" w:author="Phillip" w:date="2023-08-02T16:07:00Z">
                      <w:rPr>
                        <w:rFonts w:ascii="Cambria Math" w:hAnsi="Cambria Math"/>
                        <w:i/>
                      </w:rPr>
                    </w:ins>
                  </m:ctrlPr>
                </m:sSupPr>
                <m:e>
                  <m:sSub>
                    <m:sSubPr>
                      <m:ctrlPr>
                        <w:ins w:id="2422" w:author="Phillip" w:date="2023-08-02T16:07:00Z">
                          <w:rPr>
                            <w:rFonts w:ascii="Cambria Math" w:hAnsi="Cambria Math"/>
                            <w:i/>
                          </w:rPr>
                        </w:ins>
                      </m:ctrlPr>
                    </m:sSubPr>
                    <m:e>
                      <m:r>
                        <w:ins w:id="2423" w:author="Phillip" w:date="2023-08-02T16:07:00Z">
                          <w:rPr>
                            <w:rFonts w:ascii="Cambria Math" w:hAnsi="Cambria Math"/>
                          </w:rPr>
                          <m:t>P</m:t>
                        </w:ins>
                      </m:r>
                    </m:e>
                    <m:sub>
                      <m:r>
                        <w:ins w:id="2424" w:author="Phillip" w:date="2023-08-02T16:07:00Z">
                          <w:rPr>
                            <w:rFonts w:ascii="Cambria Math" w:hAnsi="Cambria Math"/>
                          </w:rPr>
                          <m:t>1</m:t>
                        </w:ins>
                      </m:r>
                    </m:sub>
                  </m:sSub>
                </m:e>
                <m:sup>
                  <m:r>
                    <w:ins w:id="2425" w:author="Phillip" w:date="2023-08-02T16:07:00Z">
                      <w:rPr>
                        <w:rFonts w:ascii="Cambria Math" w:hAnsi="Cambria Math"/>
                      </w:rPr>
                      <m:t>2</m:t>
                    </w:ins>
                  </m:r>
                </m:sup>
              </m:sSup>
            </m:e>
          </m:rad>
        </m:oMath>
      </m:oMathPara>
    </w:p>
    <w:p w14:paraId="6D90DB83" w14:textId="57C58317" w:rsidR="00750E0D" w:rsidRPr="008817AE" w:rsidDel="00F23651" w:rsidRDefault="00750E0D" w:rsidP="00953111">
      <w:pPr>
        <w:pStyle w:val="BodyText"/>
        <w:ind w:left="720"/>
        <w:rPr>
          <w:del w:id="2426" w:author="Phillip" w:date="2023-08-02T16:07:00Z"/>
        </w:rPr>
      </w:pPr>
      <m:oMathPara>
        <m:oMathParaPr>
          <m:jc m:val="left"/>
        </m:oMathParaPr>
        <m:oMath>
          <m:r>
            <w:del w:id="2427" w:author="Phillip" w:date="2023-08-02T16:07:00Z">
              <w:rPr>
                <w:rFonts w:ascii="Cambria Math" w:hAnsi="Cambria Math"/>
              </w:rPr>
              <m:t>VAR</m:t>
            </w:del>
          </m:r>
          <m:r>
            <w:del w:id="2428" w:author="Phillip" w:date="2023-08-02T16:07:00Z">
              <m:rPr>
                <m:sty m:val="p"/>
              </m:rPr>
              <w:rPr>
                <w:rFonts w:ascii="Cambria Math" w:hAnsi="Cambria Math"/>
              </w:rPr>
              <m:t>=</m:t>
            </w:del>
          </m:r>
          <m:sSub>
            <m:sSubPr>
              <m:ctrlPr>
                <w:del w:id="2429" w:author="Phillip" w:date="2023-08-02T16:07:00Z">
                  <w:rPr>
                    <w:rFonts w:ascii="Cambria Math" w:hAnsi="Cambria Math"/>
                  </w:rPr>
                </w:del>
              </m:ctrlPr>
            </m:sSubPr>
            <m:e>
              <m:r>
                <w:del w:id="2430" w:author="Phillip" w:date="2023-08-02T16:07:00Z">
                  <w:rPr>
                    <w:rFonts w:ascii="Cambria Math" w:hAnsi="Cambria Math"/>
                  </w:rPr>
                  <m:t>U</m:t>
                </w:del>
              </m:r>
            </m:e>
            <m:sub>
              <m:r>
                <w:del w:id="2431" w:author="Phillip" w:date="2023-08-02T16:07:00Z">
                  <m:rPr>
                    <m:sty m:val="p"/>
                  </m:rPr>
                  <w:rPr>
                    <w:rFonts w:ascii="Cambria Math" w:hAnsi="Cambria Math"/>
                  </w:rPr>
                  <m:t>1</m:t>
                </w:del>
              </m:r>
            </m:sub>
          </m:sSub>
          <m:r>
            <w:del w:id="2432" w:author="Phillip" w:date="2023-08-02T16:07:00Z">
              <m:rPr>
                <m:sty m:val="p"/>
              </m:rPr>
              <w:rPr>
                <w:rFonts w:ascii="Cambria Math" w:hAnsi="Cambria Math"/>
              </w:rPr>
              <m:t>∙</m:t>
            </w:del>
          </m:r>
          <m:sSub>
            <m:sSubPr>
              <m:ctrlPr>
                <w:del w:id="2433" w:author="Phillip" w:date="2023-08-02T16:07:00Z">
                  <w:rPr>
                    <w:rFonts w:ascii="Cambria Math" w:hAnsi="Cambria Math"/>
                  </w:rPr>
                </w:del>
              </m:ctrlPr>
            </m:sSubPr>
            <m:e>
              <m:r>
                <w:del w:id="2434" w:author="Phillip" w:date="2023-08-02T16:07:00Z">
                  <w:rPr>
                    <w:rFonts w:ascii="Cambria Math" w:hAnsi="Cambria Math"/>
                  </w:rPr>
                  <m:t>I</m:t>
                </w:del>
              </m:r>
            </m:e>
            <m:sub>
              <m:r>
                <w:del w:id="2435" w:author="Phillip" w:date="2023-08-02T16:07:00Z">
                  <m:rPr>
                    <m:sty m:val="p"/>
                  </m:rPr>
                  <w:rPr>
                    <w:rFonts w:ascii="Cambria Math" w:hAnsi="Cambria Math"/>
                  </w:rPr>
                  <m:t>1</m:t>
                </w:del>
              </m:r>
            </m:sub>
          </m:sSub>
          <m:r>
            <w:del w:id="2436" w:author="Phillip" w:date="2023-08-02T16:07:00Z">
              <m:rPr>
                <m:sty m:val="p"/>
              </m:rPr>
              <w:rPr>
                <w:rFonts w:ascii="Cambria Math" w:hAnsi="Cambria Math"/>
              </w:rPr>
              <m:t>∙sin⁡</m:t>
            </w:del>
          </m:r>
          <m:sSub>
            <m:sSubPr>
              <m:ctrlPr>
                <w:del w:id="2437" w:author="Phillip" w:date="2023-08-02T16:07:00Z">
                  <w:rPr>
                    <w:rFonts w:ascii="Cambria Math" w:hAnsi="Cambria Math"/>
                  </w:rPr>
                </w:del>
              </m:ctrlPr>
            </m:sSubPr>
            <m:e>
              <m:r>
                <w:del w:id="2438" w:author="Phillip" w:date="2023-08-02T16:07:00Z">
                  <w:rPr>
                    <w:rFonts w:ascii="Cambria Math" w:hAnsi="Cambria Math"/>
                  </w:rPr>
                  <m:t>θ</m:t>
                </w:del>
              </m:r>
            </m:e>
            <m:sub>
              <m:r>
                <w:del w:id="2439" w:author="Phillip" w:date="2023-08-02T16:07:00Z">
                  <m:rPr>
                    <m:sty m:val="p"/>
                  </m:rPr>
                  <w:rPr>
                    <w:rFonts w:ascii="Cambria Math" w:hAnsi="Cambria Math"/>
                  </w:rPr>
                  <m:t>1</m:t>
                </w:del>
              </m:r>
            </m:sub>
          </m:sSub>
        </m:oMath>
      </m:oMathPara>
    </w:p>
    <w:p w14:paraId="69421943" w14:textId="0B800BF0" w:rsidR="00750E0D" w:rsidRPr="008817AE" w:rsidRDefault="00750E0D" w:rsidP="00750E0D">
      <w:pPr>
        <w:pStyle w:val="Definition"/>
      </w:pPr>
      <w:r w:rsidRPr="008817AE">
        <w:t>Reactive energy</w:t>
      </w:r>
      <w:ins w:id="2440" w:author="Phillip" w:date="2023-08-02T16:07:00Z">
        <w:r w:rsidR="00F23651">
          <w:t>,</w:t>
        </w:r>
      </w:ins>
      <w:r w:rsidRPr="008817AE">
        <w:t xml:space="preserve"> </w:t>
      </w:r>
      <w:del w:id="2441" w:author="Phillip" w:date="2023-08-02T16:07:00Z">
        <w:r w:rsidRPr="008817AE" w:rsidDel="00F23651">
          <w:delText>(</w:delText>
        </w:r>
      </w:del>
      <w:r w:rsidRPr="008817AE">
        <w:t>fundamental</w:t>
      </w:r>
      <w:del w:id="2442" w:author="Phillip" w:date="2023-08-02T16:07:00Z">
        <w:r w:rsidRPr="008817AE" w:rsidDel="00F23651">
          <w:delText xml:space="preserve"> frequency</w:delText>
        </w:r>
      </w:del>
      <w:r w:rsidRPr="008817AE">
        <w:t xml:space="preserve"> only</w:t>
      </w:r>
      <w:del w:id="2443" w:author="Phillip" w:date="2023-08-02T16:08:00Z">
        <w:r w:rsidRPr="008817AE" w:rsidDel="00F23651">
          <w:delText>)</w:delText>
        </w:r>
        <w:r w:rsidR="0046676B" w:rsidRPr="008817AE" w:rsidDel="00F23651">
          <w:delText xml:space="preserve"> </w:delText>
        </w:r>
        <w:r w:rsidR="0046676B" w:rsidRPr="008817AE" w:rsidDel="00F23651">
          <w:rPr>
            <w:rFonts w:eastAsiaTheme="minorEastAsia"/>
          </w:rPr>
          <w:delText>expressed in volt ampere hour reactive (varh)</w:delText>
        </w:r>
      </w:del>
    </w:p>
    <w:p w14:paraId="3D1CBF89" w14:textId="59EA370F" w:rsidR="00F23651" w:rsidRPr="00F23651" w:rsidRDefault="0047256C" w:rsidP="00F23651">
      <w:pPr>
        <w:pStyle w:val="BodyText"/>
        <w:ind w:left="720"/>
        <w:rPr>
          <w:ins w:id="2444" w:author="Phillip" w:date="2023-08-02T16:08:00Z"/>
          <w:rFonts w:eastAsiaTheme="minorEastAsia"/>
        </w:rPr>
      </w:pPr>
      <m:oMathPara>
        <m:oMathParaPr>
          <m:jc m:val="left"/>
        </m:oMathParaPr>
        <m:oMath>
          <m:sSub>
            <m:sSubPr>
              <m:ctrlPr>
                <w:ins w:id="2445" w:author="Phillip" w:date="2023-08-02T16:08:00Z">
                  <w:rPr>
                    <w:rFonts w:ascii="Cambria Math" w:hAnsi="Cambria Math"/>
                    <w:i/>
                  </w:rPr>
                </w:ins>
              </m:ctrlPr>
            </m:sSubPr>
            <m:e>
              <m:r>
                <w:ins w:id="2446" w:author="Phillip" w:date="2023-08-02T16:08:00Z">
                  <w:rPr>
                    <w:rFonts w:ascii="Cambria Math" w:hAnsi="Cambria Math"/>
                  </w:rPr>
                  <m:t>E</m:t>
                </w:ins>
              </m:r>
            </m:e>
            <m:sub>
              <m:r>
                <w:ins w:id="2447" w:author="Phillip" w:date="2023-08-02T16:08:00Z">
                  <w:rPr>
                    <w:rFonts w:ascii="Cambria Math" w:hAnsi="Cambria Math"/>
                  </w:rPr>
                  <m:t>r1</m:t>
                </w:ins>
              </m:r>
            </m:sub>
          </m:sSub>
          <m:r>
            <w:ins w:id="2448" w:author="Phillip" w:date="2023-08-02T16:08:00Z">
              <m:rPr>
                <m:sty m:val="p"/>
              </m:rPr>
              <w:rPr>
                <w:rFonts w:ascii="Cambria Math" w:hAnsi="Cambria Math"/>
              </w:rPr>
              <m:t>=</m:t>
            </w:ins>
          </m:r>
          <m:rad>
            <m:radPr>
              <m:degHide m:val="1"/>
              <m:ctrlPr>
                <w:ins w:id="2449" w:author="Phillip" w:date="2023-08-02T16:08:00Z">
                  <w:rPr>
                    <w:rFonts w:ascii="Cambria Math" w:hAnsi="Cambria Math"/>
                  </w:rPr>
                </w:ins>
              </m:ctrlPr>
            </m:radPr>
            <m:deg/>
            <m:e>
              <m:sSup>
                <m:sSupPr>
                  <m:ctrlPr>
                    <w:ins w:id="2450" w:author="Phillip" w:date="2023-08-02T16:08:00Z">
                      <w:rPr>
                        <w:rFonts w:ascii="Cambria Math" w:hAnsi="Cambria Math"/>
                        <w:i/>
                      </w:rPr>
                    </w:ins>
                  </m:ctrlPr>
                </m:sSupPr>
                <m:e>
                  <m:sSub>
                    <m:sSubPr>
                      <m:ctrlPr>
                        <w:ins w:id="2451" w:author="Phillip" w:date="2023-08-02T16:08:00Z">
                          <w:rPr>
                            <w:rFonts w:ascii="Cambria Math" w:hAnsi="Cambria Math"/>
                            <w:i/>
                          </w:rPr>
                        </w:ins>
                      </m:ctrlPr>
                    </m:sSubPr>
                    <m:e>
                      <m:r>
                        <w:ins w:id="2452" w:author="Phillip" w:date="2023-08-02T16:08:00Z">
                          <w:rPr>
                            <w:rFonts w:ascii="Cambria Math" w:hAnsi="Cambria Math"/>
                          </w:rPr>
                          <m:t>E</m:t>
                        </w:ins>
                      </m:r>
                    </m:e>
                    <m:sub>
                      <m:r>
                        <w:ins w:id="2453" w:author="Phillip" w:date="2023-08-02T16:08:00Z">
                          <w:rPr>
                            <w:rFonts w:ascii="Cambria Math" w:hAnsi="Cambria Math"/>
                          </w:rPr>
                          <m:t>s1</m:t>
                        </w:ins>
                      </m:r>
                    </m:sub>
                  </m:sSub>
                </m:e>
                <m:sup>
                  <m:r>
                    <w:ins w:id="2454" w:author="Phillip" w:date="2023-08-02T16:08:00Z">
                      <w:rPr>
                        <w:rFonts w:ascii="Cambria Math" w:hAnsi="Cambria Math"/>
                      </w:rPr>
                      <m:t>2</m:t>
                    </w:ins>
                  </m:r>
                </m:sup>
              </m:sSup>
              <m:r>
                <w:ins w:id="2455" w:author="Phillip" w:date="2023-08-02T16:08:00Z">
                  <w:rPr>
                    <w:rFonts w:ascii="Cambria Math" w:hAnsi="Cambria Math"/>
                  </w:rPr>
                  <m:t>-</m:t>
                </w:ins>
              </m:r>
              <m:sSup>
                <m:sSupPr>
                  <m:ctrlPr>
                    <w:ins w:id="2456" w:author="Phillip" w:date="2023-08-02T16:08:00Z">
                      <w:rPr>
                        <w:rFonts w:ascii="Cambria Math" w:hAnsi="Cambria Math"/>
                        <w:i/>
                      </w:rPr>
                    </w:ins>
                  </m:ctrlPr>
                </m:sSupPr>
                <m:e>
                  <m:sSub>
                    <m:sSubPr>
                      <m:ctrlPr>
                        <w:ins w:id="2457" w:author="Phillip" w:date="2023-08-02T16:08:00Z">
                          <w:rPr>
                            <w:rFonts w:ascii="Cambria Math" w:hAnsi="Cambria Math"/>
                            <w:i/>
                          </w:rPr>
                        </w:ins>
                      </m:ctrlPr>
                    </m:sSubPr>
                    <m:e>
                      <m:r>
                        <w:ins w:id="2458" w:author="Phillip" w:date="2023-08-02T16:08:00Z">
                          <w:rPr>
                            <w:rFonts w:ascii="Cambria Math" w:hAnsi="Cambria Math"/>
                          </w:rPr>
                          <m:t>E</m:t>
                        </w:ins>
                      </m:r>
                    </m:e>
                    <m:sub>
                      <m:r>
                        <w:ins w:id="2459" w:author="Phillip" w:date="2023-08-02T16:08:00Z">
                          <w:rPr>
                            <w:rFonts w:ascii="Cambria Math" w:hAnsi="Cambria Math"/>
                          </w:rPr>
                          <m:t>a1</m:t>
                        </w:ins>
                      </m:r>
                    </m:sub>
                  </m:sSub>
                </m:e>
                <m:sup>
                  <m:r>
                    <w:ins w:id="2460" w:author="Phillip" w:date="2023-08-02T16:08:00Z">
                      <w:rPr>
                        <w:rFonts w:ascii="Cambria Math" w:hAnsi="Cambria Math"/>
                      </w:rPr>
                      <m:t>2</m:t>
                    </w:ins>
                  </m:r>
                </m:sup>
              </m:sSup>
            </m:e>
          </m:rad>
        </m:oMath>
      </m:oMathPara>
    </w:p>
    <w:p w14:paraId="27D0161A" w14:textId="257BACC2" w:rsidR="00750E0D" w:rsidRPr="008817AE" w:rsidDel="00F23651" w:rsidRDefault="00750E0D" w:rsidP="00953111">
      <w:pPr>
        <w:pStyle w:val="BodyText"/>
        <w:ind w:left="720"/>
        <w:rPr>
          <w:del w:id="2461" w:author="Phillip" w:date="2023-08-02T16:08:00Z"/>
        </w:rPr>
      </w:pPr>
      <m:oMathPara>
        <m:oMathParaPr>
          <m:jc m:val="left"/>
        </m:oMathParaPr>
        <m:oMath>
          <m:r>
            <w:del w:id="2462" w:author="Phillip" w:date="2023-08-02T16:08:00Z">
              <w:rPr>
                <w:rFonts w:ascii="Cambria Math" w:hAnsi="Cambria Math"/>
              </w:rPr>
              <m:t>VARH</m:t>
            </w:del>
          </m:r>
          <m:r>
            <w:del w:id="2463" w:author="Phillip" w:date="2023-08-02T16:08:00Z">
              <m:rPr>
                <m:sty m:val="p"/>
              </m:rPr>
              <w:rPr>
                <w:rFonts w:ascii="Cambria Math" w:hAnsi="Cambria Math"/>
              </w:rPr>
              <m:t>=</m:t>
            </w:del>
          </m:r>
          <m:nary>
            <m:naryPr>
              <m:limLoc m:val="undOvr"/>
              <m:subHide m:val="1"/>
              <m:supHide m:val="1"/>
              <m:ctrlPr>
                <w:del w:id="2464" w:author="Phillip" w:date="2023-08-02T16:08:00Z">
                  <w:rPr>
                    <w:rFonts w:ascii="Cambria Math" w:hAnsi="Cambria Math"/>
                  </w:rPr>
                </w:del>
              </m:ctrlPr>
            </m:naryPr>
            <m:sub/>
            <m:sup/>
            <m:e>
              <m:r>
                <w:del w:id="2465" w:author="Phillip" w:date="2023-08-02T16:08:00Z">
                  <w:rPr>
                    <w:rFonts w:ascii="Cambria Math" w:hAnsi="Cambria Math"/>
                  </w:rPr>
                  <m:t>VAR</m:t>
                </w:del>
              </m:r>
            </m:e>
          </m:nary>
          <m:r>
            <w:del w:id="2466" w:author="Phillip" w:date="2023-08-02T16:08:00Z">
              <m:rPr>
                <m:sty m:val="p"/>
              </m:rPr>
              <w:rPr>
                <w:rFonts w:ascii="Cambria Math" w:hAnsi="Cambria Math"/>
              </w:rPr>
              <m:t>∙</m:t>
            </w:del>
          </m:r>
          <m:r>
            <w:del w:id="2467" w:author="Phillip" w:date="2023-08-02T16:08:00Z">
              <w:rPr>
                <w:rFonts w:ascii="Cambria Math" w:hAnsi="Cambria Math"/>
              </w:rPr>
              <m:t>dt</m:t>
            </w:del>
          </m:r>
          <m:r>
            <w:del w:id="2468" w:author="Phillip" w:date="2023-08-02T16:08:00Z">
              <m:rPr>
                <m:sty m:val="p"/>
              </m:rPr>
              <w:rPr>
                <w:rFonts w:ascii="Cambria Math" w:hAnsi="Cambria Math"/>
              </w:rPr>
              <m:t>=</m:t>
            </w:del>
          </m:r>
          <m:nary>
            <m:naryPr>
              <m:limLoc m:val="undOvr"/>
              <m:subHide m:val="1"/>
              <m:supHide m:val="1"/>
              <m:ctrlPr>
                <w:del w:id="2469" w:author="Phillip" w:date="2023-08-02T16:08:00Z">
                  <w:rPr>
                    <w:rFonts w:ascii="Cambria Math" w:hAnsi="Cambria Math"/>
                  </w:rPr>
                </w:del>
              </m:ctrlPr>
            </m:naryPr>
            <m:sub/>
            <m:sup/>
            <m:e>
              <m:sSub>
                <m:sSubPr>
                  <m:ctrlPr>
                    <w:del w:id="2470" w:author="Phillip" w:date="2023-08-02T16:08:00Z">
                      <w:rPr>
                        <w:rFonts w:ascii="Cambria Math" w:hAnsi="Cambria Math"/>
                      </w:rPr>
                    </w:del>
                  </m:ctrlPr>
                </m:sSubPr>
                <m:e>
                  <m:r>
                    <w:del w:id="2471" w:author="Phillip" w:date="2023-08-02T16:08:00Z">
                      <w:rPr>
                        <w:rFonts w:ascii="Cambria Math" w:hAnsi="Cambria Math"/>
                      </w:rPr>
                      <m:t>U</m:t>
                    </w:del>
                  </m:r>
                </m:e>
                <m:sub>
                  <m:r>
                    <w:del w:id="2472" w:author="Phillip" w:date="2023-08-02T16:08:00Z">
                      <m:rPr>
                        <m:sty m:val="p"/>
                      </m:rPr>
                      <w:rPr>
                        <w:rFonts w:ascii="Cambria Math" w:hAnsi="Cambria Math"/>
                      </w:rPr>
                      <m:t>1</m:t>
                    </w:del>
                  </m:r>
                </m:sub>
              </m:sSub>
              <m:r>
                <w:del w:id="2473" w:author="Phillip" w:date="2023-08-02T16:08:00Z">
                  <m:rPr>
                    <m:sty m:val="p"/>
                  </m:rPr>
                  <w:rPr>
                    <w:rFonts w:ascii="Cambria Math" w:hAnsi="Cambria Math"/>
                  </w:rPr>
                  <m:t>∙</m:t>
                </w:del>
              </m:r>
              <m:sSub>
                <m:sSubPr>
                  <m:ctrlPr>
                    <w:del w:id="2474" w:author="Phillip" w:date="2023-08-02T16:08:00Z">
                      <w:rPr>
                        <w:rFonts w:ascii="Cambria Math" w:hAnsi="Cambria Math"/>
                      </w:rPr>
                    </w:del>
                  </m:ctrlPr>
                </m:sSubPr>
                <m:e>
                  <m:r>
                    <w:del w:id="2475" w:author="Phillip" w:date="2023-08-02T16:08:00Z">
                      <w:rPr>
                        <w:rFonts w:ascii="Cambria Math" w:hAnsi="Cambria Math"/>
                      </w:rPr>
                      <m:t>I</m:t>
                    </w:del>
                  </m:r>
                </m:e>
                <m:sub>
                  <m:r>
                    <w:del w:id="2476" w:author="Phillip" w:date="2023-08-02T16:08:00Z">
                      <m:rPr>
                        <m:sty m:val="p"/>
                      </m:rPr>
                      <w:rPr>
                        <w:rFonts w:ascii="Cambria Math" w:hAnsi="Cambria Math"/>
                      </w:rPr>
                      <m:t>1</m:t>
                    </w:del>
                  </m:r>
                </m:sub>
              </m:sSub>
              <m:r>
                <w:del w:id="2477" w:author="Phillip" w:date="2023-08-02T16:08:00Z">
                  <m:rPr>
                    <m:sty m:val="p"/>
                  </m:rPr>
                  <w:rPr>
                    <w:rFonts w:ascii="Cambria Math" w:hAnsi="Cambria Math"/>
                  </w:rPr>
                  <m:t>∙sin⁡</m:t>
                </w:del>
              </m:r>
              <m:sSub>
                <m:sSubPr>
                  <m:ctrlPr>
                    <w:del w:id="2478" w:author="Phillip" w:date="2023-08-02T16:08:00Z">
                      <w:rPr>
                        <w:rFonts w:ascii="Cambria Math" w:hAnsi="Cambria Math"/>
                        <w:i/>
                        <w:iCs/>
                      </w:rPr>
                    </w:del>
                  </m:ctrlPr>
                </m:sSubPr>
                <m:e>
                  <m:r>
                    <w:del w:id="2479" w:author="Phillip" w:date="2023-08-02T16:08:00Z">
                      <w:rPr>
                        <w:rFonts w:ascii="Cambria Math" w:hAnsi="Cambria Math"/>
                      </w:rPr>
                      <m:t>θ</m:t>
                    </w:del>
                  </m:r>
                </m:e>
                <m:sub>
                  <m:r>
                    <w:del w:id="2480" w:author="Phillip" w:date="2023-08-02T16:08:00Z">
                      <w:rPr>
                        <w:rFonts w:ascii="Cambria Math" w:hAnsi="Cambria Math"/>
                      </w:rPr>
                      <m:t>1</m:t>
                    </w:del>
                  </m:r>
                </m:sub>
              </m:sSub>
            </m:e>
          </m:nary>
          <m:r>
            <w:del w:id="2481" w:author="Phillip" w:date="2023-08-02T16:08:00Z">
              <m:rPr>
                <m:sty m:val="p"/>
              </m:rPr>
              <w:rPr>
                <w:rFonts w:ascii="Cambria Math" w:hAnsi="Cambria Math"/>
              </w:rPr>
              <m:t>∙</m:t>
            </w:del>
          </m:r>
          <m:r>
            <w:del w:id="2482" w:author="Phillip" w:date="2023-08-02T16:08:00Z">
              <w:rPr>
                <w:rFonts w:ascii="Cambria Math" w:hAnsi="Cambria Math"/>
              </w:rPr>
              <m:t>dt</m:t>
            </w:del>
          </m:r>
        </m:oMath>
      </m:oMathPara>
      <w:bookmarkStart w:id="2483" w:name="_Toc143515983"/>
      <w:bookmarkStart w:id="2484" w:name="_Toc152153080"/>
      <w:bookmarkStart w:id="2485" w:name="_Toc159854763"/>
      <w:bookmarkStart w:id="2486" w:name="_Toc159855263"/>
      <w:bookmarkStart w:id="2487" w:name="_Toc159855785"/>
      <w:bookmarkStart w:id="2488" w:name="_Toc159856013"/>
      <w:bookmarkStart w:id="2489" w:name="_Toc171513036"/>
      <w:bookmarkStart w:id="2490" w:name="_Toc182387266"/>
      <w:bookmarkEnd w:id="2483"/>
      <w:bookmarkEnd w:id="2484"/>
      <w:bookmarkEnd w:id="2485"/>
      <w:bookmarkEnd w:id="2486"/>
      <w:bookmarkEnd w:id="2487"/>
      <w:bookmarkEnd w:id="2488"/>
      <w:bookmarkEnd w:id="2489"/>
      <w:bookmarkEnd w:id="2490"/>
    </w:p>
    <w:p w14:paraId="74ECB976" w14:textId="0C0E1E10" w:rsidR="00750E0D" w:rsidRPr="008817AE" w:rsidDel="00F23651" w:rsidRDefault="00750E0D" w:rsidP="00750E0D">
      <w:pPr>
        <w:pStyle w:val="Definition"/>
        <w:rPr>
          <w:del w:id="2491" w:author="Phillip" w:date="2023-08-02T16:09:00Z"/>
        </w:rPr>
      </w:pPr>
      <w:del w:id="2492" w:author="Phillip" w:date="2023-08-02T16:09:00Z">
        <w:r w:rsidRPr="008817AE" w:rsidDel="00F23651">
          <w:delText>Directional quantities for reactive power and energy</w:delText>
        </w:r>
        <w:r w:rsidR="00953111" w:rsidRPr="008817AE" w:rsidDel="00F23651">
          <w:delText xml:space="preserve"> (fundamental frequency only)</w:delText>
        </w:r>
        <w:bookmarkStart w:id="2493" w:name="_Toc143515984"/>
        <w:bookmarkStart w:id="2494" w:name="_Toc152153081"/>
        <w:bookmarkStart w:id="2495" w:name="_Toc159854764"/>
        <w:bookmarkStart w:id="2496" w:name="_Toc159855264"/>
        <w:bookmarkStart w:id="2497" w:name="_Toc159855786"/>
        <w:bookmarkStart w:id="2498" w:name="_Toc159856014"/>
        <w:bookmarkStart w:id="2499" w:name="_Toc171513037"/>
        <w:bookmarkStart w:id="2500" w:name="_Toc182387267"/>
        <w:bookmarkEnd w:id="2493"/>
        <w:bookmarkEnd w:id="2494"/>
        <w:bookmarkEnd w:id="2495"/>
        <w:bookmarkEnd w:id="2496"/>
        <w:bookmarkEnd w:id="2497"/>
        <w:bookmarkEnd w:id="2498"/>
        <w:bookmarkEnd w:id="2499"/>
        <w:bookmarkEnd w:id="2500"/>
      </w:del>
    </w:p>
    <w:p w14:paraId="6F2160DE" w14:textId="742C188A" w:rsidR="00254B37" w:rsidRPr="008817AE" w:rsidDel="00F23651" w:rsidRDefault="00254B37" w:rsidP="00254B37">
      <w:pPr>
        <w:pStyle w:val="BodyText"/>
        <w:rPr>
          <w:del w:id="2501" w:author="Phillip" w:date="2023-08-02T16:09:00Z"/>
        </w:rPr>
      </w:pPr>
      <w:del w:id="2502" w:author="Phillip" w:date="2023-08-02T16:09:00Z">
        <w:r w:rsidRPr="008817AE" w:rsidDel="00F23651">
          <w:delText>Four quadrants:</w:delText>
        </w:r>
        <w:bookmarkStart w:id="2503" w:name="_Toc143515985"/>
        <w:bookmarkStart w:id="2504" w:name="_Toc152153082"/>
        <w:bookmarkStart w:id="2505" w:name="_Toc159854765"/>
        <w:bookmarkStart w:id="2506" w:name="_Toc159855265"/>
        <w:bookmarkStart w:id="2507" w:name="_Toc159855787"/>
        <w:bookmarkStart w:id="2508" w:name="_Toc159856015"/>
        <w:bookmarkStart w:id="2509" w:name="_Toc171513038"/>
        <w:bookmarkStart w:id="2510" w:name="_Toc182387268"/>
        <w:bookmarkEnd w:id="2503"/>
        <w:bookmarkEnd w:id="2504"/>
        <w:bookmarkEnd w:id="2505"/>
        <w:bookmarkEnd w:id="2506"/>
        <w:bookmarkEnd w:id="2507"/>
        <w:bookmarkEnd w:id="2508"/>
        <w:bookmarkEnd w:id="2509"/>
        <w:bookmarkEnd w:id="2510"/>
      </w:del>
    </w:p>
    <w:p w14:paraId="3893D1CA" w14:textId="36FA8B00" w:rsidR="00750E0D" w:rsidRPr="008817AE" w:rsidDel="00F23651" w:rsidRDefault="0047256C" w:rsidP="00750E0D">
      <w:pPr>
        <w:spacing w:after="40"/>
        <w:ind w:firstLine="720"/>
        <w:rPr>
          <w:del w:id="2511" w:author="Phillip" w:date="2023-08-02T16:09:00Z"/>
          <w:rFonts w:eastAsiaTheme="minorEastAsia"/>
        </w:rPr>
      </w:pPr>
      <m:oMath>
        <m:sSub>
          <m:sSubPr>
            <m:ctrlPr>
              <w:del w:id="2512" w:author="Phillip" w:date="2023-08-02T16:09:00Z">
                <w:rPr>
                  <w:rFonts w:ascii="Cambria Math" w:eastAsia="Times New Roman" w:hAnsi="Cambria Math" w:cs="Times New Roman"/>
                  <w:i/>
                  <w:color w:val="000000"/>
                  <w:lang w:val="en-CA" w:eastAsia="en-CA"/>
                </w:rPr>
              </w:del>
            </m:ctrlPr>
          </m:sSubPr>
          <m:e>
            <m:r>
              <w:del w:id="2513" w:author="Phillip" w:date="2023-08-02T16:09:00Z">
                <w:rPr>
                  <w:rFonts w:ascii="Cambria Math" w:hAnsi="Cambria Math"/>
                </w:rPr>
                <m:t>VAR</m:t>
              </w:del>
            </m:r>
          </m:e>
          <m:sub>
            <m:r>
              <w:del w:id="2514" w:author="Phillip" w:date="2023-08-02T16:09:00Z">
                <w:rPr>
                  <w:rFonts w:ascii="Cambria Math" w:hAnsi="Cambria Math"/>
                </w:rPr>
                <m:t>q1</m:t>
              </w:del>
            </m:r>
          </m:sub>
        </m:sSub>
        <m:r>
          <w:del w:id="2515" w:author="Phillip" w:date="2023-08-02T16:09:00Z">
            <w:rPr>
              <w:rFonts w:ascii="Cambria Math" w:hAnsi="Cambria Math"/>
            </w:rPr>
            <m:t>=</m:t>
          </w:del>
        </m:r>
        <m:sSub>
          <m:sSubPr>
            <m:ctrlPr>
              <w:del w:id="2516" w:author="Phillip" w:date="2023-08-02T16:09:00Z">
                <w:rPr>
                  <w:rFonts w:ascii="Cambria Math" w:hAnsi="Cambria Math"/>
                  <w:i/>
                </w:rPr>
              </w:del>
            </m:ctrlPr>
          </m:sSubPr>
          <m:e>
            <m:r>
              <w:del w:id="2517" w:author="Phillip" w:date="2023-08-02T16:09:00Z">
                <w:rPr>
                  <w:rFonts w:ascii="Cambria Math" w:hAnsi="Cambria Math"/>
                </w:rPr>
                <m:t>U</m:t>
              </w:del>
            </m:r>
          </m:e>
          <m:sub>
            <m:r>
              <w:del w:id="2518" w:author="Phillip" w:date="2023-08-02T16:09:00Z">
                <w:rPr>
                  <w:rFonts w:ascii="Cambria Math" w:hAnsi="Cambria Math"/>
                </w:rPr>
                <m:t>1</m:t>
              </w:del>
            </m:r>
          </m:sub>
        </m:sSub>
        <m:r>
          <w:del w:id="2519" w:author="Phillip" w:date="2023-08-02T16:09:00Z">
            <w:rPr>
              <w:rFonts w:ascii="Cambria Math" w:hAnsi="Cambria Math"/>
            </w:rPr>
            <m:t>∙</m:t>
          </w:del>
        </m:r>
        <m:sSub>
          <m:sSubPr>
            <m:ctrlPr>
              <w:del w:id="2520" w:author="Phillip" w:date="2023-08-02T16:09:00Z">
                <w:rPr>
                  <w:rFonts w:ascii="Cambria Math" w:hAnsi="Cambria Math"/>
                  <w:i/>
                </w:rPr>
              </w:del>
            </m:ctrlPr>
          </m:sSubPr>
          <m:e>
            <m:r>
              <w:del w:id="2521" w:author="Phillip" w:date="2023-08-02T16:09:00Z">
                <w:rPr>
                  <w:rFonts w:ascii="Cambria Math" w:hAnsi="Cambria Math"/>
                </w:rPr>
                <m:t>I</m:t>
              </w:del>
            </m:r>
          </m:e>
          <m:sub>
            <m:r>
              <w:del w:id="2522" w:author="Phillip" w:date="2023-08-02T16:09:00Z">
                <w:rPr>
                  <w:rFonts w:ascii="Cambria Math" w:hAnsi="Cambria Math"/>
                </w:rPr>
                <m:t>1</m:t>
              </w:del>
            </m:r>
          </m:sub>
        </m:sSub>
        <m:r>
          <w:del w:id="2523" w:author="Phillip" w:date="2023-08-02T16:09:00Z">
            <w:rPr>
              <w:rFonts w:ascii="Cambria Math" w:hAnsi="Cambria Math"/>
            </w:rPr>
            <m:t>∙</m:t>
          </w:del>
        </m:r>
        <m:func>
          <m:funcPr>
            <m:ctrlPr>
              <w:del w:id="2524" w:author="Phillip" w:date="2023-08-02T16:09:00Z">
                <w:rPr>
                  <w:rFonts w:ascii="Cambria Math" w:eastAsia="Times New Roman" w:hAnsi="Cambria Math" w:cs="Times New Roman"/>
                  <w:i/>
                  <w:color w:val="000000"/>
                  <w:lang w:val="en-CA" w:eastAsia="en-CA"/>
                </w:rPr>
              </w:del>
            </m:ctrlPr>
          </m:funcPr>
          <m:fName>
            <m:r>
              <w:del w:id="2525" w:author="Phillip" w:date="2023-08-02T16:09:00Z">
                <m:rPr>
                  <m:sty m:val="p"/>
                </m:rPr>
                <w:rPr>
                  <w:rFonts w:ascii="Cambria Math" w:hAnsi="Cambria Math"/>
                </w:rPr>
                <m:t>sin</m:t>
              </w:del>
            </m:r>
          </m:fName>
          <m:e>
            <m:sSub>
              <m:sSubPr>
                <m:ctrlPr>
                  <w:del w:id="2526" w:author="Phillip" w:date="2023-08-02T16:09:00Z">
                    <w:rPr>
                      <w:rFonts w:ascii="Cambria Math" w:hAnsi="Cambria Math"/>
                      <w:i/>
                    </w:rPr>
                  </w:del>
                </m:ctrlPr>
              </m:sSubPr>
              <m:e>
                <m:r>
                  <w:del w:id="2527" w:author="Phillip" w:date="2023-08-02T16:09:00Z">
                    <w:rPr>
                      <w:rFonts w:ascii="Cambria Math" w:hAnsi="Cambria Math"/>
                    </w:rPr>
                    <m:t>θ</m:t>
                  </w:del>
                </m:r>
              </m:e>
              <m:sub>
                <m:r>
                  <w:del w:id="2528" w:author="Phillip" w:date="2023-08-02T16:09:00Z">
                    <w:rPr>
                      <w:rFonts w:ascii="Cambria Math" w:hAnsi="Cambria Math"/>
                    </w:rPr>
                    <m:t>1</m:t>
                  </w:del>
                </m:r>
              </m:sub>
            </m:sSub>
          </m:e>
        </m:func>
      </m:oMath>
      <w:del w:id="2529" w:author="Phillip" w:date="2023-08-02T16:09:00Z">
        <w:r w:rsidR="00750E0D" w:rsidRPr="008817AE" w:rsidDel="00F23651">
          <w:rPr>
            <w:rFonts w:eastAsiaTheme="minorEastAsia"/>
            <w:color w:val="000000"/>
            <w:lang w:val="en-CA" w:eastAsia="en-CA"/>
          </w:rPr>
          <w:delText xml:space="preserve">    for </w:delText>
        </w:r>
      </w:del>
      <m:oMath>
        <m:r>
          <w:del w:id="2530" w:author="Phillip" w:date="2023-08-02T16:09:00Z">
            <w:rPr>
              <w:rFonts w:ascii="Cambria Math" w:hAnsi="Cambria Math"/>
            </w:rPr>
            <m:t>0°&lt;θ≤90°</m:t>
          </w:del>
        </m:r>
      </m:oMath>
      <w:del w:id="2531" w:author="Phillip" w:date="2023-08-02T16:09:00Z">
        <w:r w:rsidR="00953111" w:rsidRPr="008817AE" w:rsidDel="00F23651">
          <w:rPr>
            <w:rFonts w:eastAsiaTheme="minorEastAsia"/>
          </w:rPr>
          <w:delText xml:space="preserve"> (quadrant 1)</w:delText>
        </w:r>
        <w:bookmarkStart w:id="2532" w:name="_Toc143515986"/>
        <w:bookmarkStart w:id="2533" w:name="_Toc152153083"/>
        <w:bookmarkStart w:id="2534" w:name="_Toc159854766"/>
        <w:bookmarkStart w:id="2535" w:name="_Toc159855266"/>
        <w:bookmarkStart w:id="2536" w:name="_Toc159855788"/>
        <w:bookmarkStart w:id="2537" w:name="_Toc159856016"/>
        <w:bookmarkStart w:id="2538" w:name="_Toc171513039"/>
        <w:bookmarkStart w:id="2539" w:name="_Toc182387269"/>
        <w:bookmarkEnd w:id="2532"/>
        <w:bookmarkEnd w:id="2533"/>
        <w:bookmarkEnd w:id="2534"/>
        <w:bookmarkEnd w:id="2535"/>
        <w:bookmarkEnd w:id="2536"/>
        <w:bookmarkEnd w:id="2537"/>
        <w:bookmarkEnd w:id="2538"/>
        <w:bookmarkEnd w:id="2539"/>
      </w:del>
    </w:p>
    <w:p w14:paraId="54001AF2" w14:textId="69CF093A" w:rsidR="007773CB" w:rsidRPr="008817AE" w:rsidDel="00F23651" w:rsidRDefault="0047256C" w:rsidP="007773CB">
      <w:pPr>
        <w:spacing w:after="40"/>
        <w:ind w:firstLine="720"/>
        <w:rPr>
          <w:del w:id="2540" w:author="Phillip" w:date="2023-08-02T16:09:00Z"/>
          <w:rFonts w:eastAsiaTheme="minorEastAsia"/>
        </w:rPr>
      </w:pPr>
      <m:oMath>
        <m:sSub>
          <m:sSubPr>
            <m:ctrlPr>
              <w:del w:id="2541" w:author="Phillip" w:date="2023-08-02T16:09:00Z">
                <w:rPr>
                  <w:rFonts w:ascii="Cambria Math" w:eastAsia="Times New Roman" w:hAnsi="Cambria Math" w:cs="Times New Roman"/>
                  <w:i/>
                  <w:color w:val="000000"/>
                  <w:lang w:val="en-CA" w:eastAsia="en-CA"/>
                </w:rPr>
              </w:del>
            </m:ctrlPr>
          </m:sSubPr>
          <m:e>
            <m:r>
              <w:del w:id="2542" w:author="Phillip" w:date="2023-08-02T16:09:00Z">
                <w:rPr>
                  <w:rFonts w:ascii="Cambria Math" w:hAnsi="Cambria Math"/>
                </w:rPr>
                <m:t>VAR</m:t>
              </w:del>
            </m:r>
          </m:e>
          <m:sub>
            <m:r>
              <w:del w:id="2543" w:author="Phillip" w:date="2023-08-02T16:09:00Z">
                <w:rPr>
                  <w:rFonts w:ascii="Cambria Math" w:hAnsi="Cambria Math"/>
                </w:rPr>
                <m:t>q2</m:t>
              </w:del>
            </m:r>
          </m:sub>
        </m:sSub>
        <m:r>
          <w:del w:id="2544" w:author="Phillip" w:date="2023-08-02T16:09:00Z">
            <w:rPr>
              <w:rFonts w:ascii="Cambria Math" w:hAnsi="Cambria Math"/>
            </w:rPr>
            <m:t>=</m:t>
          </w:del>
        </m:r>
        <m:sSub>
          <m:sSubPr>
            <m:ctrlPr>
              <w:del w:id="2545" w:author="Phillip" w:date="2023-08-02T16:09:00Z">
                <w:rPr>
                  <w:rFonts w:ascii="Cambria Math" w:hAnsi="Cambria Math"/>
                  <w:i/>
                </w:rPr>
              </w:del>
            </m:ctrlPr>
          </m:sSubPr>
          <m:e>
            <m:r>
              <w:del w:id="2546" w:author="Phillip" w:date="2023-08-02T16:09:00Z">
                <w:rPr>
                  <w:rFonts w:ascii="Cambria Math" w:hAnsi="Cambria Math"/>
                </w:rPr>
                <m:t>U</m:t>
              </w:del>
            </m:r>
          </m:e>
          <m:sub>
            <m:r>
              <w:del w:id="2547" w:author="Phillip" w:date="2023-08-02T16:09:00Z">
                <w:rPr>
                  <w:rFonts w:ascii="Cambria Math" w:hAnsi="Cambria Math"/>
                </w:rPr>
                <m:t>1</m:t>
              </w:del>
            </m:r>
          </m:sub>
        </m:sSub>
        <m:r>
          <w:del w:id="2548" w:author="Phillip" w:date="2023-08-02T16:09:00Z">
            <w:rPr>
              <w:rFonts w:ascii="Cambria Math" w:hAnsi="Cambria Math"/>
            </w:rPr>
            <m:t>∙</m:t>
          </w:del>
        </m:r>
        <m:sSub>
          <m:sSubPr>
            <m:ctrlPr>
              <w:del w:id="2549" w:author="Phillip" w:date="2023-08-02T16:09:00Z">
                <w:rPr>
                  <w:rFonts w:ascii="Cambria Math" w:hAnsi="Cambria Math"/>
                  <w:i/>
                </w:rPr>
              </w:del>
            </m:ctrlPr>
          </m:sSubPr>
          <m:e>
            <m:r>
              <w:del w:id="2550" w:author="Phillip" w:date="2023-08-02T16:09:00Z">
                <w:rPr>
                  <w:rFonts w:ascii="Cambria Math" w:hAnsi="Cambria Math"/>
                </w:rPr>
                <m:t>I</m:t>
              </w:del>
            </m:r>
          </m:e>
          <m:sub>
            <m:r>
              <w:del w:id="2551" w:author="Phillip" w:date="2023-08-02T16:09:00Z">
                <w:rPr>
                  <w:rFonts w:ascii="Cambria Math" w:hAnsi="Cambria Math"/>
                </w:rPr>
                <m:t>1</m:t>
              </w:del>
            </m:r>
          </m:sub>
        </m:sSub>
        <m:r>
          <w:del w:id="2552" w:author="Phillip" w:date="2023-08-02T16:09:00Z">
            <w:rPr>
              <w:rFonts w:ascii="Cambria Math" w:hAnsi="Cambria Math"/>
            </w:rPr>
            <m:t>∙</m:t>
          </w:del>
        </m:r>
        <m:func>
          <m:funcPr>
            <m:ctrlPr>
              <w:del w:id="2553" w:author="Phillip" w:date="2023-08-02T16:09:00Z">
                <w:rPr>
                  <w:rFonts w:ascii="Cambria Math" w:eastAsia="Times New Roman" w:hAnsi="Cambria Math" w:cs="Times New Roman"/>
                  <w:i/>
                  <w:color w:val="000000"/>
                  <w:lang w:val="en-CA" w:eastAsia="en-CA"/>
                </w:rPr>
              </w:del>
            </m:ctrlPr>
          </m:funcPr>
          <m:fName>
            <m:r>
              <w:del w:id="2554" w:author="Phillip" w:date="2023-08-02T16:09:00Z">
                <m:rPr>
                  <m:sty m:val="p"/>
                </m:rPr>
                <w:rPr>
                  <w:rFonts w:ascii="Cambria Math" w:hAnsi="Cambria Math"/>
                </w:rPr>
                <m:t>sin</m:t>
              </w:del>
            </m:r>
          </m:fName>
          <m:e>
            <m:sSub>
              <m:sSubPr>
                <m:ctrlPr>
                  <w:del w:id="2555" w:author="Phillip" w:date="2023-08-02T16:09:00Z">
                    <w:rPr>
                      <w:rFonts w:ascii="Cambria Math" w:hAnsi="Cambria Math"/>
                      <w:i/>
                    </w:rPr>
                  </w:del>
                </m:ctrlPr>
              </m:sSubPr>
              <m:e>
                <m:r>
                  <w:del w:id="2556" w:author="Phillip" w:date="2023-08-02T16:09:00Z">
                    <w:rPr>
                      <w:rFonts w:ascii="Cambria Math" w:hAnsi="Cambria Math"/>
                    </w:rPr>
                    <m:t>θ</m:t>
                  </w:del>
                </m:r>
              </m:e>
              <m:sub>
                <m:r>
                  <w:del w:id="2557" w:author="Phillip" w:date="2023-08-02T16:09:00Z">
                    <w:rPr>
                      <w:rFonts w:ascii="Cambria Math" w:hAnsi="Cambria Math"/>
                    </w:rPr>
                    <m:t>1</m:t>
                  </w:del>
                </m:r>
              </m:sub>
            </m:sSub>
          </m:e>
        </m:func>
      </m:oMath>
      <w:del w:id="2558" w:author="Phillip" w:date="2023-08-02T16:09:00Z">
        <w:r w:rsidR="007773CB" w:rsidRPr="008817AE" w:rsidDel="00F23651">
          <w:rPr>
            <w:rFonts w:eastAsiaTheme="minorEastAsia"/>
            <w:color w:val="000000"/>
            <w:lang w:val="en-CA" w:eastAsia="en-CA"/>
          </w:rPr>
          <w:delText xml:space="preserve">    for </w:delText>
        </w:r>
      </w:del>
      <m:oMath>
        <m:r>
          <w:del w:id="2559" w:author="Phillip" w:date="2023-08-02T16:09:00Z">
            <w:rPr>
              <w:rFonts w:ascii="Cambria Math" w:eastAsiaTheme="minorEastAsia" w:hAnsi="Cambria Math"/>
              <w:color w:val="000000"/>
              <w:lang w:val="en-CA" w:eastAsia="en-CA"/>
            </w:rPr>
            <m:t>9</m:t>
          </w:del>
        </m:r>
        <m:r>
          <w:del w:id="2560" w:author="Phillip" w:date="2023-08-02T16:09:00Z">
            <w:rPr>
              <w:rFonts w:ascii="Cambria Math" w:hAnsi="Cambria Math"/>
            </w:rPr>
            <m:t>0°&lt;θ≤180°</m:t>
          </w:del>
        </m:r>
      </m:oMath>
      <w:del w:id="2561" w:author="Phillip" w:date="2023-08-02T16:09:00Z">
        <w:r w:rsidR="00953111" w:rsidRPr="008817AE" w:rsidDel="00F23651">
          <w:rPr>
            <w:rFonts w:eastAsiaTheme="minorEastAsia"/>
          </w:rPr>
          <w:delText xml:space="preserve"> (quadrant 2)</w:delText>
        </w:r>
        <w:bookmarkStart w:id="2562" w:name="_Toc143515987"/>
        <w:bookmarkStart w:id="2563" w:name="_Toc152153084"/>
        <w:bookmarkStart w:id="2564" w:name="_Toc159854767"/>
        <w:bookmarkStart w:id="2565" w:name="_Toc159855267"/>
        <w:bookmarkStart w:id="2566" w:name="_Toc159855789"/>
        <w:bookmarkStart w:id="2567" w:name="_Toc159856017"/>
        <w:bookmarkStart w:id="2568" w:name="_Toc171513040"/>
        <w:bookmarkStart w:id="2569" w:name="_Toc182387270"/>
        <w:bookmarkEnd w:id="2562"/>
        <w:bookmarkEnd w:id="2563"/>
        <w:bookmarkEnd w:id="2564"/>
        <w:bookmarkEnd w:id="2565"/>
        <w:bookmarkEnd w:id="2566"/>
        <w:bookmarkEnd w:id="2567"/>
        <w:bookmarkEnd w:id="2568"/>
        <w:bookmarkEnd w:id="2569"/>
      </w:del>
    </w:p>
    <w:p w14:paraId="23169BE5" w14:textId="64949ED6" w:rsidR="007773CB" w:rsidRPr="008817AE" w:rsidDel="00F23651" w:rsidRDefault="0047256C" w:rsidP="007773CB">
      <w:pPr>
        <w:spacing w:after="40"/>
        <w:ind w:firstLine="720"/>
        <w:rPr>
          <w:del w:id="2570" w:author="Phillip" w:date="2023-08-02T16:09:00Z"/>
          <w:rFonts w:eastAsiaTheme="minorEastAsia"/>
        </w:rPr>
      </w:pPr>
      <m:oMath>
        <m:sSub>
          <m:sSubPr>
            <m:ctrlPr>
              <w:del w:id="2571" w:author="Phillip" w:date="2023-08-02T16:09:00Z">
                <w:rPr>
                  <w:rFonts w:ascii="Cambria Math" w:eastAsia="Times New Roman" w:hAnsi="Cambria Math" w:cs="Times New Roman"/>
                  <w:i/>
                  <w:color w:val="000000"/>
                  <w:lang w:val="en-CA" w:eastAsia="en-CA"/>
                </w:rPr>
              </w:del>
            </m:ctrlPr>
          </m:sSubPr>
          <m:e>
            <m:r>
              <w:del w:id="2572" w:author="Phillip" w:date="2023-08-02T16:09:00Z">
                <w:rPr>
                  <w:rFonts w:ascii="Cambria Math" w:hAnsi="Cambria Math"/>
                </w:rPr>
                <m:t>VAR</m:t>
              </w:del>
            </m:r>
          </m:e>
          <m:sub>
            <m:r>
              <w:del w:id="2573" w:author="Phillip" w:date="2023-08-02T16:09:00Z">
                <w:rPr>
                  <w:rFonts w:ascii="Cambria Math" w:hAnsi="Cambria Math"/>
                </w:rPr>
                <m:t>q3</m:t>
              </w:del>
            </m:r>
          </m:sub>
        </m:sSub>
        <m:r>
          <w:del w:id="2574" w:author="Phillip" w:date="2023-08-02T16:09:00Z">
            <w:rPr>
              <w:rFonts w:ascii="Cambria Math" w:hAnsi="Cambria Math"/>
            </w:rPr>
            <m:t>=</m:t>
          </w:del>
        </m:r>
        <m:sSub>
          <m:sSubPr>
            <m:ctrlPr>
              <w:del w:id="2575" w:author="Phillip" w:date="2023-08-02T16:09:00Z">
                <w:rPr>
                  <w:rFonts w:ascii="Cambria Math" w:hAnsi="Cambria Math"/>
                  <w:i/>
                </w:rPr>
              </w:del>
            </m:ctrlPr>
          </m:sSubPr>
          <m:e>
            <m:r>
              <w:del w:id="2576" w:author="Phillip" w:date="2023-08-02T16:09:00Z">
                <w:rPr>
                  <w:rFonts w:ascii="Cambria Math" w:hAnsi="Cambria Math"/>
                </w:rPr>
                <m:t>U</m:t>
              </w:del>
            </m:r>
          </m:e>
          <m:sub>
            <m:r>
              <w:del w:id="2577" w:author="Phillip" w:date="2023-08-02T16:09:00Z">
                <w:rPr>
                  <w:rFonts w:ascii="Cambria Math" w:hAnsi="Cambria Math"/>
                </w:rPr>
                <m:t>1</m:t>
              </w:del>
            </m:r>
          </m:sub>
        </m:sSub>
        <m:r>
          <w:del w:id="2578" w:author="Phillip" w:date="2023-08-02T16:09:00Z">
            <w:rPr>
              <w:rFonts w:ascii="Cambria Math" w:hAnsi="Cambria Math"/>
            </w:rPr>
            <m:t>∙</m:t>
          </w:del>
        </m:r>
        <m:sSub>
          <m:sSubPr>
            <m:ctrlPr>
              <w:del w:id="2579" w:author="Phillip" w:date="2023-08-02T16:09:00Z">
                <w:rPr>
                  <w:rFonts w:ascii="Cambria Math" w:hAnsi="Cambria Math"/>
                  <w:i/>
                </w:rPr>
              </w:del>
            </m:ctrlPr>
          </m:sSubPr>
          <m:e>
            <m:r>
              <w:del w:id="2580" w:author="Phillip" w:date="2023-08-02T16:09:00Z">
                <w:rPr>
                  <w:rFonts w:ascii="Cambria Math" w:hAnsi="Cambria Math"/>
                </w:rPr>
                <m:t>I</m:t>
              </w:del>
            </m:r>
          </m:e>
          <m:sub>
            <m:r>
              <w:del w:id="2581" w:author="Phillip" w:date="2023-08-02T16:09:00Z">
                <w:rPr>
                  <w:rFonts w:ascii="Cambria Math" w:hAnsi="Cambria Math"/>
                </w:rPr>
                <m:t>1</m:t>
              </w:del>
            </m:r>
          </m:sub>
        </m:sSub>
        <m:r>
          <w:del w:id="2582" w:author="Phillip" w:date="2023-08-02T16:09:00Z">
            <w:rPr>
              <w:rFonts w:ascii="Cambria Math" w:hAnsi="Cambria Math"/>
            </w:rPr>
            <m:t>∙</m:t>
          </w:del>
        </m:r>
        <m:func>
          <m:funcPr>
            <m:ctrlPr>
              <w:del w:id="2583" w:author="Phillip" w:date="2023-08-02T16:09:00Z">
                <w:rPr>
                  <w:rFonts w:ascii="Cambria Math" w:eastAsia="Times New Roman" w:hAnsi="Cambria Math" w:cs="Times New Roman"/>
                  <w:i/>
                  <w:color w:val="000000"/>
                  <w:lang w:val="en-CA" w:eastAsia="en-CA"/>
                </w:rPr>
              </w:del>
            </m:ctrlPr>
          </m:funcPr>
          <m:fName>
            <m:r>
              <w:del w:id="2584" w:author="Phillip" w:date="2023-08-02T16:09:00Z">
                <m:rPr>
                  <m:sty m:val="p"/>
                </m:rPr>
                <w:rPr>
                  <w:rFonts w:ascii="Cambria Math" w:hAnsi="Cambria Math"/>
                </w:rPr>
                <m:t>sin</m:t>
              </w:del>
            </m:r>
          </m:fName>
          <m:e>
            <m:sSub>
              <m:sSubPr>
                <m:ctrlPr>
                  <w:del w:id="2585" w:author="Phillip" w:date="2023-08-02T16:09:00Z">
                    <w:rPr>
                      <w:rFonts w:ascii="Cambria Math" w:hAnsi="Cambria Math"/>
                      <w:i/>
                    </w:rPr>
                  </w:del>
                </m:ctrlPr>
              </m:sSubPr>
              <m:e>
                <m:r>
                  <w:del w:id="2586" w:author="Phillip" w:date="2023-08-02T16:09:00Z">
                    <w:rPr>
                      <w:rFonts w:ascii="Cambria Math" w:hAnsi="Cambria Math"/>
                    </w:rPr>
                    <m:t>θ</m:t>
                  </w:del>
                </m:r>
              </m:e>
              <m:sub>
                <m:r>
                  <w:del w:id="2587" w:author="Phillip" w:date="2023-08-02T16:09:00Z">
                    <w:rPr>
                      <w:rFonts w:ascii="Cambria Math" w:hAnsi="Cambria Math"/>
                    </w:rPr>
                    <m:t>1</m:t>
                  </w:del>
                </m:r>
              </m:sub>
            </m:sSub>
          </m:e>
        </m:func>
      </m:oMath>
      <w:del w:id="2588" w:author="Phillip" w:date="2023-08-02T16:09:00Z">
        <w:r w:rsidR="007773CB" w:rsidRPr="008817AE" w:rsidDel="00F23651">
          <w:rPr>
            <w:rFonts w:eastAsiaTheme="minorEastAsia"/>
            <w:color w:val="000000"/>
            <w:lang w:val="en-CA" w:eastAsia="en-CA"/>
          </w:rPr>
          <w:delText xml:space="preserve">    for </w:delText>
        </w:r>
      </w:del>
      <m:oMath>
        <m:r>
          <w:del w:id="2589" w:author="Phillip" w:date="2023-08-02T16:09:00Z">
            <w:rPr>
              <w:rFonts w:ascii="Cambria Math" w:eastAsiaTheme="minorEastAsia" w:hAnsi="Cambria Math"/>
              <w:color w:val="000000"/>
              <w:lang w:val="en-CA" w:eastAsia="en-CA"/>
            </w:rPr>
            <m:t>18</m:t>
          </w:del>
        </m:r>
        <m:r>
          <w:del w:id="2590" w:author="Phillip" w:date="2023-08-02T16:09:00Z">
            <w:rPr>
              <w:rFonts w:ascii="Cambria Math" w:hAnsi="Cambria Math"/>
            </w:rPr>
            <m:t>0°&lt;θ≤270°</m:t>
          </w:del>
        </m:r>
      </m:oMath>
      <w:del w:id="2591" w:author="Phillip" w:date="2023-08-02T16:09:00Z">
        <w:r w:rsidR="00953111" w:rsidRPr="008817AE" w:rsidDel="00F23651">
          <w:rPr>
            <w:rFonts w:eastAsiaTheme="minorEastAsia"/>
          </w:rPr>
          <w:delText xml:space="preserve"> (quadrant 3)</w:delText>
        </w:r>
        <w:bookmarkStart w:id="2592" w:name="_Toc143515988"/>
        <w:bookmarkStart w:id="2593" w:name="_Toc152153085"/>
        <w:bookmarkStart w:id="2594" w:name="_Toc159854768"/>
        <w:bookmarkStart w:id="2595" w:name="_Toc159855268"/>
        <w:bookmarkStart w:id="2596" w:name="_Toc159855790"/>
        <w:bookmarkStart w:id="2597" w:name="_Toc159856018"/>
        <w:bookmarkStart w:id="2598" w:name="_Toc171513041"/>
        <w:bookmarkStart w:id="2599" w:name="_Toc182387271"/>
        <w:bookmarkEnd w:id="2592"/>
        <w:bookmarkEnd w:id="2593"/>
        <w:bookmarkEnd w:id="2594"/>
        <w:bookmarkEnd w:id="2595"/>
        <w:bookmarkEnd w:id="2596"/>
        <w:bookmarkEnd w:id="2597"/>
        <w:bookmarkEnd w:id="2598"/>
        <w:bookmarkEnd w:id="2599"/>
      </w:del>
    </w:p>
    <w:p w14:paraId="35675BD6" w14:textId="5CC3A420" w:rsidR="007773CB" w:rsidRPr="008817AE" w:rsidDel="00F23651" w:rsidRDefault="0047256C" w:rsidP="007773CB">
      <w:pPr>
        <w:spacing w:after="40"/>
        <w:ind w:firstLine="720"/>
        <w:rPr>
          <w:del w:id="2600" w:author="Phillip" w:date="2023-08-02T16:09:00Z"/>
          <w:rFonts w:eastAsiaTheme="minorEastAsia"/>
        </w:rPr>
      </w:pPr>
      <m:oMath>
        <m:sSub>
          <m:sSubPr>
            <m:ctrlPr>
              <w:del w:id="2601" w:author="Phillip" w:date="2023-08-02T16:09:00Z">
                <w:rPr>
                  <w:rFonts w:ascii="Cambria Math" w:eastAsia="Times New Roman" w:hAnsi="Cambria Math" w:cs="Times New Roman"/>
                  <w:i/>
                  <w:color w:val="000000"/>
                  <w:lang w:val="en-CA" w:eastAsia="en-CA"/>
                </w:rPr>
              </w:del>
            </m:ctrlPr>
          </m:sSubPr>
          <m:e>
            <m:r>
              <w:del w:id="2602" w:author="Phillip" w:date="2023-08-02T16:09:00Z">
                <w:rPr>
                  <w:rFonts w:ascii="Cambria Math" w:hAnsi="Cambria Math"/>
                </w:rPr>
                <m:t>VAR</m:t>
              </w:del>
            </m:r>
          </m:e>
          <m:sub>
            <m:r>
              <w:del w:id="2603" w:author="Phillip" w:date="2023-08-02T16:09:00Z">
                <w:rPr>
                  <w:rFonts w:ascii="Cambria Math" w:hAnsi="Cambria Math"/>
                </w:rPr>
                <m:t>q4</m:t>
              </w:del>
            </m:r>
          </m:sub>
        </m:sSub>
        <m:r>
          <w:del w:id="2604" w:author="Phillip" w:date="2023-08-02T16:09:00Z">
            <w:rPr>
              <w:rFonts w:ascii="Cambria Math" w:hAnsi="Cambria Math"/>
            </w:rPr>
            <m:t>=</m:t>
          </w:del>
        </m:r>
        <m:sSub>
          <m:sSubPr>
            <m:ctrlPr>
              <w:del w:id="2605" w:author="Phillip" w:date="2023-08-02T16:09:00Z">
                <w:rPr>
                  <w:rFonts w:ascii="Cambria Math" w:hAnsi="Cambria Math"/>
                  <w:i/>
                </w:rPr>
              </w:del>
            </m:ctrlPr>
          </m:sSubPr>
          <m:e>
            <m:r>
              <w:del w:id="2606" w:author="Phillip" w:date="2023-08-02T16:09:00Z">
                <w:rPr>
                  <w:rFonts w:ascii="Cambria Math" w:hAnsi="Cambria Math"/>
                </w:rPr>
                <m:t>U</m:t>
              </w:del>
            </m:r>
          </m:e>
          <m:sub>
            <m:r>
              <w:del w:id="2607" w:author="Phillip" w:date="2023-08-02T16:09:00Z">
                <w:rPr>
                  <w:rFonts w:ascii="Cambria Math" w:hAnsi="Cambria Math"/>
                </w:rPr>
                <m:t>1</m:t>
              </w:del>
            </m:r>
          </m:sub>
        </m:sSub>
        <m:r>
          <w:del w:id="2608" w:author="Phillip" w:date="2023-08-02T16:09:00Z">
            <w:rPr>
              <w:rFonts w:ascii="Cambria Math" w:hAnsi="Cambria Math"/>
            </w:rPr>
            <m:t>∙</m:t>
          </w:del>
        </m:r>
        <m:sSub>
          <m:sSubPr>
            <m:ctrlPr>
              <w:del w:id="2609" w:author="Phillip" w:date="2023-08-02T16:09:00Z">
                <w:rPr>
                  <w:rFonts w:ascii="Cambria Math" w:hAnsi="Cambria Math"/>
                  <w:i/>
                </w:rPr>
              </w:del>
            </m:ctrlPr>
          </m:sSubPr>
          <m:e>
            <m:r>
              <w:del w:id="2610" w:author="Phillip" w:date="2023-08-02T16:09:00Z">
                <w:rPr>
                  <w:rFonts w:ascii="Cambria Math" w:hAnsi="Cambria Math"/>
                </w:rPr>
                <m:t>I</m:t>
              </w:del>
            </m:r>
          </m:e>
          <m:sub>
            <m:r>
              <w:del w:id="2611" w:author="Phillip" w:date="2023-08-02T16:09:00Z">
                <w:rPr>
                  <w:rFonts w:ascii="Cambria Math" w:hAnsi="Cambria Math"/>
                </w:rPr>
                <m:t>1</m:t>
              </w:del>
            </m:r>
          </m:sub>
        </m:sSub>
        <m:r>
          <w:del w:id="2612" w:author="Phillip" w:date="2023-08-02T16:09:00Z">
            <w:rPr>
              <w:rFonts w:ascii="Cambria Math" w:hAnsi="Cambria Math"/>
            </w:rPr>
            <m:t>∙</m:t>
          </w:del>
        </m:r>
        <m:func>
          <m:funcPr>
            <m:ctrlPr>
              <w:del w:id="2613" w:author="Phillip" w:date="2023-08-02T16:09:00Z">
                <w:rPr>
                  <w:rFonts w:ascii="Cambria Math" w:eastAsia="Times New Roman" w:hAnsi="Cambria Math" w:cs="Times New Roman"/>
                  <w:i/>
                  <w:color w:val="000000"/>
                  <w:lang w:val="en-CA" w:eastAsia="en-CA"/>
                </w:rPr>
              </w:del>
            </m:ctrlPr>
          </m:funcPr>
          <m:fName>
            <m:r>
              <w:del w:id="2614" w:author="Phillip" w:date="2023-08-02T16:09:00Z">
                <m:rPr>
                  <m:sty m:val="p"/>
                </m:rPr>
                <w:rPr>
                  <w:rFonts w:ascii="Cambria Math" w:hAnsi="Cambria Math"/>
                </w:rPr>
                <m:t>sin</m:t>
              </w:del>
            </m:r>
          </m:fName>
          <m:e>
            <m:sSub>
              <m:sSubPr>
                <m:ctrlPr>
                  <w:del w:id="2615" w:author="Phillip" w:date="2023-08-02T16:09:00Z">
                    <w:rPr>
                      <w:rFonts w:ascii="Cambria Math" w:hAnsi="Cambria Math"/>
                      <w:i/>
                    </w:rPr>
                  </w:del>
                </m:ctrlPr>
              </m:sSubPr>
              <m:e>
                <m:r>
                  <w:del w:id="2616" w:author="Phillip" w:date="2023-08-02T16:09:00Z">
                    <w:rPr>
                      <w:rFonts w:ascii="Cambria Math" w:hAnsi="Cambria Math"/>
                    </w:rPr>
                    <m:t>θ</m:t>
                  </w:del>
                </m:r>
              </m:e>
              <m:sub>
                <m:r>
                  <w:del w:id="2617" w:author="Phillip" w:date="2023-08-02T16:09:00Z">
                    <w:rPr>
                      <w:rFonts w:ascii="Cambria Math" w:hAnsi="Cambria Math"/>
                    </w:rPr>
                    <m:t>1</m:t>
                  </w:del>
                </m:r>
              </m:sub>
            </m:sSub>
          </m:e>
        </m:func>
      </m:oMath>
      <w:del w:id="2618" w:author="Phillip" w:date="2023-08-02T16:09:00Z">
        <w:r w:rsidR="007773CB" w:rsidRPr="008817AE" w:rsidDel="00F23651">
          <w:rPr>
            <w:rFonts w:eastAsiaTheme="minorEastAsia"/>
            <w:color w:val="000000"/>
            <w:lang w:val="en-CA" w:eastAsia="en-CA"/>
          </w:rPr>
          <w:delText xml:space="preserve">    for </w:delText>
        </w:r>
      </w:del>
      <m:oMath>
        <m:r>
          <w:del w:id="2619" w:author="Phillip" w:date="2023-08-02T16:09:00Z">
            <w:rPr>
              <w:rFonts w:ascii="Cambria Math" w:eastAsiaTheme="minorEastAsia" w:hAnsi="Cambria Math"/>
              <w:color w:val="000000"/>
              <w:lang w:val="en-CA" w:eastAsia="en-CA"/>
            </w:rPr>
            <m:t>27</m:t>
          </w:del>
        </m:r>
        <m:r>
          <w:del w:id="2620" w:author="Phillip" w:date="2023-08-02T16:09:00Z">
            <w:rPr>
              <w:rFonts w:ascii="Cambria Math" w:hAnsi="Cambria Math"/>
            </w:rPr>
            <m:t>0°&lt;θ≤360°</m:t>
          </w:del>
        </m:r>
      </m:oMath>
      <w:del w:id="2621" w:author="Phillip" w:date="2023-08-02T16:09:00Z">
        <w:r w:rsidR="00953111" w:rsidRPr="008817AE" w:rsidDel="00F23651">
          <w:rPr>
            <w:rFonts w:eastAsiaTheme="minorEastAsia"/>
          </w:rPr>
          <w:delText xml:space="preserve"> (quadrant 4)</w:delText>
        </w:r>
        <w:bookmarkStart w:id="2622" w:name="_Toc143515989"/>
        <w:bookmarkStart w:id="2623" w:name="_Toc152153086"/>
        <w:bookmarkStart w:id="2624" w:name="_Toc159854769"/>
        <w:bookmarkStart w:id="2625" w:name="_Toc159855269"/>
        <w:bookmarkStart w:id="2626" w:name="_Toc159855791"/>
        <w:bookmarkStart w:id="2627" w:name="_Toc159856019"/>
        <w:bookmarkStart w:id="2628" w:name="_Toc171513042"/>
        <w:bookmarkStart w:id="2629" w:name="_Toc182387272"/>
        <w:bookmarkEnd w:id="2622"/>
        <w:bookmarkEnd w:id="2623"/>
        <w:bookmarkEnd w:id="2624"/>
        <w:bookmarkEnd w:id="2625"/>
        <w:bookmarkEnd w:id="2626"/>
        <w:bookmarkEnd w:id="2627"/>
        <w:bookmarkEnd w:id="2628"/>
        <w:bookmarkEnd w:id="2629"/>
      </w:del>
    </w:p>
    <w:p w14:paraId="02FD9D2B" w14:textId="54772BF2" w:rsidR="00254B37" w:rsidRPr="008817AE" w:rsidDel="00F23651" w:rsidRDefault="00254B37" w:rsidP="00254B37">
      <w:pPr>
        <w:spacing w:after="40"/>
        <w:rPr>
          <w:del w:id="2630" w:author="Phillip" w:date="2023-08-02T16:09:00Z"/>
          <w:rFonts w:eastAsiaTheme="minorEastAsia"/>
        </w:rPr>
      </w:pPr>
      <w:del w:id="2631" w:author="Phillip" w:date="2023-08-02T16:09:00Z">
        <w:r w:rsidRPr="008817AE" w:rsidDel="00F23651">
          <w:rPr>
            <w:rFonts w:eastAsiaTheme="minorEastAsia"/>
          </w:rPr>
          <w:delText xml:space="preserve">Delivered: </w:delText>
        </w:r>
        <w:r w:rsidRPr="008817AE" w:rsidDel="00F23651">
          <w:rPr>
            <w:rFonts w:eastAsiaTheme="minorEastAsia"/>
            <w:color w:val="000000"/>
            <w:lang w:val="en-CA" w:eastAsia="en-CA"/>
          </w:rPr>
          <w:delText xml:space="preserve">for </w:delText>
        </w:r>
      </w:del>
      <m:oMath>
        <m:r>
          <w:del w:id="2632" w:author="Phillip" w:date="2023-08-02T16:09:00Z">
            <w:rPr>
              <w:rFonts w:ascii="Cambria Math" w:hAnsi="Cambria Math"/>
            </w:rPr>
            <m:t>0°&lt;θ≤180°</m:t>
          </w:del>
        </m:r>
      </m:oMath>
      <w:bookmarkStart w:id="2633" w:name="_Toc143515990"/>
      <w:bookmarkStart w:id="2634" w:name="_Toc152153087"/>
      <w:bookmarkStart w:id="2635" w:name="_Toc159854770"/>
      <w:bookmarkStart w:id="2636" w:name="_Toc159855270"/>
      <w:bookmarkStart w:id="2637" w:name="_Toc159855792"/>
      <w:bookmarkStart w:id="2638" w:name="_Toc159856020"/>
      <w:bookmarkStart w:id="2639" w:name="_Toc171513043"/>
      <w:bookmarkStart w:id="2640" w:name="_Toc182387273"/>
      <w:bookmarkEnd w:id="2633"/>
      <w:bookmarkEnd w:id="2634"/>
      <w:bookmarkEnd w:id="2635"/>
      <w:bookmarkEnd w:id="2636"/>
      <w:bookmarkEnd w:id="2637"/>
      <w:bookmarkEnd w:id="2638"/>
      <w:bookmarkEnd w:id="2639"/>
      <w:bookmarkEnd w:id="2640"/>
    </w:p>
    <w:p w14:paraId="3F13C990" w14:textId="48B34457" w:rsidR="00750E0D" w:rsidRPr="008817AE" w:rsidDel="00F23651" w:rsidRDefault="0047256C" w:rsidP="00254B37">
      <w:pPr>
        <w:spacing w:after="40"/>
        <w:ind w:left="720" w:firstLine="720"/>
        <w:rPr>
          <w:del w:id="2641" w:author="Phillip" w:date="2023-08-02T16:09:00Z"/>
          <w:rFonts w:eastAsiaTheme="minorEastAsia"/>
        </w:rPr>
      </w:pPr>
      <m:oMathPara>
        <m:oMathParaPr>
          <m:jc m:val="left"/>
        </m:oMathParaPr>
        <m:oMath>
          <m:sSub>
            <m:sSubPr>
              <m:ctrlPr>
                <w:del w:id="2642" w:author="Phillip" w:date="2023-08-02T16:09:00Z">
                  <w:rPr>
                    <w:rFonts w:ascii="Cambria Math" w:eastAsia="Times New Roman" w:hAnsi="Cambria Math" w:cs="Times New Roman"/>
                    <w:i/>
                    <w:color w:val="000000"/>
                    <w:lang w:val="en-CA" w:eastAsia="en-CA"/>
                  </w:rPr>
                </w:del>
              </m:ctrlPr>
            </m:sSubPr>
            <m:e>
              <m:r>
                <w:del w:id="2643" w:author="Phillip" w:date="2023-08-02T16:09:00Z">
                  <w:rPr>
                    <w:rFonts w:ascii="Cambria Math" w:hAnsi="Cambria Math"/>
                  </w:rPr>
                  <m:t>VAR</m:t>
                </w:del>
              </m:r>
            </m:e>
            <m:sub>
              <m:r>
                <w:del w:id="2644" w:author="Phillip" w:date="2023-08-02T16:09:00Z">
                  <w:rPr>
                    <w:rFonts w:ascii="Cambria Math" w:hAnsi="Cambria Math"/>
                  </w:rPr>
                  <m:t>del</m:t>
                </w:del>
              </m:r>
            </m:sub>
          </m:sSub>
          <m:r>
            <w:del w:id="2645" w:author="Phillip" w:date="2023-08-02T16:09:00Z">
              <w:rPr>
                <w:rFonts w:ascii="Cambria Math" w:hAnsi="Cambria Math"/>
              </w:rPr>
              <m:t>=</m:t>
            </w:del>
          </m:r>
          <m:sSub>
            <m:sSubPr>
              <m:ctrlPr>
                <w:del w:id="2646" w:author="Phillip" w:date="2023-08-02T16:09:00Z">
                  <w:rPr>
                    <w:rFonts w:ascii="Cambria Math" w:hAnsi="Cambria Math"/>
                    <w:i/>
                  </w:rPr>
                </w:del>
              </m:ctrlPr>
            </m:sSubPr>
            <m:e>
              <m:r>
                <w:del w:id="2647" w:author="Phillip" w:date="2023-08-02T16:09:00Z">
                  <w:rPr>
                    <w:rFonts w:ascii="Cambria Math" w:hAnsi="Cambria Math"/>
                  </w:rPr>
                  <m:t>VAR</m:t>
                </w:del>
              </m:r>
            </m:e>
            <m:sub>
              <m:r>
                <w:del w:id="2648" w:author="Phillip" w:date="2023-08-02T16:09:00Z">
                  <w:rPr>
                    <w:rFonts w:ascii="Cambria Math" w:hAnsi="Cambria Math"/>
                  </w:rPr>
                  <m:t>q1</m:t>
                </w:del>
              </m:r>
            </m:sub>
          </m:sSub>
          <m:r>
            <w:del w:id="2649" w:author="Phillip" w:date="2023-08-02T16:09:00Z">
              <w:rPr>
                <w:rFonts w:ascii="Cambria Math" w:hAnsi="Cambria Math"/>
              </w:rPr>
              <m:t>+</m:t>
            </w:del>
          </m:r>
          <m:sSub>
            <m:sSubPr>
              <m:ctrlPr>
                <w:del w:id="2650" w:author="Phillip" w:date="2023-08-02T16:09:00Z">
                  <w:rPr>
                    <w:rFonts w:ascii="Cambria Math" w:hAnsi="Cambria Math"/>
                    <w:i/>
                  </w:rPr>
                </w:del>
              </m:ctrlPr>
            </m:sSubPr>
            <m:e>
              <m:r>
                <w:del w:id="2651" w:author="Phillip" w:date="2023-08-02T16:09:00Z">
                  <w:rPr>
                    <w:rFonts w:ascii="Cambria Math" w:hAnsi="Cambria Math"/>
                  </w:rPr>
                  <m:t>VAR</m:t>
                </w:del>
              </m:r>
            </m:e>
            <m:sub>
              <m:r>
                <w:del w:id="2652" w:author="Phillip" w:date="2023-08-02T16:09:00Z">
                  <w:rPr>
                    <w:rFonts w:ascii="Cambria Math" w:hAnsi="Cambria Math"/>
                  </w:rPr>
                  <m:t>q2</m:t>
                </w:del>
              </m:r>
            </m:sub>
          </m:sSub>
          <m:r>
            <w:del w:id="2653" w:author="Phillip" w:date="2023-08-02T16:09:00Z">
              <w:rPr>
                <w:rFonts w:ascii="Cambria Math" w:hAnsi="Cambria Math"/>
              </w:rPr>
              <m:t xml:space="preserve">= </m:t>
            </w:del>
          </m:r>
          <m:sSub>
            <m:sSubPr>
              <m:ctrlPr>
                <w:del w:id="2654" w:author="Phillip" w:date="2023-08-02T16:09:00Z">
                  <w:rPr>
                    <w:rFonts w:ascii="Cambria Math" w:hAnsi="Cambria Math"/>
                    <w:i/>
                  </w:rPr>
                </w:del>
              </m:ctrlPr>
            </m:sSubPr>
            <m:e>
              <m:r>
                <w:del w:id="2655" w:author="Phillip" w:date="2023-08-02T16:09:00Z">
                  <w:rPr>
                    <w:rFonts w:ascii="Cambria Math" w:hAnsi="Cambria Math"/>
                  </w:rPr>
                  <m:t>U</m:t>
                </w:del>
              </m:r>
            </m:e>
            <m:sub>
              <m:r>
                <w:del w:id="2656" w:author="Phillip" w:date="2023-08-02T16:09:00Z">
                  <w:rPr>
                    <w:rFonts w:ascii="Cambria Math" w:hAnsi="Cambria Math"/>
                  </w:rPr>
                  <m:t>1</m:t>
                </w:del>
              </m:r>
            </m:sub>
          </m:sSub>
          <m:r>
            <w:del w:id="2657" w:author="Phillip" w:date="2023-08-02T16:09:00Z">
              <w:rPr>
                <w:rFonts w:ascii="Cambria Math" w:hAnsi="Cambria Math"/>
              </w:rPr>
              <m:t>∙</m:t>
            </w:del>
          </m:r>
          <m:sSub>
            <m:sSubPr>
              <m:ctrlPr>
                <w:del w:id="2658" w:author="Phillip" w:date="2023-08-02T16:09:00Z">
                  <w:rPr>
                    <w:rFonts w:ascii="Cambria Math" w:hAnsi="Cambria Math"/>
                    <w:i/>
                  </w:rPr>
                </w:del>
              </m:ctrlPr>
            </m:sSubPr>
            <m:e>
              <m:r>
                <w:del w:id="2659" w:author="Phillip" w:date="2023-08-02T16:09:00Z">
                  <w:rPr>
                    <w:rFonts w:ascii="Cambria Math" w:hAnsi="Cambria Math"/>
                  </w:rPr>
                  <m:t>I</m:t>
                </w:del>
              </m:r>
            </m:e>
            <m:sub>
              <m:r>
                <w:del w:id="2660" w:author="Phillip" w:date="2023-08-02T16:09:00Z">
                  <w:rPr>
                    <w:rFonts w:ascii="Cambria Math" w:hAnsi="Cambria Math"/>
                  </w:rPr>
                  <m:t>1</m:t>
                </w:del>
              </m:r>
            </m:sub>
          </m:sSub>
          <m:r>
            <w:del w:id="2661" w:author="Phillip" w:date="2023-08-02T16:09:00Z">
              <w:rPr>
                <w:rFonts w:ascii="Cambria Math" w:hAnsi="Cambria Math"/>
              </w:rPr>
              <m:t>∙</m:t>
            </w:del>
          </m:r>
          <m:func>
            <m:funcPr>
              <m:ctrlPr>
                <w:del w:id="2662" w:author="Phillip" w:date="2023-08-02T16:09:00Z">
                  <w:rPr>
                    <w:rFonts w:ascii="Cambria Math" w:eastAsia="Times New Roman" w:hAnsi="Cambria Math" w:cs="Times New Roman"/>
                    <w:i/>
                    <w:color w:val="000000"/>
                    <w:lang w:val="en-CA" w:eastAsia="en-CA"/>
                  </w:rPr>
                </w:del>
              </m:ctrlPr>
            </m:funcPr>
            <m:fName>
              <m:r>
                <w:del w:id="2663" w:author="Phillip" w:date="2023-08-02T16:09:00Z">
                  <m:rPr>
                    <m:sty m:val="p"/>
                  </m:rPr>
                  <w:rPr>
                    <w:rFonts w:ascii="Cambria Math" w:hAnsi="Cambria Math"/>
                  </w:rPr>
                  <m:t>sin</m:t>
                </w:del>
              </m:r>
            </m:fName>
            <m:e>
              <m:sSub>
                <m:sSubPr>
                  <m:ctrlPr>
                    <w:del w:id="2664" w:author="Phillip" w:date="2023-08-02T16:09:00Z">
                      <w:rPr>
                        <w:rFonts w:ascii="Cambria Math" w:hAnsi="Cambria Math"/>
                        <w:i/>
                      </w:rPr>
                    </w:del>
                  </m:ctrlPr>
                </m:sSubPr>
                <m:e>
                  <m:r>
                    <w:del w:id="2665" w:author="Phillip" w:date="2023-08-02T16:09:00Z">
                      <w:rPr>
                        <w:rFonts w:ascii="Cambria Math" w:hAnsi="Cambria Math"/>
                      </w:rPr>
                      <m:t>θ</m:t>
                    </w:del>
                  </m:r>
                </m:e>
                <m:sub>
                  <m:r>
                    <w:del w:id="2666" w:author="Phillip" w:date="2023-08-02T16:09:00Z">
                      <w:rPr>
                        <w:rFonts w:ascii="Cambria Math" w:hAnsi="Cambria Math"/>
                      </w:rPr>
                      <m:t>1</m:t>
                    </w:del>
                  </m:r>
                </m:sub>
              </m:sSub>
            </m:e>
          </m:func>
        </m:oMath>
      </m:oMathPara>
      <w:bookmarkStart w:id="2667" w:name="_Toc143515991"/>
      <w:bookmarkStart w:id="2668" w:name="_Toc152153088"/>
      <w:bookmarkStart w:id="2669" w:name="_Toc159854771"/>
      <w:bookmarkStart w:id="2670" w:name="_Toc159855271"/>
      <w:bookmarkStart w:id="2671" w:name="_Toc159855793"/>
      <w:bookmarkStart w:id="2672" w:name="_Toc159856021"/>
      <w:bookmarkStart w:id="2673" w:name="_Toc171513044"/>
      <w:bookmarkStart w:id="2674" w:name="_Toc182387274"/>
      <w:bookmarkEnd w:id="2667"/>
      <w:bookmarkEnd w:id="2668"/>
      <w:bookmarkEnd w:id="2669"/>
      <w:bookmarkEnd w:id="2670"/>
      <w:bookmarkEnd w:id="2671"/>
      <w:bookmarkEnd w:id="2672"/>
      <w:bookmarkEnd w:id="2673"/>
      <w:bookmarkEnd w:id="2674"/>
    </w:p>
    <w:p w14:paraId="55398DA9" w14:textId="0200C896" w:rsidR="00254B37" w:rsidRPr="008817AE" w:rsidDel="00F23651" w:rsidRDefault="0047256C" w:rsidP="00254B37">
      <w:pPr>
        <w:spacing w:after="40"/>
        <w:ind w:left="720"/>
        <w:rPr>
          <w:del w:id="2675" w:author="Phillip" w:date="2023-08-02T16:09:00Z"/>
          <w:rFonts w:eastAsiaTheme="minorEastAsia"/>
        </w:rPr>
      </w:pPr>
      <m:oMathPara>
        <m:oMathParaPr>
          <m:jc m:val="left"/>
        </m:oMathParaPr>
        <m:oMath>
          <m:sSub>
            <m:sSubPr>
              <m:ctrlPr>
                <w:del w:id="2676" w:author="Phillip" w:date="2023-08-02T16:09:00Z">
                  <w:rPr>
                    <w:rFonts w:ascii="Cambria Math" w:hAnsi="Cambria Math"/>
                    <w:i/>
                  </w:rPr>
                </w:del>
              </m:ctrlPr>
            </m:sSubPr>
            <m:e>
              <m:r>
                <w:del w:id="2677" w:author="Phillip" w:date="2023-08-02T16:09:00Z">
                  <w:rPr>
                    <w:rFonts w:ascii="Cambria Math" w:hAnsi="Cambria Math"/>
                  </w:rPr>
                  <m:t>VARH</m:t>
                </w:del>
              </m:r>
            </m:e>
            <m:sub>
              <m:r>
                <w:del w:id="2678" w:author="Phillip" w:date="2023-08-02T16:09:00Z">
                  <w:rPr>
                    <w:rFonts w:ascii="Cambria Math" w:hAnsi="Cambria Math"/>
                  </w:rPr>
                  <m:t>del</m:t>
                </w:del>
              </m:r>
            </m:sub>
          </m:sSub>
          <m:r>
            <w:del w:id="2679" w:author="Phillip" w:date="2023-08-02T16:09:00Z">
              <w:rPr>
                <w:rFonts w:ascii="Cambria Math" w:hAnsi="Cambria Math"/>
              </w:rPr>
              <m:t>=</m:t>
            </w:del>
          </m:r>
          <m:nary>
            <m:naryPr>
              <m:limLoc m:val="undOvr"/>
              <m:subHide m:val="1"/>
              <m:supHide m:val="1"/>
              <m:ctrlPr>
                <w:del w:id="2680" w:author="Phillip" w:date="2023-08-02T16:09:00Z">
                  <w:rPr>
                    <w:rFonts w:ascii="Cambria Math" w:hAnsi="Cambria Math"/>
                    <w:i/>
                  </w:rPr>
                </w:del>
              </m:ctrlPr>
            </m:naryPr>
            <m:sub/>
            <m:sup/>
            <m:e>
              <m:sSub>
                <m:sSubPr>
                  <m:ctrlPr>
                    <w:del w:id="2681" w:author="Phillip" w:date="2023-08-02T16:09:00Z">
                      <w:rPr>
                        <w:rFonts w:ascii="Cambria Math" w:hAnsi="Cambria Math"/>
                        <w:i/>
                      </w:rPr>
                    </w:del>
                  </m:ctrlPr>
                </m:sSubPr>
                <m:e>
                  <m:r>
                    <w:del w:id="2682" w:author="Phillip" w:date="2023-08-02T16:09:00Z">
                      <w:rPr>
                        <w:rFonts w:ascii="Cambria Math" w:hAnsi="Cambria Math"/>
                      </w:rPr>
                      <m:t>VAR</m:t>
                    </w:del>
                  </m:r>
                </m:e>
                <m:sub>
                  <m:r>
                    <w:del w:id="2683" w:author="Phillip" w:date="2023-08-02T16:09:00Z">
                      <w:rPr>
                        <w:rFonts w:ascii="Cambria Math" w:hAnsi="Cambria Math"/>
                      </w:rPr>
                      <m:t>del</m:t>
                    </w:del>
                  </m:r>
                </m:sub>
              </m:sSub>
            </m:e>
          </m:nary>
          <m:r>
            <w:del w:id="2684" w:author="Phillip" w:date="2023-08-02T16:09:00Z">
              <w:rPr>
                <w:rFonts w:ascii="Cambria Math" w:hAnsi="Cambria Math"/>
              </w:rPr>
              <m:t>∙dt=</m:t>
            </w:del>
          </m:r>
          <m:nary>
            <m:naryPr>
              <m:limLoc m:val="undOvr"/>
              <m:subHide m:val="1"/>
              <m:supHide m:val="1"/>
              <m:ctrlPr>
                <w:del w:id="2685" w:author="Phillip" w:date="2023-08-02T16:09:00Z">
                  <w:rPr>
                    <w:rFonts w:ascii="Cambria Math" w:hAnsi="Cambria Math"/>
                    <w:i/>
                  </w:rPr>
                </w:del>
              </m:ctrlPr>
            </m:naryPr>
            <m:sub/>
            <m:sup/>
            <m:e>
              <m:sSub>
                <m:sSubPr>
                  <m:ctrlPr>
                    <w:del w:id="2686" w:author="Phillip" w:date="2023-08-02T16:09:00Z">
                      <w:rPr>
                        <w:rFonts w:ascii="Cambria Math" w:hAnsi="Cambria Math"/>
                        <w:i/>
                      </w:rPr>
                    </w:del>
                  </m:ctrlPr>
                </m:sSubPr>
                <m:e>
                  <m:r>
                    <w:del w:id="2687" w:author="Phillip" w:date="2023-08-02T16:09:00Z">
                      <w:rPr>
                        <w:rFonts w:ascii="Cambria Math" w:hAnsi="Cambria Math"/>
                      </w:rPr>
                      <m:t>U</m:t>
                    </w:del>
                  </m:r>
                </m:e>
                <m:sub>
                  <m:r>
                    <w:del w:id="2688" w:author="Phillip" w:date="2023-08-02T16:09:00Z">
                      <w:rPr>
                        <w:rFonts w:ascii="Cambria Math" w:hAnsi="Cambria Math"/>
                      </w:rPr>
                      <m:t>1</m:t>
                    </w:del>
                  </m:r>
                </m:sub>
              </m:sSub>
              <m:r>
                <w:del w:id="2689" w:author="Phillip" w:date="2023-08-02T16:09:00Z">
                  <w:rPr>
                    <w:rFonts w:ascii="Cambria Math" w:hAnsi="Cambria Math"/>
                  </w:rPr>
                  <m:t>∙</m:t>
                </w:del>
              </m:r>
              <m:sSub>
                <m:sSubPr>
                  <m:ctrlPr>
                    <w:del w:id="2690" w:author="Phillip" w:date="2023-08-02T16:09:00Z">
                      <w:rPr>
                        <w:rFonts w:ascii="Cambria Math" w:hAnsi="Cambria Math"/>
                        <w:i/>
                      </w:rPr>
                    </w:del>
                  </m:ctrlPr>
                </m:sSubPr>
                <m:e>
                  <m:r>
                    <w:del w:id="2691" w:author="Phillip" w:date="2023-08-02T16:09:00Z">
                      <w:rPr>
                        <w:rFonts w:ascii="Cambria Math" w:hAnsi="Cambria Math"/>
                      </w:rPr>
                      <m:t>I</m:t>
                    </w:del>
                  </m:r>
                </m:e>
                <m:sub>
                  <m:r>
                    <w:del w:id="2692" w:author="Phillip" w:date="2023-08-02T16:09:00Z">
                      <w:rPr>
                        <w:rFonts w:ascii="Cambria Math" w:hAnsi="Cambria Math"/>
                      </w:rPr>
                      <m:t>1</m:t>
                    </w:del>
                  </m:r>
                </m:sub>
              </m:sSub>
              <m:r>
                <w:del w:id="2693" w:author="Phillip" w:date="2023-08-02T16:09:00Z">
                  <w:rPr>
                    <w:rFonts w:ascii="Cambria Math" w:hAnsi="Cambria Math"/>
                  </w:rPr>
                  <m:t>∙</m:t>
                </w:del>
              </m:r>
              <m:r>
                <w:del w:id="2694" w:author="Phillip" w:date="2023-08-02T16:09:00Z">
                  <m:rPr>
                    <m:sty m:val="p"/>
                  </m:rPr>
                  <w:rPr>
                    <w:rFonts w:ascii="Cambria Math" w:hAnsi="Cambria Math"/>
                  </w:rPr>
                  <m:t>sin⁡</m:t>
                </w:del>
              </m:r>
              <m:sSub>
                <m:sSubPr>
                  <m:ctrlPr>
                    <w:del w:id="2695" w:author="Phillip" w:date="2023-08-02T16:09:00Z">
                      <w:rPr>
                        <w:rFonts w:ascii="Cambria Math" w:hAnsi="Cambria Math"/>
                        <w:i/>
                      </w:rPr>
                    </w:del>
                  </m:ctrlPr>
                </m:sSubPr>
                <m:e>
                  <m:r>
                    <w:del w:id="2696" w:author="Phillip" w:date="2023-08-02T16:09:00Z">
                      <w:rPr>
                        <w:rFonts w:ascii="Cambria Math" w:hAnsi="Cambria Math"/>
                      </w:rPr>
                      <m:t>θ</m:t>
                    </w:del>
                  </m:r>
                </m:e>
                <m:sub>
                  <m:r>
                    <w:del w:id="2697" w:author="Phillip" w:date="2023-08-02T16:09:00Z">
                      <w:rPr>
                        <w:rFonts w:ascii="Cambria Math" w:hAnsi="Cambria Math"/>
                      </w:rPr>
                      <m:t>1</m:t>
                    </w:del>
                  </m:r>
                </m:sub>
              </m:sSub>
            </m:e>
          </m:nary>
          <m:r>
            <w:del w:id="2698" w:author="Phillip" w:date="2023-08-02T16:09:00Z">
              <w:rPr>
                <w:rFonts w:ascii="Cambria Math" w:hAnsi="Cambria Math"/>
              </w:rPr>
              <m:t>∙dt</m:t>
            </w:del>
          </m:r>
        </m:oMath>
      </m:oMathPara>
      <w:bookmarkStart w:id="2699" w:name="_Toc143515992"/>
      <w:bookmarkStart w:id="2700" w:name="_Toc152153089"/>
      <w:bookmarkStart w:id="2701" w:name="_Toc159854772"/>
      <w:bookmarkStart w:id="2702" w:name="_Toc159855272"/>
      <w:bookmarkStart w:id="2703" w:name="_Toc159855794"/>
      <w:bookmarkStart w:id="2704" w:name="_Toc159856022"/>
      <w:bookmarkStart w:id="2705" w:name="_Toc171513045"/>
      <w:bookmarkStart w:id="2706" w:name="_Toc182387275"/>
      <w:bookmarkEnd w:id="2699"/>
      <w:bookmarkEnd w:id="2700"/>
      <w:bookmarkEnd w:id="2701"/>
      <w:bookmarkEnd w:id="2702"/>
      <w:bookmarkEnd w:id="2703"/>
      <w:bookmarkEnd w:id="2704"/>
      <w:bookmarkEnd w:id="2705"/>
      <w:bookmarkEnd w:id="2706"/>
    </w:p>
    <w:p w14:paraId="0B5EF715" w14:textId="24262877" w:rsidR="00254B37" w:rsidRPr="008817AE" w:rsidDel="00F23651" w:rsidRDefault="00254B37" w:rsidP="00254B37">
      <w:pPr>
        <w:spacing w:after="40"/>
        <w:rPr>
          <w:del w:id="2707" w:author="Phillip" w:date="2023-08-02T16:09:00Z"/>
          <w:rFonts w:eastAsiaTheme="minorEastAsia"/>
        </w:rPr>
      </w:pPr>
      <w:del w:id="2708" w:author="Phillip" w:date="2023-08-02T16:09:00Z">
        <w:r w:rsidRPr="008817AE" w:rsidDel="00F23651">
          <w:rPr>
            <w:rFonts w:eastAsiaTheme="minorEastAsia"/>
          </w:rPr>
          <w:delText xml:space="preserve">Received: </w:delText>
        </w:r>
        <w:r w:rsidRPr="008817AE" w:rsidDel="00F23651">
          <w:rPr>
            <w:rFonts w:eastAsiaTheme="minorEastAsia"/>
            <w:color w:val="000000"/>
            <w:lang w:val="en-CA" w:eastAsia="en-CA"/>
          </w:rPr>
          <w:delText xml:space="preserve">for </w:delText>
        </w:r>
      </w:del>
      <m:oMath>
        <m:r>
          <w:del w:id="2709" w:author="Phillip" w:date="2023-08-02T16:09:00Z">
            <w:rPr>
              <w:rFonts w:ascii="Cambria Math" w:eastAsiaTheme="minorEastAsia" w:hAnsi="Cambria Math"/>
              <w:color w:val="000000"/>
              <w:lang w:val="en-CA" w:eastAsia="en-CA"/>
            </w:rPr>
            <m:t>18</m:t>
          </w:del>
        </m:r>
        <m:r>
          <w:del w:id="2710" w:author="Phillip" w:date="2023-08-02T16:09:00Z">
            <w:rPr>
              <w:rFonts w:ascii="Cambria Math" w:hAnsi="Cambria Math"/>
            </w:rPr>
            <m:t>0°&lt;θ≤360°</m:t>
          </w:del>
        </m:r>
      </m:oMath>
      <w:bookmarkStart w:id="2711" w:name="_Toc143515993"/>
      <w:bookmarkStart w:id="2712" w:name="_Toc152153090"/>
      <w:bookmarkStart w:id="2713" w:name="_Toc159854773"/>
      <w:bookmarkStart w:id="2714" w:name="_Toc159855273"/>
      <w:bookmarkStart w:id="2715" w:name="_Toc159855795"/>
      <w:bookmarkStart w:id="2716" w:name="_Toc159856023"/>
      <w:bookmarkStart w:id="2717" w:name="_Toc171513046"/>
      <w:bookmarkStart w:id="2718" w:name="_Toc182387276"/>
      <w:bookmarkEnd w:id="2711"/>
      <w:bookmarkEnd w:id="2712"/>
      <w:bookmarkEnd w:id="2713"/>
      <w:bookmarkEnd w:id="2714"/>
      <w:bookmarkEnd w:id="2715"/>
      <w:bookmarkEnd w:id="2716"/>
      <w:bookmarkEnd w:id="2717"/>
      <w:bookmarkEnd w:id="2718"/>
    </w:p>
    <w:p w14:paraId="752863DD" w14:textId="526DA1FC" w:rsidR="00750E0D" w:rsidRPr="008817AE" w:rsidDel="00F23651" w:rsidRDefault="0047256C" w:rsidP="00254B37">
      <w:pPr>
        <w:spacing w:after="40"/>
        <w:ind w:left="720"/>
        <w:rPr>
          <w:del w:id="2719" w:author="Phillip" w:date="2023-08-02T16:09:00Z"/>
          <w:rFonts w:eastAsiaTheme="minorEastAsia"/>
        </w:rPr>
      </w:pPr>
      <m:oMathPara>
        <m:oMathParaPr>
          <m:jc m:val="left"/>
        </m:oMathParaPr>
        <m:oMath>
          <m:sSub>
            <m:sSubPr>
              <m:ctrlPr>
                <w:del w:id="2720" w:author="Phillip" w:date="2023-08-02T16:09:00Z">
                  <w:rPr>
                    <w:rFonts w:ascii="Cambria Math" w:eastAsia="Times New Roman" w:hAnsi="Cambria Math" w:cs="Times New Roman"/>
                    <w:i/>
                    <w:color w:val="000000"/>
                    <w:lang w:val="en-CA" w:eastAsia="en-CA"/>
                  </w:rPr>
                </w:del>
              </m:ctrlPr>
            </m:sSubPr>
            <m:e>
              <m:r>
                <w:del w:id="2721" w:author="Phillip" w:date="2023-08-02T16:09:00Z">
                  <w:rPr>
                    <w:rFonts w:ascii="Cambria Math" w:hAnsi="Cambria Math"/>
                  </w:rPr>
                  <m:t>VAR</m:t>
                </w:del>
              </m:r>
            </m:e>
            <m:sub>
              <m:r>
                <w:del w:id="2722" w:author="Phillip" w:date="2023-08-02T16:09:00Z">
                  <w:rPr>
                    <w:rFonts w:ascii="Cambria Math" w:hAnsi="Cambria Math"/>
                  </w:rPr>
                  <m:t>rec</m:t>
                </w:del>
              </m:r>
            </m:sub>
          </m:sSub>
          <m:r>
            <w:del w:id="2723" w:author="Phillip" w:date="2023-08-02T16:09:00Z">
              <w:rPr>
                <w:rFonts w:ascii="Cambria Math" w:hAnsi="Cambria Math"/>
              </w:rPr>
              <m:t>=</m:t>
            </w:del>
          </m:r>
          <m:sSub>
            <m:sSubPr>
              <m:ctrlPr>
                <w:del w:id="2724" w:author="Phillip" w:date="2023-08-02T16:09:00Z">
                  <w:rPr>
                    <w:rFonts w:ascii="Cambria Math" w:hAnsi="Cambria Math"/>
                    <w:i/>
                  </w:rPr>
                </w:del>
              </m:ctrlPr>
            </m:sSubPr>
            <m:e>
              <m:r>
                <w:del w:id="2725" w:author="Phillip" w:date="2023-08-02T16:09:00Z">
                  <w:rPr>
                    <w:rFonts w:ascii="Cambria Math" w:hAnsi="Cambria Math"/>
                  </w:rPr>
                  <m:t>VAR</m:t>
                </w:del>
              </m:r>
            </m:e>
            <m:sub>
              <m:r>
                <w:del w:id="2726" w:author="Phillip" w:date="2023-08-02T16:09:00Z">
                  <w:rPr>
                    <w:rFonts w:ascii="Cambria Math" w:hAnsi="Cambria Math"/>
                  </w:rPr>
                  <m:t>q3</m:t>
                </w:del>
              </m:r>
            </m:sub>
          </m:sSub>
          <m:r>
            <w:del w:id="2727" w:author="Phillip" w:date="2023-08-02T16:09:00Z">
              <w:rPr>
                <w:rFonts w:ascii="Cambria Math" w:hAnsi="Cambria Math"/>
              </w:rPr>
              <m:t>+</m:t>
            </w:del>
          </m:r>
          <m:sSub>
            <m:sSubPr>
              <m:ctrlPr>
                <w:del w:id="2728" w:author="Phillip" w:date="2023-08-02T16:09:00Z">
                  <w:rPr>
                    <w:rFonts w:ascii="Cambria Math" w:hAnsi="Cambria Math"/>
                    <w:i/>
                  </w:rPr>
                </w:del>
              </m:ctrlPr>
            </m:sSubPr>
            <m:e>
              <m:r>
                <w:del w:id="2729" w:author="Phillip" w:date="2023-08-02T16:09:00Z">
                  <w:rPr>
                    <w:rFonts w:ascii="Cambria Math" w:hAnsi="Cambria Math"/>
                  </w:rPr>
                  <m:t>VAR</m:t>
                </w:del>
              </m:r>
            </m:e>
            <m:sub>
              <m:r>
                <w:del w:id="2730" w:author="Phillip" w:date="2023-08-02T16:09:00Z">
                  <w:rPr>
                    <w:rFonts w:ascii="Cambria Math" w:hAnsi="Cambria Math"/>
                  </w:rPr>
                  <m:t>q4</m:t>
                </w:del>
              </m:r>
            </m:sub>
          </m:sSub>
          <m:r>
            <w:del w:id="2731" w:author="Phillip" w:date="2023-08-02T16:09:00Z">
              <w:rPr>
                <w:rFonts w:ascii="Cambria Math" w:hAnsi="Cambria Math"/>
              </w:rPr>
              <m:t>=</m:t>
            </w:del>
          </m:r>
          <m:sSub>
            <m:sSubPr>
              <m:ctrlPr>
                <w:del w:id="2732" w:author="Phillip" w:date="2023-08-02T16:09:00Z">
                  <w:rPr>
                    <w:rFonts w:ascii="Cambria Math" w:hAnsi="Cambria Math"/>
                    <w:i/>
                  </w:rPr>
                </w:del>
              </m:ctrlPr>
            </m:sSubPr>
            <m:e>
              <m:r>
                <w:del w:id="2733" w:author="Phillip" w:date="2023-08-02T16:09:00Z">
                  <w:rPr>
                    <w:rFonts w:ascii="Cambria Math" w:hAnsi="Cambria Math"/>
                  </w:rPr>
                  <m:t>U</m:t>
                </w:del>
              </m:r>
            </m:e>
            <m:sub>
              <m:r>
                <w:del w:id="2734" w:author="Phillip" w:date="2023-08-02T16:09:00Z">
                  <w:rPr>
                    <w:rFonts w:ascii="Cambria Math" w:hAnsi="Cambria Math"/>
                  </w:rPr>
                  <m:t>1</m:t>
                </w:del>
              </m:r>
            </m:sub>
          </m:sSub>
          <m:r>
            <w:del w:id="2735" w:author="Phillip" w:date="2023-08-02T16:09:00Z">
              <w:rPr>
                <w:rFonts w:ascii="Cambria Math" w:hAnsi="Cambria Math"/>
              </w:rPr>
              <m:t>∙</m:t>
            </w:del>
          </m:r>
          <m:sSub>
            <m:sSubPr>
              <m:ctrlPr>
                <w:del w:id="2736" w:author="Phillip" w:date="2023-08-02T16:09:00Z">
                  <w:rPr>
                    <w:rFonts w:ascii="Cambria Math" w:hAnsi="Cambria Math"/>
                    <w:i/>
                  </w:rPr>
                </w:del>
              </m:ctrlPr>
            </m:sSubPr>
            <m:e>
              <m:r>
                <w:del w:id="2737" w:author="Phillip" w:date="2023-08-02T16:09:00Z">
                  <w:rPr>
                    <w:rFonts w:ascii="Cambria Math" w:hAnsi="Cambria Math"/>
                  </w:rPr>
                  <m:t>I</m:t>
                </w:del>
              </m:r>
            </m:e>
            <m:sub>
              <m:r>
                <w:del w:id="2738" w:author="Phillip" w:date="2023-08-02T16:09:00Z">
                  <w:rPr>
                    <w:rFonts w:ascii="Cambria Math" w:hAnsi="Cambria Math"/>
                  </w:rPr>
                  <m:t>1</m:t>
                </w:del>
              </m:r>
            </m:sub>
          </m:sSub>
          <m:r>
            <w:del w:id="2739" w:author="Phillip" w:date="2023-08-02T16:09:00Z">
              <w:rPr>
                <w:rFonts w:ascii="Cambria Math" w:hAnsi="Cambria Math"/>
              </w:rPr>
              <m:t>∙</m:t>
            </w:del>
          </m:r>
          <m:func>
            <m:funcPr>
              <m:ctrlPr>
                <w:del w:id="2740" w:author="Phillip" w:date="2023-08-02T16:09:00Z">
                  <w:rPr>
                    <w:rFonts w:ascii="Cambria Math" w:eastAsia="Times New Roman" w:hAnsi="Cambria Math" w:cs="Times New Roman"/>
                    <w:i/>
                    <w:color w:val="000000"/>
                    <w:lang w:val="en-CA" w:eastAsia="en-CA"/>
                  </w:rPr>
                </w:del>
              </m:ctrlPr>
            </m:funcPr>
            <m:fName>
              <m:r>
                <w:del w:id="2741" w:author="Phillip" w:date="2023-08-02T16:09:00Z">
                  <m:rPr>
                    <m:sty m:val="p"/>
                  </m:rPr>
                  <w:rPr>
                    <w:rFonts w:ascii="Cambria Math" w:hAnsi="Cambria Math"/>
                  </w:rPr>
                  <m:t>sin</m:t>
                </w:del>
              </m:r>
            </m:fName>
            <m:e>
              <m:sSub>
                <m:sSubPr>
                  <m:ctrlPr>
                    <w:del w:id="2742" w:author="Phillip" w:date="2023-08-02T16:09:00Z">
                      <w:rPr>
                        <w:rFonts w:ascii="Cambria Math" w:hAnsi="Cambria Math"/>
                        <w:i/>
                      </w:rPr>
                    </w:del>
                  </m:ctrlPr>
                </m:sSubPr>
                <m:e>
                  <m:r>
                    <w:del w:id="2743" w:author="Phillip" w:date="2023-08-02T16:09:00Z">
                      <w:rPr>
                        <w:rFonts w:ascii="Cambria Math" w:hAnsi="Cambria Math"/>
                      </w:rPr>
                      <m:t>θ</m:t>
                    </w:del>
                  </m:r>
                </m:e>
                <m:sub>
                  <m:r>
                    <w:del w:id="2744" w:author="Phillip" w:date="2023-08-02T16:09:00Z">
                      <w:rPr>
                        <w:rFonts w:ascii="Cambria Math" w:hAnsi="Cambria Math"/>
                      </w:rPr>
                      <m:t>1</m:t>
                    </w:del>
                  </m:r>
                </m:sub>
              </m:sSub>
            </m:e>
          </m:func>
        </m:oMath>
      </m:oMathPara>
      <w:bookmarkStart w:id="2745" w:name="_Toc143515994"/>
      <w:bookmarkStart w:id="2746" w:name="_Toc152153091"/>
      <w:bookmarkStart w:id="2747" w:name="_Toc159854774"/>
      <w:bookmarkStart w:id="2748" w:name="_Toc159855274"/>
      <w:bookmarkStart w:id="2749" w:name="_Toc159855796"/>
      <w:bookmarkStart w:id="2750" w:name="_Toc159856024"/>
      <w:bookmarkStart w:id="2751" w:name="_Toc171513047"/>
      <w:bookmarkStart w:id="2752" w:name="_Toc182387277"/>
      <w:bookmarkEnd w:id="2745"/>
      <w:bookmarkEnd w:id="2746"/>
      <w:bookmarkEnd w:id="2747"/>
      <w:bookmarkEnd w:id="2748"/>
      <w:bookmarkEnd w:id="2749"/>
      <w:bookmarkEnd w:id="2750"/>
      <w:bookmarkEnd w:id="2751"/>
      <w:bookmarkEnd w:id="2752"/>
    </w:p>
    <w:p w14:paraId="5648C9BD" w14:textId="01F0F009" w:rsidR="00750E0D" w:rsidRPr="008817AE" w:rsidDel="00F23651" w:rsidRDefault="0047256C" w:rsidP="00254B37">
      <w:pPr>
        <w:spacing w:after="40"/>
        <w:ind w:left="720"/>
        <w:rPr>
          <w:del w:id="2753" w:author="Phillip" w:date="2023-08-02T16:09:00Z"/>
          <w:rFonts w:eastAsiaTheme="minorEastAsia"/>
        </w:rPr>
      </w:pPr>
      <m:oMathPara>
        <m:oMathParaPr>
          <m:jc m:val="left"/>
        </m:oMathParaPr>
        <m:oMath>
          <m:sSub>
            <m:sSubPr>
              <m:ctrlPr>
                <w:del w:id="2754" w:author="Phillip" w:date="2023-08-02T16:09:00Z">
                  <w:rPr>
                    <w:rFonts w:ascii="Cambria Math" w:hAnsi="Cambria Math"/>
                    <w:i/>
                  </w:rPr>
                </w:del>
              </m:ctrlPr>
            </m:sSubPr>
            <m:e>
              <m:r>
                <w:del w:id="2755" w:author="Phillip" w:date="2023-08-02T16:09:00Z">
                  <w:rPr>
                    <w:rFonts w:ascii="Cambria Math" w:hAnsi="Cambria Math"/>
                  </w:rPr>
                  <m:t>VARH</m:t>
                </w:del>
              </m:r>
            </m:e>
            <m:sub>
              <m:r>
                <w:del w:id="2756" w:author="Phillip" w:date="2023-08-02T16:09:00Z">
                  <w:rPr>
                    <w:rFonts w:ascii="Cambria Math" w:hAnsi="Cambria Math"/>
                  </w:rPr>
                  <m:t>rec</m:t>
                </w:del>
              </m:r>
            </m:sub>
          </m:sSub>
          <m:r>
            <w:del w:id="2757" w:author="Phillip" w:date="2023-08-02T16:09:00Z">
              <w:rPr>
                <w:rFonts w:ascii="Cambria Math" w:hAnsi="Cambria Math"/>
              </w:rPr>
              <m:t>=</m:t>
            </w:del>
          </m:r>
          <m:nary>
            <m:naryPr>
              <m:limLoc m:val="undOvr"/>
              <m:subHide m:val="1"/>
              <m:supHide m:val="1"/>
              <m:ctrlPr>
                <w:del w:id="2758" w:author="Phillip" w:date="2023-08-02T16:09:00Z">
                  <w:rPr>
                    <w:rFonts w:ascii="Cambria Math" w:hAnsi="Cambria Math"/>
                    <w:i/>
                  </w:rPr>
                </w:del>
              </m:ctrlPr>
            </m:naryPr>
            <m:sub/>
            <m:sup/>
            <m:e>
              <m:sSub>
                <m:sSubPr>
                  <m:ctrlPr>
                    <w:del w:id="2759" w:author="Phillip" w:date="2023-08-02T16:09:00Z">
                      <w:rPr>
                        <w:rFonts w:ascii="Cambria Math" w:hAnsi="Cambria Math"/>
                        <w:i/>
                      </w:rPr>
                    </w:del>
                  </m:ctrlPr>
                </m:sSubPr>
                <m:e>
                  <m:r>
                    <w:del w:id="2760" w:author="Phillip" w:date="2023-08-02T16:09:00Z">
                      <w:rPr>
                        <w:rFonts w:ascii="Cambria Math" w:hAnsi="Cambria Math"/>
                      </w:rPr>
                      <m:t>VAR</m:t>
                    </w:del>
                  </m:r>
                </m:e>
                <m:sub>
                  <m:r>
                    <w:del w:id="2761" w:author="Phillip" w:date="2023-08-02T16:09:00Z">
                      <w:rPr>
                        <w:rFonts w:ascii="Cambria Math" w:hAnsi="Cambria Math"/>
                      </w:rPr>
                      <m:t>rec</m:t>
                    </w:del>
                  </m:r>
                </m:sub>
              </m:sSub>
            </m:e>
          </m:nary>
          <m:r>
            <w:del w:id="2762" w:author="Phillip" w:date="2023-08-02T16:09:00Z">
              <w:rPr>
                <w:rFonts w:ascii="Cambria Math" w:hAnsi="Cambria Math"/>
              </w:rPr>
              <m:t>∙dt=</m:t>
            </w:del>
          </m:r>
          <m:nary>
            <m:naryPr>
              <m:limLoc m:val="undOvr"/>
              <m:subHide m:val="1"/>
              <m:supHide m:val="1"/>
              <m:ctrlPr>
                <w:del w:id="2763" w:author="Phillip" w:date="2023-08-02T16:09:00Z">
                  <w:rPr>
                    <w:rFonts w:ascii="Cambria Math" w:hAnsi="Cambria Math"/>
                    <w:i/>
                  </w:rPr>
                </w:del>
              </m:ctrlPr>
            </m:naryPr>
            <m:sub/>
            <m:sup/>
            <m:e>
              <m:sSub>
                <m:sSubPr>
                  <m:ctrlPr>
                    <w:del w:id="2764" w:author="Phillip" w:date="2023-08-02T16:09:00Z">
                      <w:rPr>
                        <w:rFonts w:ascii="Cambria Math" w:hAnsi="Cambria Math"/>
                        <w:i/>
                      </w:rPr>
                    </w:del>
                  </m:ctrlPr>
                </m:sSubPr>
                <m:e>
                  <m:r>
                    <w:del w:id="2765" w:author="Phillip" w:date="2023-08-02T16:09:00Z">
                      <w:rPr>
                        <w:rFonts w:ascii="Cambria Math" w:hAnsi="Cambria Math"/>
                      </w:rPr>
                      <m:t>U</m:t>
                    </w:del>
                  </m:r>
                </m:e>
                <m:sub>
                  <m:r>
                    <w:del w:id="2766" w:author="Phillip" w:date="2023-08-02T16:09:00Z">
                      <w:rPr>
                        <w:rFonts w:ascii="Cambria Math" w:hAnsi="Cambria Math"/>
                      </w:rPr>
                      <m:t>1</m:t>
                    </w:del>
                  </m:r>
                </m:sub>
              </m:sSub>
              <m:r>
                <w:del w:id="2767" w:author="Phillip" w:date="2023-08-02T16:09:00Z">
                  <w:rPr>
                    <w:rFonts w:ascii="Cambria Math" w:hAnsi="Cambria Math"/>
                  </w:rPr>
                  <m:t>∙</m:t>
                </w:del>
              </m:r>
              <m:sSub>
                <m:sSubPr>
                  <m:ctrlPr>
                    <w:del w:id="2768" w:author="Phillip" w:date="2023-08-02T16:09:00Z">
                      <w:rPr>
                        <w:rFonts w:ascii="Cambria Math" w:hAnsi="Cambria Math"/>
                        <w:i/>
                      </w:rPr>
                    </w:del>
                  </m:ctrlPr>
                </m:sSubPr>
                <m:e>
                  <m:r>
                    <w:del w:id="2769" w:author="Phillip" w:date="2023-08-02T16:09:00Z">
                      <w:rPr>
                        <w:rFonts w:ascii="Cambria Math" w:hAnsi="Cambria Math"/>
                      </w:rPr>
                      <m:t>I</m:t>
                    </w:del>
                  </m:r>
                </m:e>
                <m:sub>
                  <m:r>
                    <w:del w:id="2770" w:author="Phillip" w:date="2023-08-02T16:09:00Z">
                      <w:rPr>
                        <w:rFonts w:ascii="Cambria Math" w:hAnsi="Cambria Math"/>
                      </w:rPr>
                      <m:t>1</m:t>
                    </w:del>
                  </m:r>
                </m:sub>
              </m:sSub>
              <m:r>
                <w:del w:id="2771" w:author="Phillip" w:date="2023-08-02T16:09:00Z">
                  <w:rPr>
                    <w:rFonts w:ascii="Cambria Math" w:hAnsi="Cambria Math"/>
                  </w:rPr>
                  <m:t>∙</m:t>
                </w:del>
              </m:r>
              <m:r>
                <w:del w:id="2772" w:author="Phillip" w:date="2023-08-02T16:09:00Z">
                  <m:rPr>
                    <m:sty m:val="p"/>
                  </m:rPr>
                  <w:rPr>
                    <w:rFonts w:ascii="Cambria Math" w:hAnsi="Cambria Math"/>
                  </w:rPr>
                  <m:t>sin⁡</m:t>
                </w:del>
              </m:r>
              <m:sSub>
                <m:sSubPr>
                  <m:ctrlPr>
                    <w:del w:id="2773" w:author="Phillip" w:date="2023-08-02T16:09:00Z">
                      <w:rPr>
                        <w:rFonts w:ascii="Cambria Math" w:hAnsi="Cambria Math"/>
                        <w:i/>
                      </w:rPr>
                    </w:del>
                  </m:ctrlPr>
                </m:sSubPr>
                <m:e>
                  <m:r>
                    <w:del w:id="2774" w:author="Phillip" w:date="2023-08-02T16:09:00Z">
                      <w:rPr>
                        <w:rFonts w:ascii="Cambria Math" w:hAnsi="Cambria Math"/>
                      </w:rPr>
                      <m:t>θ</m:t>
                    </w:del>
                  </m:r>
                </m:e>
                <m:sub>
                  <m:r>
                    <w:del w:id="2775" w:author="Phillip" w:date="2023-08-02T16:09:00Z">
                      <w:rPr>
                        <w:rFonts w:ascii="Cambria Math" w:hAnsi="Cambria Math"/>
                      </w:rPr>
                      <m:t>1</m:t>
                    </w:del>
                  </m:r>
                </m:sub>
              </m:sSub>
            </m:e>
          </m:nary>
          <m:r>
            <w:del w:id="2776" w:author="Phillip" w:date="2023-08-02T16:09:00Z">
              <w:rPr>
                <w:rFonts w:ascii="Cambria Math" w:hAnsi="Cambria Math"/>
              </w:rPr>
              <m:t>∙dt</m:t>
            </w:del>
          </m:r>
        </m:oMath>
      </m:oMathPara>
      <w:bookmarkStart w:id="2777" w:name="_Toc143515995"/>
      <w:bookmarkStart w:id="2778" w:name="_Toc152153092"/>
      <w:bookmarkStart w:id="2779" w:name="_Toc159854775"/>
      <w:bookmarkStart w:id="2780" w:name="_Toc159855275"/>
      <w:bookmarkStart w:id="2781" w:name="_Toc159855797"/>
      <w:bookmarkStart w:id="2782" w:name="_Toc159856025"/>
      <w:bookmarkStart w:id="2783" w:name="_Toc171513048"/>
      <w:bookmarkStart w:id="2784" w:name="_Toc182387278"/>
      <w:bookmarkEnd w:id="2777"/>
      <w:bookmarkEnd w:id="2778"/>
      <w:bookmarkEnd w:id="2779"/>
      <w:bookmarkEnd w:id="2780"/>
      <w:bookmarkEnd w:id="2781"/>
      <w:bookmarkEnd w:id="2782"/>
      <w:bookmarkEnd w:id="2783"/>
      <w:bookmarkEnd w:id="2784"/>
    </w:p>
    <w:p w14:paraId="41703732" w14:textId="16CC8134" w:rsidR="00750E0D" w:rsidRPr="008817AE" w:rsidDel="00F23651" w:rsidRDefault="00750E0D" w:rsidP="00750E0D">
      <w:pPr>
        <w:pStyle w:val="Heading3"/>
        <w:rPr>
          <w:del w:id="2785" w:author="Phillip" w:date="2023-08-02T16:09:00Z"/>
          <w:rFonts w:eastAsiaTheme="minorEastAsia"/>
        </w:rPr>
      </w:pPr>
      <w:bookmarkStart w:id="2786" w:name="_Ref118206199"/>
      <w:del w:id="2787" w:author="Phillip" w:date="2023-08-02T16:09:00Z">
        <w:r w:rsidRPr="008817AE" w:rsidDel="00F23651">
          <w:rPr>
            <w:rFonts w:eastAsiaTheme="minorEastAsia"/>
          </w:rPr>
          <w:delText>Apparent power and energy</w:delText>
        </w:r>
        <w:bookmarkStart w:id="2788" w:name="_Toc143515996"/>
        <w:bookmarkStart w:id="2789" w:name="_Toc152153093"/>
        <w:bookmarkStart w:id="2790" w:name="_Toc159854776"/>
        <w:bookmarkStart w:id="2791" w:name="_Toc159855276"/>
        <w:bookmarkStart w:id="2792" w:name="_Toc159855798"/>
        <w:bookmarkStart w:id="2793" w:name="_Toc159856026"/>
        <w:bookmarkStart w:id="2794" w:name="_Toc171513049"/>
        <w:bookmarkStart w:id="2795" w:name="_Toc182387279"/>
        <w:bookmarkEnd w:id="2786"/>
        <w:bookmarkEnd w:id="2788"/>
        <w:bookmarkEnd w:id="2789"/>
        <w:bookmarkEnd w:id="2790"/>
        <w:bookmarkEnd w:id="2791"/>
        <w:bookmarkEnd w:id="2792"/>
        <w:bookmarkEnd w:id="2793"/>
        <w:bookmarkEnd w:id="2794"/>
        <w:bookmarkEnd w:id="2795"/>
      </w:del>
    </w:p>
    <w:p w14:paraId="09024359" w14:textId="1F733B47" w:rsidR="00750E0D" w:rsidRPr="008817AE" w:rsidDel="00F23651" w:rsidRDefault="00750E0D" w:rsidP="00750E0D">
      <w:pPr>
        <w:pStyle w:val="BodyText"/>
        <w:rPr>
          <w:del w:id="2796" w:author="Phillip" w:date="2023-08-02T16:09:00Z"/>
        </w:rPr>
      </w:pPr>
      <w:del w:id="2797" w:author="Phillip" w:date="2023-08-02T16:09:00Z">
        <w:r w:rsidRPr="008817AE" w:rsidDel="00F23651">
          <w:delText>Apparent power and energy shall be determined on the basis of the following equations:</w:delText>
        </w:r>
        <w:bookmarkStart w:id="2798" w:name="_Toc143515997"/>
        <w:bookmarkStart w:id="2799" w:name="_Toc152153094"/>
        <w:bookmarkStart w:id="2800" w:name="_Toc159854777"/>
        <w:bookmarkStart w:id="2801" w:name="_Toc159855277"/>
        <w:bookmarkStart w:id="2802" w:name="_Toc159855799"/>
        <w:bookmarkStart w:id="2803" w:name="_Toc159856027"/>
        <w:bookmarkStart w:id="2804" w:name="_Toc171513050"/>
        <w:bookmarkStart w:id="2805" w:name="_Toc182387280"/>
        <w:bookmarkEnd w:id="2798"/>
        <w:bookmarkEnd w:id="2799"/>
        <w:bookmarkEnd w:id="2800"/>
        <w:bookmarkEnd w:id="2801"/>
        <w:bookmarkEnd w:id="2802"/>
        <w:bookmarkEnd w:id="2803"/>
        <w:bookmarkEnd w:id="2804"/>
        <w:bookmarkEnd w:id="2805"/>
      </w:del>
    </w:p>
    <w:p w14:paraId="36DE5A11" w14:textId="62E43E19" w:rsidR="00750E0D" w:rsidRPr="008817AE" w:rsidDel="00F23651" w:rsidRDefault="00750E0D" w:rsidP="00750E0D">
      <w:pPr>
        <w:pStyle w:val="Definition"/>
        <w:rPr>
          <w:del w:id="2806" w:author="Phillip" w:date="2023-08-02T16:09:00Z"/>
        </w:rPr>
      </w:pPr>
      <w:del w:id="2807" w:author="Phillip" w:date="2023-08-02T16:09:00Z">
        <w:r w:rsidRPr="008817AE" w:rsidDel="00F23651">
          <w:delText>Apparent power</w:delText>
        </w:r>
        <w:r w:rsidR="00254B37" w:rsidRPr="008817AE" w:rsidDel="00F23651">
          <w:delText xml:space="preserve"> </w:delText>
        </w:r>
        <w:r w:rsidR="00254B37" w:rsidRPr="008817AE" w:rsidDel="00F23651">
          <w:rPr>
            <w:rFonts w:eastAsiaTheme="minorEastAsia"/>
          </w:rPr>
          <w:delText>expressed in volt ampere (VA)</w:delText>
        </w:r>
        <w:bookmarkStart w:id="2808" w:name="_Toc143515998"/>
        <w:bookmarkStart w:id="2809" w:name="_Toc152153095"/>
        <w:bookmarkStart w:id="2810" w:name="_Toc159854778"/>
        <w:bookmarkStart w:id="2811" w:name="_Toc159855278"/>
        <w:bookmarkStart w:id="2812" w:name="_Toc159855800"/>
        <w:bookmarkStart w:id="2813" w:name="_Toc159856028"/>
        <w:bookmarkStart w:id="2814" w:name="_Toc171513051"/>
        <w:bookmarkStart w:id="2815" w:name="_Toc182387281"/>
        <w:bookmarkEnd w:id="2808"/>
        <w:bookmarkEnd w:id="2809"/>
        <w:bookmarkEnd w:id="2810"/>
        <w:bookmarkEnd w:id="2811"/>
        <w:bookmarkEnd w:id="2812"/>
        <w:bookmarkEnd w:id="2813"/>
        <w:bookmarkEnd w:id="2814"/>
        <w:bookmarkEnd w:id="2815"/>
      </w:del>
    </w:p>
    <w:p w14:paraId="0B320284" w14:textId="26B61214" w:rsidR="00750E0D" w:rsidRPr="008817AE" w:rsidDel="00F23651" w:rsidRDefault="00750E0D" w:rsidP="00750E0D">
      <w:pPr>
        <w:pStyle w:val="BodyText"/>
        <w:ind w:left="720"/>
        <w:rPr>
          <w:del w:id="2816" w:author="Phillip" w:date="2023-08-02T16:09:00Z"/>
          <w:rFonts w:eastAsiaTheme="minorEastAsia"/>
        </w:rPr>
      </w:pPr>
      <m:oMathPara>
        <m:oMathParaPr>
          <m:jc m:val="left"/>
        </m:oMathParaPr>
        <m:oMath>
          <m:r>
            <w:del w:id="2817" w:author="Phillip" w:date="2023-08-02T16:09:00Z">
              <w:rPr>
                <w:rFonts w:ascii="Cambria Math" w:hAnsi="Cambria Math"/>
              </w:rPr>
              <m:t>S=</m:t>
            </w:del>
          </m:r>
          <m:rad>
            <m:radPr>
              <m:degHide m:val="1"/>
              <m:ctrlPr>
                <w:del w:id="2818" w:author="Phillip" w:date="2023-08-02T16:09:00Z">
                  <w:rPr>
                    <w:rFonts w:ascii="Cambria Math" w:hAnsi="Cambria Math"/>
                    <w:i/>
                  </w:rPr>
                </w:del>
              </m:ctrlPr>
            </m:radPr>
            <m:deg/>
            <m:e>
              <m:sSup>
                <m:sSupPr>
                  <m:ctrlPr>
                    <w:del w:id="2819" w:author="Phillip" w:date="2023-08-02T16:09:00Z">
                      <w:rPr>
                        <w:rFonts w:ascii="Cambria Math" w:hAnsi="Cambria Math"/>
                        <w:i/>
                      </w:rPr>
                    </w:del>
                  </m:ctrlPr>
                </m:sSupPr>
                <m:e>
                  <m:r>
                    <w:del w:id="2820" w:author="Phillip" w:date="2023-08-02T16:09:00Z">
                      <w:rPr>
                        <w:rFonts w:ascii="Cambria Math" w:hAnsi="Cambria Math"/>
                      </w:rPr>
                      <m:t>P</m:t>
                    </w:del>
                  </m:r>
                </m:e>
                <m:sup>
                  <m:r>
                    <w:del w:id="2821" w:author="Phillip" w:date="2023-08-02T16:09:00Z">
                      <w:rPr>
                        <w:rFonts w:ascii="Cambria Math" w:hAnsi="Cambria Math"/>
                      </w:rPr>
                      <m:t>2</m:t>
                    </w:del>
                  </m:r>
                </m:sup>
              </m:sSup>
              <m:r>
                <w:del w:id="2822" w:author="Phillip" w:date="2023-08-02T16:09:00Z">
                  <w:rPr>
                    <w:rFonts w:ascii="Cambria Math" w:hAnsi="Cambria Math"/>
                  </w:rPr>
                  <m:t>+</m:t>
                </w:del>
              </m:r>
              <m:sSup>
                <m:sSupPr>
                  <m:ctrlPr>
                    <w:del w:id="2823" w:author="Phillip" w:date="2023-08-02T16:09:00Z">
                      <w:rPr>
                        <w:rFonts w:ascii="Cambria Math" w:hAnsi="Cambria Math"/>
                        <w:i/>
                      </w:rPr>
                    </w:del>
                  </m:ctrlPr>
                </m:sSupPr>
                <m:e>
                  <m:r>
                    <w:del w:id="2824" w:author="Phillip" w:date="2023-08-02T16:09:00Z">
                      <w:rPr>
                        <w:rFonts w:ascii="Cambria Math" w:hAnsi="Cambria Math"/>
                      </w:rPr>
                      <m:t>Q</m:t>
                    </w:del>
                  </m:r>
                </m:e>
                <m:sup>
                  <m:r>
                    <w:del w:id="2825" w:author="Phillip" w:date="2023-08-02T16:09:00Z">
                      <w:rPr>
                        <w:rFonts w:ascii="Cambria Math" w:hAnsi="Cambria Math"/>
                      </w:rPr>
                      <m:t>2</m:t>
                    </w:del>
                  </m:r>
                </m:sup>
              </m:sSup>
            </m:e>
          </m:rad>
        </m:oMath>
      </m:oMathPara>
      <w:bookmarkStart w:id="2826" w:name="_Toc143515999"/>
      <w:bookmarkStart w:id="2827" w:name="_Toc152153096"/>
      <w:bookmarkStart w:id="2828" w:name="_Toc159854779"/>
      <w:bookmarkStart w:id="2829" w:name="_Toc159855279"/>
      <w:bookmarkStart w:id="2830" w:name="_Toc159855801"/>
      <w:bookmarkStart w:id="2831" w:name="_Toc159856029"/>
      <w:bookmarkStart w:id="2832" w:name="_Toc171513052"/>
      <w:bookmarkStart w:id="2833" w:name="_Toc182387282"/>
      <w:bookmarkEnd w:id="2826"/>
      <w:bookmarkEnd w:id="2827"/>
      <w:bookmarkEnd w:id="2828"/>
      <w:bookmarkEnd w:id="2829"/>
      <w:bookmarkEnd w:id="2830"/>
      <w:bookmarkEnd w:id="2831"/>
      <w:bookmarkEnd w:id="2832"/>
      <w:bookmarkEnd w:id="2833"/>
    </w:p>
    <w:p w14:paraId="1897283F" w14:textId="0DEF7520" w:rsidR="00750E0D" w:rsidRPr="008817AE" w:rsidDel="00F23651" w:rsidRDefault="00750E0D" w:rsidP="00750E0D">
      <w:pPr>
        <w:pStyle w:val="Definition"/>
        <w:rPr>
          <w:del w:id="2834" w:author="Phillip" w:date="2023-08-02T16:09:00Z"/>
        </w:rPr>
      </w:pPr>
      <w:del w:id="2835" w:author="Phillip" w:date="2023-08-02T16:09:00Z">
        <w:r w:rsidRPr="008817AE" w:rsidDel="00F23651">
          <w:delText>Apparent power (fundamental frequency only)</w:delText>
        </w:r>
        <w:r w:rsidR="00254B37" w:rsidRPr="008817AE" w:rsidDel="00F23651">
          <w:delText xml:space="preserve"> </w:delText>
        </w:r>
        <w:r w:rsidR="00254B37" w:rsidRPr="008817AE" w:rsidDel="00F23651">
          <w:rPr>
            <w:rFonts w:eastAsiaTheme="minorEastAsia"/>
          </w:rPr>
          <w:delText>expressed in volt ampere (VA)</w:delText>
        </w:r>
        <w:bookmarkStart w:id="2836" w:name="_Toc143516000"/>
        <w:bookmarkStart w:id="2837" w:name="_Toc152153097"/>
        <w:bookmarkStart w:id="2838" w:name="_Toc159854780"/>
        <w:bookmarkStart w:id="2839" w:name="_Toc159855280"/>
        <w:bookmarkStart w:id="2840" w:name="_Toc159855802"/>
        <w:bookmarkStart w:id="2841" w:name="_Toc159856030"/>
        <w:bookmarkStart w:id="2842" w:name="_Toc171513053"/>
        <w:bookmarkStart w:id="2843" w:name="_Toc182387283"/>
        <w:bookmarkEnd w:id="2836"/>
        <w:bookmarkEnd w:id="2837"/>
        <w:bookmarkEnd w:id="2838"/>
        <w:bookmarkEnd w:id="2839"/>
        <w:bookmarkEnd w:id="2840"/>
        <w:bookmarkEnd w:id="2841"/>
        <w:bookmarkEnd w:id="2842"/>
        <w:bookmarkEnd w:id="2843"/>
      </w:del>
    </w:p>
    <w:p w14:paraId="79EFA564" w14:textId="1A941444" w:rsidR="00750E0D" w:rsidRPr="008817AE" w:rsidDel="00F23651" w:rsidRDefault="00750E0D" w:rsidP="00750E0D">
      <w:pPr>
        <w:pStyle w:val="BodyText"/>
        <w:ind w:left="720"/>
        <w:rPr>
          <w:del w:id="2844" w:author="Phillip" w:date="2023-08-02T16:09:00Z"/>
          <w:rFonts w:eastAsiaTheme="minorEastAsia"/>
        </w:rPr>
      </w:pPr>
      <m:oMath>
        <m:r>
          <w:del w:id="2845" w:author="Phillip" w:date="2023-08-02T16:09:00Z">
            <w:rPr>
              <w:rFonts w:ascii="Cambria Math" w:hAnsi="Cambria Math"/>
            </w:rPr>
            <m:t>VA=</m:t>
          </w:del>
        </m:r>
        <m:rad>
          <m:radPr>
            <m:degHide m:val="1"/>
            <m:ctrlPr>
              <w:del w:id="2846" w:author="Phillip" w:date="2023-08-02T16:09:00Z">
                <w:rPr>
                  <w:rFonts w:ascii="Cambria Math" w:hAnsi="Cambria Math"/>
                  <w:i/>
                </w:rPr>
              </w:del>
            </m:ctrlPr>
          </m:radPr>
          <m:deg/>
          <m:e>
            <m:sSup>
              <m:sSupPr>
                <m:ctrlPr>
                  <w:del w:id="2847" w:author="Phillip" w:date="2023-08-02T16:09:00Z">
                    <w:rPr>
                      <w:rFonts w:ascii="Cambria Math" w:hAnsi="Cambria Math"/>
                      <w:i/>
                    </w:rPr>
                  </w:del>
                </m:ctrlPr>
              </m:sSupPr>
              <m:e>
                <m:r>
                  <w:del w:id="2848" w:author="Phillip" w:date="2023-08-02T16:09:00Z">
                    <w:rPr>
                      <w:rFonts w:ascii="Cambria Math" w:hAnsi="Cambria Math"/>
                    </w:rPr>
                    <m:t>W</m:t>
                  </w:del>
                </m:r>
              </m:e>
              <m:sup>
                <m:r>
                  <w:del w:id="2849" w:author="Phillip" w:date="2023-08-02T16:09:00Z">
                    <w:rPr>
                      <w:rFonts w:ascii="Cambria Math" w:hAnsi="Cambria Math"/>
                    </w:rPr>
                    <m:t>2</m:t>
                  </w:del>
                </m:r>
              </m:sup>
            </m:sSup>
            <m:r>
              <w:del w:id="2850" w:author="Phillip" w:date="2023-08-02T16:09:00Z">
                <w:rPr>
                  <w:rFonts w:ascii="Cambria Math" w:hAnsi="Cambria Math"/>
                </w:rPr>
                <m:t>+</m:t>
              </w:del>
            </m:r>
            <m:sSup>
              <m:sSupPr>
                <m:ctrlPr>
                  <w:del w:id="2851" w:author="Phillip" w:date="2023-08-02T16:09:00Z">
                    <w:rPr>
                      <w:rFonts w:ascii="Cambria Math" w:hAnsi="Cambria Math"/>
                      <w:i/>
                    </w:rPr>
                  </w:del>
                </m:ctrlPr>
              </m:sSupPr>
              <m:e>
                <m:r>
                  <w:del w:id="2852" w:author="Phillip" w:date="2023-08-02T16:09:00Z">
                    <w:rPr>
                      <w:rFonts w:ascii="Cambria Math" w:hAnsi="Cambria Math"/>
                    </w:rPr>
                    <m:t>VAR</m:t>
                  </w:del>
                </m:r>
              </m:e>
              <m:sup>
                <m:r>
                  <w:del w:id="2853" w:author="Phillip" w:date="2023-08-02T16:09:00Z">
                    <w:rPr>
                      <w:rFonts w:ascii="Cambria Math" w:hAnsi="Cambria Math"/>
                    </w:rPr>
                    <m:t>2</m:t>
                  </w:del>
                </m:r>
              </m:sup>
            </m:sSup>
          </m:e>
        </m:rad>
      </m:oMath>
      <w:del w:id="2854" w:author="Phillip" w:date="2023-08-02T16:09:00Z">
        <w:r w:rsidRPr="008817AE" w:rsidDel="00F23651">
          <w:rPr>
            <w:rFonts w:eastAsiaTheme="minorEastAsia"/>
          </w:rPr>
          <w:delText xml:space="preserve"> </w:delText>
        </w:r>
        <w:r w:rsidRPr="008817AE" w:rsidDel="00F23651">
          <w:rPr>
            <w:rFonts w:eastAsiaTheme="minorEastAsia"/>
          </w:rPr>
          <w:tab/>
        </w:r>
        <w:bookmarkStart w:id="2855" w:name="_Toc143516001"/>
        <w:bookmarkStart w:id="2856" w:name="_Toc152153098"/>
        <w:bookmarkStart w:id="2857" w:name="_Toc159854781"/>
        <w:bookmarkStart w:id="2858" w:name="_Toc159855281"/>
        <w:bookmarkStart w:id="2859" w:name="_Toc159855803"/>
        <w:bookmarkStart w:id="2860" w:name="_Toc159856031"/>
        <w:bookmarkStart w:id="2861" w:name="_Toc171513054"/>
        <w:bookmarkStart w:id="2862" w:name="_Toc182387284"/>
        <w:bookmarkEnd w:id="2855"/>
        <w:bookmarkEnd w:id="2856"/>
        <w:bookmarkEnd w:id="2857"/>
        <w:bookmarkEnd w:id="2858"/>
        <w:bookmarkEnd w:id="2859"/>
        <w:bookmarkEnd w:id="2860"/>
        <w:bookmarkEnd w:id="2861"/>
        <w:bookmarkEnd w:id="2862"/>
      </w:del>
    </w:p>
    <w:p w14:paraId="2DDFFFBD" w14:textId="658251F4" w:rsidR="00254B37" w:rsidRPr="008817AE" w:rsidDel="00F23651" w:rsidRDefault="00254B37" w:rsidP="00254B37">
      <w:pPr>
        <w:pStyle w:val="Definition"/>
        <w:rPr>
          <w:del w:id="2863" w:author="Phillip" w:date="2023-08-02T16:09:00Z"/>
        </w:rPr>
      </w:pPr>
      <w:del w:id="2864" w:author="Phillip" w:date="2023-08-02T16:09:00Z">
        <w:r w:rsidRPr="008817AE" w:rsidDel="00F23651">
          <w:delText xml:space="preserve">Apparent energy (fundamental frequency only) </w:delText>
        </w:r>
        <w:r w:rsidRPr="008817AE" w:rsidDel="00F23651">
          <w:rPr>
            <w:rFonts w:eastAsiaTheme="minorEastAsia"/>
          </w:rPr>
          <w:delText>expressed in volt ampere (VAh)</w:delText>
        </w:r>
        <w:bookmarkStart w:id="2865" w:name="_Toc143516002"/>
        <w:bookmarkStart w:id="2866" w:name="_Toc152153099"/>
        <w:bookmarkStart w:id="2867" w:name="_Toc159854782"/>
        <w:bookmarkStart w:id="2868" w:name="_Toc159855282"/>
        <w:bookmarkStart w:id="2869" w:name="_Toc159855804"/>
        <w:bookmarkStart w:id="2870" w:name="_Toc159856032"/>
        <w:bookmarkStart w:id="2871" w:name="_Toc171513055"/>
        <w:bookmarkStart w:id="2872" w:name="_Toc182387285"/>
        <w:bookmarkEnd w:id="2865"/>
        <w:bookmarkEnd w:id="2866"/>
        <w:bookmarkEnd w:id="2867"/>
        <w:bookmarkEnd w:id="2868"/>
        <w:bookmarkEnd w:id="2869"/>
        <w:bookmarkEnd w:id="2870"/>
        <w:bookmarkEnd w:id="2871"/>
        <w:bookmarkEnd w:id="2872"/>
      </w:del>
    </w:p>
    <w:p w14:paraId="79A8E97B" w14:textId="22962ACC" w:rsidR="00750E0D" w:rsidRPr="008817AE" w:rsidDel="00F23651" w:rsidRDefault="00750E0D" w:rsidP="00750E0D">
      <w:pPr>
        <w:pStyle w:val="BodyText"/>
        <w:ind w:left="720"/>
        <w:rPr>
          <w:del w:id="2873" w:author="Phillip" w:date="2023-08-02T16:09:00Z"/>
          <w:rFonts w:eastAsiaTheme="minorEastAsia"/>
        </w:rPr>
      </w:pPr>
      <m:oMathPara>
        <m:oMathParaPr>
          <m:jc m:val="left"/>
        </m:oMathParaPr>
        <m:oMath>
          <m:r>
            <w:del w:id="2874" w:author="Phillip" w:date="2023-08-02T16:09:00Z">
              <w:rPr>
                <w:rFonts w:ascii="Cambria Math" w:hAnsi="Cambria Math"/>
              </w:rPr>
              <m:t>VAH=</m:t>
            </w:del>
          </m:r>
          <m:nary>
            <m:naryPr>
              <m:limLoc m:val="undOvr"/>
              <m:subHide m:val="1"/>
              <m:supHide m:val="1"/>
              <m:ctrlPr>
                <w:del w:id="2875" w:author="Phillip" w:date="2023-08-02T16:09:00Z">
                  <w:rPr>
                    <w:rFonts w:ascii="Cambria Math" w:hAnsi="Cambria Math"/>
                    <w:i/>
                  </w:rPr>
                </w:del>
              </m:ctrlPr>
            </m:naryPr>
            <m:sub/>
            <m:sup/>
            <m:e>
              <m:r>
                <w:del w:id="2876" w:author="Phillip" w:date="2023-08-02T16:09:00Z">
                  <w:rPr>
                    <w:rFonts w:ascii="Cambria Math" w:hAnsi="Cambria Math"/>
                  </w:rPr>
                  <m:t>VA</m:t>
                </w:del>
              </m:r>
            </m:e>
          </m:nary>
          <m:r>
            <w:del w:id="2877" w:author="Phillip" w:date="2023-08-02T16:09:00Z">
              <w:rPr>
                <w:rFonts w:ascii="Cambria Math" w:hAnsi="Cambria Math"/>
              </w:rPr>
              <m:t>∙dt=</m:t>
            </w:del>
          </m:r>
          <m:nary>
            <m:naryPr>
              <m:limLoc m:val="undOvr"/>
              <m:subHide m:val="1"/>
              <m:supHide m:val="1"/>
              <m:ctrlPr>
                <w:del w:id="2878" w:author="Phillip" w:date="2023-08-02T16:09:00Z">
                  <w:rPr>
                    <w:rFonts w:ascii="Cambria Math" w:hAnsi="Cambria Math"/>
                    <w:i/>
                  </w:rPr>
                </w:del>
              </m:ctrlPr>
            </m:naryPr>
            <m:sub/>
            <m:sup/>
            <m:e>
              <m:rad>
                <m:radPr>
                  <m:degHide m:val="1"/>
                  <m:ctrlPr>
                    <w:del w:id="2879" w:author="Phillip" w:date="2023-08-02T16:09:00Z">
                      <w:rPr>
                        <w:rFonts w:ascii="Cambria Math" w:hAnsi="Cambria Math"/>
                        <w:i/>
                      </w:rPr>
                    </w:del>
                  </m:ctrlPr>
                </m:radPr>
                <m:deg/>
                <m:e>
                  <m:sSup>
                    <m:sSupPr>
                      <m:ctrlPr>
                        <w:del w:id="2880" w:author="Phillip" w:date="2023-08-02T16:09:00Z">
                          <w:rPr>
                            <w:rFonts w:ascii="Cambria Math" w:hAnsi="Cambria Math"/>
                            <w:i/>
                          </w:rPr>
                        </w:del>
                      </m:ctrlPr>
                    </m:sSupPr>
                    <m:e>
                      <m:r>
                        <w:del w:id="2881" w:author="Phillip" w:date="2023-08-02T16:09:00Z">
                          <w:rPr>
                            <w:rFonts w:ascii="Cambria Math" w:hAnsi="Cambria Math"/>
                          </w:rPr>
                          <m:t>W</m:t>
                        </w:del>
                      </m:r>
                    </m:e>
                    <m:sup>
                      <m:r>
                        <w:del w:id="2882" w:author="Phillip" w:date="2023-08-02T16:09:00Z">
                          <w:rPr>
                            <w:rFonts w:ascii="Cambria Math" w:hAnsi="Cambria Math"/>
                          </w:rPr>
                          <m:t>2</m:t>
                        </w:del>
                      </m:r>
                    </m:sup>
                  </m:sSup>
                  <m:r>
                    <w:del w:id="2883" w:author="Phillip" w:date="2023-08-02T16:09:00Z">
                      <w:rPr>
                        <w:rFonts w:ascii="Cambria Math" w:hAnsi="Cambria Math"/>
                      </w:rPr>
                      <m:t>+</m:t>
                    </w:del>
                  </m:r>
                  <m:sSup>
                    <m:sSupPr>
                      <m:ctrlPr>
                        <w:del w:id="2884" w:author="Phillip" w:date="2023-08-02T16:09:00Z">
                          <w:rPr>
                            <w:rFonts w:ascii="Cambria Math" w:hAnsi="Cambria Math"/>
                            <w:i/>
                          </w:rPr>
                        </w:del>
                      </m:ctrlPr>
                    </m:sSupPr>
                    <m:e>
                      <m:r>
                        <w:del w:id="2885" w:author="Phillip" w:date="2023-08-02T16:09:00Z">
                          <w:rPr>
                            <w:rFonts w:ascii="Cambria Math" w:hAnsi="Cambria Math"/>
                          </w:rPr>
                          <m:t>VAR</m:t>
                        </w:del>
                      </m:r>
                    </m:e>
                    <m:sup>
                      <m:r>
                        <w:del w:id="2886" w:author="Phillip" w:date="2023-08-02T16:09:00Z">
                          <w:rPr>
                            <w:rFonts w:ascii="Cambria Math" w:hAnsi="Cambria Math"/>
                          </w:rPr>
                          <m:t>2</m:t>
                        </w:del>
                      </m:r>
                    </m:sup>
                  </m:sSup>
                </m:e>
              </m:rad>
            </m:e>
          </m:nary>
          <m:r>
            <w:del w:id="2887" w:author="Phillip" w:date="2023-08-02T16:09:00Z">
              <w:rPr>
                <w:rFonts w:ascii="Cambria Math" w:hAnsi="Cambria Math"/>
              </w:rPr>
              <m:t>∙dt</m:t>
            </w:del>
          </m:r>
        </m:oMath>
      </m:oMathPara>
      <w:bookmarkStart w:id="2888" w:name="_Toc143516003"/>
      <w:bookmarkStart w:id="2889" w:name="_Toc152153100"/>
      <w:bookmarkStart w:id="2890" w:name="_Toc159854783"/>
      <w:bookmarkStart w:id="2891" w:name="_Toc159855283"/>
      <w:bookmarkStart w:id="2892" w:name="_Toc159855805"/>
      <w:bookmarkStart w:id="2893" w:name="_Toc159856033"/>
      <w:bookmarkStart w:id="2894" w:name="_Toc171513056"/>
      <w:bookmarkStart w:id="2895" w:name="_Toc182387286"/>
      <w:bookmarkEnd w:id="2888"/>
      <w:bookmarkEnd w:id="2889"/>
      <w:bookmarkEnd w:id="2890"/>
      <w:bookmarkEnd w:id="2891"/>
      <w:bookmarkEnd w:id="2892"/>
      <w:bookmarkEnd w:id="2893"/>
      <w:bookmarkEnd w:id="2894"/>
      <w:bookmarkEnd w:id="2895"/>
    </w:p>
    <w:p w14:paraId="60121323" w14:textId="1B785127" w:rsidR="00750E0D" w:rsidRPr="008817AE" w:rsidDel="00F23651" w:rsidRDefault="00750E0D" w:rsidP="00750E0D">
      <w:pPr>
        <w:pStyle w:val="Definition"/>
        <w:rPr>
          <w:del w:id="2896" w:author="Phillip" w:date="2023-08-02T16:09:00Z"/>
        </w:rPr>
      </w:pPr>
      <w:del w:id="2897" w:author="Phillip" w:date="2023-08-02T16:09:00Z">
        <w:r w:rsidRPr="008817AE" w:rsidDel="00F23651">
          <w:delText>Directional quantities for apparent power and energy (fundamental frequency only)</w:delText>
        </w:r>
        <w:bookmarkStart w:id="2898" w:name="_Toc143516004"/>
        <w:bookmarkStart w:id="2899" w:name="_Toc152153101"/>
        <w:bookmarkStart w:id="2900" w:name="_Toc159854784"/>
        <w:bookmarkStart w:id="2901" w:name="_Toc159855284"/>
        <w:bookmarkStart w:id="2902" w:name="_Toc159855806"/>
        <w:bookmarkStart w:id="2903" w:name="_Toc159856034"/>
        <w:bookmarkStart w:id="2904" w:name="_Toc171513057"/>
        <w:bookmarkStart w:id="2905" w:name="_Toc182387287"/>
        <w:bookmarkEnd w:id="2898"/>
        <w:bookmarkEnd w:id="2899"/>
        <w:bookmarkEnd w:id="2900"/>
        <w:bookmarkEnd w:id="2901"/>
        <w:bookmarkEnd w:id="2902"/>
        <w:bookmarkEnd w:id="2903"/>
        <w:bookmarkEnd w:id="2904"/>
        <w:bookmarkEnd w:id="2905"/>
      </w:del>
    </w:p>
    <w:p w14:paraId="1E1729B3" w14:textId="05CB837D" w:rsidR="00352FD4" w:rsidRPr="008817AE" w:rsidDel="00F23651" w:rsidRDefault="00352FD4" w:rsidP="00352FD4">
      <w:pPr>
        <w:pStyle w:val="BodyText"/>
        <w:rPr>
          <w:del w:id="2906" w:author="Phillip" w:date="2023-08-02T16:09:00Z"/>
        </w:rPr>
      </w:pPr>
      <w:del w:id="2907" w:author="Phillip" w:date="2023-08-02T16:09:00Z">
        <w:r w:rsidRPr="008817AE" w:rsidDel="00F23651">
          <w:delText>Delivered:</w:delText>
        </w:r>
        <w:bookmarkStart w:id="2908" w:name="_Toc143516005"/>
        <w:bookmarkStart w:id="2909" w:name="_Toc152153102"/>
        <w:bookmarkStart w:id="2910" w:name="_Toc159854785"/>
        <w:bookmarkStart w:id="2911" w:name="_Toc159855285"/>
        <w:bookmarkStart w:id="2912" w:name="_Toc159855807"/>
        <w:bookmarkStart w:id="2913" w:name="_Toc159856035"/>
        <w:bookmarkStart w:id="2914" w:name="_Toc171513058"/>
        <w:bookmarkStart w:id="2915" w:name="_Toc182387288"/>
        <w:bookmarkEnd w:id="2908"/>
        <w:bookmarkEnd w:id="2909"/>
        <w:bookmarkEnd w:id="2910"/>
        <w:bookmarkEnd w:id="2911"/>
        <w:bookmarkEnd w:id="2912"/>
        <w:bookmarkEnd w:id="2913"/>
        <w:bookmarkEnd w:id="2914"/>
        <w:bookmarkEnd w:id="2915"/>
      </w:del>
    </w:p>
    <w:p w14:paraId="3074FE82" w14:textId="2FDFBF9D" w:rsidR="00750E0D" w:rsidRPr="008817AE" w:rsidDel="00F23651" w:rsidRDefault="0047256C" w:rsidP="00750E0D">
      <w:pPr>
        <w:spacing w:after="40"/>
        <w:ind w:left="720"/>
        <w:rPr>
          <w:del w:id="2916" w:author="Phillip" w:date="2023-08-02T16:09:00Z"/>
          <w:rFonts w:eastAsiaTheme="minorEastAsia"/>
          <w:color w:val="000000"/>
          <w:lang w:val="en-CA" w:eastAsia="en-CA"/>
        </w:rPr>
      </w:pPr>
      <m:oMath>
        <m:sSub>
          <m:sSubPr>
            <m:ctrlPr>
              <w:del w:id="2917" w:author="Phillip" w:date="2023-08-02T16:09:00Z">
                <w:rPr>
                  <w:rFonts w:ascii="Cambria Math" w:eastAsia="Times New Roman" w:hAnsi="Cambria Math" w:cs="Times New Roman"/>
                  <w:i/>
                  <w:color w:val="000000"/>
                  <w:lang w:val="en-CA" w:eastAsia="en-CA"/>
                </w:rPr>
              </w:del>
            </m:ctrlPr>
          </m:sSubPr>
          <m:e>
            <m:r>
              <w:del w:id="2918" w:author="Phillip" w:date="2023-08-02T16:09:00Z">
                <w:rPr>
                  <w:rFonts w:ascii="Cambria Math" w:hAnsi="Cambria Math"/>
                </w:rPr>
                <m:t>VA</m:t>
              </w:del>
            </m:r>
          </m:e>
          <m:sub>
            <m:r>
              <w:del w:id="2919" w:author="Phillip" w:date="2023-08-02T16:09:00Z">
                <w:rPr>
                  <w:rFonts w:ascii="Cambria Math" w:hAnsi="Cambria Math"/>
                </w:rPr>
                <m:t>del</m:t>
              </w:del>
            </m:r>
          </m:sub>
        </m:sSub>
        <m:r>
          <w:del w:id="2920" w:author="Phillip" w:date="2023-08-02T16:09:00Z">
            <w:rPr>
              <w:rFonts w:ascii="Cambria Math" w:hAnsi="Cambria Math"/>
            </w:rPr>
            <m:t>=</m:t>
          </w:del>
        </m:r>
        <m:rad>
          <m:radPr>
            <m:degHide m:val="1"/>
            <m:ctrlPr>
              <w:del w:id="2921" w:author="Phillip" w:date="2023-08-02T16:09:00Z">
                <w:rPr>
                  <w:rFonts w:ascii="Cambria Math" w:hAnsi="Cambria Math"/>
                  <w:i/>
                </w:rPr>
              </w:del>
            </m:ctrlPr>
          </m:radPr>
          <m:deg/>
          <m:e>
            <m:sSubSup>
              <m:sSubSupPr>
                <m:ctrlPr>
                  <w:del w:id="2922" w:author="Phillip" w:date="2023-08-02T16:09:00Z">
                    <w:rPr>
                      <w:rFonts w:ascii="Cambria Math" w:hAnsi="Cambria Math"/>
                      <w:i/>
                    </w:rPr>
                  </w:del>
                </m:ctrlPr>
              </m:sSubSupPr>
              <m:e>
                <m:r>
                  <w:del w:id="2923" w:author="Phillip" w:date="2023-08-02T16:09:00Z">
                    <w:rPr>
                      <w:rFonts w:ascii="Cambria Math" w:hAnsi="Cambria Math"/>
                    </w:rPr>
                    <m:t>W</m:t>
                  </w:del>
                </m:r>
              </m:e>
              <m:sub>
                <m:r>
                  <w:del w:id="2924" w:author="Phillip" w:date="2023-08-02T16:09:00Z">
                    <w:rPr>
                      <w:rFonts w:ascii="Cambria Math" w:hAnsi="Cambria Math"/>
                    </w:rPr>
                    <m:t>del</m:t>
                  </w:del>
                </m:r>
              </m:sub>
              <m:sup>
                <m:r>
                  <w:del w:id="2925" w:author="Phillip" w:date="2023-08-02T16:09:00Z">
                    <w:rPr>
                      <w:rFonts w:ascii="Cambria Math" w:hAnsi="Cambria Math"/>
                    </w:rPr>
                    <m:t>2</m:t>
                  </w:del>
                </m:r>
              </m:sup>
            </m:sSubSup>
            <m:r>
              <w:del w:id="2926" w:author="Phillip" w:date="2023-08-02T16:09:00Z">
                <w:rPr>
                  <w:rFonts w:ascii="Cambria Math" w:hAnsi="Cambria Math"/>
                </w:rPr>
                <m:t>+</m:t>
              </w:del>
            </m:r>
            <m:sSup>
              <m:sSupPr>
                <m:ctrlPr>
                  <w:del w:id="2927" w:author="Phillip" w:date="2023-08-02T16:09:00Z">
                    <w:rPr>
                      <w:rFonts w:ascii="Cambria Math" w:hAnsi="Cambria Math"/>
                      <w:i/>
                    </w:rPr>
                  </w:del>
                </m:ctrlPr>
              </m:sSupPr>
              <m:e>
                <m:d>
                  <m:dPr>
                    <m:ctrlPr>
                      <w:del w:id="2928" w:author="Phillip" w:date="2023-08-02T16:09:00Z">
                        <w:rPr>
                          <w:rFonts w:ascii="Cambria Math" w:hAnsi="Cambria Math"/>
                          <w:i/>
                        </w:rPr>
                      </w:del>
                    </m:ctrlPr>
                  </m:dPr>
                  <m:e>
                    <m:sSub>
                      <m:sSubPr>
                        <m:ctrlPr>
                          <w:del w:id="2929" w:author="Phillip" w:date="2023-08-02T16:09:00Z">
                            <w:rPr>
                              <w:rFonts w:ascii="Cambria Math" w:hAnsi="Cambria Math"/>
                              <w:i/>
                            </w:rPr>
                          </w:del>
                        </m:ctrlPr>
                      </m:sSubPr>
                      <m:e>
                        <m:r>
                          <w:del w:id="2930" w:author="Phillip" w:date="2023-08-02T16:09:00Z">
                            <w:rPr>
                              <w:rFonts w:ascii="Cambria Math" w:hAnsi="Cambria Math"/>
                            </w:rPr>
                            <m:t>VAR</m:t>
                          </w:del>
                        </m:r>
                      </m:e>
                      <m:sub>
                        <m:r>
                          <w:del w:id="2931" w:author="Phillip" w:date="2023-08-02T16:09:00Z">
                            <w:rPr>
                              <w:rFonts w:ascii="Cambria Math" w:hAnsi="Cambria Math"/>
                            </w:rPr>
                            <m:t>q1</m:t>
                          </w:del>
                        </m:r>
                      </m:sub>
                    </m:sSub>
                    <m:r>
                      <w:del w:id="2932" w:author="Phillip" w:date="2023-08-02T16:09:00Z">
                        <w:rPr>
                          <w:rFonts w:ascii="Cambria Math" w:hAnsi="Cambria Math"/>
                        </w:rPr>
                        <m:t>+</m:t>
                      </w:del>
                    </m:r>
                    <m:sSub>
                      <m:sSubPr>
                        <m:ctrlPr>
                          <w:del w:id="2933" w:author="Phillip" w:date="2023-08-02T16:09:00Z">
                            <w:rPr>
                              <w:rFonts w:ascii="Cambria Math" w:hAnsi="Cambria Math"/>
                              <w:i/>
                            </w:rPr>
                          </w:del>
                        </m:ctrlPr>
                      </m:sSubPr>
                      <m:e>
                        <m:r>
                          <w:del w:id="2934" w:author="Phillip" w:date="2023-08-02T16:09:00Z">
                            <w:rPr>
                              <w:rFonts w:ascii="Cambria Math" w:hAnsi="Cambria Math"/>
                            </w:rPr>
                            <m:t>VAR</m:t>
                          </w:del>
                        </m:r>
                      </m:e>
                      <m:sub>
                        <m:r>
                          <w:del w:id="2935" w:author="Phillip" w:date="2023-08-02T16:09:00Z">
                            <w:rPr>
                              <w:rFonts w:ascii="Cambria Math" w:hAnsi="Cambria Math"/>
                            </w:rPr>
                            <m:t>q4</m:t>
                          </w:del>
                        </m:r>
                      </m:sub>
                    </m:sSub>
                  </m:e>
                </m:d>
              </m:e>
              <m:sup>
                <m:r>
                  <w:del w:id="2936" w:author="Phillip" w:date="2023-08-02T16:09:00Z">
                    <w:rPr>
                      <w:rFonts w:ascii="Cambria Math" w:hAnsi="Cambria Math"/>
                    </w:rPr>
                    <m:t>2</m:t>
                  </w:del>
                </m:r>
              </m:sup>
            </m:sSup>
            <m:r>
              <w:del w:id="2937" w:author="Phillip" w:date="2023-08-02T16:09:00Z">
                <w:rPr>
                  <w:rFonts w:ascii="Cambria Math" w:hAnsi="Cambria Math"/>
                </w:rPr>
                <m:t xml:space="preserve"> </m:t>
              </w:del>
            </m:r>
          </m:e>
        </m:rad>
      </m:oMath>
      <w:del w:id="2938" w:author="Phillip" w:date="2023-08-02T16:09:00Z">
        <w:r w:rsidR="00750E0D" w:rsidRPr="008817AE" w:rsidDel="00F23651">
          <w:rPr>
            <w:rFonts w:eastAsiaTheme="minorEastAsia"/>
            <w:color w:val="000000"/>
            <w:lang w:val="en-CA" w:eastAsia="en-CA"/>
          </w:rPr>
          <w:tab/>
        </w:r>
        <w:bookmarkStart w:id="2939" w:name="_Toc143516006"/>
        <w:bookmarkStart w:id="2940" w:name="_Toc152153103"/>
        <w:bookmarkStart w:id="2941" w:name="_Toc159854786"/>
        <w:bookmarkStart w:id="2942" w:name="_Toc159855286"/>
        <w:bookmarkStart w:id="2943" w:name="_Toc159855808"/>
        <w:bookmarkStart w:id="2944" w:name="_Toc159856036"/>
        <w:bookmarkStart w:id="2945" w:name="_Toc171513059"/>
        <w:bookmarkStart w:id="2946" w:name="_Toc182387289"/>
        <w:bookmarkEnd w:id="2939"/>
        <w:bookmarkEnd w:id="2940"/>
        <w:bookmarkEnd w:id="2941"/>
        <w:bookmarkEnd w:id="2942"/>
        <w:bookmarkEnd w:id="2943"/>
        <w:bookmarkEnd w:id="2944"/>
        <w:bookmarkEnd w:id="2945"/>
        <w:bookmarkEnd w:id="2946"/>
      </w:del>
    </w:p>
    <w:p w14:paraId="13547E12" w14:textId="6A5CEBDD" w:rsidR="00750E0D" w:rsidRPr="008817AE" w:rsidDel="00F23651" w:rsidRDefault="0047256C" w:rsidP="00750E0D">
      <w:pPr>
        <w:spacing w:after="40"/>
        <w:ind w:left="720"/>
        <w:rPr>
          <w:del w:id="2947" w:author="Phillip" w:date="2023-08-02T16:09:00Z"/>
          <w:rFonts w:eastAsiaTheme="minorEastAsia"/>
        </w:rPr>
      </w:pPr>
      <m:oMathPara>
        <m:oMathParaPr>
          <m:jc m:val="left"/>
        </m:oMathParaPr>
        <m:oMath>
          <m:sSub>
            <m:sSubPr>
              <m:ctrlPr>
                <w:del w:id="2948" w:author="Phillip" w:date="2023-08-02T16:09:00Z">
                  <w:rPr>
                    <w:rFonts w:ascii="Cambria Math" w:hAnsi="Cambria Math" w:cs="Arial"/>
                    <w:i/>
                  </w:rPr>
                </w:del>
              </m:ctrlPr>
            </m:sSubPr>
            <m:e>
              <m:r>
                <w:del w:id="2949" w:author="Phillip" w:date="2023-08-02T16:09:00Z">
                  <w:rPr>
                    <w:rFonts w:ascii="Cambria Math" w:hAnsi="Cambria Math" w:cs="Arial"/>
                  </w:rPr>
                  <m:t>VAH</m:t>
                </w:del>
              </m:r>
            </m:e>
            <m:sub>
              <m:r>
                <w:del w:id="2950" w:author="Phillip" w:date="2023-08-02T16:09:00Z">
                  <w:rPr>
                    <w:rFonts w:ascii="Cambria Math" w:hAnsi="Cambria Math" w:cs="Arial"/>
                  </w:rPr>
                  <m:t>del</m:t>
                </w:del>
              </m:r>
            </m:sub>
          </m:sSub>
          <m:r>
            <w:del w:id="2951" w:author="Phillip" w:date="2023-08-02T16:09:00Z">
              <w:rPr>
                <w:rFonts w:ascii="Cambria Math" w:hAnsi="Cambria Math" w:cs="Arial"/>
              </w:rPr>
              <m:t xml:space="preserve">= </m:t>
            </w:del>
          </m:r>
          <m:nary>
            <m:naryPr>
              <m:limLoc m:val="undOvr"/>
              <m:subHide m:val="1"/>
              <m:supHide m:val="1"/>
              <m:ctrlPr>
                <w:del w:id="2952" w:author="Phillip" w:date="2023-08-02T16:09:00Z">
                  <w:rPr>
                    <w:rFonts w:ascii="Cambria Math" w:hAnsi="Cambria Math" w:cs="Arial"/>
                    <w:i/>
                  </w:rPr>
                </w:del>
              </m:ctrlPr>
            </m:naryPr>
            <m:sub/>
            <m:sup/>
            <m:e>
              <m:sSub>
                <m:sSubPr>
                  <m:ctrlPr>
                    <w:del w:id="2953" w:author="Phillip" w:date="2023-08-02T16:09:00Z">
                      <w:rPr>
                        <w:rFonts w:ascii="Cambria Math" w:hAnsi="Cambria Math" w:cs="Arial"/>
                        <w:i/>
                      </w:rPr>
                    </w:del>
                  </m:ctrlPr>
                </m:sSubPr>
                <m:e>
                  <m:r>
                    <w:del w:id="2954" w:author="Phillip" w:date="2023-08-02T16:09:00Z">
                      <w:rPr>
                        <w:rFonts w:ascii="Cambria Math" w:hAnsi="Cambria Math" w:cs="Arial"/>
                      </w:rPr>
                      <m:t>VA</m:t>
                    </w:del>
                  </m:r>
                </m:e>
                <m:sub>
                  <m:r>
                    <w:del w:id="2955" w:author="Phillip" w:date="2023-08-02T16:09:00Z">
                      <w:rPr>
                        <w:rFonts w:ascii="Cambria Math" w:hAnsi="Cambria Math" w:cs="Arial"/>
                      </w:rPr>
                      <m:t>del</m:t>
                    </w:del>
                  </m:r>
                </m:sub>
              </m:sSub>
              <m:r>
                <w:del w:id="2956" w:author="Phillip" w:date="2023-08-02T16:09:00Z">
                  <w:rPr>
                    <w:rFonts w:ascii="Cambria Math" w:hAnsi="Cambria Math" w:cs="Arial"/>
                  </w:rPr>
                  <m:t xml:space="preserve"> dt</m:t>
                </w:del>
              </m:r>
            </m:e>
          </m:nary>
        </m:oMath>
      </m:oMathPara>
      <w:bookmarkStart w:id="2957" w:name="_Toc143516007"/>
      <w:bookmarkStart w:id="2958" w:name="_Toc152153104"/>
      <w:bookmarkStart w:id="2959" w:name="_Toc159854787"/>
      <w:bookmarkStart w:id="2960" w:name="_Toc159855287"/>
      <w:bookmarkStart w:id="2961" w:name="_Toc159855809"/>
      <w:bookmarkStart w:id="2962" w:name="_Toc159856037"/>
      <w:bookmarkStart w:id="2963" w:name="_Toc171513060"/>
      <w:bookmarkStart w:id="2964" w:name="_Toc182387290"/>
      <w:bookmarkEnd w:id="2957"/>
      <w:bookmarkEnd w:id="2958"/>
      <w:bookmarkEnd w:id="2959"/>
      <w:bookmarkEnd w:id="2960"/>
      <w:bookmarkEnd w:id="2961"/>
      <w:bookmarkEnd w:id="2962"/>
      <w:bookmarkEnd w:id="2963"/>
      <w:bookmarkEnd w:id="2964"/>
    </w:p>
    <w:p w14:paraId="7B6119C1" w14:textId="4201F607" w:rsidR="00352FD4" w:rsidRPr="008817AE" w:rsidDel="00F23651" w:rsidRDefault="00352FD4" w:rsidP="00352FD4">
      <w:pPr>
        <w:spacing w:after="40"/>
        <w:rPr>
          <w:del w:id="2965" w:author="Phillip" w:date="2023-08-02T16:09:00Z"/>
          <w:rFonts w:eastAsiaTheme="minorEastAsia"/>
        </w:rPr>
      </w:pPr>
      <w:del w:id="2966" w:author="Phillip" w:date="2023-08-02T16:09:00Z">
        <w:r w:rsidRPr="008817AE" w:rsidDel="00F23651">
          <w:rPr>
            <w:rFonts w:eastAsiaTheme="minorEastAsia"/>
          </w:rPr>
          <w:delText>Received:</w:delText>
        </w:r>
        <w:bookmarkStart w:id="2967" w:name="_Toc143516008"/>
        <w:bookmarkStart w:id="2968" w:name="_Toc152153105"/>
        <w:bookmarkStart w:id="2969" w:name="_Toc159854788"/>
        <w:bookmarkStart w:id="2970" w:name="_Toc159855288"/>
        <w:bookmarkStart w:id="2971" w:name="_Toc159855810"/>
        <w:bookmarkStart w:id="2972" w:name="_Toc159856038"/>
        <w:bookmarkStart w:id="2973" w:name="_Toc171513061"/>
        <w:bookmarkStart w:id="2974" w:name="_Toc182387291"/>
        <w:bookmarkEnd w:id="2967"/>
        <w:bookmarkEnd w:id="2968"/>
        <w:bookmarkEnd w:id="2969"/>
        <w:bookmarkEnd w:id="2970"/>
        <w:bookmarkEnd w:id="2971"/>
        <w:bookmarkEnd w:id="2972"/>
        <w:bookmarkEnd w:id="2973"/>
        <w:bookmarkEnd w:id="2974"/>
      </w:del>
    </w:p>
    <w:p w14:paraId="2B753EE6" w14:textId="3295DC93" w:rsidR="00750E0D" w:rsidRPr="008817AE" w:rsidDel="00F23651" w:rsidRDefault="0047256C" w:rsidP="00750E0D">
      <w:pPr>
        <w:spacing w:after="40"/>
        <w:ind w:left="720"/>
        <w:rPr>
          <w:del w:id="2975" w:author="Phillip" w:date="2023-08-02T16:09:00Z"/>
          <w:rFonts w:eastAsiaTheme="minorEastAsia"/>
        </w:rPr>
      </w:pPr>
      <m:oMath>
        <m:sSub>
          <m:sSubPr>
            <m:ctrlPr>
              <w:del w:id="2976" w:author="Phillip" w:date="2023-08-02T16:09:00Z">
                <w:rPr>
                  <w:rFonts w:ascii="Cambria Math" w:eastAsia="Times New Roman" w:hAnsi="Cambria Math" w:cs="Times New Roman"/>
                  <w:i/>
                  <w:color w:val="000000"/>
                  <w:lang w:val="en-CA" w:eastAsia="en-CA"/>
                </w:rPr>
              </w:del>
            </m:ctrlPr>
          </m:sSubPr>
          <m:e>
            <m:r>
              <w:del w:id="2977" w:author="Phillip" w:date="2023-08-02T16:09:00Z">
                <w:rPr>
                  <w:rFonts w:ascii="Cambria Math" w:hAnsi="Cambria Math"/>
                </w:rPr>
                <m:t>VA</m:t>
              </w:del>
            </m:r>
          </m:e>
          <m:sub>
            <m:r>
              <w:del w:id="2978" w:author="Phillip" w:date="2023-08-02T16:09:00Z">
                <w:rPr>
                  <w:rFonts w:ascii="Cambria Math" w:hAnsi="Cambria Math"/>
                </w:rPr>
                <m:t>rec</m:t>
              </w:del>
            </m:r>
          </m:sub>
        </m:sSub>
        <m:r>
          <w:del w:id="2979" w:author="Phillip" w:date="2023-08-02T16:09:00Z">
            <w:rPr>
              <w:rFonts w:ascii="Cambria Math" w:hAnsi="Cambria Math"/>
            </w:rPr>
            <m:t>=</m:t>
          </w:del>
        </m:r>
        <m:rad>
          <m:radPr>
            <m:degHide m:val="1"/>
            <m:ctrlPr>
              <w:del w:id="2980" w:author="Phillip" w:date="2023-08-02T16:09:00Z">
                <w:rPr>
                  <w:rFonts w:ascii="Cambria Math" w:hAnsi="Cambria Math"/>
                  <w:i/>
                </w:rPr>
              </w:del>
            </m:ctrlPr>
          </m:radPr>
          <m:deg/>
          <m:e>
            <m:sSubSup>
              <m:sSubSupPr>
                <m:ctrlPr>
                  <w:del w:id="2981" w:author="Phillip" w:date="2023-08-02T16:09:00Z">
                    <w:rPr>
                      <w:rFonts w:ascii="Cambria Math" w:hAnsi="Cambria Math"/>
                      <w:i/>
                    </w:rPr>
                  </w:del>
                </m:ctrlPr>
              </m:sSubSupPr>
              <m:e>
                <m:r>
                  <w:del w:id="2982" w:author="Phillip" w:date="2023-08-02T16:09:00Z">
                    <w:rPr>
                      <w:rFonts w:ascii="Cambria Math" w:hAnsi="Cambria Math"/>
                    </w:rPr>
                    <m:t>W</m:t>
                  </w:del>
                </m:r>
              </m:e>
              <m:sub>
                <m:r>
                  <w:del w:id="2983" w:author="Phillip" w:date="2023-08-02T16:09:00Z">
                    <w:rPr>
                      <w:rFonts w:ascii="Cambria Math" w:hAnsi="Cambria Math"/>
                    </w:rPr>
                    <m:t>rec</m:t>
                  </w:del>
                </m:r>
              </m:sub>
              <m:sup>
                <m:r>
                  <w:del w:id="2984" w:author="Phillip" w:date="2023-08-02T16:09:00Z">
                    <w:rPr>
                      <w:rFonts w:ascii="Cambria Math" w:hAnsi="Cambria Math"/>
                    </w:rPr>
                    <m:t>2</m:t>
                  </w:del>
                </m:r>
              </m:sup>
            </m:sSubSup>
            <m:r>
              <w:del w:id="2985" w:author="Phillip" w:date="2023-08-02T16:09:00Z">
                <w:rPr>
                  <w:rFonts w:ascii="Cambria Math" w:hAnsi="Cambria Math"/>
                </w:rPr>
                <m:t>+</m:t>
              </w:del>
            </m:r>
            <m:sSup>
              <m:sSupPr>
                <m:ctrlPr>
                  <w:del w:id="2986" w:author="Phillip" w:date="2023-08-02T16:09:00Z">
                    <w:rPr>
                      <w:rFonts w:ascii="Cambria Math" w:hAnsi="Cambria Math"/>
                      <w:i/>
                    </w:rPr>
                  </w:del>
                </m:ctrlPr>
              </m:sSupPr>
              <m:e>
                <m:d>
                  <m:dPr>
                    <m:ctrlPr>
                      <w:del w:id="2987" w:author="Phillip" w:date="2023-08-02T16:09:00Z">
                        <w:rPr>
                          <w:rFonts w:ascii="Cambria Math" w:hAnsi="Cambria Math"/>
                          <w:i/>
                        </w:rPr>
                      </w:del>
                    </m:ctrlPr>
                  </m:dPr>
                  <m:e>
                    <m:sSub>
                      <m:sSubPr>
                        <m:ctrlPr>
                          <w:del w:id="2988" w:author="Phillip" w:date="2023-08-02T16:09:00Z">
                            <w:rPr>
                              <w:rFonts w:ascii="Cambria Math" w:hAnsi="Cambria Math"/>
                              <w:i/>
                            </w:rPr>
                          </w:del>
                        </m:ctrlPr>
                      </m:sSubPr>
                      <m:e>
                        <m:r>
                          <w:del w:id="2989" w:author="Phillip" w:date="2023-08-02T16:09:00Z">
                            <w:rPr>
                              <w:rFonts w:ascii="Cambria Math" w:hAnsi="Cambria Math"/>
                            </w:rPr>
                            <m:t>VAR</m:t>
                          </w:del>
                        </m:r>
                      </m:e>
                      <m:sub>
                        <m:r>
                          <w:del w:id="2990" w:author="Phillip" w:date="2023-08-02T16:09:00Z">
                            <w:rPr>
                              <w:rFonts w:ascii="Cambria Math" w:hAnsi="Cambria Math"/>
                            </w:rPr>
                            <m:t>q2</m:t>
                          </w:del>
                        </m:r>
                      </m:sub>
                    </m:sSub>
                    <m:r>
                      <w:del w:id="2991" w:author="Phillip" w:date="2023-08-02T16:09:00Z">
                        <w:rPr>
                          <w:rFonts w:ascii="Cambria Math" w:hAnsi="Cambria Math"/>
                        </w:rPr>
                        <m:t>+</m:t>
                      </w:del>
                    </m:r>
                    <m:sSub>
                      <m:sSubPr>
                        <m:ctrlPr>
                          <w:del w:id="2992" w:author="Phillip" w:date="2023-08-02T16:09:00Z">
                            <w:rPr>
                              <w:rFonts w:ascii="Cambria Math" w:hAnsi="Cambria Math"/>
                              <w:i/>
                            </w:rPr>
                          </w:del>
                        </m:ctrlPr>
                      </m:sSubPr>
                      <m:e>
                        <m:r>
                          <w:del w:id="2993" w:author="Phillip" w:date="2023-08-02T16:09:00Z">
                            <w:rPr>
                              <w:rFonts w:ascii="Cambria Math" w:hAnsi="Cambria Math"/>
                            </w:rPr>
                            <m:t>VAR</m:t>
                          </w:del>
                        </m:r>
                      </m:e>
                      <m:sub>
                        <m:r>
                          <w:del w:id="2994" w:author="Phillip" w:date="2023-08-02T16:09:00Z">
                            <w:rPr>
                              <w:rFonts w:ascii="Cambria Math" w:hAnsi="Cambria Math"/>
                            </w:rPr>
                            <m:t>q3</m:t>
                          </w:del>
                        </m:r>
                      </m:sub>
                    </m:sSub>
                  </m:e>
                </m:d>
              </m:e>
              <m:sup>
                <m:r>
                  <w:del w:id="2995" w:author="Phillip" w:date="2023-08-02T16:09:00Z">
                    <w:rPr>
                      <w:rFonts w:ascii="Cambria Math" w:hAnsi="Cambria Math"/>
                    </w:rPr>
                    <m:t>2</m:t>
                  </w:del>
                </m:r>
              </m:sup>
            </m:sSup>
            <m:r>
              <w:del w:id="2996" w:author="Phillip" w:date="2023-08-02T16:09:00Z">
                <w:rPr>
                  <w:rFonts w:ascii="Cambria Math" w:hAnsi="Cambria Math"/>
                </w:rPr>
                <m:t xml:space="preserve"> </m:t>
              </w:del>
            </m:r>
          </m:e>
        </m:rad>
      </m:oMath>
      <w:del w:id="2997" w:author="Phillip" w:date="2023-08-02T16:09:00Z">
        <w:r w:rsidR="00750E0D" w:rsidRPr="008817AE" w:rsidDel="00F23651">
          <w:rPr>
            <w:rFonts w:eastAsiaTheme="minorEastAsia"/>
            <w:color w:val="000000"/>
            <w:lang w:val="en-CA" w:eastAsia="en-CA"/>
          </w:rPr>
          <w:tab/>
        </w:r>
        <w:bookmarkStart w:id="2998" w:name="_Toc143516009"/>
        <w:bookmarkStart w:id="2999" w:name="_Toc152153106"/>
        <w:bookmarkStart w:id="3000" w:name="_Toc159854789"/>
        <w:bookmarkStart w:id="3001" w:name="_Toc159855289"/>
        <w:bookmarkStart w:id="3002" w:name="_Toc159855811"/>
        <w:bookmarkStart w:id="3003" w:name="_Toc159856039"/>
        <w:bookmarkStart w:id="3004" w:name="_Toc171513062"/>
        <w:bookmarkStart w:id="3005" w:name="_Toc182387292"/>
        <w:bookmarkEnd w:id="2998"/>
        <w:bookmarkEnd w:id="2999"/>
        <w:bookmarkEnd w:id="3000"/>
        <w:bookmarkEnd w:id="3001"/>
        <w:bookmarkEnd w:id="3002"/>
        <w:bookmarkEnd w:id="3003"/>
        <w:bookmarkEnd w:id="3004"/>
        <w:bookmarkEnd w:id="3005"/>
      </w:del>
    </w:p>
    <w:p w14:paraId="4BFAC689" w14:textId="689B379F" w:rsidR="00750E0D" w:rsidRPr="008817AE" w:rsidDel="00F23651" w:rsidRDefault="0047256C" w:rsidP="00750E0D">
      <w:pPr>
        <w:spacing w:after="40"/>
        <w:ind w:left="720" w:firstLine="720"/>
        <w:rPr>
          <w:del w:id="3006" w:author="Phillip" w:date="2023-08-02T16:09:00Z"/>
          <w:rFonts w:cs="Arial"/>
        </w:rPr>
      </w:pPr>
      <m:oMathPara>
        <m:oMathParaPr>
          <m:jc m:val="left"/>
        </m:oMathParaPr>
        <m:oMath>
          <m:sSub>
            <m:sSubPr>
              <m:ctrlPr>
                <w:del w:id="3007" w:author="Phillip" w:date="2023-08-02T16:09:00Z">
                  <w:rPr>
                    <w:rFonts w:ascii="Cambria Math" w:hAnsi="Cambria Math" w:cs="Arial"/>
                    <w:i/>
                  </w:rPr>
                </w:del>
              </m:ctrlPr>
            </m:sSubPr>
            <m:e>
              <m:r>
                <w:del w:id="3008" w:author="Phillip" w:date="2023-08-02T16:09:00Z">
                  <w:rPr>
                    <w:rFonts w:ascii="Cambria Math" w:hAnsi="Cambria Math" w:cs="Arial"/>
                  </w:rPr>
                  <m:t>VAH</m:t>
                </w:del>
              </m:r>
            </m:e>
            <m:sub>
              <m:r>
                <w:del w:id="3009" w:author="Phillip" w:date="2023-08-02T16:09:00Z">
                  <w:rPr>
                    <w:rFonts w:ascii="Cambria Math" w:hAnsi="Cambria Math" w:cs="Arial"/>
                  </w:rPr>
                  <m:t>rec</m:t>
                </w:del>
              </m:r>
            </m:sub>
          </m:sSub>
          <m:r>
            <w:del w:id="3010" w:author="Phillip" w:date="2023-08-02T16:09:00Z">
              <w:rPr>
                <w:rFonts w:ascii="Cambria Math" w:hAnsi="Cambria Math" w:cs="Arial"/>
              </w:rPr>
              <m:t xml:space="preserve">= </m:t>
            </w:del>
          </m:r>
          <m:nary>
            <m:naryPr>
              <m:limLoc m:val="undOvr"/>
              <m:subHide m:val="1"/>
              <m:supHide m:val="1"/>
              <m:ctrlPr>
                <w:del w:id="3011" w:author="Phillip" w:date="2023-08-02T16:09:00Z">
                  <w:rPr>
                    <w:rFonts w:ascii="Cambria Math" w:hAnsi="Cambria Math" w:cs="Arial"/>
                    <w:i/>
                  </w:rPr>
                </w:del>
              </m:ctrlPr>
            </m:naryPr>
            <m:sub/>
            <m:sup/>
            <m:e>
              <m:sSub>
                <m:sSubPr>
                  <m:ctrlPr>
                    <w:del w:id="3012" w:author="Phillip" w:date="2023-08-02T16:09:00Z">
                      <w:rPr>
                        <w:rFonts w:ascii="Cambria Math" w:hAnsi="Cambria Math" w:cs="Arial"/>
                        <w:i/>
                      </w:rPr>
                    </w:del>
                  </m:ctrlPr>
                </m:sSubPr>
                <m:e>
                  <m:r>
                    <w:del w:id="3013" w:author="Phillip" w:date="2023-08-02T16:09:00Z">
                      <w:rPr>
                        <w:rFonts w:ascii="Cambria Math" w:hAnsi="Cambria Math" w:cs="Arial"/>
                      </w:rPr>
                      <m:t>VA</m:t>
                    </w:del>
                  </m:r>
                </m:e>
                <m:sub>
                  <m:r>
                    <w:del w:id="3014" w:author="Phillip" w:date="2023-08-02T16:09:00Z">
                      <w:rPr>
                        <w:rFonts w:ascii="Cambria Math" w:hAnsi="Cambria Math" w:cs="Arial"/>
                      </w:rPr>
                      <m:t>rec</m:t>
                    </w:del>
                  </m:r>
                </m:sub>
              </m:sSub>
              <m:r>
                <w:del w:id="3015" w:author="Phillip" w:date="2023-08-02T16:09:00Z">
                  <w:rPr>
                    <w:rFonts w:ascii="Cambria Math" w:hAnsi="Cambria Math" w:cs="Arial"/>
                  </w:rPr>
                  <m:t xml:space="preserve"> dt</m:t>
                </w:del>
              </m:r>
            </m:e>
          </m:nary>
        </m:oMath>
      </m:oMathPara>
      <w:bookmarkStart w:id="3016" w:name="_Toc143516010"/>
      <w:bookmarkStart w:id="3017" w:name="_Toc152153107"/>
      <w:bookmarkStart w:id="3018" w:name="_Toc159854790"/>
      <w:bookmarkStart w:id="3019" w:name="_Toc159855290"/>
      <w:bookmarkStart w:id="3020" w:name="_Toc159855812"/>
      <w:bookmarkStart w:id="3021" w:name="_Toc159856040"/>
      <w:bookmarkStart w:id="3022" w:name="_Toc171513063"/>
      <w:bookmarkStart w:id="3023" w:name="_Toc182387293"/>
      <w:bookmarkEnd w:id="3016"/>
      <w:bookmarkEnd w:id="3017"/>
      <w:bookmarkEnd w:id="3018"/>
      <w:bookmarkEnd w:id="3019"/>
      <w:bookmarkEnd w:id="3020"/>
      <w:bookmarkEnd w:id="3021"/>
      <w:bookmarkEnd w:id="3022"/>
      <w:bookmarkEnd w:id="3023"/>
    </w:p>
    <w:p w14:paraId="2578F6F2" w14:textId="37EAC960" w:rsidR="00DB7920" w:rsidRPr="008817AE" w:rsidRDefault="00DB7920" w:rsidP="00DB7920">
      <w:pPr>
        <w:pStyle w:val="Heading1"/>
      </w:pPr>
      <w:bookmarkStart w:id="3024" w:name="_Toc159855291"/>
      <w:bookmarkStart w:id="3025" w:name="_Toc182411531"/>
      <w:r w:rsidRPr="008817AE">
        <w:t>Metrological requirements</w:t>
      </w:r>
      <w:bookmarkEnd w:id="2002"/>
      <w:bookmarkEnd w:id="2003"/>
      <w:bookmarkEnd w:id="3024"/>
      <w:bookmarkEnd w:id="3025"/>
    </w:p>
    <w:p w14:paraId="4D8F5248" w14:textId="77777777" w:rsidR="00DB7920" w:rsidRPr="008817AE" w:rsidRDefault="00DB7920" w:rsidP="00DB7920">
      <w:pPr>
        <w:pStyle w:val="Heading2"/>
      </w:pPr>
      <w:bookmarkStart w:id="3026" w:name="_Ref30682887"/>
      <w:bookmarkStart w:id="3027" w:name="_Ref30686075"/>
      <w:bookmarkStart w:id="3028" w:name="_Ref30686079"/>
      <w:bookmarkStart w:id="3029" w:name="_Ref30783511"/>
      <w:bookmarkStart w:id="3030" w:name="_Ref31195884"/>
      <w:bookmarkStart w:id="3031" w:name="_Toc159855292"/>
      <w:bookmarkStart w:id="3032" w:name="_Toc182411532"/>
      <w:r w:rsidRPr="008817AE">
        <w:t xml:space="preserve">Rated operating </w:t>
      </w:r>
      <w:proofErr w:type="gramStart"/>
      <w:r w:rsidRPr="008817AE">
        <w:t>conditions</w:t>
      </w:r>
      <w:bookmarkEnd w:id="3026"/>
      <w:bookmarkEnd w:id="3027"/>
      <w:bookmarkEnd w:id="3028"/>
      <w:bookmarkEnd w:id="3029"/>
      <w:bookmarkEnd w:id="3030"/>
      <w:bookmarkEnd w:id="3031"/>
      <w:bookmarkEnd w:id="3032"/>
      <w:proofErr w:type="gramEnd"/>
    </w:p>
    <w:p w14:paraId="24AB659C" w14:textId="509E0100" w:rsidR="00E173F7" w:rsidRDefault="00E173F7" w:rsidP="001F73F4">
      <w:pPr>
        <w:pStyle w:val="Heading3"/>
        <w:rPr>
          <w:ins w:id="3033" w:author="Phillip" w:date="2023-08-04T14:34:00Z"/>
        </w:rPr>
      </w:pPr>
      <w:bookmarkStart w:id="3034" w:name="_Toc159855293"/>
      <w:ins w:id="3035" w:author="Phillip" w:date="2023-08-04T14:34:00Z">
        <w:r>
          <w:t>General</w:t>
        </w:r>
        <w:bookmarkEnd w:id="3034"/>
      </w:ins>
    </w:p>
    <w:p w14:paraId="5375E91D" w14:textId="2FE160EC" w:rsidR="00E173F7" w:rsidRDefault="00E173F7" w:rsidP="00E173F7">
      <w:pPr>
        <w:pStyle w:val="Note"/>
        <w:rPr>
          <w:ins w:id="3036" w:author="Phillip" w:date="2023-08-04T14:34:00Z"/>
        </w:rPr>
      </w:pPr>
      <w:ins w:id="3037" w:author="Phillip" w:date="2023-08-04T14:34:00Z">
        <w:r>
          <w:t>This section specifies the rated operating conditions</w:t>
        </w:r>
      </w:ins>
      <w:ins w:id="3038" w:author="Phillip" w:date="2023-08-04T14:35:00Z">
        <w:r>
          <w:t xml:space="preserve"> which </w:t>
        </w:r>
      </w:ins>
      <w:ins w:id="3039" w:author="Phillip" w:date="2023-08-04T14:37:00Z">
        <w:r>
          <w:t>provide the value ranges for influence factors.</w:t>
        </w:r>
      </w:ins>
    </w:p>
    <w:p w14:paraId="37FDFC46" w14:textId="1C33E766" w:rsidR="00E173F7" w:rsidRDefault="00E173F7" w:rsidP="00E173F7">
      <w:pPr>
        <w:pStyle w:val="Note"/>
        <w:rPr>
          <w:ins w:id="3040" w:author="Phillip" w:date="2023-08-04T14:34:00Z"/>
        </w:rPr>
      </w:pPr>
      <w:ins w:id="3041" w:author="Phillip" w:date="2023-08-04T14:34:00Z">
        <w:r w:rsidRPr="008817AE">
          <w:t>Note</w:t>
        </w:r>
        <w:r w:rsidRPr="00E173F7">
          <w:rPr>
            <w:iCs/>
          </w:rPr>
          <w:t>:</w:t>
        </w:r>
        <w:r w:rsidRPr="008817AE">
          <w:tab/>
          <w:t xml:space="preserve">National authorities or regional legislation may specify certain values for various rated operating conditions. See </w:t>
        </w:r>
        <w:r w:rsidRPr="008817AE">
          <w:fldChar w:fldCharType="begin"/>
        </w:r>
        <w:r w:rsidRPr="008817AE">
          <w:instrText xml:space="preserve"> REF _Ref30677746 \r </w:instrText>
        </w:r>
        <w:r>
          <w:instrText xml:space="preserve"> \* MERGEFORMAT </w:instrText>
        </w:r>
        <w:r w:rsidRPr="008817AE">
          <w:fldChar w:fldCharType="separate"/>
        </w:r>
      </w:ins>
      <w:ins w:id="3042" w:author="Mitchell, Phillip" w:date="2023-11-29T12:24:00Z">
        <w:r w:rsidR="0033235A">
          <w:t>Annex C</w:t>
        </w:r>
      </w:ins>
      <w:ins w:id="3043" w:author="Phillip" w:date="2023-08-04T14:34:00Z">
        <w:r w:rsidRPr="008817AE">
          <w:fldChar w:fldCharType="end"/>
        </w:r>
        <w:r w:rsidRPr="008817AE">
          <w:t>.</w:t>
        </w:r>
      </w:ins>
    </w:p>
    <w:p w14:paraId="58AD9A11" w14:textId="047C03D3" w:rsidR="0045115D" w:rsidRPr="008817AE" w:rsidRDefault="0045115D" w:rsidP="001F73F4">
      <w:pPr>
        <w:pStyle w:val="Heading3"/>
      </w:pPr>
      <w:bookmarkStart w:id="3044" w:name="_Toc159855294"/>
      <w:r w:rsidRPr="008817AE">
        <w:t>Frequency</w:t>
      </w:r>
      <w:bookmarkEnd w:id="3044"/>
    </w:p>
    <w:p w14:paraId="16FC56F8" w14:textId="5EDE1CDA" w:rsidR="0045115D" w:rsidRPr="008817AE" w:rsidRDefault="00DE6B78" w:rsidP="0002584E">
      <w:pPr>
        <w:pStyle w:val="BodyText"/>
      </w:pPr>
      <w:r w:rsidRPr="008817AE">
        <w:t xml:space="preserve">All values in the range </w:t>
      </w:r>
      <w:proofErr w:type="spellStart"/>
      <w:r w:rsidR="0045115D" w:rsidRPr="008817AE">
        <w:rPr>
          <w:i/>
        </w:rPr>
        <w:t>f</w:t>
      </w:r>
      <w:r w:rsidR="0045115D" w:rsidRPr="008817AE">
        <w:rPr>
          <w:vertAlign w:val="subscript"/>
        </w:rPr>
        <w:t>nom</w:t>
      </w:r>
      <w:proofErr w:type="spellEnd"/>
      <w:r w:rsidR="0045115D" w:rsidRPr="008817AE">
        <w:t xml:space="preserve"> ± 2 % where </w:t>
      </w:r>
      <w:proofErr w:type="spellStart"/>
      <w:r w:rsidR="0045115D" w:rsidRPr="008817AE">
        <w:rPr>
          <w:i/>
        </w:rPr>
        <w:t>f</w:t>
      </w:r>
      <w:r w:rsidR="0045115D" w:rsidRPr="008817AE">
        <w:rPr>
          <w:vertAlign w:val="subscript"/>
        </w:rPr>
        <w:t>nom</w:t>
      </w:r>
      <w:proofErr w:type="spellEnd"/>
      <w:r w:rsidR="0045115D" w:rsidRPr="008817AE">
        <w:t xml:space="preserve"> is to be specified by the manufacturer.</w:t>
      </w:r>
    </w:p>
    <w:p w14:paraId="69A124EF" w14:textId="1FF02C2E" w:rsidR="0045115D" w:rsidRPr="008817AE" w:rsidRDefault="0045115D" w:rsidP="001F73F4">
      <w:pPr>
        <w:pStyle w:val="BodyText"/>
      </w:pPr>
      <w:r w:rsidRPr="008817AE">
        <w:t xml:space="preserve">If the manufacturer specifies more than one nominal frequency, the rated operating conditions shall </w:t>
      </w:r>
      <w:r w:rsidR="005757F5" w:rsidRPr="008817AE">
        <w:t>include</w:t>
      </w:r>
      <w:r w:rsidRPr="008817AE">
        <w:t xml:space="preserve"> </w:t>
      </w:r>
      <w:r w:rsidR="00DE6B78" w:rsidRPr="008817AE">
        <w:t xml:space="preserve">the </w:t>
      </w:r>
      <w:r w:rsidR="00CE50FC" w:rsidRPr="008817AE">
        <w:t>frequency ranges</w:t>
      </w:r>
      <w:r w:rsidR="00E11DA5" w:rsidRPr="008817AE">
        <w:t xml:space="preserve">, </w:t>
      </w:r>
      <w:proofErr w:type="spellStart"/>
      <w:r w:rsidR="00E11DA5" w:rsidRPr="008817AE">
        <w:rPr>
          <w:i/>
        </w:rPr>
        <w:t>f</w:t>
      </w:r>
      <w:r w:rsidR="00E11DA5" w:rsidRPr="008817AE">
        <w:rPr>
          <w:vertAlign w:val="subscript"/>
        </w:rPr>
        <w:t>nom</w:t>
      </w:r>
      <w:proofErr w:type="spellEnd"/>
      <w:r w:rsidR="00E11DA5" w:rsidRPr="008817AE">
        <w:t xml:space="preserve"> ± 2 %,</w:t>
      </w:r>
      <w:r w:rsidR="00CE50FC" w:rsidRPr="008817AE">
        <w:t xml:space="preserve"> for </w:t>
      </w:r>
      <w:r w:rsidRPr="008817AE">
        <w:t>all</w:t>
      </w:r>
      <w:r w:rsidR="00E11DA5" w:rsidRPr="008817AE">
        <w:t xml:space="preserve"> nominal frequencies.</w:t>
      </w:r>
    </w:p>
    <w:p w14:paraId="6612D18B" w14:textId="77777777" w:rsidR="00F01EFA" w:rsidRPr="008817AE" w:rsidRDefault="0045115D" w:rsidP="001F73F4">
      <w:pPr>
        <w:pStyle w:val="Heading3"/>
      </w:pPr>
      <w:bookmarkStart w:id="3045" w:name="_Toc159855295"/>
      <w:r w:rsidRPr="008817AE">
        <w:t>Vol</w:t>
      </w:r>
      <w:r w:rsidRPr="008817AE">
        <w:rPr>
          <w:rStyle w:val="Heading3Char"/>
        </w:rPr>
        <w:t>t</w:t>
      </w:r>
      <w:r w:rsidRPr="008817AE">
        <w:t>age</w:t>
      </w:r>
      <w:bookmarkEnd w:id="3045"/>
    </w:p>
    <w:p w14:paraId="7AFDB0D6" w14:textId="1A872894" w:rsidR="0045115D" w:rsidRPr="008817AE" w:rsidRDefault="00DE6B78" w:rsidP="0002584E">
      <w:pPr>
        <w:pStyle w:val="BodyText"/>
      </w:pPr>
      <w:r w:rsidRPr="008817AE">
        <w:t xml:space="preserve">All values in the </w:t>
      </w:r>
      <w:r w:rsidR="00CE50FC" w:rsidRPr="008817AE">
        <w:t>range</w:t>
      </w:r>
      <w:r w:rsidR="00CE50FC" w:rsidRPr="008817AE">
        <w:rPr>
          <w:i/>
        </w:rPr>
        <w:t xml:space="preserve"> </w:t>
      </w:r>
      <w:proofErr w:type="spellStart"/>
      <w:r w:rsidR="0045115D" w:rsidRPr="008817AE">
        <w:rPr>
          <w:i/>
        </w:rPr>
        <w:t>U</w:t>
      </w:r>
      <w:r w:rsidR="0045115D" w:rsidRPr="008817AE">
        <w:rPr>
          <w:vertAlign w:val="subscript"/>
        </w:rPr>
        <w:t>nom</w:t>
      </w:r>
      <w:proofErr w:type="spellEnd"/>
      <w:r w:rsidR="0045115D" w:rsidRPr="008817AE">
        <w:t xml:space="preserve"> ± 10 % where </w:t>
      </w:r>
      <w:proofErr w:type="spellStart"/>
      <w:r w:rsidR="0045115D" w:rsidRPr="008817AE">
        <w:rPr>
          <w:i/>
        </w:rPr>
        <w:t>U</w:t>
      </w:r>
      <w:r w:rsidR="0045115D" w:rsidRPr="008817AE">
        <w:rPr>
          <w:vertAlign w:val="subscript"/>
        </w:rPr>
        <w:t>nom</w:t>
      </w:r>
      <w:proofErr w:type="spellEnd"/>
      <w:r w:rsidR="0045115D" w:rsidRPr="008817AE">
        <w:t xml:space="preserve"> is to be specified by the manufacturer.</w:t>
      </w:r>
    </w:p>
    <w:p w14:paraId="7175FECB" w14:textId="040368C6" w:rsidR="0045115D" w:rsidRPr="008817AE" w:rsidRDefault="0045115D" w:rsidP="001F73F4">
      <w:pPr>
        <w:pStyle w:val="BodyText"/>
      </w:pPr>
      <w:r w:rsidRPr="008817AE">
        <w:t xml:space="preserve">Meters designed to operate across a range of voltages shall have applicable </w:t>
      </w:r>
      <w:proofErr w:type="spellStart"/>
      <w:r w:rsidRPr="008817AE">
        <w:rPr>
          <w:i/>
        </w:rPr>
        <w:t>U</w:t>
      </w:r>
      <w:r w:rsidRPr="008817AE">
        <w:rPr>
          <w:vertAlign w:val="subscript"/>
        </w:rPr>
        <w:t>nom</w:t>
      </w:r>
      <w:proofErr w:type="spellEnd"/>
      <w:r w:rsidRPr="008817AE">
        <w:t xml:space="preserve"> values specified by the manufacturer. If the manufacturer specifies more than one nominal voltage</w:t>
      </w:r>
      <w:r w:rsidR="00E11DA5" w:rsidRPr="008817AE">
        <w:t>,</w:t>
      </w:r>
      <w:r w:rsidRPr="008817AE">
        <w:t xml:space="preserve"> the rated operating conditions shall </w:t>
      </w:r>
      <w:r w:rsidR="005757F5" w:rsidRPr="008817AE">
        <w:t>include</w:t>
      </w:r>
      <w:r w:rsidRPr="008817AE">
        <w:t xml:space="preserve"> </w:t>
      </w:r>
      <w:r w:rsidR="00E11DA5" w:rsidRPr="008817AE">
        <w:t xml:space="preserve">the voltage ranges, </w:t>
      </w:r>
      <w:proofErr w:type="spellStart"/>
      <w:r w:rsidRPr="008817AE">
        <w:rPr>
          <w:i/>
        </w:rPr>
        <w:t>U</w:t>
      </w:r>
      <w:r w:rsidRPr="008817AE">
        <w:rPr>
          <w:vertAlign w:val="subscript"/>
        </w:rPr>
        <w:t>nom</w:t>
      </w:r>
      <w:proofErr w:type="spellEnd"/>
      <w:r w:rsidRPr="008817AE">
        <w:t xml:space="preserve"> ± 10 %</w:t>
      </w:r>
      <w:r w:rsidR="00E11DA5" w:rsidRPr="008817AE">
        <w:t>, for all nominal voltages</w:t>
      </w:r>
      <w:r w:rsidRPr="008817AE">
        <w:t>.</w:t>
      </w:r>
    </w:p>
    <w:p w14:paraId="56BCB817" w14:textId="77777777" w:rsidR="00F01EFA" w:rsidRPr="008817AE" w:rsidRDefault="0045115D" w:rsidP="001F73F4">
      <w:pPr>
        <w:pStyle w:val="Heading3"/>
      </w:pPr>
      <w:bookmarkStart w:id="3046" w:name="_Ref31196250"/>
      <w:bookmarkStart w:id="3047" w:name="_Toc159855296"/>
      <w:r w:rsidRPr="008817AE">
        <w:t>Current</w:t>
      </w:r>
      <w:bookmarkEnd w:id="3046"/>
      <w:bookmarkEnd w:id="3047"/>
    </w:p>
    <w:p w14:paraId="20EF3E6C" w14:textId="77777777" w:rsidR="0045115D" w:rsidRPr="008817AE" w:rsidRDefault="0045115D" w:rsidP="0002584E">
      <w:pPr>
        <w:pStyle w:val="BodyText"/>
      </w:pPr>
      <w:proofErr w:type="spellStart"/>
      <w:r w:rsidRPr="008817AE">
        <w:rPr>
          <w:i/>
        </w:rPr>
        <w:t>I</w:t>
      </w:r>
      <w:r w:rsidRPr="008817AE">
        <w:rPr>
          <w:vertAlign w:val="subscript"/>
        </w:rPr>
        <w:t>st</w:t>
      </w:r>
      <w:proofErr w:type="spellEnd"/>
      <w:r w:rsidRPr="008817AE">
        <w:t xml:space="preserve"> to </w:t>
      </w:r>
      <w:r w:rsidRPr="008817AE">
        <w:rPr>
          <w:i/>
        </w:rPr>
        <w:t>I</w:t>
      </w:r>
      <w:r w:rsidRPr="008817AE">
        <w:rPr>
          <w:vertAlign w:val="subscript"/>
        </w:rPr>
        <w:t>max</w:t>
      </w:r>
    </w:p>
    <w:p w14:paraId="153A7693" w14:textId="03A4C1DC" w:rsidR="0002584E" w:rsidRPr="008817AE" w:rsidRDefault="0045115D" w:rsidP="0002584E">
      <w:pPr>
        <w:pStyle w:val="BodyText"/>
      </w:pPr>
      <w:r w:rsidRPr="008817AE">
        <w:rPr>
          <w:i/>
        </w:rPr>
        <w:t>I</w:t>
      </w:r>
      <w:r w:rsidRPr="008817AE">
        <w:rPr>
          <w:vertAlign w:val="subscript"/>
        </w:rPr>
        <w:t>max</w:t>
      </w:r>
      <w:r w:rsidRPr="008817AE">
        <w:rPr>
          <w:vertAlign w:val="subscript"/>
        </w:rPr>
        <w:softHyphen/>
      </w:r>
      <w:r w:rsidRPr="008817AE">
        <w:rPr>
          <w:vertAlign w:val="subscript"/>
        </w:rPr>
        <w:softHyphen/>
      </w:r>
      <w:r w:rsidRPr="008817AE">
        <w:t xml:space="preserve">, </w:t>
      </w:r>
      <w:proofErr w:type="spellStart"/>
      <w:r w:rsidRPr="008817AE">
        <w:rPr>
          <w:i/>
        </w:rPr>
        <w:t>I</w:t>
      </w:r>
      <w:r w:rsidRPr="008817AE">
        <w:rPr>
          <w:vertAlign w:val="subscript"/>
        </w:rPr>
        <w:t>tr</w:t>
      </w:r>
      <w:proofErr w:type="spellEnd"/>
      <w:r w:rsidRPr="008817AE">
        <w:t xml:space="preserve">, </w:t>
      </w:r>
      <w:proofErr w:type="spellStart"/>
      <w:r w:rsidRPr="008817AE">
        <w:rPr>
          <w:i/>
        </w:rPr>
        <w:t>I</w:t>
      </w:r>
      <w:r w:rsidRPr="008817AE">
        <w:rPr>
          <w:vertAlign w:val="subscript"/>
        </w:rPr>
        <w:t>min</w:t>
      </w:r>
      <w:proofErr w:type="spellEnd"/>
      <w:r w:rsidRPr="008817AE">
        <w:t xml:space="preserve"> and </w:t>
      </w:r>
      <w:proofErr w:type="spellStart"/>
      <w:r w:rsidRPr="008817AE">
        <w:rPr>
          <w:i/>
        </w:rPr>
        <w:t>I</w:t>
      </w:r>
      <w:r w:rsidRPr="008817AE">
        <w:rPr>
          <w:vertAlign w:val="subscript"/>
        </w:rPr>
        <w:t>st</w:t>
      </w:r>
      <w:proofErr w:type="spellEnd"/>
      <w:r w:rsidRPr="008817AE">
        <w:t xml:space="preserve"> are to be specified by the manufacturer in accordance with </w:t>
      </w:r>
      <w:r w:rsidR="00424D34" w:rsidRPr="008817AE">
        <w:fldChar w:fldCharType="begin"/>
      </w:r>
      <w:r w:rsidR="00424D34" w:rsidRPr="008817AE">
        <w:instrText xml:space="preserve"> REF _Ref30674931 </w:instrText>
      </w:r>
      <w:r w:rsidR="008817AE">
        <w:instrText xml:space="preserve"> \* MERGEFORMAT </w:instrText>
      </w:r>
      <w:r w:rsidR="00424D34" w:rsidRPr="008817AE">
        <w:fldChar w:fldCharType="separate"/>
      </w:r>
      <w:ins w:id="3048" w:author="Mitchell, Phillip" w:date="2023-11-29T12:24:00Z">
        <w:r w:rsidR="0033235A" w:rsidRPr="008817AE">
          <w:t xml:space="preserve">Table </w:t>
        </w:r>
        <w:r w:rsidR="0033235A">
          <w:rPr>
            <w:noProof/>
          </w:rPr>
          <w:t>2</w:t>
        </w:r>
      </w:ins>
      <w:ins w:id="3049" w:author="Phillip" w:date="2023-08-21T13:12:00Z">
        <w:del w:id="3050" w:author="Mitchell, Phillip" w:date="2023-11-29T12:24:00Z">
          <w:r w:rsidR="00714DB9" w:rsidRPr="008817AE" w:rsidDel="0033235A">
            <w:delText xml:space="preserve">Table </w:delText>
          </w:r>
          <w:r w:rsidR="00714DB9" w:rsidDel="0033235A">
            <w:rPr>
              <w:noProof/>
            </w:rPr>
            <w:delText>2</w:delText>
          </w:r>
        </w:del>
      </w:ins>
      <w:del w:id="3051" w:author="Mitchell, Phillip" w:date="2023-11-29T12:24:00Z">
        <w:r w:rsidR="00560581" w:rsidRPr="008817AE" w:rsidDel="0033235A">
          <w:delText xml:space="preserve">Table </w:delText>
        </w:r>
        <w:r w:rsidR="00560581" w:rsidRPr="008817AE" w:rsidDel="0033235A">
          <w:rPr>
            <w:noProof/>
          </w:rPr>
          <w:delText>1</w:delText>
        </w:r>
      </w:del>
      <w:r w:rsidR="00424D34" w:rsidRPr="008817AE">
        <w:rPr>
          <w:noProof/>
        </w:rPr>
        <w:fldChar w:fldCharType="end"/>
      </w:r>
      <w:r w:rsidR="00272059" w:rsidRPr="008817AE">
        <w:rPr>
          <w:noProof/>
        </w:rPr>
        <w:t xml:space="preserve"> </w:t>
      </w:r>
      <w:r w:rsidR="00785AC5" w:rsidRPr="008817AE">
        <w:t xml:space="preserve">and </w:t>
      </w:r>
      <w:r w:rsidR="00424D34" w:rsidRPr="008817AE">
        <w:fldChar w:fldCharType="begin"/>
      </w:r>
      <w:r w:rsidR="00424D34" w:rsidRPr="008817AE">
        <w:instrText xml:space="preserve"> REF _Ref30674934 </w:instrText>
      </w:r>
      <w:r w:rsidR="008817AE">
        <w:instrText xml:space="preserve"> \* MERGEFORMAT </w:instrText>
      </w:r>
      <w:r w:rsidR="00424D34" w:rsidRPr="008817AE">
        <w:fldChar w:fldCharType="separate"/>
      </w:r>
      <w:ins w:id="3052" w:author="Mitchell, Phillip" w:date="2023-11-29T12:24:00Z">
        <w:r w:rsidR="0033235A" w:rsidRPr="008817AE">
          <w:t xml:space="preserve">Table </w:t>
        </w:r>
        <w:r w:rsidR="0033235A">
          <w:rPr>
            <w:noProof/>
          </w:rPr>
          <w:t>3</w:t>
        </w:r>
      </w:ins>
      <w:ins w:id="3053" w:author="Phillip" w:date="2023-08-21T13:12:00Z">
        <w:del w:id="3054" w:author="Mitchell, Phillip" w:date="2023-11-29T12:24:00Z">
          <w:r w:rsidR="00714DB9" w:rsidRPr="008817AE" w:rsidDel="0033235A">
            <w:delText xml:space="preserve">Table </w:delText>
          </w:r>
          <w:r w:rsidR="00714DB9" w:rsidDel="0033235A">
            <w:rPr>
              <w:noProof/>
            </w:rPr>
            <w:delText>3</w:delText>
          </w:r>
        </w:del>
      </w:ins>
      <w:del w:id="3055" w:author="Mitchell, Phillip" w:date="2023-11-29T12:24:00Z">
        <w:r w:rsidR="00560581" w:rsidRPr="008817AE" w:rsidDel="0033235A">
          <w:delText xml:space="preserve">Table </w:delText>
        </w:r>
        <w:r w:rsidR="00560581" w:rsidRPr="008817AE" w:rsidDel="0033235A">
          <w:rPr>
            <w:noProof/>
          </w:rPr>
          <w:delText>2</w:delText>
        </w:r>
      </w:del>
      <w:r w:rsidR="00424D34" w:rsidRPr="008817AE">
        <w:rPr>
          <w:noProof/>
        </w:rPr>
        <w:fldChar w:fldCharType="end"/>
      </w:r>
      <w:r w:rsidR="00F01EFA" w:rsidRPr="008817AE">
        <w:t>.</w:t>
      </w:r>
    </w:p>
    <w:p w14:paraId="24D5508C" w14:textId="594A02EF" w:rsidR="00605D0E" w:rsidRPr="008817AE" w:rsidDel="00A7134E" w:rsidRDefault="00605D0E" w:rsidP="0002584E">
      <w:pPr>
        <w:pStyle w:val="BodyText"/>
        <w:rPr>
          <w:del w:id="3056" w:author="Phillip" w:date="2023-08-02T16:32:00Z"/>
        </w:rPr>
      </w:pPr>
      <w:del w:id="3057" w:author="Phillip" w:date="2023-08-02T16:32:00Z">
        <w:r w:rsidRPr="008817AE" w:rsidDel="00A7134E">
          <w:delText xml:space="preserve">Continuous current at </w:delText>
        </w:r>
        <w:r w:rsidRPr="008817AE" w:rsidDel="00A7134E">
          <w:rPr>
            <w:i/>
          </w:rPr>
          <w:delText>I</w:delText>
        </w:r>
        <w:r w:rsidRPr="008817AE" w:rsidDel="00A7134E">
          <w:rPr>
            <w:vertAlign w:val="subscript"/>
          </w:rPr>
          <w:delText>max</w:delText>
        </w:r>
        <w:r w:rsidRPr="008817AE" w:rsidDel="00A7134E">
          <w:delText xml:space="preserve"> is the value associated with self-heating. </w:delText>
        </w:r>
      </w:del>
    </w:p>
    <w:p w14:paraId="26DDB566" w14:textId="62ADB451" w:rsidR="00CE50FC" w:rsidRPr="008817AE" w:rsidRDefault="0002584E" w:rsidP="0002584E">
      <w:pPr>
        <w:pStyle w:val="Note"/>
      </w:pPr>
      <w:r w:rsidRPr="008817AE">
        <w:t>Note:</w:t>
      </w:r>
      <w:r w:rsidRPr="008817AE">
        <w:tab/>
      </w:r>
      <w:r w:rsidR="00424D34" w:rsidRPr="008817AE">
        <w:fldChar w:fldCharType="begin"/>
      </w:r>
      <w:r w:rsidR="00424D34" w:rsidRPr="008817AE">
        <w:instrText xml:space="preserve"> REF _Ref118206881 \r </w:instrText>
      </w:r>
      <w:r w:rsidR="008817AE">
        <w:instrText xml:space="preserve"> \* MERGEFORMAT </w:instrText>
      </w:r>
      <w:r w:rsidR="00424D34" w:rsidRPr="008817AE">
        <w:fldChar w:fldCharType="separate"/>
      </w:r>
      <w:ins w:id="3058" w:author="Mitchell, Phillip" w:date="2023-11-29T12:24:00Z">
        <w:r w:rsidR="0033235A">
          <w:t>Annex D</w:t>
        </w:r>
      </w:ins>
      <w:ins w:id="3059" w:author="Phillip" w:date="2023-08-21T13:12:00Z">
        <w:del w:id="3060" w:author="Mitchell, Phillip" w:date="2023-11-29T12:24:00Z">
          <w:r w:rsidR="00714DB9" w:rsidDel="0033235A">
            <w:delText>Annex D</w:delText>
          </w:r>
        </w:del>
      </w:ins>
      <w:del w:id="3061" w:author="Mitchell, Phillip" w:date="2023-11-29T12:24:00Z">
        <w:r w:rsidR="00560581" w:rsidRPr="008817AE" w:rsidDel="0033235A">
          <w:delText>Annex E</w:delText>
        </w:r>
      </w:del>
      <w:r w:rsidR="00424D34" w:rsidRPr="008817AE">
        <w:fldChar w:fldCharType="end"/>
      </w:r>
      <w:r w:rsidR="00785AC5" w:rsidRPr="008817AE">
        <w:t xml:space="preserve"> </w:t>
      </w:r>
      <w:r w:rsidRPr="008817AE">
        <w:t xml:space="preserve">provides </w:t>
      </w:r>
      <w:r w:rsidR="000878C8" w:rsidRPr="008817AE">
        <w:t xml:space="preserve">additional </w:t>
      </w:r>
      <w:r w:rsidRPr="008817AE">
        <w:t>information about accuracy classes and current values.</w:t>
      </w:r>
      <w:r w:rsidR="0045115D" w:rsidRPr="008817AE">
        <w:t xml:space="preserve"> </w:t>
      </w:r>
    </w:p>
    <w:p w14:paraId="7EABA78B" w14:textId="34F82C30" w:rsidR="006744E1" w:rsidRPr="008817AE" w:rsidRDefault="006744E1" w:rsidP="001E66A8">
      <w:pPr>
        <w:pStyle w:val="Caption"/>
      </w:pPr>
      <w:bookmarkStart w:id="3062" w:name="_Ref30674931"/>
      <w:r w:rsidRPr="008817AE">
        <w:lastRenderedPageBreak/>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3063" w:author="Mitchell, Phillip" w:date="2023-11-29T12:24:00Z">
        <w:r w:rsidR="0033235A">
          <w:rPr>
            <w:noProof/>
          </w:rPr>
          <w:t>2</w:t>
        </w:r>
      </w:ins>
      <w:ins w:id="3064" w:author="Phillip" w:date="2023-08-21T13:12:00Z">
        <w:del w:id="3065" w:author="Mitchell, Phillip" w:date="2023-09-01T11:35:00Z">
          <w:r w:rsidR="00714DB9" w:rsidDel="00906B73">
            <w:rPr>
              <w:noProof/>
            </w:rPr>
            <w:delText>2</w:delText>
          </w:r>
        </w:del>
      </w:ins>
      <w:del w:id="3066" w:author="Mitchell, Phillip" w:date="2023-09-01T11:35:00Z">
        <w:r w:rsidR="007530F8" w:rsidRPr="008817AE" w:rsidDel="00906B73">
          <w:rPr>
            <w:noProof/>
          </w:rPr>
          <w:delText>1</w:delText>
        </w:r>
      </w:del>
      <w:r w:rsidR="002C603C" w:rsidRPr="008817AE">
        <w:rPr>
          <w:noProof/>
        </w:rPr>
        <w:fldChar w:fldCharType="end"/>
      </w:r>
      <w:bookmarkEnd w:id="3062"/>
      <w:r w:rsidRPr="008817AE">
        <w:t xml:space="preserve"> – Minimum current ratios for direct-connected meters</w:t>
      </w:r>
    </w:p>
    <w:tbl>
      <w:tblPr>
        <w:tblStyle w:val="TableGrid"/>
        <w:tblW w:w="0" w:type="auto"/>
        <w:jc w:val="center"/>
        <w:tblLook w:val="04A0" w:firstRow="1" w:lastRow="0" w:firstColumn="1" w:lastColumn="0" w:noHBand="0" w:noVBand="1"/>
      </w:tblPr>
      <w:tblGrid>
        <w:gridCol w:w="1780"/>
        <w:gridCol w:w="1032"/>
        <w:gridCol w:w="1032"/>
        <w:gridCol w:w="1032"/>
        <w:gridCol w:w="1032"/>
        <w:gridCol w:w="1033"/>
      </w:tblGrid>
      <w:tr w:rsidR="006744E1" w:rsidRPr="008817AE" w14:paraId="797E9AD6" w14:textId="77777777" w:rsidTr="001F73F4">
        <w:trPr>
          <w:jc w:val="center"/>
        </w:trPr>
        <w:tc>
          <w:tcPr>
            <w:tcW w:w="1780" w:type="dxa"/>
            <w:vMerge w:val="restart"/>
            <w:vAlign w:val="center"/>
          </w:tcPr>
          <w:p w14:paraId="1A476CD2" w14:textId="77777777" w:rsidR="006744E1" w:rsidRPr="008817AE" w:rsidRDefault="006744E1">
            <w:pPr>
              <w:pStyle w:val="TABLE-col-heading"/>
              <w:keepNext/>
              <w:pPrChange w:id="3067" w:author="Mitchell, Phillip" w:date="2024-07-10T14:34:00Z">
                <w:pPr>
                  <w:pStyle w:val="TABLE-col-heading"/>
                </w:pPr>
              </w:pPrChange>
            </w:pPr>
            <w:r w:rsidRPr="008817AE">
              <w:t>Direct connected</w:t>
            </w:r>
          </w:p>
        </w:tc>
        <w:tc>
          <w:tcPr>
            <w:tcW w:w="5161" w:type="dxa"/>
            <w:gridSpan w:val="5"/>
          </w:tcPr>
          <w:p w14:paraId="4126685D" w14:textId="77777777" w:rsidR="006744E1" w:rsidRPr="008817AE" w:rsidRDefault="006744E1">
            <w:pPr>
              <w:pStyle w:val="TABLE-col-heading"/>
              <w:keepNext/>
              <w:pPrChange w:id="3068" w:author="Mitchell, Phillip" w:date="2024-07-10T14:34:00Z">
                <w:pPr>
                  <w:pStyle w:val="TABLE-col-heading"/>
                </w:pPr>
              </w:pPrChange>
            </w:pPr>
            <w:r w:rsidRPr="008817AE">
              <w:t>Accuracy class</w:t>
            </w:r>
          </w:p>
        </w:tc>
      </w:tr>
      <w:tr w:rsidR="006744E1" w:rsidRPr="008817AE" w14:paraId="2930D7FB" w14:textId="77777777" w:rsidTr="001F73F4">
        <w:trPr>
          <w:jc w:val="center"/>
        </w:trPr>
        <w:tc>
          <w:tcPr>
            <w:tcW w:w="1780" w:type="dxa"/>
            <w:vMerge/>
          </w:tcPr>
          <w:p w14:paraId="090708E5" w14:textId="77777777" w:rsidR="006744E1" w:rsidRPr="008817AE" w:rsidRDefault="006744E1">
            <w:pPr>
              <w:pStyle w:val="TABLE-col-heading"/>
              <w:keepNext/>
              <w:pPrChange w:id="3069" w:author="Mitchell, Phillip" w:date="2024-07-10T14:34:00Z">
                <w:pPr>
                  <w:pStyle w:val="TABLE-col-heading"/>
                </w:pPr>
              </w:pPrChange>
            </w:pPr>
          </w:p>
        </w:tc>
        <w:tc>
          <w:tcPr>
            <w:tcW w:w="1032" w:type="dxa"/>
          </w:tcPr>
          <w:p w14:paraId="6DECE41F" w14:textId="77777777" w:rsidR="006744E1" w:rsidRPr="008817AE" w:rsidRDefault="006744E1">
            <w:pPr>
              <w:pStyle w:val="TABLE-col-heading"/>
              <w:keepNext/>
              <w:pPrChange w:id="3070" w:author="Mitchell, Phillip" w:date="2024-07-10T14:34:00Z">
                <w:pPr>
                  <w:pStyle w:val="TABLE-col-heading"/>
                </w:pPr>
              </w:pPrChange>
            </w:pPr>
            <w:r w:rsidRPr="008817AE">
              <w:t>A / 2</w:t>
            </w:r>
          </w:p>
        </w:tc>
        <w:tc>
          <w:tcPr>
            <w:tcW w:w="1032" w:type="dxa"/>
          </w:tcPr>
          <w:p w14:paraId="33F87C8A" w14:textId="77777777" w:rsidR="006744E1" w:rsidRPr="008817AE" w:rsidRDefault="006744E1">
            <w:pPr>
              <w:pStyle w:val="TABLE-col-heading"/>
              <w:keepNext/>
              <w:pPrChange w:id="3071" w:author="Mitchell, Phillip" w:date="2024-07-10T14:34:00Z">
                <w:pPr>
                  <w:pStyle w:val="TABLE-col-heading"/>
                </w:pPr>
              </w:pPrChange>
            </w:pPr>
            <w:r w:rsidRPr="008817AE">
              <w:t>B / 1</w:t>
            </w:r>
          </w:p>
        </w:tc>
        <w:tc>
          <w:tcPr>
            <w:tcW w:w="1032" w:type="dxa"/>
          </w:tcPr>
          <w:p w14:paraId="5ECE7699" w14:textId="77777777" w:rsidR="006744E1" w:rsidRPr="008817AE" w:rsidRDefault="006744E1">
            <w:pPr>
              <w:pStyle w:val="TABLE-col-heading"/>
              <w:keepNext/>
              <w:pPrChange w:id="3072" w:author="Mitchell, Phillip" w:date="2024-07-10T14:34:00Z">
                <w:pPr>
                  <w:pStyle w:val="TABLE-col-heading"/>
                </w:pPr>
              </w:pPrChange>
            </w:pPr>
            <w:r w:rsidRPr="008817AE">
              <w:t>C / 0.5</w:t>
            </w:r>
          </w:p>
        </w:tc>
        <w:tc>
          <w:tcPr>
            <w:tcW w:w="1032" w:type="dxa"/>
          </w:tcPr>
          <w:p w14:paraId="31A8BBD3" w14:textId="77777777" w:rsidR="006744E1" w:rsidRPr="008817AE" w:rsidRDefault="006744E1">
            <w:pPr>
              <w:pStyle w:val="TABLE-col-heading"/>
              <w:keepNext/>
              <w:pPrChange w:id="3073" w:author="Mitchell, Phillip" w:date="2024-07-10T14:34:00Z">
                <w:pPr>
                  <w:pStyle w:val="TABLE-col-heading"/>
                </w:pPr>
              </w:pPrChange>
            </w:pPr>
            <w:r w:rsidRPr="008817AE">
              <w:t>D / 0.2</w:t>
            </w:r>
          </w:p>
        </w:tc>
        <w:tc>
          <w:tcPr>
            <w:tcW w:w="1033" w:type="dxa"/>
          </w:tcPr>
          <w:p w14:paraId="313A6B3D" w14:textId="77777777" w:rsidR="006744E1" w:rsidRPr="008817AE" w:rsidRDefault="006744E1">
            <w:pPr>
              <w:pStyle w:val="TABLE-col-heading"/>
              <w:keepNext/>
              <w:pPrChange w:id="3074" w:author="Mitchell, Phillip" w:date="2024-07-10T14:34:00Z">
                <w:pPr>
                  <w:pStyle w:val="TABLE-col-heading"/>
                </w:pPr>
              </w:pPrChange>
            </w:pPr>
            <w:r w:rsidRPr="008817AE">
              <w:t>E / 0.1</w:t>
            </w:r>
          </w:p>
        </w:tc>
      </w:tr>
      <w:tr w:rsidR="00F01EFA" w:rsidRPr="008817AE" w14:paraId="2A0B0C8F" w14:textId="77777777" w:rsidTr="001F73F4">
        <w:trPr>
          <w:jc w:val="center"/>
        </w:trPr>
        <w:tc>
          <w:tcPr>
            <w:tcW w:w="1780" w:type="dxa"/>
          </w:tcPr>
          <w:p w14:paraId="51DA8356" w14:textId="77777777" w:rsidR="00F01EFA" w:rsidRPr="008817AE" w:rsidRDefault="00F01EFA">
            <w:pPr>
              <w:pStyle w:val="TABLE-centered"/>
              <w:keepNext/>
              <w:pPrChange w:id="3075" w:author="Mitchell, Phillip" w:date="2024-07-10T14:34:00Z">
                <w:pPr>
                  <w:pStyle w:val="TABLE-centered"/>
                </w:pPr>
              </w:pPrChange>
            </w:pPr>
            <w:r w:rsidRPr="008817AE">
              <w:rPr>
                <w:i/>
              </w:rPr>
              <w:t>I</w:t>
            </w:r>
            <w:r w:rsidRPr="008817AE">
              <w:rPr>
                <w:vertAlign w:val="subscript"/>
              </w:rPr>
              <w:t>max</w:t>
            </w:r>
            <w:r w:rsidRPr="008817AE">
              <w:t>/</w:t>
            </w:r>
            <w:proofErr w:type="spellStart"/>
            <w:r w:rsidRPr="008817AE">
              <w:rPr>
                <w:i/>
              </w:rPr>
              <w:t>I</w:t>
            </w:r>
            <w:r w:rsidRPr="008817AE">
              <w:rPr>
                <w:vertAlign w:val="subscript"/>
              </w:rPr>
              <w:t>tr</w:t>
            </w:r>
            <w:proofErr w:type="spellEnd"/>
          </w:p>
        </w:tc>
        <w:tc>
          <w:tcPr>
            <w:tcW w:w="1032" w:type="dxa"/>
          </w:tcPr>
          <w:p w14:paraId="46ED5B33" w14:textId="77777777" w:rsidR="00F01EFA" w:rsidRPr="008817AE" w:rsidRDefault="00F01EFA">
            <w:pPr>
              <w:pStyle w:val="TABLE-centered"/>
              <w:keepNext/>
              <w:pPrChange w:id="3076" w:author="Mitchell, Phillip" w:date="2024-07-10T14:34:00Z">
                <w:pPr>
                  <w:pStyle w:val="TABLE-centered"/>
                </w:pPr>
              </w:pPrChange>
            </w:pPr>
            <w:r w:rsidRPr="008817AE">
              <w:t xml:space="preserve">≥ 50 </w:t>
            </w:r>
          </w:p>
        </w:tc>
        <w:tc>
          <w:tcPr>
            <w:tcW w:w="1032" w:type="dxa"/>
          </w:tcPr>
          <w:p w14:paraId="1AD08F04" w14:textId="77777777" w:rsidR="00F01EFA" w:rsidRPr="008817AE" w:rsidRDefault="00F01EFA">
            <w:pPr>
              <w:pStyle w:val="TABLE-centered"/>
              <w:keepNext/>
              <w:pPrChange w:id="3077" w:author="Mitchell, Phillip" w:date="2024-07-10T14:34:00Z">
                <w:pPr>
                  <w:pStyle w:val="TABLE-centered"/>
                </w:pPr>
              </w:pPrChange>
            </w:pPr>
            <w:r w:rsidRPr="008817AE">
              <w:t xml:space="preserve">≥ 50 </w:t>
            </w:r>
          </w:p>
        </w:tc>
        <w:tc>
          <w:tcPr>
            <w:tcW w:w="1032" w:type="dxa"/>
          </w:tcPr>
          <w:p w14:paraId="4E0B5DF9" w14:textId="77777777" w:rsidR="00F01EFA" w:rsidRPr="008817AE" w:rsidRDefault="00F01EFA">
            <w:pPr>
              <w:pStyle w:val="TABLE-centered"/>
              <w:keepNext/>
              <w:pPrChange w:id="3078" w:author="Mitchell, Phillip" w:date="2024-07-10T14:34:00Z">
                <w:pPr>
                  <w:pStyle w:val="TABLE-centered"/>
                </w:pPr>
              </w:pPrChange>
            </w:pPr>
            <w:r w:rsidRPr="008817AE">
              <w:t xml:space="preserve">≥ 50 </w:t>
            </w:r>
          </w:p>
        </w:tc>
        <w:tc>
          <w:tcPr>
            <w:tcW w:w="1032" w:type="dxa"/>
          </w:tcPr>
          <w:p w14:paraId="25210B46" w14:textId="77777777" w:rsidR="00F01EFA" w:rsidRPr="008817AE" w:rsidRDefault="00F01EFA">
            <w:pPr>
              <w:pStyle w:val="TABLE-centered"/>
              <w:keepNext/>
              <w:pPrChange w:id="3079" w:author="Mitchell, Phillip" w:date="2024-07-10T14:34:00Z">
                <w:pPr>
                  <w:pStyle w:val="TABLE-centered"/>
                </w:pPr>
              </w:pPrChange>
            </w:pPr>
            <w:r w:rsidRPr="008817AE">
              <w:t xml:space="preserve">≥ 50 </w:t>
            </w:r>
          </w:p>
        </w:tc>
        <w:tc>
          <w:tcPr>
            <w:tcW w:w="1033" w:type="dxa"/>
          </w:tcPr>
          <w:p w14:paraId="7FBA52E5" w14:textId="77777777" w:rsidR="00F01EFA" w:rsidRPr="008817AE" w:rsidRDefault="00F01EFA">
            <w:pPr>
              <w:pStyle w:val="TABLE-centered"/>
              <w:keepNext/>
              <w:pPrChange w:id="3080" w:author="Mitchell, Phillip" w:date="2024-07-10T14:34:00Z">
                <w:pPr>
                  <w:pStyle w:val="TABLE-centered"/>
                </w:pPr>
              </w:pPrChange>
            </w:pPr>
            <w:r w:rsidRPr="008817AE">
              <w:t xml:space="preserve">≥ 50 </w:t>
            </w:r>
          </w:p>
        </w:tc>
      </w:tr>
      <w:tr w:rsidR="00F01EFA" w:rsidRPr="008817AE" w14:paraId="06C29913" w14:textId="77777777" w:rsidTr="001F73F4">
        <w:trPr>
          <w:jc w:val="center"/>
        </w:trPr>
        <w:tc>
          <w:tcPr>
            <w:tcW w:w="1780" w:type="dxa"/>
          </w:tcPr>
          <w:p w14:paraId="04ED9D0C" w14:textId="77777777" w:rsidR="00F01EFA" w:rsidRPr="008817AE" w:rsidRDefault="00F01EFA">
            <w:pPr>
              <w:pStyle w:val="TABLE-centered"/>
              <w:keepNext/>
              <w:pPrChange w:id="3081" w:author="Mitchell, Phillip" w:date="2024-07-10T14:34:00Z">
                <w:pPr>
                  <w:pStyle w:val="TABLE-centered"/>
                </w:pPr>
              </w:pPrChange>
            </w:pPr>
            <w:r w:rsidRPr="008817AE">
              <w:rPr>
                <w:i/>
              </w:rPr>
              <w:t>I</w:t>
            </w:r>
            <w:r w:rsidRPr="008817AE">
              <w:rPr>
                <w:vertAlign w:val="subscript"/>
              </w:rPr>
              <w:t>max</w:t>
            </w:r>
            <w:r w:rsidRPr="008817AE">
              <w:t>/</w:t>
            </w:r>
            <w:proofErr w:type="spellStart"/>
            <w:r w:rsidRPr="008817AE">
              <w:rPr>
                <w:i/>
              </w:rPr>
              <w:t>I</w:t>
            </w:r>
            <w:r w:rsidRPr="008817AE">
              <w:rPr>
                <w:vertAlign w:val="subscript"/>
              </w:rPr>
              <w:t>min</w:t>
            </w:r>
            <w:proofErr w:type="spellEnd"/>
          </w:p>
        </w:tc>
        <w:tc>
          <w:tcPr>
            <w:tcW w:w="1032" w:type="dxa"/>
          </w:tcPr>
          <w:p w14:paraId="2AAE99B2" w14:textId="77777777" w:rsidR="00F01EFA" w:rsidRPr="008817AE" w:rsidRDefault="00F01EFA">
            <w:pPr>
              <w:pStyle w:val="TABLE-centered"/>
              <w:keepNext/>
              <w:pPrChange w:id="3082" w:author="Mitchell, Phillip" w:date="2024-07-10T14:34:00Z">
                <w:pPr>
                  <w:pStyle w:val="TABLE-centered"/>
                </w:pPr>
              </w:pPrChange>
            </w:pPr>
            <w:r w:rsidRPr="008817AE">
              <w:t xml:space="preserve">≥ 100 </w:t>
            </w:r>
          </w:p>
        </w:tc>
        <w:tc>
          <w:tcPr>
            <w:tcW w:w="1032" w:type="dxa"/>
          </w:tcPr>
          <w:p w14:paraId="074B0E52" w14:textId="77777777" w:rsidR="00F01EFA" w:rsidRPr="008817AE" w:rsidRDefault="00F01EFA">
            <w:pPr>
              <w:pStyle w:val="TABLE-centered"/>
              <w:keepNext/>
              <w:pPrChange w:id="3083" w:author="Mitchell, Phillip" w:date="2024-07-10T14:34:00Z">
                <w:pPr>
                  <w:pStyle w:val="TABLE-centered"/>
                </w:pPr>
              </w:pPrChange>
            </w:pPr>
            <w:r w:rsidRPr="008817AE">
              <w:t xml:space="preserve">≥ 125 </w:t>
            </w:r>
          </w:p>
        </w:tc>
        <w:tc>
          <w:tcPr>
            <w:tcW w:w="1032" w:type="dxa"/>
          </w:tcPr>
          <w:p w14:paraId="65710C4B" w14:textId="77777777" w:rsidR="00F01EFA" w:rsidRPr="008817AE" w:rsidRDefault="00F01EFA">
            <w:pPr>
              <w:pStyle w:val="TABLE-centered"/>
              <w:keepNext/>
              <w:pPrChange w:id="3084" w:author="Mitchell, Phillip" w:date="2024-07-10T14:34:00Z">
                <w:pPr>
                  <w:pStyle w:val="TABLE-centered"/>
                </w:pPr>
              </w:pPrChange>
            </w:pPr>
            <w:r w:rsidRPr="008817AE">
              <w:t xml:space="preserve">≥ 250 </w:t>
            </w:r>
          </w:p>
        </w:tc>
        <w:tc>
          <w:tcPr>
            <w:tcW w:w="1032" w:type="dxa"/>
          </w:tcPr>
          <w:p w14:paraId="3CF19567" w14:textId="77777777" w:rsidR="00F01EFA" w:rsidRPr="008817AE" w:rsidRDefault="00F01EFA">
            <w:pPr>
              <w:pStyle w:val="TABLE-centered"/>
              <w:keepNext/>
              <w:pPrChange w:id="3085" w:author="Mitchell, Phillip" w:date="2024-07-10T14:34:00Z">
                <w:pPr>
                  <w:pStyle w:val="TABLE-centered"/>
                </w:pPr>
              </w:pPrChange>
            </w:pPr>
            <w:r w:rsidRPr="008817AE">
              <w:t xml:space="preserve">≥ 250 </w:t>
            </w:r>
          </w:p>
        </w:tc>
        <w:tc>
          <w:tcPr>
            <w:tcW w:w="1033" w:type="dxa"/>
          </w:tcPr>
          <w:p w14:paraId="1AFD696F" w14:textId="77777777" w:rsidR="00F01EFA" w:rsidRPr="008817AE" w:rsidRDefault="00F01EFA">
            <w:pPr>
              <w:pStyle w:val="TABLE-centered"/>
              <w:keepNext/>
              <w:pPrChange w:id="3086" w:author="Mitchell, Phillip" w:date="2024-07-10T14:34:00Z">
                <w:pPr>
                  <w:pStyle w:val="TABLE-centered"/>
                </w:pPr>
              </w:pPrChange>
            </w:pPr>
            <w:r w:rsidRPr="008817AE">
              <w:t xml:space="preserve">≥ 250 </w:t>
            </w:r>
          </w:p>
        </w:tc>
      </w:tr>
      <w:tr w:rsidR="00F01EFA" w:rsidRPr="008817AE" w14:paraId="22A73F87" w14:textId="77777777" w:rsidTr="001F73F4">
        <w:trPr>
          <w:jc w:val="center"/>
        </w:trPr>
        <w:tc>
          <w:tcPr>
            <w:tcW w:w="1780" w:type="dxa"/>
          </w:tcPr>
          <w:p w14:paraId="727727E5" w14:textId="77777777" w:rsidR="00F01EFA" w:rsidRPr="008817AE" w:rsidRDefault="00F01EFA" w:rsidP="00DB1979">
            <w:pPr>
              <w:pStyle w:val="TABLE-centered"/>
            </w:pPr>
            <w:r w:rsidRPr="008817AE">
              <w:rPr>
                <w:i/>
              </w:rPr>
              <w:t>I</w:t>
            </w:r>
            <w:r w:rsidRPr="008817AE">
              <w:rPr>
                <w:vertAlign w:val="subscript"/>
              </w:rPr>
              <w:t>max</w:t>
            </w:r>
            <w:r w:rsidRPr="008817AE">
              <w:t>/</w:t>
            </w:r>
            <w:proofErr w:type="spellStart"/>
            <w:r w:rsidRPr="008817AE">
              <w:rPr>
                <w:i/>
              </w:rPr>
              <w:t>I</w:t>
            </w:r>
            <w:r w:rsidRPr="008817AE">
              <w:rPr>
                <w:vertAlign w:val="subscript"/>
              </w:rPr>
              <w:t>st</w:t>
            </w:r>
            <w:proofErr w:type="spellEnd"/>
          </w:p>
        </w:tc>
        <w:tc>
          <w:tcPr>
            <w:tcW w:w="1032" w:type="dxa"/>
          </w:tcPr>
          <w:p w14:paraId="60426CA8" w14:textId="77777777" w:rsidR="00F01EFA" w:rsidRPr="008817AE" w:rsidRDefault="00F01EFA" w:rsidP="00DB1979">
            <w:pPr>
              <w:pStyle w:val="TABLE-centered"/>
            </w:pPr>
            <w:r w:rsidRPr="008817AE">
              <w:t xml:space="preserve">≥ 1000 </w:t>
            </w:r>
          </w:p>
        </w:tc>
        <w:tc>
          <w:tcPr>
            <w:tcW w:w="1032" w:type="dxa"/>
          </w:tcPr>
          <w:p w14:paraId="6F4F5B98" w14:textId="77777777" w:rsidR="00F01EFA" w:rsidRPr="008817AE" w:rsidRDefault="00F01EFA" w:rsidP="00DB1979">
            <w:pPr>
              <w:pStyle w:val="TABLE-centered"/>
            </w:pPr>
            <w:r w:rsidRPr="008817AE">
              <w:t xml:space="preserve">≥ 1250 </w:t>
            </w:r>
          </w:p>
        </w:tc>
        <w:tc>
          <w:tcPr>
            <w:tcW w:w="1032" w:type="dxa"/>
          </w:tcPr>
          <w:p w14:paraId="5279CC01" w14:textId="77777777" w:rsidR="00F01EFA" w:rsidRPr="008817AE" w:rsidRDefault="00F01EFA" w:rsidP="00DB1979">
            <w:pPr>
              <w:pStyle w:val="TABLE-centered"/>
            </w:pPr>
            <w:r w:rsidRPr="008817AE">
              <w:t xml:space="preserve">≥ 1250 </w:t>
            </w:r>
          </w:p>
        </w:tc>
        <w:tc>
          <w:tcPr>
            <w:tcW w:w="1032" w:type="dxa"/>
          </w:tcPr>
          <w:p w14:paraId="259430E2" w14:textId="77777777" w:rsidR="00F01EFA" w:rsidRPr="008817AE" w:rsidRDefault="00F01EFA" w:rsidP="00DB1979">
            <w:pPr>
              <w:pStyle w:val="TABLE-centered"/>
            </w:pPr>
            <w:r w:rsidRPr="008817AE">
              <w:t xml:space="preserve">≥ 1250 </w:t>
            </w:r>
          </w:p>
        </w:tc>
        <w:tc>
          <w:tcPr>
            <w:tcW w:w="1033" w:type="dxa"/>
          </w:tcPr>
          <w:p w14:paraId="412424DE" w14:textId="77777777" w:rsidR="00F01EFA" w:rsidRPr="008817AE" w:rsidRDefault="00F01EFA" w:rsidP="00DB1979">
            <w:pPr>
              <w:pStyle w:val="TABLE-centered"/>
            </w:pPr>
            <w:r w:rsidRPr="008817AE">
              <w:t>≥ 1250</w:t>
            </w:r>
          </w:p>
        </w:tc>
      </w:tr>
    </w:tbl>
    <w:p w14:paraId="053CE095" w14:textId="6AC66EC1" w:rsidR="006744E1" w:rsidRPr="008817AE" w:rsidRDefault="0045115D" w:rsidP="006744E1">
      <w:pPr>
        <w:pStyle w:val="Caption"/>
        <w:spacing w:before="240"/>
      </w:pPr>
      <w:r w:rsidRPr="008817AE">
        <w:t xml:space="preserve"> </w:t>
      </w:r>
      <w:bookmarkStart w:id="3087" w:name="_Ref30674934"/>
      <w:r w:rsidR="006744E1"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3088" w:author="Mitchell, Phillip" w:date="2023-11-29T12:24:00Z">
        <w:r w:rsidR="0033235A">
          <w:rPr>
            <w:noProof/>
          </w:rPr>
          <w:t>3</w:t>
        </w:r>
      </w:ins>
      <w:ins w:id="3089" w:author="Phillip" w:date="2023-08-21T13:12:00Z">
        <w:del w:id="3090" w:author="Mitchell, Phillip" w:date="2023-09-01T11:35:00Z">
          <w:r w:rsidR="00714DB9" w:rsidDel="00906B73">
            <w:rPr>
              <w:noProof/>
            </w:rPr>
            <w:delText>3</w:delText>
          </w:r>
        </w:del>
      </w:ins>
      <w:del w:id="3091" w:author="Mitchell, Phillip" w:date="2023-09-01T11:35:00Z">
        <w:r w:rsidR="007530F8" w:rsidRPr="008817AE" w:rsidDel="00906B73">
          <w:rPr>
            <w:noProof/>
          </w:rPr>
          <w:delText>2</w:delText>
        </w:r>
      </w:del>
      <w:r w:rsidR="002C603C" w:rsidRPr="008817AE">
        <w:rPr>
          <w:noProof/>
        </w:rPr>
        <w:fldChar w:fldCharType="end"/>
      </w:r>
      <w:bookmarkEnd w:id="3087"/>
      <w:r w:rsidR="006744E1" w:rsidRPr="008817AE">
        <w:t xml:space="preserve"> – Minimum current ratios for </w:t>
      </w:r>
      <w:r w:rsidR="00EE3AE7" w:rsidRPr="008817AE">
        <w:t>transformer-operated</w:t>
      </w:r>
      <w:r w:rsidR="006744E1" w:rsidRPr="008817AE">
        <w:t xml:space="preserve"> meters</w:t>
      </w:r>
    </w:p>
    <w:tbl>
      <w:tblPr>
        <w:tblStyle w:val="TableGrid"/>
        <w:tblW w:w="0" w:type="auto"/>
        <w:jc w:val="center"/>
        <w:tblLook w:val="04A0" w:firstRow="1" w:lastRow="0" w:firstColumn="1" w:lastColumn="0" w:noHBand="0" w:noVBand="1"/>
      </w:tblPr>
      <w:tblGrid>
        <w:gridCol w:w="1780"/>
        <w:gridCol w:w="1032"/>
        <w:gridCol w:w="1032"/>
        <w:gridCol w:w="1032"/>
        <w:gridCol w:w="1032"/>
        <w:gridCol w:w="1033"/>
      </w:tblGrid>
      <w:tr w:rsidR="006744E1" w:rsidRPr="008817AE" w14:paraId="779733F3" w14:textId="77777777" w:rsidTr="006744E1">
        <w:trPr>
          <w:jc w:val="center"/>
        </w:trPr>
        <w:tc>
          <w:tcPr>
            <w:tcW w:w="1780" w:type="dxa"/>
            <w:vMerge w:val="restart"/>
          </w:tcPr>
          <w:p w14:paraId="0B8072FF" w14:textId="77777777" w:rsidR="006744E1" w:rsidRPr="008817AE" w:rsidRDefault="006744E1" w:rsidP="006744E1">
            <w:pPr>
              <w:pStyle w:val="TABLE-col-heading"/>
            </w:pPr>
            <w:r w:rsidRPr="008817AE">
              <w:t>Transformer-operated</w:t>
            </w:r>
          </w:p>
        </w:tc>
        <w:tc>
          <w:tcPr>
            <w:tcW w:w="5161" w:type="dxa"/>
            <w:gridSpan w:val="5"/>
          </w:tcPr>
          <w:p w14:paraId="59C86352" w14:textId="77777777" w:rsidR="006744E1" w:rsidRPr="008817AE" w:rsidRDefault="006744E1" w:rsidP="006744E1">
            <w:pPr>
              <w:pStyle w:val="TABLE-col-heading"/>
            </w:pPr>
            <w:r w:rsidRPr="008817AE">
              <w:t>Accuracy class</w:t>
            </w:r>
          </w:p>
        </w:tc>
      </w:tr>
      <w:tr w:rsidR="006744E1" w:rsidRPr="008817AE" w14:paraId="056032FF" w14:textId="77777777" w:rsidTr="006744E1">
        <w:trPr>
          <w:jc w:val="center"/>
        </w:trPr>
        <w:tc>
          <w:tcPr>
            <w:tcW w:w="1780" w:type="dxa"/>
            <w:vMerge/>
          </w:tcPr>
          <w:p w14:paraId="7EB0F872" w14:textId="77777777" w:rsidR="006744E1" w:rsidRPr="008817AE" w:rsidRDefault="006744E1" w:rsidP="006744E1">
            <w:pPr>
              <w:pStyle w:val="TABLE-col-heading"/>
            </w:pPr>
          </w:p>
        </w:tc>
        <w:tc>
          <w:tcPr>
            <w:tcW w:w="1032" w:type="dxa"/>
          </w:tcPr>
          <w:p w14:paraId="66382153" w14:textId="77777777" w:rsidR="006744E1" w:rsidRPr="008817AE" w:rsidRDefault="006744E1" w:rsidP="006744E1">
            <w:pPr>
              <w:pStyle w:val="TABLE-col-heading"/>
            </w:pPr>
            <w:r w:rsidRPr="008817AE">
              <w:t>A / 2</w:t>
            </w:r>
          </w:p>
        </w:tc>
        <w:tc>
          <w:tcPr>
            <w:tcW w:w="1032" w:type="dxa"/>
          </w:tcPr>
          <w:p w14:paraId="12636D5C" w14:textId="77777777" w:rsidR="006744E1" w:rsidRPr="008817AE" w:rsidRDefault="006744E1" w:rsidP="006744E1">
            <w:pPr>
              <w:pStyle w:val="TABLE-col-heading"/>
            </w:pPr>
            <w:r w:rsidRPr="008817AE">
              <w:t>B / 1</w:t>
            </w:r>
          </w:p>
        </w:tc>
        <w:tc>
          <w:tcPr>
            <w:tcW w:w="1032" w:type="dxa"/>
          </w:tcPr>
          <w:p w14:paraId="0B670DBC" w14:textId="77777777" w:rsidR="006744E1" w:rsidRPr="008817AE" w:rsidRDefault="006744E1" w:rsidP="006744E1">
            <w:pPr>
              <w:pStyle w:val="TABLE-col-heading"/>
            </w:pPr>
            <w:r w:rsidRPr="008817AE">
              <w:t>C / 0.5</w:t>
            </w:r>
          </w:p>
        </w:tc>
        <w:tc>
          <w:tcPr>
            <w:tcW w:w="1032" w:type="dxa"/>
          </w:tcPr>
          <w:p w14:paraId="0B869854" w14:textId="77777777" w:rsidR="006744E1" w:rsidRPr="008817AE" w:rsidRDefault="006744E1" w:rsidP="006744E1">
            <w:pPr>
              <w:pStyle w:val="TABLE-col-heading"/>
            </w:pPr>
            <w:r w:rsidRPr="008817AE">
              <w:t>D / 0.2</w:t>
            </w:r>
          </w:p>
        </w:tc>
        <w:tc>
          <w:tcPr>
            <w:tcW w:w="1033" w:type="dxa"/>
          </w:tcPr>
          <w:p w14:paraId="458E7661" w14:textId="77777777" w:rsidR="006744E1" w:rsidRPr="008817AE" w:rsidRDefault="006744E1" w:rsidP="006744E1">
            <w:pPr>
              <w:pStyle w:val="TABLE-col-heading"/>
            </w:pPr>
            <w:r w:rsidRPr="008817AE">
              <w:t>E / 0.1</w:t>
            </w:r>
          </w:p>
        </w:tc>
      </w:tr>
      <w:tr w:rsidR="006744E1" w:rsidRPr="008817AE" w14:paraId="1D6D723F" w14:textId="77777777" w:rsidTr="006744E1">
        <w:trPr>
          <w:jc w:val="center"/>
        </w:trPr>
        <w:tc>
          <w:tcPr>
            <w:tcW w:w="1780" w:type="dxa"/>
          </w:tcPr>
          <w:p w14:paraId="56910640" w14:textId="77777777" w:rsidR="006744E1" w:rsidRPr="008817AE" w:rsidRDefault="006744E1" w:rsidP="006744E1">
            <w:pPr>
              <w:pStyle w:val="TABLE-centered"/>
              <w:rPr>
                <w:lang w:val="en-AU"/>
              </w:rPr>
            </w:pPr>
            <w:r w:rsidRPr="008817AE">
              <w:rPr>
                <w:i/>
                <w:lang w:val="en-AU"/>
              </w:rPr>
              <w:t>I</w:t>
            </w:r>
            <w:r w:rsidRPr="008817AE">
              <w:rPr>
                <w:vertAlign w:val="subscript"/>
                <w:lang w:val="en-AU"/>
              </w:rPr>
              <w:t>max</w:t>
            </w:r>
            <w:r w:rsidRPr="008817AE">
              <w:rPr>
                <w:lang w:val="en-AU"/>
              </w:rPr>
              <w:t>/</w:t>
            </w:r>
            <w:proofErr w:type="spellStart"/>
            <w:r w:rsidRPr="008817AE">
              <w:rPr>
                <w:i/>
                <w:lang w:val="en-AU"/>
              </w:rPr>
              <w:t>I</w:t>
            </w:r>
            <w:r w:rsidRPr="008817AE">
              <w:rPr>
                <w:vertAlign w:val="subscript"/>
                <w:lang w:val="en-AU"/>
              </w:rPr>
              <w:t>tr</w:t>
            </w:r>
            <w:proofErr w:type="spellEnd"/>
          </w:p>
        </w:tc>
        <w:tc>
          <w:tcPr>
            <w:tcW w:w="1032" w:type="dxa"/>
          </w:tcPr>
          <w:p w14:paraId="14A9A623" w14:textId="77777777" w:rsidR="006744E1" w:rsidRPr="008817AE" w:rsidRDefault="006744E1" w:rsidP="006744E1">
            <w:pPr>
              <w:pStyle w:val="TABLE-centered"/>
            </w:pPr>
            <w:r w:rsidRPr="008817AE">
              <w:t xml:space="preserve">≥ 24 </w:t>
            </w:r>
          </w:p>
        </w:tc>
        <w:tc>
          <w:tcPr>
            <w:tcW w:w="1032" w:type="dxa"/>
          </w:tcPr>
          <w:p w14:paraId="4B573ADF" w14:textId="77777777" w:rsidR="006744E1" w:rsidRPr="008817AE" w:rsidRDefault="006744E1" w:rsidP="006744E1">
            <w:pPr>
              <w:pStyle w:val="TABLE-centered"/>
            </w:pPr>
            <w:r w:rsidRPr="008817AE">
              <w:t xml:space="preserve">≥ 24 </w:t>
            </w:r>
          </w:p>
        </w:tc>
        <w:tc>
          <w:tcPr>
            <w:tcW w:w="1032" w:type="dxa"/>
          </w:tcPr>
          <w:p w14:paraId="6C7A52A7" w14:textId="77777777" w:rsidR="006744E1" w:rsidRPr="008817AE" w:rsidRDefault="006744E1" w:rsidP="006744E1">
            <w:pPr>
              <w:pStyle w:val="TABLE-centered"/>
            </w:pPr>
            <w:r w:rsidRPr="008817AE">
              <w:t xml:space="preserve">≥ 24 </w:t>
            </w:r>
          </w:p>
        </w:tc>
        <w:tc>
          <w:tcPr>
            <w:tcW w:w="1032" w:type="dxa"/>
          </w:tcPr>
          <w:p w14:paraId="2BC1C21C" w14:textId="77777777" w:rsidR="006744E1" w:rsidRPr="008817AE" w:rsidRDefault="006744E1" w:rsidP="006744E1">
            <w:pPr>
              <w:pStyle w:val="TABLE-centered"/>
            </w:pPr>
            <w:r w:rsidRPr="008817AE">
              <w:t xml:space="preserve">≥ 24 </w:t>
            </w:r>
          </w:p>
        </w:tc>
        <w:tc>
          <w:tcPr>
            <w:tcW w:w="1033" w:type="dxa"/>
          </w:tcPr>
          <w:p w14:paraId="43408650" w14:textId="77777777" w:rsidR="006744E1" w:rsidRPr="008817AE" w:rsidRDefault="006744E1" w:rsidP="006744E1">
            <w:pPr>
              <w:pStyle w:val="TABLE-centered"/>
            </w:pPr>
            <w:r w:rsidRPr="008817AE">
              <w:t xml:space="preserve">≥ 24 </w:t>
            </w:r>
          </w:p>
        </w:tc>
      </w:tr>
      <w:tr w:rsidR="006744E1" w:rsidRPr="008817AE" w14:paraId="00330B61" w14:textId="77777777" w:rsidTr="006744E1">
        <w:trPr>
          <w:jc w:val="center"/>
        </w:trPr>
        <w:tc>
          <w:tcPr>
            <w:tcW w:w="1780" w:type="dxa"/>
          </w:tcPr>
          <w:p w14:paraId="0AC4A3CC" w14:textId="77777777" w:rsidR="006744E1" w:rsidRPr="008817AE" w:rsidRDefault="006744E1" w:rsidP="006744E1">
            <w:pPr>
              <w:pStyle w:val="TABLE-centered"/>
              <w:rPr>
                <w:lang w:val="en-AU"/>
              </w:rPr>
            </w:pPr>
            <w:r w:rsidRPr="008817AE">
              <w:rPr>
                <w:i/>
                <w:lang w:val="en-AU"/>
              </w:rPr>
              <w:t>I</w:t>
            </w:r>
            <w:r w:rsidRPr="008817AE">
              <w:rPr>
                <w:vertAlign w:val="subscript"/>
                <w:lang w:val="en-AU"/>
              </w:rPr>
              <w:t>max</w:t>
            </w:r>
            <w:r w:rsidRPr="008817AE">
              <w:rPr>
                <w:lang w:val="en-AU"/>
              </w:rPr>
              <w:t>/</w:t>
            </w:r>
            <w:proofErr w:type="spellStart"/>
            <w:r w:rsidRPr="008817AE">
              <w:rPr>
                <w:i/>
                <w:lang w:val="en-AU"/>
              </w:rPr>
              <w:t>I</w:t>
            </w:r>
            <w:r w:rsidRPr="008817AE">
              <w:rPr>
                <w:vertAlign w:val="subscript"/>
                <w:lang w:val="en-AU"/>
              </w:rPr>
              <w:t>min</w:t>
            </w:r>
            <w:proofErr w:type="spellEnd"/>
          </w:p>
        </w:tc>
        <w:tc>
          <w:tcPr>
            <w:tcW w:w="1032" w:type="dxa"/>
          </w:tcPr>
          <w:p w14:paraId="34CC7279" w14:textId="77777777" w:rsidR="006744E1" w:rsidRPr="008817AE" w:rsidRDefault="006744E1" w:rsidP="006744E1">
            <w:pPr>
              <w:pStyle w:val="TABLE-centered"/>
            </w:pPr>
            <w:r w:rsidRPr="008817AE">
              <w:t xml:space="preserve">≥ 60 </w:t>
            </w:r>
          </w:p>
        </w:tc>
        <w:tc>
          <w:tcPr>
            <w:tcW w:w="1032" w:type="dxa"/>
          </w:tcPr>
          <w:p w14:paraId="225049A0" w14:textId="6628EB47" w:rsidR="006744E1" w:rsidRPr="008817AE" w:rsidRDefault="006744E1" w:rsidP="00F7273F">
            <w:pPr>
              <w:pStyle w:val="TABLE-centered"/>
            </w:pPr>
            <w:r w:rsidRPr="008817AE">
              <w:t>≥ 120</w:t>
            </w:r>
          </w:p>
        </w:tc>
        <w:tc>
          <w:tcPr>
            <w:tcW w:w="1032" w:type="dxa"/>
          </w:tcPr>
          <w:p w14:paraId="7D254568" w14:textId="77777777" w:rsidR="006744E1" w:rsidRPr="008817AE" w:rsidRDefault="006744E1" w:rsidP="006744E1">
            <w:pPr>
              <w:pStyle w:val="TABLE-centered"/>
            </w:pPr>
            <w:r w:rsidRPr="008817AE">
              <w:t xml:space="preserve">≥ 120 </w:t>
            </w:r>
          </w:p>
        </w:tc>
        <w:tc>
          <w:tcPr>
            <w:tcW w:w="1032" w:type="dxa"/>
          </w:tcPr>
          <w:p w14:paraId="19E48F29" w14:textId="77777777" w:rsidR="006744E1" w:rsidRPr="008817AE" w:rsidRDefault="006744E1" w:rsidP="006744E1">
            <w:pPr>
              <w:pStyle w:val="TABLE-centered"/>
            </w:pPr>
            <w:r w:rsidRPr="008817AE">
              <w:t xml:space="preserve">≥ 120 </w:t>
            </w:r>
          </w:p>
        </w:tc>
        <w:tc>
          <w:tcPr>
            <w:tcW w:w="1033" w:type="dxa"/>
          </w:tcPr>
          <w:p w14:paraId="7054CC6B" w14:textId="77777777" w:rsidR="006744E1" w:rsidRPr="008817AE" w:rsidRDefault="006744E1" w:rsidP="006744E1">
            <w:pPr>
              <w:pStyle w:val="TABLE-centered"/>
            </w:pPr>
            <w:r w:rsidRPr="008817AE">
              <w:t xml:space="preserve">≥ 120 </w:t>
            </w:r>
          </w:p>
        </w:tc>
      </w:tr>
      <w:tr w:rsidR="006744E1" w:rsidRPr="008817AE" w14:paraId="21B6CB0F" w14:textId="77777777" w:rsidTr="006744E1">
        <w:trPr>
          <w:jc w:val="center"/>
        </w:trPr>
        <w:tc>
          <w:tcPr>
            <w:tcW w:w="1780" w:type="dxa"/>
          </w:tcPr>
          <w:p w14:paraId="414827EF" w14:textId="77777777" w:rsidR="006744E1" w:rsidRPr="008817AE" w:rsidRDefault="006744E1" w:rsidP="006744E1">
            <w:pPr>
              <w:pStyle w:val="TABLE-centered"/>
              <w:rPr>
                <w:lang w:val="en-AU"/>
              </w:rPr>
            </w:pPr>
            <w:r w:rsidRPr="008817AE">
              <w:rPr>
                <w:i/>
                <w:lang w:val="en-AU"/>
              </w:rPr>
              <w:t>I</w:t>
            </w:r>
            <w:r w:rsidRPr="008817AE">
              <w:rPr>
                <w:vertAlign w:val="subscript"/>
                <w:lang w:val="en-AU"/>
              </w:rPr>
              <w:t>max</w:t>
            </w:r>
            <w:r w:rsidRPr="008817AE">
              <w:rPr>
                <w:lang w:val="en-AU"/>
              </w:rPr>
              <w:t>/</w:t>
            </w:r>
            <w:proofErr w:type="spellStart"/>
            <w:r w:rsidRPr="008817AE">
              <w:rPr>
                <w:i/>
                <w:lang w:val="en-AU"/>
              </w:rPr>
              <w:t>I</w:t>
            </w:r>
            <w:r w:rsidRPr="008817AE">
              <w:rPr>
                <w:vertAlign w:val="subscript"/>
                <w:lang w:val="en-AU"/>
              </w:rPr>
              <w:t>st</w:t>
            </w:r>
            <w:proofErr w:type="spellEnd"/>
          </w:p>
        </w:tc>
        <w:tc>
          <w:tcPr>
            <w:tcW w:w="1032" w:type="dxa"/>
          </w:tcPr>
          <w:p w14:paraId="0830CF4D" w14:textId="77777777" w:rsidR="006744E1" w:rsidRPr="008817AE" w:rsidRDefault="006744E1" w:rsidP="006744E1">
            <w:pPr>
              <w:pStyle w:val="TABLE-centered"/>
            </w:pPr>
            <w:r w:rsidRPr="008817AE">
              <w:t xml:space="preserve">≥ 480 </w:t>
            </w:r>
          </w:p>
        </w:tc>
        <w:tc>
          <w:tcPr>
            <w:tcW w:w="1032" w:type="dxa"/>
          </w:tcPr>
          <w:p w14:paraId="538D65CF" w14:textId="77777777" w:rsidR="006744E1" w:rsidRPr="008817AE" w:rsidRDefault="006744E1" w:rsidP="006744E1">
            <w:pPr>
              <w:pStyle w:val="TABLE-centered"/>
            </w:pPr>
            <w:r w:rsidRPr="008817AE">
              <w:t xml:space="preserve">≥ 600 </w:t>
            </w:r>
          </w:p>
        </w:tc>
        <w:tc>
          <w:tcPr>
            <w:tcW w:w="1032" w:type="dxa"/>
          </w:tcPr>
          <w:p w14:paraId="72878FD0" w14:textId="77777777" w:rsidR="006744E1" w:rsidRPr="008817AE" w:rsidRDefault="006744E1" w:rsidP="006744E1">
            <w:pPr>
              <w:pStyle w:val="TABLE-centered"/>
            </w:pPr>
            <w:r w:rsidRPr="008817AE">
              <w:t xml:space="preserve">≥ 1200 </w:t>
            </w:r>
          </w:p>
        </w:tc>
        <w:tc>
          <w:tcPr>
            <w:tcW w:w="1032" w:type="dxa"/>
          </w:tcPr>
          <w:p w14:paraId="55A501B1" w14:textId="77777777" w:rsidR="006744E1" w:rsidRPr="008817AE" w:rsidRDefault="006744E1" w:rsidP="006744E1">
            <w:pPr>
              <w:pStyle w:val="TABLE-centered"/>
            </w:pPr>
            <w:r w:rsidRPr="008817AE">
              <w:t xml:space="preserve">≥ 1200 </w:t>
            </w:r>
          </w:p>
        </w:tc>
        <w:tc>
          <w:tcPr>
            <w:tcW w:w="1033" w:type="dxa"/>
          </w:tcPr>
          <w:p w14:paraId="363EC921" w14:textId="77777777" w:rsidR="006744E1" w:rsidRPr="008817AE" w:rsidRDefault="006744E1" w:rsidP="006744E1">
            <w:pPr>
              <w:pStyle w:val="TABLE-centered"/>
            </w:pPr>
            <w:r w:rsidRPr="008817AE">
              <w:t>≥ 1200</w:t>
            </w:r>
          </w:p>
        </w:tc>
      </w:tr>
    </w:tbl>
    <w:p w14:paraId="62ACD020" w14:textId="77777777" w:rsidR="0002584E" w:rsidRPr="008817AE" w:rsidRDefault="0002584E" w:rsidP="00E0686F">
      <w:pPr>
        <w:pStyle w:val="BodyText"/>
      </w:pPr>
    </w:p>
    <w:p w14:paraId="1AB9505E" w14:textId="77777777" w:rsidR="0002584E" w:rsidRPr="008817AE" w:rsidRDefault="0045115D" w:rsidP="0002584E">
      <w:pPr>
        <w:pStyle w:val="Heading3"/>
      </w:pPr>
      <w:bookmarkStart w:id="3092" w:name="_Ref31195922"/>
      <w:bookmarkStart w:id="3093" w:name="_Toc159855297"/>
      <w:r w:rsidRPr="008817AE">
        <w:t>Power factor</w:t>
      </w:r>
      <w:bookmarkEnd w:id="3092"/>
      <w:bookmarkEnd w:id="3093"/>
    </w:p>
    <w:p w14:paraId="524CD979" w14:textId="77777777" w:rsidR="0002584E" w:rsidRPr="008817AE" w:rsidRDefault="0002584E" w:rsidP="0002584E">
      <w:pPr>
        <w:pStyle w:val="BodyText"/>
      </w:pPr>
      <w:r w:rsidRPr="008817AE">
        <w:t xml:space="preserve">For classes A / 2 and B / 1: </w:t>
      </w:r>
      <w:r w:rsidR="0045115D" w:rsidRPr="008817AE">
        <w:t>From 0.5 inductive to 1 to 0.8 capacitive</w:t>
      </w:r>
    </w:p>
    <w:p w14:paraId="693FE10E" w14:textId="7EB2E407" w:rsidR="0045115D" w:rsidRPr="008817AE" w:rsidRDefault="0002584E" w:rsidP="0002584E">
      <w:pPr>
        <w:pStyle w:val="BodyText"/>
      </w:pPr>
      <w:r w:rsidRPr="008817AE">
        <w:t xml:space="preserve">For </w:t>
      </w:r>
      <w:r w:rsidR="0045115D" w:rsidRPr="008817AE">
        <w:t>classes C</w:t>
      </w:r>
      <w:r w:rsidRPr="008817AE">
        <w:t xml:space="preserve"> /</w:t>
      </w:r>
      <w:r w:rsidR="00560581" w:rsidRPr="008817AE">
        <w:t xml:space="preserve"> </w:t>
      </w:r>
      <w:r w:rsidRPr="008817AE">
        <w:t xml:space="preserve">0.5, </w:t>
      </w:r>
      <w:r w:rsidR="0045115D" w:rsidRPr="008817AE">
        <w:t>D</w:t>
      </w:r>
      <w:r w:rsidRPr="008817AE">
        <w:t xml:space="preserve"> / </w:t>
      </w:r>
      <w:proofErr w:type="gramStart"/>
      <w:r w:rsidRPr="008817AE">
        <w:t>0.2</w:t>
      </w:r>
      <w:proofErr w:type="gramEnd"/>
      <w:r w:rsidRPr="008817AE">
        <w:t xml:space="preserve"> and E / 0.1: F</w:t>
      </w:r>
      <w:r w:rsidR="0045115D" w:rsidRPr="008817AE">
        <w:t>rom 0.5 inductive to 1 to 0.5 capacitive.</w:t>
      </w:r>
    </w:p>
    <w:p w14:paraId="52A9B7B7" w14:textId="77777777" w:rsidR="0045115D" w:rsidRPr="008817AE" w:rsidRDefault="0045115D" w:rsidP="0002584E">
      <w:pPr>
        <w:pStyle w:val="BodyText"/>
      </w:pPr>
      <w:r w:rsidRPr="008817AE">
        <w:t>For bi-directional meters the power factor range limits are valid in both directions.</w:t>
      </w:r>
    </w:p>
    <w:p w14:paraId="53F9DB52" w14:textId="77777777" w:rsidR="0002584E" w:rsidRPr="008817AE" w:rsidRDefault="0045115D" w:rsidP="001F73F4">
      <w:pPr>
        <w:pStyle w:val="Heading3"/>
      </w:pPr>
      <w:bookmarkStart w:id="3094" w:name="_Toc159855298"/>
      <w:r w:rsidRPr="008817AE">
        <w:t>Temperature</w:t>
      </w:r>
      <w:bookmarkEnd w:id="3094"/>
    </w:p>
    <w:p w14:paraId="335FAB96" w14:textId="77777777" w:rsidR="0045115D" w:rsidRPr="008817AE" w:rsidRDefault="0045115D" w:rsidP="0002584E">
      <w:pPr>
        <w:pStyle w:val="BodyText"/>
      </w:pPr>
      <w:r w:rsidRPr="008817AE">
        <w:t>From lower temperature limit to upper temperature limit as specified by manufacturer.</w:t>
      </w:r>
    </w:p>
    <w:p w14:paraId="78466850" w14:textId="77777777" w:rsidR="0002584E" w:rsidRPr="008817AE" w:rsidRDefault="0045115D" w:rsidP="0002584E">
      <w:pPr>
        <w:pStyle w:val="BodyText"/>
      </w:pPr>
      <w:r w:rsidRPr="008817AE">
        <w:t>The manufacturer shall specify the lower temperature limit from the values:</w:t>
      </w:r>
    </w:p>
    <w:p w14:paraId="401CC890" w14:textId="77777777" w:rsidR="0045115D" w:rsidRPr="008817AE" w:rsidRDefault="0002584E" w:rsidP="0002584E">
      <w:pPr>
        <w:pStyle w:val="BodyText"/>
      </w:pPr>
      <w:r w:rsidRPr="008817AE">
        <w:tab/>
      </w:r>
      <w:r w:rsidR="0045115D" w:rsidRPr="008817AE">
        <w:t>–55 ºC, –40 ºC, –25 ºC, –10 ºC, +5 ºC.</w:t>
      </w:r>
    </w:p>
    <w:p w14:paraId="2B470DC3" w14:textId="77777777" w:rsidR="0002584E" w:rsidRPr="008817AE" w:rsidRDefault="0045115D" w:rsidP="0002584E">
      <w:pPr>
        <w:pStyle w:val="BodyText"/>
      </w:pPr>
      <w:r w:rsidRPr="008817AE">
        <w:t>The manufacturer shall specify the upper temperature limit from the values:</w:t>
      </w:r>
    </w:p>
    <w:p w14:paraId="5FE7B653" w14:textId="6CECFEDF" w:rsidR="0045115D" w:rsidRPr="008817AE" w:rsidRDefault="0002584E" w:rsidP="0002584E">
      <w:pPr>
        <w:pStyle w:val="BodyText"/>
      </w:pPr>
      <w:r w:rsidRPr="008817AE">
        <w:tab/>
      </w:r>
      <w:r w:rsidR="0045115D" w:rsidRPr="008817AE">
        <w:t>+30 ºC, +40 ºC, +55 ºC, +70 ºC</w:t>
      </w:r>
      <w:ins w:id="3095" w:author="Phillip" w:date="2023-08-17T14:38:00Z">
        <w:r w:rsidR="003151B1">
          <w:t xml:space="preserve">, </w:t>
        </w:r>
        <w:r w:rsidR="003151B1" w:rsidRPr="008817AE">
          <w:t>+</w:t>
        </w:r>
        <w:r w:rsidR="003151B1">
          <w:t>85</w:t>
        </w:r>
        <w:r w:rsidR="003151B1" w:rsidRPr="008817AE">
          <w:t xml:space="preserve"> ºC</w:t>
        </w:r>
      </w:ins>
      <w:r w:rsidR="0045115D" w:rsidRPr="008817AE">
        <w:t>.</w:t>
      </w:r>
    </w:p>
    <w:p w14:paraId="3495CF14" w14:textId="08C7E86E" w:rsidR="00FD670B" w:rsidRDefault="00FD670B" w:rsidP="001F73F4">
      <w:pPr>
        <w:pStyle w:val="Heading3"/>
        <w:rPr>
          <w:ins w:id="3096" w:author="Phillip" w:date="2023-08-04T13:12:00Z"/>
        </w:rPr>
      </w:pPr>
      <w:bookmarkStart w:id="3097" w:name="_Toc159855299"/>
      <w:ins w:id="3098" w:author="Phillip" w:date="2023-08-04T13:12:00Z">
        <w:r>
          <w:t>Self-heating</w:t>
        </w:r>
        <w:bookmarkEnd w:id="3097"/>
      </w:ins>
    </w:p>
    <w:p w14:paraId="782C8A9D" w14:textId="33E888D5" w:rsidR="00FD670B" w:rsidRPr="00FD670B" w:rsidRDefault="00FD670B" w:rsidP="00FD670B">
      <w:pPr>
        <w:pStyle w:val="BodyText"/>
        <w:rPr>
          <w:ins w:id="3099" w:author="Phillip" w:date="2023-08-04T13:12:00Z"/>
        </w:rPr>
      </w:pPr>
      <w:ins w:id="3100" w:author="Phillip" w:date="2023-08-04T13:13:00Z">
        <w:r>
          <w:t xml:space="preserve">Heat generated by the meter itself due to continuous current flowing through the meter at </w:t>
        </w:r>
        <w:r w:rsidRPr="00FD670B">
          <w:rPr>
            <w:i/>
            <w:iCs/>
          </w:rPr>
          <w:t>I</w:t>
        </w:r>
        <w:r w:rsidRPr="00FD670B">
          <w:rPr>
            <w:vertAlign w:val="subscript"/>
          </w:rPr>
          <w:t>max</w:t>
        </w:r>
        <w:r>
          <w:t>.</w:t>
        </w:r>
      </w:ins>
    </w:p>
    <w:p w14:paraId="2948DC36" w14:textId="2BDC1170" w:rsidR="008D61DE" w:rsidRPr="008817AE" w:rsidRDefault="0045115D" w:rsidP="001F73F4">
      <w:pPr>
        <w:pStyle w:val="Heading3"/>
      </w:pPr>
      <w:bookmarkStart w:id="3101" w:name="_Toc159855300"/>
      <w:r w:rsidRPr="008817AE">
        <w:t>Humidity</w:t>
      </w:r>
      <w:bookmarkEnd w:id="3101"/>
      <w:r w:rsidRPr="008817AE">
        <w:t xml:space="preserve"> </w:t>
      </w:r>
    </w:p>
    <w:p w14:paraId="6B34D596" w14:textId="77777777" w:rsidR="0045115D" w:rsidRPr="008817AE" w:rsidRDefault="008D61DE" w:rsidP="0002584E">
      <w:pPr>
        <w:pStyle w:val="BodyText"/>
      </w:pPr>
      <w:r w:rsidRPr="008817AE">
        <w:t>T</w:t>
      </w:r>
      <w:r w:rsidR="0045115D" w:rsidRPr="008817AE">
        <w:t>he manufacturer shall specify the environment class for which the instrument is intended:</w:t>
      </w:r>
    </w:p>
    <w:p w14:paraId="64F2D0C1" w14:textId="77777777" w:rsidR="0045115D" w:rsidRPr="008817AE" w:rsidRDefault="0045115D" w:rsidP="008D61DE">
      <w:pPr>
        <w:pStyle w:val="BodyText"/>
        <w:ind w:left="567" w:hanging="567"/>
      </w:pPr>
      <w:r w:rsidRPr="008817AE">
        <w:t>H1:</w:t>
      </w:r>
      <w:r w:rsidRPr="008817AE">
        <w:tab/>
        <w:t>enclosed locations where the instruments are not subjected to condensed water, precipitation, or ice formations,</w:t>
      </w:r>
    </w:p>
    <w:p w14:paraId="523F604B" w14:textId="77777777" w:rsidR="0045115D" w:rsidRPr="008817AE" w:rsidRDefault="0045115D" w:rsidP="008D61DE">
      <w:pPr>
        <w:pStyle w:val="BodyText"/>
        <w:ind w:left="567" w:hanging="567"/>
      </w:pPr>
      <w:r w:rsidRPr="008817AE">
        <w:t>H2:</w:t>
      </w:r>
      <w:r w:rsidRPr="008817AE">
        <w:tab/>
        <w:t>enclosed locations where the instruments may be subjected to condensed water, to water from sources other than rain and to ice formations,</w:t>
      </w:r>
    </w:p>
    <w:p w14:paraId="645DF177" w14:textId="77777777" w:rsidR="0045115D" w:rsidRPr="008817AE" w:rsidRDefault="0045115D" w:rsidP="008D61DE">
      <w:pPr>
        <w:pStyle w:val="BodyText"/>
        <w:ind w:left="567" w:hanging="567"/>
      </w:pPr>
      <w:r w:rsidRPr="008817AE">
        <w:t>H3:</w:t>
      </w:r>
      <w:r w:rsidRPr="008817AE">
        <w:tab/>
        <w:t>open locations with average climatic conditions.</w:t>
      </w:r>
    </w:p>
    <w:p w14:paraId="0305425E" w14:textId="77777777" w:rsidR="008D61DE" w:rsidRPr="008817AE" w:rsidRDefault="0045115D" w:rsidP="008D61DE">
      <w:pPr>
        <w:pStyle w:val="Heading3"/>
      </w:pPr>
      <w:bookmarkStart w:id="3102" w:name="_Toc159855301"/>
      <w:r w:rsidRPr="008817AE">
        <w:t>Connection modes</w:t>
      </w:r>
      <w:bookmarkEnd w:id="3102"/>
    </w:p>
    <w:p w14:paraId="7BCFC558" w14:textId="77777777" w:rsidR="0045115D" w:rsidRPr="008817AE" w:rsidRDefault="0045115D" w:rsidP="008D61DE">
      <w:pPr>
        <w:pStyle w:val="BodyText"/>
      </w:pPr>
      <w:r w:rsidRPr="008817AE">
        <w:t>The manufacturer shall specify whether the meter is intended for direct connection, connection through current transformers or through current and voltage transformers.</w:t>
      </w:r>
    </w:p>
    <w:p w14:paraId="6CD2BFD3" w14:textId="77777777" w:rsidR="0045115D" w:rsidRPr="008817AE" w:rsidRDefault="0045115D" w:rsidP="008D61DE">
      <w:pPr>
        <w:pStyle w:val="BodyText"/>
      </w:pPr>
      <w:r w:rsidRPr="008817AE">
        <w:t>The manufacturer shall specify the connection mode(s), the number of measurement elements of the meter and the number of phases of the electric system for which the meter is intended.</w:t>
      </w:r>
    </w:p>
    <w:p w14:paraId="6C15DFFC" w14:textId="77777777" w:rsidR="0045115D" w:rsidRPr="008817AE" w:rsidRDefault="0045115D" w:rsidP="008D61DE">
      <w:pPr>
        <w:pStyle w:val="BodyText"/>
      </w:pPr>
      <w:r w:rsidRPr="008817AE">
        <w:t xml:space="preserve">A meter in accordance with this Recommendation may </w:t>
      </w:r>
      <w:r w:rsidR="00786A5D" w:rsidRPr="008817AE">
        <w:t xml:space="preserve">have </w:t>
      </w:r>
      <w:r w:rsidRPr="008817AE">
        <w:t>(but is not limited to) one or more of the following</w:t>
      </w:r>
      <w:r w:rsidR="00786A5D" w:rsidRPr="008817AE">
        <w:t xml:space="preserve"> connection modes</w:t>
      </w:r>
      <w:r w:rsidRPr="008817AE">
        <w:t>:</w:t>
      </w:r>
    </w:p>
    <w:p w14:paraId="1E3EBAC3" w14:textId="77777777" w:rsidR="0045115D" w:rsidRPr="008817AE" w:rsidRDefault="0045115D" w:rsidP="00F02BD5">
      <w:pPr>
        <w:pStyle w:val="BodyText"/>
        <w:numPr>
          <w:ilvl w:val="0"/>
          <w:numId w:val="17"/>
        </w:numPr>
      </w:pPr>
      <w:r w:rsidRPr="008817AE">
        <w:t>single-phase two-wire, 1 element</w:t>
      </w:r>
    </w:p>
    <w:p w14:paraId="678F9A30" w14:textId="77777777" w:rsidR="0045115D" w:rsidRPr="008817AE" w:rsidRDefault="0045115D" w:rsidP="00F02BD5">
      <w:pPr>
        <w:pStyle w:val="BodyText"/>
        <w:numPr>
          <w:ilvl w:val="0"/>
          <w:numId w:val="17"/>
        </w:numPr>
      </w:pPr>
      <w:r w:rsidRPr="008817AE">
        <w:lastRenderedPageBreak/>
        <w:t>single-phase three-wire, 1 element (applicable only for balanced and symmetrical voltages)</w:t>
      </w:r>
    </w:p>
    <w:p w14:paraId="0B1B0AFE" w14:textId="77777777" w:rsidR="0045115D" w:rsidRPr="008817AE" w:rsidRDefault="0045115D" w:rsidP="00F02BD5">
      <w:pPr>
        <w:pStyle w:val="BodyText"/>
        <w:numPr>
          <w:ilvl w:val="0"/>
          <w:numId w:val="17"/>
        </w:numPr>
      </w:pPr>
      <w:r w:rsidRPr="008817AE">
        <w:t>single-phase three-wire, 2-element</w:t>
      </w:r>
    </w:p>
    <w:p w14:paraId="278166CD" w14:textId="77777777" w:rsidR="0045115D" w:rsidRPr="008817AE" w:rsidRDefault="0045115D" w:rsidP="00F02BD5">
      <w:pPr>
        <w:pStyle w:val="BodyText"/>
        <w:numPr>
          <w:ilvl w:val="0"/>
          <w:numId w:val="17"/>
        </w:numPr>
      </w:pPr>
      <w:r w:rsidRPr="008817AE">
        <w:t>three-phase four-wire 3-element</w:t>
      </w:r>
    </w:p>
    <w:p w14:paraId="2A51869D" w14:textId="77777777" w:rsidR="0045115D" w:rsidRPr="008817AE" w:rsidRDefault="0045115D" w:rsidP="00F02BD5">
      <w:pPr>
        <w:pStyle w:val="BodyText"/>
        <w:numPr>
          <w:ilvl w:val="0"/>
          <w:numId w:val="17"/>
        </w:numPr>
      </w:pPr>
      <w:r w:rsidRPr="008817AE">
        <w:t>three-phase three-wire 2-element (applicable only in cases where leakage currents can be ruled out)</w:t>
      </w:r>
    </w:p>
    <w:p w14:paraId="14A5FB19" w14:textId="77777777" w:rsidR="0045115D" w:rsidRPr="008817AE" w:rsidRDefault="0045115D" w:rsidP="00F02BD5">
      <w:pPr>
        <w:pStyle w:val="BodyText"/>
        <w:numPr>
          <w:ilvl w:val="0"/>
          <w:numId w:val="17"/>
        </w:numPr>
      </w:pPr>
      <w:r w:rsidRPr="008817AE">
        <w:t>two-phase three-wire 2-element (intended for operation on two phases of a three-phase service. Can also be a three-phase meter operated as two-phase three-wire)</w:t>
      </w:r>
    </w:p>
    <w:p w14:paraId="3E9E9B30" w14:textId="77777777" w:rsidR="0045115D" w:rsidRPr="008817AE" w:rsidRDefault="0045115D" w:rsidP="00335FC6">
      <w:pPr>
        <w:pStyle w:val="TABLE-cell"/>
        <w:tabs>
          <w:tab w:val="left" w:pos="1658"/>
        </w:tabs>
        <w:ind w:left="75"/>
        <w:rPr>
          <w:lang w:val="en-AU"/>
        </w:rPr>
      </w:pPr>
      <w:r w:rsidRPr="008817AE">
        <w:rPr>
          <w:lang w:val="en-AU"/>
        </w:rPr>
        <w:t xml:space="preserve">The manufacturer may specify alternative connection modes for poly-phase meters. </w:t>
      </w:r>
      <w:r w:rsidRPr="008817AE">
        <w:t>These</w:t>
      </w:r>
      <w:r w:rsidRPr="008817AE">
        <w:rPr>
          <w:lang w:val="en-AU"/>
        </w:rPr>
        <w:t xml:space="preserve"> alternative connection mode(s) shall also be part(s) of the </w:t>
      </w:r>
      <w:r w:rsidR="00786A5D" w:rsidRPr="008817AE">
        <w:rPr>
          <w:lang w:val="en-AU"/>
        </w:rPr>
        <w:t xml:space="preserve">rated </w:t>
      </w:r>
      <w:r w:rsidRPr="008817AE">
        <w:rPr>
          <w:lang w:val="en-AU"/>
        </w:rPr>
        <w:t>operating conditions.</w:t>
      </w:r>
    </w:p>
    <w:p w14:paraId="42047A28" w14:textId="77777777" w:rsidR="00E57A60" w:rsidRPr="008817AE" w:rsidRDefault="00E57A60" w:rsidP="001F73F4">
      <w:pPr>
        <w:pStyle w:val="Heading3"/>
      </w:pPr>
      <w:bookmarkStart w:id="3103" w:name="_Toc159855302"/>
      <w:r w:rsidRPr="008817AE">
        <w:t>Harmonics</w:t>
      </w:r>
      <w:bookmarkEnd w:id="3103"/>
    </w:p>
    <w:p w14:paraId="625B8426" w14:textId="5D8709A6" w:rsidR="00F57A5F" w:rsidRDefault="0045115D" w:rsidP="00786A5D">
      <w:pPr>
        <w:pStyle w:val="BodyText"/>
        <w:rPr>
          <w:ins w:id="3104" w:author="Phillip" w:date="2023-08-04T13:25:00Z"/>
        </w:rPr>
      </w:pPr>
      <w:r w:rsidRPr="008817AE">
        <w:t xml:space="preserve">The voltage and current shall be allowed to deviate from the sinusoidal form as </w:t>
      </w:r>
      <w:r w:rsidR="00785AC5" w:rsidRPr="008817AE">
        <w:t xml:space="preserve">described </w:t>
      </w:r>
      <w:del w:id="3105" w:author="Phillip" w:date="2023-08-04T13:24:00Z">
        <w:r w:rsidR="00785AC5" w:rsidRPr="008817AE" w:rsidDel="00D66614">
          <w:delText xml:space="preserve">in </w:delText>
        </w:r>
        <w:r w:rsidR="00424D34" w:rsidRPr="008817AE" w:rsidDel="00D66614">
          <w:fldChar w:fldCharType="begin"/>
        </w:r>
        <w:r w:rsidR="00424D34" w:rsidRPr="008817AE" w:rsidDel="00D66614">
          <w:delInstrText xml:space="preserve"> REF _Ref30675248 \r </w:delInstrText>
        </w:r>
        <w:r w:rsidR="008817AE" w:rsidDel="00D66614">
          <w:delInstrText xml:space="preserve"> \* MERGEFORMAT </w:delInstrText>
        </w:r>
        <w:r w:rsidR="00424D34" w:rsidRPr="008817AE" w:rsidDel="00D66614">
          <w:fldChar w:fldCharType="separate"/>
        </w:r>
        <w:r w:rsidR="00560581" w:rsidRPr="008817AE" w:rsidDel="00D66614">
          <w:delText>6.3.1.4</w:delText>
        </w:r>
        <w:r w:rsidR="00424D34" w:rsidRPr="008817AE" w:rsidDel="00D66614">
          <w:fldChar w:fldCharType="end"/>
        </w:r>
      </w:del>
      <w:ins w:id="3106" w:author="Phillip" w:date="2023-08-04T13:24:00Z">
        <w:r w:rsidR="00D66614">
          <w:t>below</w:t>
        </w:r>
      </w:ins>
      <w:r w:rsidRPr="008817AE">
        <w:t>.</w:t>
      </w:r>
    </w:p>
    <w:p w14:paraId="6E01A714" w14:textId="77777777" w:rsidR="00D66614" w:rsidRPr="008817AE" w:rsidRDefault="00D66614" w:rsidP="00D66614">
      <w:pPr>
        <w:pStyle w:val="BodyText"/>
        <w:numPr>
          <w:ilvl w:val="0"/>
          <w:numId w:val="19"/>
        </w:numPr>
        <w:ind w:left="720"/>
        <w:rPr>
          <w:ins w:id="3107" w:author="Phillip" w:date="2023-08-04T13:25:00Z"/>
        </w:rPr>
      </w:pPr>
      <w:ins w:id="3108" w:author="Phillip" w:date="2023-08-04T13:25:00Z">
        <w:r w:rsidRPr="008817AE">
          <w:t xml:space="preserve">Harmonics in voltage and current: Current and voltage signal, the amplitude of a single harmonic shall not be more than 0.12 </w:t>
        </w:r>
        <w:r w:rsidRPr="008817AE">
          <w:rPr>
            <w:i/>
          </w:rPr>
          <w:t>U</w:t>
        </w:r>
        <w:r w:rsidRPr="008817AE">
          <w:rPr>
            <w:vertAlign w:val="subscript"/>
          </w:rPr>
          <w:t>1</w:t>
        </w:r>
        <w:r w:rsidRPr="008817AE">
          <w:t>/</w:t>
        </w:r>
        <w:r w:rsidRPr="008817AE">
          <w:rPr>
            <w:i/>
          </w:rPr>
          <w:t>h</w:t>
        </w:r>
        <w:r w:rsidRPr="008817AE">
          <w:t xml:space="preserve"> for voltage and </w:t>
        </w:r>
        <w:r w:rsidRPr="008817AE">
          <w:rPr>
            <w:i/>
          </w:rPr>
          <w:t>I</w:t>
        </w:r>
        <w:r w:rsidRPr="008817AE">
          <w:rPr>
            <w:vertAlign w:val="subscript"/>
          </w:rPr>
          <w:t>1</w:t>
        </w:r>
        <w:r w:rsidRPr="008817AE">
          <w:t>/</w:t>
        </w:r>
        <w:r w:rsidRPr="008817AE">
          <w:rPr>
            <w:i/>
          </w:rPr>
          <w:t>h</w:t>
        </w:r>
        <w:r w:rsidRPr="008817AE">
          <w:t xml:space="preserve"> for the current, where </w:t>
        </w:r>
        <w:r w:rsidRPr="008817AE">
          <w:rPr>
            <w:i/>
          </w:rPr>
          <w:t>h</w:t>
        </w:r>
        <w:r w:rsidRPr="008817AE">
          <w:t xml:space="preserve"> is the harmonic number and </w:t>
        </w:r>
        <w:r w:rsidRPr="008817AE">
          <w:rPr>
            <w:i/>
          </w:rPr>
          <w:t>U</w:t>
        </w:r>
        <w:r w:rsidRPr="008817AE">
          <w:rPr>
            <w:vertAlign w:val="subscript"/>
          </w:rPr>
          <w:t>1</w:t>
        </w:r>
        <w:r w:rsidRPr="008817AE">
          <w:t xml:space="preserve"> and </w:t>
        </w:r>
        <w:r w:rsidRPr="008817AE">
          <w:rPr>
            <w:i/>
          </w:rPr>
          <w:t>I</w:t>
        </w:r>
        <w:r w:rsidRPr="008817AE">
          <w:rPr>
            <w:vertAlign w:val="subscript"/>
          </w:rPr>
          <w:t>1</w:t>
        </w:r>
        <w:r w:rsidRPr="008817AE">
          <w:t xml:space="preserve"> are the respective fundamentals:</w:t>
        </w:r>
      </w:ins>
    </w:p>
    <w:p w14:paraId="50739BB5" w14:textId="77777777" w:rsidR="00D66614" w:rsidRPr="008817AE" w:rsidRDefault="00D66614" w:rsidP="00D66614">
      <w:pPr>
        <w:pStyle w:val="BodyText"/>
        <w:numPr>
          <w:ilvl w:val="1"/>
          <w:numId w:val="19"/>
        </w:numPr>
        <w:ind w:left="1080"/>
        <w:rPr>
          <w:ins w:id="3109" w:author="Phillip" w:date="2023-08-04T13:25:00Z"/>
        </w:rPr>
      </w:pPr>
      <w:proofErr w:type="spellStart"/>
      <w:ins w:id="3110" w:author="Phillip" w:date="2023-08-04T13:25:00Z">
        <w:r w:rsidRPr="008817AE">
          <w:t>Quadriform</w:t>
        </w:r>
        <w:proofErr w:type="spellEnd"/>
        <w:r w:rsidRPr="008817AE">
          <w:t xml:space="preserve"> waveform</w:t>
        </w:r>
      </w:ins>
    </w:p>
    <w:p w14:paraId="7E2948E4" w14:textId="77777777" w:rsidR="00D66614" w:rsidRPr="008817AE" w:rsidRDefault="00D66614" w:rsidP="00D66614">
      <w:pPr>
        <w:pStyle w:val="BodyText"/>
        <w:numPr>
          <w:ilvl w:val="1"/>
          <w:numId w:val="19"/>
        </w:numPr>
        <w:ind w:left="1080"/>
        <w:rPr>
          <w:ins w:id="3111" w:author="Phillip" w:date="2023-08-04T13:25:00Z"/>
        </w:rPr>
      </w:pPr>
      <w:ins w:id="3112" w:author="Phillip" w:date="2023-08-04T13:25:00Z">
        <w:r w:rsidRPr="008817AE">
          <w:t>Peaked waveform</w:t>
        </w:r>
      </w:ins>
    </w:p>
    <w:p w14:paraId="10DE4060" w14:textId="77777777" w:rsidR="00D66614" w:rsidRPr="008817AE" w:rsidRDefault="00D66614" w:rsidP="00D66614">
      <w:pPr>
        <w:pStyle w:val="BodyText"/>
        <w:numPr>
          <w:ilvl w:val="0"/>
          <w:numId w:val="19"/>
        </w:numPr>
        <w:ind w:left="720"/>
        <w:rPr>
          <w:ins w:id="3113" w:author="Phillip" w:date="2023-08-04T13:25:00Z"/>
        </w:rPr>
      </w:pPr>
      <w:ins w:id="3114" w:author="Phillip" w:date="2023-08-04T13:25:00Z">
        <w:r w:rsidRPr="008817AE">
          <w:t xml:space="preserve">Integral cycle load control </w:t>
        </w:r>
        <w:proofErr w:type="gramStart"/>
        <w:r w:rsidRPr="008817AE">
          <w:t>test</w:t>
        </w:r>
        <w:r w:rsidRPr="008817AE">
          <w:rPr>
            <w:vertAlign w:val="superscript"/>
          </w:rPr>
          <w:t>(</w:t>
        </w:r>
        <w:proofErr w:type="gramEnd"/>
        <w:r w:rsidRPr="008817AE">
          <w:rPr>
            <w:vertAlign w:val="superscript"/>
          </w:rPr>
          <w:t>1)</w:t>
        </w:r>
        <w:r w:rsidRPr="008817AE">
          <w:t>: Current signal, twice amplitude, switched off every second period.</w:t>
        </w:r>
      </w:ins>
    </w:p>
    <w:p w14:paraId="39586BEE" w14:textId="3D72634F" w:rsidR="00D66614" w:rsidRPr="008817AE" w:rsidRDefault="00D66614" w:rsidP="00402B1E">
      <w:pPr>
        <w:pStyle w:val="Note"/>
        <w:tabs>
          <w:tab w:val="clear" w:pos="794"/>
          <w:tab w:val="left" w:pos="1560"/>
        </w:tabs>
        <w:ind w:left="1154"/>
        <w:rPr>
          <w:ins w:id="3115" w:author="Phillip" w:date="2023-08-04T13:25:00Z"/>
        </w:rPr>
      </w:pPr>
      <w:ins w:id="3116" w:author="Phillip" w:date="2023-08-04T13:25:00Z">
        <w:r w:rsidRPr="008817AE">
          <w:t>Note (1):</w:t>
        </w:r>
      </w:ins>
      <w:ins w:id="3117" w:author="Phillip" w:date="2023-08-04T13:27:00Z">
        <w:r>
          <w:tab/>
        </w:r>
      </w:ins>
      <w:ins w:id="3118" w:author="Phillip" w:date="2023-08-04T13:25:00Z">
        <w:r w:rsidRPr="008817AE">
          <w:t xml:space="preserve">This is also known as </w:t>
        </w:r>
        <w:proofErr w:type="spellStart"/>
        <w:r w:rsidRPr="008817AE">
          <w:t>interharmonics</w:t>
        </w:r>
        <w:proofErr w:type="spellEnd"/>
        <w:r w:rsidRPr="008817AE">
          <w:t xml:space="preserve"> in the current circuit – burst fired waveform test.</w:t>
        </w:r>
      </w:ins>
    </w:p>
    <w:p w14:paraId="10316720" w14:textId="77777777" w:rsidR="00D66614" w:rsidRPr="008817AE" w:rsidRDefault="00D66614" w:rsidP="00D66614">
      <w:pPr>
        <w:pStyle w:val="BodyText"/>
        <w:numPr>
          <w:ilvl w:val="0"/>
          <w:numId w:val="19"/>
        </w:numPr>
        <w:ind w:left="720"/>
        <w:rPr>
          <w:ins w:id="3119" w:author="Phillip" w:date="2023-08-04T13:25:00Z"/>
        </w:rPr>
      </w:pPr>
      <w:ins w:id="3120" w:author="Phillip" w:date="2023-08-04T13:25:00Z">
        <w:r w:rsidRPr="008817AE">
          <w:t>Odd harmonics in the AC current circuit:</w:t>
        </w:r>
      </w:ins>
    </w:p>
    <w:p w14:paraId="524DEC0C" w14:textId="77777777" w:rsidR="00D66614" w:rsidRPr="008817AE" w:rsidRDefault="00D66614" w:rsidP="00D66614">
      <w:pPr>
        <w:pStyle w:val="BodyText"/>
        <w:numPr>
          <w:ilvl w:val="1"/>
          <w:numId w:val="19"/>
        </w:numPr>
        <w:ind w:left="1080"/>
        <w:rPr>
          <w:ins w:id="3121" w:author="Phillip" w:date="2023-08-04T13:25:00Z"/>
        </w:rPr>
      </w:pPr>
      <w:ins w:id="3122" w:author="Phillip" w:date="2023-08-04T13:25:00Z">
        <w:r w:rsidRPr="008817AE">
          <w:t>Current signal, 45</w:t>
        </w:r>
        <w:r w:rsidRPr="008817AE">
          <w:rPr>
            <w:rFonts w:cs="Times New Roman"/>
          </w:rPr>
          <w:t xml:space="preserve">° </w:t>
        </w:r>
        <w:r w:rsidRPr="008817AE">
          <w:t>phase-fired waveform.</w:t>
        </w:r>
      </w:ins>
    </w:p>
    <w:p w14:paraId="126575C2" w14:textId="77777777" w:rsidR="00D66614" w:rsidRPr="008817AE" w:rsidRDefault="00D66614" w:rsidP="00D66614">
      <w:pPr>
        <w:pStyle w:val="BodyText"/>
        <w:numPr>
          <w:ilvl w:val="1"/>
          <w:numId w:val="19"/>
        </w:numPr>
        <w:ind w:left="1080"/>
        <w:rPr>
          <w:ins w:id="3123" w:author="Phillip" w:date="2023-08-04T13:25:00Z"/>
        </w:rPr>
      </w:pPr>
      <w:ins w:id="3124" w:author="Phillip" w:date="2023-08-04T13:25:00Z">
        <w:r w:rsidRPr="008817AE">
          <w:t>Current signal, 90</w:t>
        </w:r>
        <w:r w:rsidRPr="008817AE">
          <w:rPr>
            <w:rFonts w:cs="Times New Roman"/>
          </w:rPr>
          <w:t xml:space="preserve">° </w:t>
        </w:r>
        <w:r w:rsidRPr="008817AE">
          <w:t>phase-fired waveform.</w:t>
        </w:r>
      </w:ins>
    </w:p>
    <w:p w14:paraId="59634E72" w14:textId="77777777" w:rsidR="00D66614" w:rsidRPr="008817AE" w:rsidRDefault="00D66614" w:rsidP="00D66614">
      <w:pPr>
        <w:pStyle w:val="BodyText"/>
        <w:numPr>
          <w:ilvl w:val="1"/>
          <w:numId w:val="19"/>
        </w:numPr>
        <w:ind w:left="1080"/>
        <w:rPr>
          <w:ins w:id="3125" w:author="Phillip" w:date="2023-08-04T13:25:00Z"/>
        </w:rPr>
      </w:pPr>
      <w:ins w:id="3126" w:author="Phillip" w:date="2023-08-04T13:25:00Z">
        <w:r w:rsidRPr="008817AE">
          <w:t>Current signal, 135</w:t>
        </w:r>
        <w:r w:rsidRPr="008817AE">
          <w:rPr>
            <w:rFonts w:cs="Times New Roman"/>
          </w:rPr>
          <w:t xml:space="preserve">° </w:t>
        </w:r>
        <w:r w:rsidRPr="008817AE">
          <w:t>phase-fired waveform.</w:t>
        </w:r>
      </w:ins>
    </w:p>
    <w:p w14:paraId="51C54361" w14:textId="77777777" w:rsidR="00D66614" w:rsidRPr="008817AE" w:rsidRDefault="00D66614" w:rsidP="00D66614">
      <w:pPr>
        <w:pStyle w:val="BodyText"/>
        <w:numPr>
          <w:ilvl w:val="0"/>
          <w:numId w:val="19"/>
        </w:numPr>
        <w:ind w:left="720"/>
        <w:rPr>
          <w:ins w:id="3127" w:author="Phillip" w:date="2023-08-04T13:25:00Z"/>
        </w:rPr>
      </w:pPr>
      <w:ins w:id="3128" w:author="Phillip" w:date="2023-08-04T13:25:00Z">
        <w:r w:rsidRPr="008817AE">
          <w:t>High-order harmonics:</w:t>
        </w:r>
      </w:ins>
    </w:p>
    <w:p w14:paraId="17B6C385" w14:textId="77777777" w:rsidR="00D66614" w:rsidRPr="008817AE" w:rsidRDefault="00D66614" w:rsidP="00D66614">
      <w:pPr>
        <w:pStyle w:val="BodyText"/>
        <w:numPr>
          <w:ilvl w:val="1"/>
          <w:numId w:val="19"/>
        </w:numPr>
        <w:ind w:left="1080"/>
        <w:rPr>
          <w:ins w:id="3129" w:author="Phillip" w:date="2023-08-04T13:25:00Z"/>
        </w:rPr>
      </w:pPr>
      <w:ins w:id="3130" w:author="Phillip" w:date="2023-08-04T13:25:00Z">
        <w:r w:rsidRPr="008817AE">
          <w:t xml:space="preserve">Voltage circuits, 0.02 </w:t>
        </w:r>
        <w:proofErr w:type="spellStart"/>
        <w:r w:rsidRPr="008817AE">
          <w:rPr>
            <w:i/>
          </w:rPr>
          <w:t>U</w:t>
        </w:r>
        <w:r w:rsidRPr="008817AE">
          <w:rPr>
            <w:vertAlign w:val="subscript"/>
          </w:rPr>
          <w:t>nom</w:t>
        </w:r>
        <w:proofErr w:type="spellEnd"/>
        <w:r w:rsidRPr="008817AE">
          <w:t xml:space="preserve">, 15 </w:t>
        </w:r>
        <w:proofErr w:type="spellStart"/>
        <w:r w:rsidRPr="008817AE">
          <w:rPr>
            <w:i/>
          </w:rPr>
          <w:t>f</w:t>
        </w:r>
        <w:r w:rsidRPr="008817AE">
          <w:rPr>
            <w:vertAlign w:val="subscript"/>
          </w:rPr>
          <w:t>nom</w:t>
        </w:r>
        <w:proofErr w:type="spellEnd"/>
        <w:r w:rsidRPr="008817AE">
          <w:t xml:space="preserve"> to 40 </w:t>
        </w:r>
        <w:proofErr w:type="spellStart"/>
        <w:r w:rsidRPr="008817AE">
          <w:rPr>
            <w:i/>
          </w:rPr>
          <w:t>f</w:t>
        </w:r>
        <w:r w:rsidRPr="008817AE">
          <w:rPr>
            <w:vertAlign w:val="subscript"/>
          </w:rPr>
          <w:t>nom</w:t>
        </w:r>
        <w:proofErr w:type="spellEnd"/>
        <w:r w:rsidRPr="008817AE">
          <w:t>.</w:t>
        </w:r>
      </w:ins>
    </w:p>
    <w:p w14:paraId="597792A4" w14:textId="77777777" w:rsidR="00D66614" w:rsidRPr="008817AE" w:rsidRDefault="00D66614" w:rsidP="00D66614">
      <w:pPr>
        <w:pStyle w:val="BodyText"/>
        <w:numPr>
          <w:ilvl w:val="1"/>
          <w:numId w:val="19"/>
        </w:numPr>
        <w:ind w:left="1080"/>
        <w:rPr>
          <w:ins w:id="3131" w:author="Phillip" w:date="2023-08-04T13:25:00Z"/>
        </w:rPr>
      </w:pPr>
      <w:ins w:id="3132" w:author="Phillip" w:date="2023-08-04T13:25:00Z">
        <w:r w:rsidRPr="008817AE">
          <w:t xml:space="preserve">Current circuits, 0.1 </w:t>
        </w:r>
        <w:proofErr w:type="spellStart"/>
        <w:r w:rsidRPr="008817AE">
          <w:rPr>
            <w:i/>
          </w:rPr>
          <w:t>I</w:t>
        </w:r>
        <w:r w:rsidRPr="008817AE">
          <w:rPr>
            <w:vertAlign w:val="subscript"/>
          </w:rPr>
          <w:t>tr</w:t>
        </w:r>
        <w:proofErr w:type="spellEnd"/>
        <w:r w:rsidRPr="008817AE">
          <w:t xml:space="preserve">, 15 </w:t>
        </w:r>
        <w:proofErr w:type="spellStart"/>
        <w:r w:rsidRPr="008817AE">
          <w:rPr>
            <w:i/>
          </w:rPr>
          <w:t>f</w:t>
        </w:r>
        <w:r w:rsidRPr="008817AE">
          <w:rPr>
            <w:vertAlign w:val="subscript"/>
          </w:rPr>
          <w:t>nom</w:t>
        </w:r>
        <w:proofErr w:type="spellEnd"/>
        <w:r w:rsidRPr="008817AE">
          <w:t xml:space="preserve"> to 40 </w:t>
        </w:r>
        <w:proofErr w:type="spellStart"/>
        <w:r w:rsidRPr="008817AE">
          <w:rPr>
            <w:i/>
          </w:rPr>
          <w:t>f</w:t>
        </w:r>
        <w:r w:rsidRPr="008817AE">
          <w:rPr>
            <w:vertAlign w:val="subscript"/>
          </w:rPr>
          <w:t>nom</w:t>
        </w:r>
        <w:proofErr w:type="spellEnd"/>
        <w:r w:rsidRPr="008817AE">
          <w:t>.</w:t>
        </w:r>
      </w:ins>
    </w:p>
    <w:p w14:paraId="5B4188CD" w14:textId="77777777" w:rsidR="00D66614" w:rsidRPr="008817AE" w:rsidRDefault="00D66614" w:rsidP="00D66614">
      <w:pPr>
        <w:pStyle w:val="BodyText"/>
        <w:numPr>
          <w:ilvl w:val="0"/>
          <w:numId w:val="19"/>
        </w:numPr>
        <w:ind w:left="720"/>
        <w:rPr>
          <w:ins w:id="3133" w:author="Phillip" w:date="2023-08-04T13:25:00Z"/>
        </w:rPr>
      </w:pPr>
      <w:ins w:id="3134" w:author="Phillip" w:date="2023-08-04T13:25:00Z">
        <w:r w:rsidRPr="008817AE">
          <w:t xml:space="preserve">DC in the AC current </w:t>
        </w:r>
        <w:proofErr w:type="gramStart"/>
        <w:r w:rsidRPr="008817AE">
          <w:t>circuit</w:t>
        </w:r>
        <w:r w:rsidRPr="008817AE">
          <w:rPr>
            <w:vertAlign w:val="superscript"/>
          </w:rPr>
          <w:t>(</w:t>
        </w:r>
        <w:proofErr w:type="gramEnd"/>
        <w:r w:rsidRPr="008817AE">
          <w:rPr>
            <w:vertAlign w:val="superscript"/>
          </w:rPr>
          <w:t>1)</w:t>
        </w:r>
        <w:r w:rsidRPr="008817AE">
          <w:t>: Current signal, twice amplitude (</w:t>
        </w:r>
      </w:ins>
      <m:oMath>
        <m:r>
          <w:ins w:id="3135" w:author="Phillip" w:date="2023-08-04T13:25:00Z">
            <w:rPr>
              <w:rFonts w:ascii="Cambria Math" w:hAnsi="Cambria Math"/>
            </w:rPr>
            <m:t>I=</m:t>
          </w:ins>
        </m:r>
        <m:sSub>
          <m:sSubPr>
            <m:ctrlPr>
              <w:ins w:id="3136" w:author="Phillip" w:date="2023-08-04T13:25:00Z">
                <w:rPr>
                  <w:rFonts w:ascii="Cambria Math" w:hAnsi="Cambria Math"/>
                  <w:i/>
                </w:rPr>
              </w:ins>
            </m:ctrlPr>
          </m:sSubPr>
          <m:e>
            <m:r>
              <w:ins w:id="3137" w:author="Phillip" w:date="2023-08-04T13:25:00Z">
                <w:rPr>
                  <w:rFonts w:ascii="Cambria Math" w:hAnsi="Cambria Math"/>
                </w:rPr>
                <m:t>I</m:t>
              </w:ins>
            </m:r>
          </m:e>
          <m:sub>
            <m:r>
              <w:ins w:id="3138" w:author="Phillip" w:date="2023-08-04T13:25:00Z">
                <m:rPr>
                  <m:nor/>
                </m:rPr>
                <w:rPr>
                  <w:rFonts w:ascii="Cambria Math" w:hAnsi="Cambria Math"/>
                </w:rPr>
                <m:t>max</m:t>
              </w:ins>
            </m:r>
          </m:sub>
        </m:sSub>
        <m:r>
          <w:ins w:id="3139" w:author="Phillip" w:date="2023-08-04T13:25:00Z">
            <w:rPr>
              <w:rFonts w:ascii="Cambria Math" w:hAnsi="Cambria Math"/>
            </w:rPr>
            <m:t>/</m:t>
          </w:ins>
        </m:r>
        <m:rad>
          <m:radPr>
            <m:degHide m:val="1"/>
            <m:ctrlPr>
              <w:ins w:id="3140" w:author="Phillip" w:date="2023-08-04T13:25:00Z">
                <w:rPr>
                  <w:rFonts w:ascii="Cambria Math" w:hAnsi="Cambria Math"/>
                  <w:i/>
                </w:rPr>
              </w:ins>
            </m:ctrlPr>
          </m:radPr>
          <m:deg/>
          <m:e>
            <m:r>
              <w:ins w:id="3141" w:author="Phillip" w:date="2023-08-04T13:25:00Z">
                <w:rPr>
                  <w:rFonts w:ascii="Cambria Math" w:hAnsi="Cambria Math"/>
                </w:rPr>
                <m:t>2</m:t>
              </w:ins>
            </m:r>
          </m:e>
        </m:rad>
      </m:oMath>
      <w:ins w:id="3142" w:author="Phillip" w:date="2023-08-04T13:25:00Z">
        <w:r w:rsidRPr="008817AE">
          <w:rPr>
            <w:rFonts w:eastAsiaTheme="minorEastAsia"/>
          </w:rPr>
          <w:t>)</w:t>
        </w:r>
        <w:r w:rsidRPr="008817AE">
          <w:t>, half-wave rectified, only applicable for static direct-connected meters</w:t>
        </w:r>
        <w:r w:rsidRPr="008817AE">
          <w:rPr>
            <w:vertAlign w:val="superscript"/>
          </w:rPr>
          <w:t>(2)</w:t>
        </w:r>
        <w:r w:rsidRPr="008817AE">
          <w:t>.</w:t>
        </w:r>
      </w:ins>
    </w:p>
    <w:p w14:paraId="7C29F789" w14:textId="77777777" w:rsidR="00D66614" w:rsidRPr="008817AE" w:rsidRDefault="00D66614" w:rsidP="00402B1E">
      <w:pPr>
        <w:pStyle w:val="Note"/>
        <w:ind w:left="1154"/>
        <w:rPr>
          <w:ins w:id="3143" w:author="Phillip" w:date="2023-08-04T13:25:00Z"/>
        </w:rPr>
      </w:pPr>
      <w:ins w:id="3144" w:author="Phillip" w:date="2023-08-04T13:25:00Z">
        <w:r w:rsidRPr="008817AE">
          <w:t>Note (1):</w:t>
        </w:r>
        <w:r w:rsidRPr="008817AE">
          <w:tab/>
          <w:t xml:space="preserve">This influence is also known as DC and even harmonics in the </w:t>
        </w:r>
        <w:proofErr w:type="spellStart"/>
        <w:r w:rsidRPr="008817AE">
          <w:t>a.c.</w:t>
        </w:r>
        <w:proofErr w:type="spellEnd"/>
        <w:r w:rsidRPr="008817AE">
          <w:t xml:space="preserve"> current circuit.</w:t>
        </w:r>
      </w:ins>
    </w:p>
    <w:p w14:paraId="208A2030" w14:textId="710A4584" w:rsidR="00D66614" w:rsidRPr="008817AE" w:rsidRDefault="00D66614" w:rsidP="00402B1E">
      <w:pPr>
        <w:pStyle w:val="Note"/>
        <w:ind w:left="1154"/>
      </w:pPr>
      <w:ins w:id="3145" w:author="Phillip" w:date="2023-08-04T13:25:00Z">
        <w:r w:rsidRPr="008817AE">
          <w:t>Note (2):</w:t>
        </w:r>
        <w:r w:rsidRPr="008817AE">
          <w:tab/>
          <w:t>National authorities may determine if this requirement is applicable.</w:t>
        </w:r>
      </w:ins>
    </w:p>
    <w:p w14:paraId="691A5357" w14:textId="77777777" w:rsidR="00785AC5" w:rsidRPr="008817AE" w:rsidRDefault="0045115D" w:rsidP="00785AC5">
      <w:pPr>
        <w:pStyle w:val="Heading3"/>
      </w:pPr>
      <w:bookmarkStart w:id="3146" w:name="_Toc159855303"/>
      <w:r w:rsidRPr="008817AE">
        <w:t xml:space="preserve">Load </w:t>
      </w:r>
      <w:proofErr w:type="gramStart"/>
      <w:r w:rsidRPr="008817AE">
        <w:t>balance</w:t>
      </w:r>
      <w:bookmarkEnd w:id="3146"/>
      <w:proofErr w:type="gramEnd"/>
    </w:p>
    <w:p w14:paraId="31FC3215" w14:textId="77777777" w:rsidR="0045115D" w:rsidRPr="008817AE" w:rsidRDefault="0045115D" w:rsidP="00785AC5">
      <w:pPr>
        <w:pStyle w:val="BodyText"/>
      </w:pPr>
      <w:r w:rsidRPr="008817AE">
        <w:t>The load balance shall be allowed to vary from fully balanced conditions to current in only one current circuit for poly-phase meters and for single-phase 3-wire meters.</w:t>
      </w:r>
    </w:p>
    <w:p w14:paraId="331A24AC" w14:textId="77777777" w:rsidR="00785AC5" w:rsidRPr="008817AE" w:rsidRDefault="00785AC5" w:rsidP="00785AC5">
      <w:pPr>
        <w:pStyle w:val="BodyText"/>
      </w:pPr>
      <w:r w:rsidRPr="008817AE">
        <w:t>For bi-directional</w:t>
      </w:r>
      <w:r w:rsidR="006C0CFF" w:rsidRPr="008817AE">
        <w:t>, poly-phase</w:t>
      </w:r>
      <w:r w:rsidRPr="008817AE">
        <w:t xml:space="preserve"> meters</w:t>
      </w:r>
      <w:r w:rsidR="006C0CFF" w:rsidRPr="008817AE">
        <w:t>, the manufacturer shall specify if the rated operating conditions includes concurrent flow of current in the positive and negative directions on different phases.</w:t>
      </w:r>
    </w:p>
    <w:p w14:paraId="0CFDBA8C" w14:textId="18CE3916" w:rsidR="006C0CFF" w:rsidRPr="008817AE" w:rsidRDefault="003E494E" w:rsidP="001F73F4">
      <w:pPr>
        <w:pStyle w:val="Heading3"/>
      </w:pPr>
      <w:bookmarkStart w:id="3147" w:name="_Toc159855304"/>
      <w:r w:rsidRPr="008817AE">
        <w:t>Magnetic fields</w:t>
      </w:r>
      <w:ins w:id="3148" w:author="Phillip" w:date="2023-08-04T14:27:00Z">
        <w:r w:rsidR="00195AC8">
          <w:t xml:space="preserve"> of external origin</w:t>
        </w:r>
      </w:ins>
      <w:bookmarkEnd w:id="3147"/>
    </w:p>
    <w:p w14:paraId="7CEA3B16" w14:textId="6D4EA8D9" w:rsidR="006C0CFF" w:rsidRDefault="006C0CFF" w:rsidP="001F73F4">
      <w:pPr>
        <w:pStyle w:val="BodyText"/>
        <w:rPr>
          <w:ins w:id="3149" w:author="Phillip" w:date="2023-08-04T14:26:00Z"/>
        </w:rPr>
      </w:pPr>
      <w:r w:rsidRPr="008817AE">
        <w:t xml:space="preserve">AC, power frequency, continuous fields </w:t>
      </w:r>
      <w:del w:id="3150" w:author="Phillip" w:date="2023-08-04T14:23:00Z">
        <w:r w:rsidRPr="008817AE" w:rsidDel="00195AC8">
          <w:delText xml:space="preserve">as described in </w:delText>
        </w:r>
        <w:r w:rsidR="00424D34" w:rsidRPr="008817AE" w:rsidDel="00195AC8">
          <w:fldChar w:fldCharType="begin"/>
        </w:r>
        <w:r w:rsidR="00424D34" w:rsidRPr="008817AE" w:rsidDel="00195AC8">
          <w:delInstrText xml:space="preserve"> REF _Ref30676059 \r </w:delInstrText>
        </w:r>
        <w:r w:rsidR="008817AE" w:rsidDel="00195AC8">
          <w:delInstrText xml:space="preserve"> \* MERGEFORMAT </w:delInstrText>
        </w:r>
        <w:r w:rsidR="00424D34" w:rsidRPr="008817AE" w:rsidDel="00195AC8">
          <w:fldChar w:fldCharType="separate"/>
        </w:r>
        <w:r w:rsidR="00560581" w:rsidRPr="008817AE" w:rsidDel="00195AC8">
          <w:delText>6.3.1.6</w:delText>
        </w:r>
        <w:r w:rsidR="00424D34" w:rsidRPr="008817AE" w:rsidDel="00195AC8">
          <w:fldChar w:fldCharType="end"/>
        </w:r>
      </w:del>
      <w:ins w:id="3151" w:author="Phillip" w:date="2023-08-04T14:23:00Z">
        <w:r w:rsidR="00195AC8">
          <w:t xml:space="preserve">with a field strength up to 0.5 </w:t>
        </w:r>
        <w:proofErr w:type="spellStart"/>
        <w:r w:rsidR="00195AC8">
          <w:t>mT</w:t>
        </w:r>
        <w:proofErr w:type="spellEnd"/>
        <w:r w:rsidR="00195AC8">
          <w:t xml:space="preserve"> (</w:t>
        </w:r>
        <w:r w:rsidR="00195AC8" w:rsidRPr="008817AE">
          <w:t>400 A/m</w:t>
        </w:r>
        <w:r w:rsidR="00195AC8">
          <w:t>).</w:t>
        </w:r>
      </w:ins>
    </w:p>
    <w:p w14:paraId="7DB08503" w14:textId="3791B6F3" w:rsidR="00195AC8" w:rsidRPr="008817AE" w:rsidRDefault="00195AC8" w:rsidP="001F73F4">
      <w:pPr>
        <w:pStyle w:val="BodyText"/>
      </w:pPr>
      <w:ins w:id="3152" w:author="Phillip" w:date="2023-08-04T14:26:00Z">
        <w:r>
          <w:t>Note</w:t>
        </w:r>
      </w:ins>
      <w:ins w:id="3153" w:author="Phillip" w:date="2023-08-04T14:27:00Z">
        <w:r>
          <w:t>:</w:t>
        </w:r>
        <w:r>
          <w:tab/>
          <w:t>P</w:t>
        </w:r>
        <w:r w:rsidRPr="008817AE">
          <w:t>ower frequency magnetic field</w:t>
        </w:r>
      </w:ins>
      <w:ins w:id="3154" w:author="Phillip" w:date="2023-08-04T14:28:00Z">
        <w:r>
          <w:t>s</w:t>
        </w:r>
      </w:ins>
      <w:ins w:id="3155" w:author="Phillip" w:date="2023-08-04T14:27:00Z">
        <w:r w:rsidRPr="008817AE">
          <w:t xml:space="preserve"> may be generated by nearby powerlines or electrical equipment.</w:t>
        </w:r>
      </w:ins>
    </w:p>
    <w:p w14:paraId="40E9BDF8" w14:textId="77777777" w:rsidR="003E494E" w:rsidRPr="008817AE" w:rsidRDefault="003E494E" w:rsidP="001F73F4">
      <w:pPr>
        <w:pStyle w:val="Heading3"/>
      </w:pPr>
      <w:bookmarkStart w:id="3156" w:name="_Toc159855305"/>
      <w:r w:rsidRPr="008817AE">
        <w:t>Electromagnetic fields</w:t>
      </w:r>
      <w:bookmarkEnd w:id="3156"/>
    </w:p>
    <w:p w14:paraId="62299A0D" w14:textId="51CFE261" w:rsidR="007231A4" w:rsidRPr="008817AE" w:rsidRDefault="007231A4" w:rsidP="001F73F4">
      <w:pPr>
        <w:pStyle w:val="BodyText"/>
      </w:pPr>
      <w:r w:rsidRPr="008817AE">
        <w:t xml:space="preserve">Radiated, radio-frequency, electromagnetic fields </w:t>
      </w:r>
      <w:del w:id="3157" w:author="Phillip" w:date="2023-08-04T13:32:00Z">
        <w:r w:rsidRPr="008817AE" w:rsidDel="007D1FB3">
          <w:delText>as described in</w:delText>
        </w:r>
        <w:r w:rsidR="00560581" w:rsidRPr="008817AE" w:rsidDel="007D1FB3">
          <w:delText xml:space="preserve"> </w:delText>
        </w:r>
        <w:r w:rsidR="00424D34" w:rsidRPr="008817AE" w:rsidDel="007D1FB3">
          <w:fldChar w:fldCharType="begin"/>
        </w:r>
        <w:r w:rsidR="00424D34" w:rsidRPr="008817AE" w:rsidDel="007D1FB3">
          <w:delInstrText xml:space="preserve"> REF _Ref30676272 \r </w:delInstrText>
        </w:r>
        <w:r w:rsidR="008817AE" w:rsidDel="007D1FB3">
          <w:delInstrText xml:space="preserve"> \* MERGEFORMAT </w:delInstrText>
        </w:r>
        <w:r w:rsidR="00424D34" w:rsidRPr="008817AE" w:rsidDel="007D1FB3">
          <w:fldChar w:fldCharType="separate"/>
        </w:r>
        <w:r w:rsidR="00560581" w:rsidRPr="008817AE" w:rsidDel="007D1FB3">
          <w:delText>6.3.1.7</w:delText>
        </w:r>
        <w:r w:rsidR="00424D34" w:rsidRPr="008817AE" w:rsidDel="007D1FB3">
          <w:fldChar w:fldCharType="end"/>
        </w:r>
      </w:del>
      <w:ins w:id="3158" w:author="Phillip" w:date="2023-08-04T13:32:00Z">
        <w:r w:rsidR="007D1FB3">
          <w:t xml:space="preserve">with a </w:t>
        </w:r>
      </w:ins>
      <w:ins w:id="3159" w:author="Phillip" w:date="2023-08-04T14:20:00Z">
        <w:r w:rsidR="00195AC8">
          <w:t xml:space="preserve">field strength </w:t>
        </w:r>
      </w:ins>
      <w:ins w:id="3160" w:author="Phillip" w:date="2023-08-04T13:32:00Z">
        <w:r w:rsidR="007D1FB3">
          <w:t xml:space="preserve">up to </w:t>
        </w:r>
      </w:ins>
      <w:ins w:id="3161" w:author="Phillip" w:date="2023-08-04T14:24:00Z">
        <w:r w:rsidR="00195AC8">
          <w:t>10</w:t>
        </w:r>
      </w:ins>
      <w:ins w:id="3162" w:author="Phillip" w:date="2023-08-04T14:25:00Z">
        <w:r w:rsidR="00195AC8">
          <w:t> </w:t>
        </w:r>
      </w:ins>
      <w:ins w:id="3163" w:author="Phillip" w:date="2023-08-04T14:24:00Z">
        <w:r w:rsidR="00195AC8">
          <w:t>V</w:t>
        </w:r>
      </w:ins>
      <w:ins w:id="3164" w:author="Phillip" w:date="2023-08-04T13:32:00Z">
        <w:r w:rsidR="007D1FB3" w:rsidRPr="008817AE">
          <w:t>/m</w:t>
        </w:r>
      </w:ins>
      <w:ins w:id="3165" w:author="Phillip" w:date="2023-08-04T14:24:00Z">
        <w:r w:rsidR="00195AC8">
          <w:t xml:space="preserve"> in the frequency range of 80</w:t>
        </w:r>
      </w:ins>
      <w:ins w:id="3166" w:author="Phillip" w:date="2023-08-04T14:25:00Z">
        <w:r w:rsidR="00195AC8">
          <w:t> </w:t>
        </w:r>
      </w:ins>
      <w:ins w:id="3167" w:author="Phillip" w:date="2023-08-04T14:24:00Z">
        <w:r w:rsidR="00195AC8">
          <w:t>MHz to 2.0</w:t>
        </w:r>
      </w:ins>
      <w:ins w:id="3168" w:author="Phillip" w:date="2023-08-04T14:25:00Z">
        <w:r w:rsidR="00195AC8">
          <w:t xml:space="preserve"> GHz, and a </w:t>
        </w:r>
      </w:ins>
      <w:del w:id="3169" w:author="Phillip" w:date="2023-08-04T14:25:00Z">
        <w:r w:rsidRPr="008817AE" w:rsidDel="00195AC8">
          <w:delText>.</w:delText>
        </w:r>
      </w:del>
      <w:ins w:id="3170" w:author="Phillip" w:date="2023-08-04T14:25:00Z">
        <w:r w:rsidR="00195AC8">
          <w:t>field strength up to 3 V</w:t>
        </w:r>
        <w:r w:rsidR="00195AC8" w:rsidRPr="008817AE">
          <w:t>/m</w:t>
        </w:r>
        <w:r w:rsidR="00195AC8">
          <w:t xml:space="preserve"> in the frequency range of 2.0</w:t>
        </w:r>
      </w:ins>
      <w:ins w:id="3171" w:author="Phillip" w:date="2023-08-04T14:26:00Z">
        <w:r w:rsidR="00195AC8">
          <w:t> </w:t>
        </w:r>
      </w:ins>
      <w:ins w:id="3172" w:author="Phillip" w:date="2023-08-04T14:25:00Z">
        <w:r w:rsidR="00195AC8">
          <w:t>GHz to 6.0</w:t>
        </w:r>
      </w:ins>
      <w:ins w:id="3173" w:author="Phillip" w:date="2023-08-04T14:26:00Z">
        <w:r w:rsidR="00195AC8">
          <w:t> </w:t>
        </w:r>
      </w:ins>
      <w:ins w:id="3174" w:author="Phillip" w:date="2023-08-04T14:25:00Z">
        <w:r w:rsidR="00195AC8">
          <w:t>GHz.</w:t>
        </w:r>
      </w:ins>
    </w:p>
    <w:p w14:paraId="7107BF15" w14:textId="75CE25DB" w:rsidR="007231A4" w:rsidRDefault="007231A4" w:rsidP="001F73F4">
      <w:pPr>
        <w:pStyle w:val="BodyText"/>
        <w:rPr>
          <w:ins w:id="3175" w:author="Phillip" w:date="2023-08-04T14:29:00Z"/>
        </w:rPr>
      </w:pPr>
      <w:r w:rsidRPr="008817AE">
        <w:t xml:space="preserve">Conducted disturbances induced by radio-frequency fields </w:t>
      </w:r>
      <w:del w:id="3176" w:author="Phillip" w:date="2023-08-04T13:34:00Z">
        <w:r w:rsidRPr="008817AE" w:rsidDel="007D1FB3">
          <w:delText>as described in</w:delText>
        </w:r>
        <w:r w:rsidR="00560581" w:rsidRPr="008817AE" w:rsidDel="007D1FB3">
          <w:delText xml:space="preserve"> </w:delText>
        </w:r>
        <w:r w:rsidR="00424D34" w:rsidRPr="008817AE" w:rsidDel="007D1FB3">
          <w:fldChar w:fldCharType="begin"/>
        </w:r>
        <w:r w:rsidR="00424D34" w:rsidRPr="008817AE" w:rsidDel="007D1FB3">
          <w:delInstrText xml:space="preserve"> REF _Ref30676284 \r </w:delInstrText>
        </w:r>
        <w:r w:rsidR="008817AE" w:rsidDel="007D1FB3">
          <w:delInstrText xml:space="preserve"> \* MERGEFORMAT </w:delInstrText>
        </w:r>
        <w:r w:rsidR="00424D34" w:rsidRPr="008817AE" w:rsidDel="007D1FB3">
          <w:fldChar w:fldCharType="separate"/>
        </w:r>
        <w:r w:rsidR="00560581" w:rsidRPr="008817AE" w:rsidDel="007D1FB3">
          <w:delText>6.3.1.8</w:delText>
        </w:r>
        <w:r w:rsidR="00424D34" w:rsidRPr="008817AE" w:rsidDel="007D1FB3">
          <w:fldChar w:fldCharType="end"/>
        </w:r>
      </w:del>
      <w:ins w:id="3177" w:author="Phillip" w:date="2023-08-04T13:34:00Z">
        <w:r w:rsidR="007D1FB3">
          <w:t>with a</w:t>
        </w:r>
      </w:ins>
      <w:ins w:id="3178" w:author="Phillip" w:date="2023-08-04T13:35:00Z">
        <w:r w:rsidR="007D1FB3">
          <w:t xml:space="preserve">n amplitude up to 10 V in the frequency </w:t>
        </w:r>
      </w:ins>
      <w:ins w:id="3179" w:author="Phillip" w:date="2023-08-04T13:34:00Z">
        <w:r w:rsidR="007D1FB3">
          <w:t xml:space="preserve">range of </w:t>
        </w:r>
        <w:r w:rsidR="007D1FB3" w:rsidRPr="008817AE">
          <w:t xml:space="preserve">150 kHz to 80 </w:t>
        </w:r>
        <w:proofErr w:type="spellStart"/>
        <w:r w:rsidR="007D1FB3" w:rsidRPr="008817AE">
          <w:t>MHz</w:t>
        </w:r>
      </w:ins>
      <w:r w:rsidR="0080567E" w:rsidRPr="008817AE">
        <w:t>.</w:t>
      </w:r>
      <w:proofErr w:type="spellEnd"/>
    </w:p>
    <w:p w14:paraId="008F30C8" w14:textId="70DD6D75" w:rsidR="00195AC8" w:rsidRDefault="00195AC8" w:rsidP="00E173F7">
      <w:pPr>
        <w:pStyle w:val="Note"/>
        <w:rPr>
          <w:ins w:id="3180" w:author="Phillip" w:date="2023-08-04T14:32:00Z"/>
        </w:rPr>
      </w:pPr>
      <w:ins w:id="3181" w:author="Phillip" w:date="2023-08-04T14:29:00Z">
        <w:r>
          <w:t>Note:</w:t>
        </w:r>
        <w:r>
          <w:tab/>
        </w:r>
      </w:ins>
      <w:ins w:id="3182" w:author="Phillip" w:date="2023-08-04T14:30:00Z">
        <w:r>
          <w:t>Radio-frequency</w:t>
        </w:r>
      </w:ins>
      <w:ins w:id="3183" w:author="Phillip" w:date="2023-08-04T14:29:00Z">
        <w:r w:rsidRPr="008817AE">
          <w:t xml:space="preserve"> electromagnetic fields may be caused by radio transmitters and communication devices.</w:t>
        </w:r>
      </w:ins>
    </w:p>
    <w:p w14:paraId="1CBD6F5B" w14:textId="77777777" w:rsidR="00E173F7" w:rsidRDefault="00E173F7" w:rsidP="00E173F7">
      <w:pPr>
        <w:pStyle w:val="Heading3"/>
        <w:rPr>
          <w:ins w:id="3184" w:author="Phillip" w:date="2023-08-04T14:32:00Z"/>
        </w:rPr>
      </w:pPr>
      <w:bookmarkStart w:id="3185" w:name="_Toc159855306"/>
      <w:ins w:id="3186" w:author="Phillip" w:date="2023-08-04T14:32:00Z">
        <w:r>
          <w:lastRenderedPageBreak/>
          <w:t>Phase sequence</w:t>
        </w:r>
        <w:bookmarkEnd w:id="3185"/>
      </w:ins>
    </w:p>
    <w:p w14:paraId="2A65AF3B" w14:textId="0BBBDAA2" w:rsidR="00E173F7" w:rsidRDefault="00E173F7" w:rsidP="00E173F7">
      <w:pPr>
        <w:pStyle w:val="BodyText"/>
        <w:rPr>
          <w:ins w:id="3187" w:author="Phillip" w:date="2023-08-04T14:40:00Z"/>
        </w:rPr>
      </w:pPr>
      <w:ins w:id="3188" w:author="Phillip" w:date="2023-08-04T14:32:00Z">
        <w:r>
          <w:t>The phase sequence shall be allowed to vary by reversal</w:t>
        </w:r>
        <w:r w:rsidRPr="00D66614">
          <w:t xml:space="preserve"> </w:t>
        </w:r>
        <w:r w:rsidRPr="008817AE">
          <w:t>or interchange of any two phases.</w:t>
        </w:r>
        <w:r>
          <w:t xml:space="preserve"> O</w:t>
        </w:r>
        <w:r w:rsidRPr="008817AE">
          <w:t>nly applicable to poly-phase meters</w:t>
        </w:r>
        <w:r>
          <w:t>.</w:t>
        </w:r>
      </w:ins>
    </w:p>
    <w:p w14:paraId="4E60AC2F" w14:textId="1C75A02A" w:rsidR="00E173F7" w:rsidRDefault="00BE1B34" w:rsidP="008F3B4E">
      <w:pPr>
        <w:pStyle w:val="Heading3"/>
        <w:rPr>
          <w:ins w:id="3189" w:author="Phillip" w:date="2023-08-04T14:41:00Z"/>
        </w:rPr>
      </w:pPr>
      <w:bookmarkStart w:id="3190" w:name="_Toc159855307"/>
      <w:ins w:id="3191" w:author="Phillip" w:date="2023-08-04T14:54:00Z">
        <w:r>
          <w:t>Fast l</w:t>
        </w:r>
      </w:ins>
      <w:ins w:id="3192" w:author="Phillip" w:date="2023-08-04T14:40:00Z">
        <w:r w:rsidR="00E173F7">
          <w:t>oad current variation</w:t>
        </w:r>
      </w:ins>
      <w:ins w:id="3193" w:author="Phillip" w:date="2023-08-04T14:41:00Z">
        <w:r w:rsidR="008F3B4E">
          <w:t>s</w:t>
        </w:r>
        <w:bookmarkEnd w:id="3190"/>
      </w:ins>
    </w:p>
    <w:p w14:paraId="5677B365" w14:textId="6B7107F2" w:rsidR="008F3B4E" w:rsidRDefault="008F3B4E" w:rsidP="008F3B4E">
      <w:pPr>
        <w:pStyle w:val="BodyText"/>
        <w:rPr>
          <w:ins w:id="3194" w:author="Phillip" w:date="2023-08-04T14:53:00Z"/>
        </w:rPr>
      </w:pPr>
      <w:ins w:id="3195" w:author="Phillip" w:date="2023-08-04T14:49:00Z">
        <w:r>
          <w:t>L</w:t>
        </w:r>
      </w:ins>
      <w:ins w:id="3196" w:author="Phillip" w:date="2023-08-04T14:46:00Z">
        <w:r>
          <w:t xml:space="preserve">oad </w:t>
        </w:r>
      </w:ins>
      <w:ins w:id="3197" w:author="Phillip" w:date="2023-08-04T14:47:00Z">
        <w:r>
          <w:t>current</w:t>
        </w:r>
      </w:ins>
      <w:ins w:id="3198" w:author="Phillip" w:date="2023-08-04T14:48:00Z">
        <w:r>
          <w:t>s</w:t>
        </w:r>
      </w:ins>
      <w:ins w:id="3199" w:author="Phillip" w:date="2023-08-04T14:47:00Z">
        <w:r>
          <w:t xml:space="preserve"> </w:t>
        </w:r>
      </w:ins>
      <w:ins w:id="3200" w:author="Phillip" w:date="2023-08-04T14:49:00Z">
        <w:r>
          <w:t xml:space="preserve">that vary </w:t>
        </w:r>
      </w:ins>
      <w:ins w:id="3201" w:author="Phillip" w:date="2023-08-04T14:47:00Z">
        <w:r>
          <w:t xml:space="preserve">up to </w:t>
        </w:r>
      </w:ins>
      <w:ins w:id="3202" w:author="Phillip" w:date="2023-08-04T14:48:00Z">
        <w:r>
          <w:t>conditions where the current</w:t>
        </w:r>
      </w:ins>
      <w:ins w:id="3203" w:author="Phillip" w:date="2023-08-04T14:49:00Z">
        <w:r>
          <w:t xml:space="preserve"> is </w:t>
        </w:r>
      </w:ins>
      <w:ins w:id="3204" w:author="Phillip" w:date="2023-08-04T14:47:00Z">
        <w:r>
          <w:t xml:space="preserve">the </w:t>
        </w:r>
      </w:ins>
      <w:ins w:id="3205" w:author="Phillip" w:date="2023-08-04T14:49:00Z">
        <w:r>
          <w:t>repeatedly switched between on and off states</w:t>
        </w:r>
      </w:ins>
      <w:ins w:id="3206" w:author="Phillip" w:date="2023-08-04T14:50:00Z">
        <w:r>
          <w:t xml:space="preserve"> </w:t>
        </w:r>
      </w:ins>
      <w:ins w:id="3207" w:author="Phillip" w:date="2023-08-04T14:52:00Z">
        <w:r w:rsidR="00BE1B34">
          <w:t xml:space="preserve">with </w:t>
        </w:r>
      </w:ins>
      <w:ins w:id="3208" w:author="Phillip" w:date="2023-08-04T14:50:00Z">
        <w:r>
          <w:t>on period</w:t>
        </w:r>
      </w:ins>
      <w:ins w:id="3209" w:author="Phillip" w:date="2023-08-04T14:52:00Z">
        <w:r w:rsidR="00BE1B34">
          <w:t>s</w:t>
        </w:r>
      </w:ins>
      <w:ins w:id="3210" w:author="Phillip" w:date="2023-08-04T14:50:00Z">
        <w:r>
          <w:t xml:space="preserve"> (</w:t>
        </w:r>
        <w:r>
          <w:rPr>
            <w:i/>
            <w:iCs/>
          </w:rPr>
          <w:t>t</w:t>
        </w:r>
        <w:r>
          <w:rPr>
            <w:vertAlign w:val="subscript"/>
          </w:rPr>
          <w:t>on</w:t>
        </w:r>
      </w:ins>
      <w:ins w:id="3211" w:author="Phillip" w:date="2023-08-04T14:52:00Z">
        <w:r w:rsidR="00BE1B34">
          <w:t>), off periods (</w:t>
        </w:r>
        <w:r w:rsidR="00BE1B34">
          <w:rPr>
            <w:i/>
            <w:iCs/>
          </w:rPr>
          <w:t>t</w:t>
        </w:r>
        <w:r w:rsidR="00BE1B34">
          <w:rPr>
            <w:vertAlign w:val="subscript"/>
          </w:rPr>
          <w:t>off</w:t>
        </w:r>
        <w:r w:rsidR="00BE1B34">
          <w:t>) and total durations as follows:</w:t>
        </w:r>
      </w:ins>
      <w:ins w:id="3212" w:author="Phillip" w:date="2023-08-04T14:48:00Z">
        <w:r>
          <w:t xml:space="preserve"> </w:t>
        </w:r>
      </w:ins>
    </w:p>
    <w:p w14:paraId="02F3CA36" w14:textId="77777777" w:rsidR="00BE1B34" w:rsidRPr="008817AE" w:rsidRDefault="00BE1B34" w:rsidP="00402B1E">
      <w:pPr>
        <w:pStyle w:val="TABLE-cell"/>
        <w:numPr>
          <w:ilvl w:val="0"/>
          <w:numId w:val="43"/>
        </w:numPr>
        <w:tabs>
          <w:tab w:val="left" w:pos="2730"/>
        </w:tabs>
        <w:rPr>
          <w:ins w:id="3213" w:author="Phillip" w:date="2023-08-04T14:53:00Z"/>
          <w:lang w:val="en-AU"/>
        </w:rPr>
      </w:pPr>
      <w:ins w:id="3214" w:author="Phillip" w:date="2023-08-04T14:53:00Z">
        <w:r w:rsidRPr="008817AE">
          <w:rPr>
            <w:i/>
            <w:lang w:val="en-AU"/>
          </w:rPr>
          <w:t>t</w:t>
        </w:r>
        <w:r w:rsidRPr="008817AE">
          <w:rPr>
            <w:vertAlign w:val="subscript"/>
            <w:lang w:val="en-AU"/>
          </w:rPr>
          <w:t>on</w:t>
        </w:r>
        <w:r w:rsidRPr="008817AE">
          <w:rPr>
            <w:lang w:val="en-AU"/>
          </w:rPr>
          <w:t xml:space="preserve"> = 10 s, </w:t>
        </w:r>
        <w:r w:rsidRPr="008817AE">
          <w:rPr>
            <w:i/>
            <w:lang w:val="en-AU"/>
          </w:rPr>
          <w:t>t</w:t>
        </w:r>
        <w:r w:rsidRPr="008817AE">
          <w:rPr>
            <w:vertAlign w:val="subscript"/>
            <w:lang w:val="en-AU"/>
          </w:rPr>
          <w:t>off</w:t>
        </w:r>
        <w:r w:rsidRPr="008817AE">
          <w:rPr>
            <w:lang w:val="en-AU"/>
          </w:rPr>
          <w:t xml:space="preserve"> = 10 s, 4 hours</w:t>
        </w:r>
      </w:ins>
    </w:p>
    <w:p w14:paraId="5DA120CE" w14:textId="77777777" w:rsidR="00BE1B34" w:rsidRPr="008817AE" w:rsidRDefault="00BE1B34" w:rsidP="00402B1E">
      <w:pPr>
        <w:pStyle w:val="TABLE-cell"/>
        <w:numPr>
          <w:ilvl w:val="0"/>
          <w:numId w:val="43"/>
        </w:numPr>
        <w:tabs>
          <w:tab w:val="left" w:pos="2730"/>
        </w:tabs>
        <w:rPr>
          <w:ins w:id="3215" w:author="Phillip" w:date="2023-08-04T14:53:00Z"/>
          <w:lang w:val="en-AU"/>
        </w:rPr>
      </w:pPr>
      <w:ins w:id="3216" w:author="Phillip" w:date="2023-08-04T14:53:00Z">
        <w:r w:rsidRPr="008817AE">
          <w:rPr>
            <w:i/>
            <w:lang w:val="en-AU"/>
          </w:rPr>
          <w:t>t</w:t>
        </w:r>
        <w:r w:rsidRPr="008817AE">
          <w:rPr>
            <w:vertAlign w:val="subscript"/>
            <w:lang w:val="en-AU"/>
          </w:rPr>
          <w:t>on</w:t>
        </w:r>
        <w:r w:rsidRPr="008817AE">
          <w:rPr>
            <w:lang w:val="en-AU"/>
          </w:rPr>
          <w:t xml:space="preserve"> = 5 s, </w:t>
        </w:r>
        <w:r w:rsidRPr="008817AE">
          <w:rPr>
            <w:i/>
            <w:lang w:val="en-AU"/>
          </w:rPr>
          <w:t>t</w:t>
        </w:r>
        <w:r w:rsidRPr="008817AE">
          <w:rPr>
            <w:vertAlign w:val="subscript"/>
            <w:lang w:val="en-AU"/>
          </w:rPr>
          <w:t>off</w:t>
        </w:r>
        <w:r w:rsidRPr="008817AE">
          <w:rPr>
            <w:lang w:val="en-AU"/>
          </w:rPr>
          <w:t xml:space="preserve"> = 5 s, 4 hours</w:t>
        </w:r>
      </w:ins>
    </w:p>
    <w:p w14:paraId="6A4AC8E5" w14:textId="74B0A5AD" w:rsidR="00BE1B34" w:rsidRDefault="00BE1B34" w:rsidP="00BE1B34">
      <w:pPr>
        <w:pStyle w:val="BodyText"/>
        <w:numPr>
          <w:ilvl w:val="0"/>
          <w:numId w:val="43"/>
        </w:numPr>
        <w:rPr>
          <w:ins w:id="3217" w:author="Phillip" w:date="2023-08-04T14:54:00Z"/>
        </w:rPr>
      </w:pPr>
      <w:ins w:id="3218" w:author="Phillip" w:date="2023-08-04T14:53:00Z">
        <w:r w:rsidRPr="008817AE">
          <w:rPr>
            <w:i/>
          </w:rPr>
          <w:t>t</w:t>
        </w:r>
        <w:r w:rsidRPr="008817AE">
          <w:rPr>
            <w:vertAlign w:val="subscript"/>
          </w:rPr>
          <w:t>on</w:t>
        </w:r>
        <w:r w:rsidRPr="008817AE">
          <w:t xml:space="preserve"> = 5 s, </w:t>
        </w:r>
        <w:r w:rsidRPr="008817AE">
          <w:rPr>
            <w:i/>
          </w:rPr>
          <w:t>t</w:t>
        </w:r>
        <w:r w:rsidRPr="008817AE">
          <w:rPr>
            <w:vertAlign w:val="subscript"/>
          </w:rPr>
          <w:t>off</w:t>
        </w:r>
        <w:r w:rsidRPr="008817AE">
          <w:t xml:space="preserve"> = 0.5 s, 4 hours</w:t>
        </w:r>
      </w:ins>
    </w:p>
    <w:p w14:paraId="37D0D5E2" w14:textId="3F7A2407" w:rsidR="00BE1B34" w:rsidRPr="008F3B4E" w:rsidRDefault="00BE1B34" w:rsidP="00402B1E">
      <w:pPr>
        <w:pStyle w:val="Note"/>
        <w:rPr>
          <w:ins w:id="3219" w:author="Phillip" w:date="2023-08-04T14:32:00Z"/>
        </w:rPr>
      </w:pPr>
      <w:ins w:id="3220" w:author="Phillip" w:date="2023-08-04T14:54:00Z">
        <w:r>
          <w:t>Note:</w:t>
        </w:r>
        <w:r>
          <w:tab/>
        </w:r>
        <w:r w:rsidRPr="008817AE">
          <w:t>Fast load current variations may be caused by loads such as temperature regulated heaters, air conditioners, and arc welding systems.</w:t>
        </w:r>
      </w:ins>
    </w:p>
    <w:p w14:paraId="79BD1138" w14:textId="35B5E22F" w:rsidR="00E173F7" w:rsidRPr="008817AE" w:rsidDel="00E173F7" w:rsidRDefault="00E173F7">
      <w:pPr>
        <w:pStyle w:val="Note"/>
        <w:rPr>
          <w:del w:id="3221" w:author="Phillip" w:date="2023-08-04T14:34:00Z"/>
        </w:rPr>
        <w:pPrChange w:id="3222" w:author="Phillip" w:date="2023-08-04T14:31:00Z">
          <w:pPr>
            <w:pStyle w:val="BodyText"/>
          </w:pPr>
        </w:pPrChange>
      </w:pPr>
      <w:bookmarkStart w:id="3223" w:name="_Toc143516013"/>
      <w:bookmarkStart w:id="3224" w:name="_Toc152153110"/>
      <w:bookmarkStart w:id="3225" w:name="_Toc159854793"/>
      <w:bookmarkStart w:id="3226" w:name="_Toc159855308"/>
      <w:bookmarkStart w:id="3227" w:name="_Toc159855830"/>
      <w:bookmarkStart w:id="3228" w:name="_Toc159856043"/>
      <w:bookmarkStart w:id="3229" w:name="_Toc171513066"/>
      <w:bookmarkStart w:id="3230" w:name="_Toc182387296"/>
      <w:bookmarkEnd w:id="3223"/>
      <w:bookmarkEnd w:id="3224"/>
      <w:bookmarkEnd w:id="3225"/>
      <w:bookmarkEnd w:id="3226"/>
      <w:bookmarkEnd w:id="3227"/>
      <w:bookmarkEnd w:id="3228"/>
      <w:bookmarkEnd w:id="3229"/>
      <w:bookmarkEnd w:id="3230"/>
    </w:p>
    <w:p w14:paraId="418D51A3" w14:textId="0C7ECFE8" w:rsidR="00D66614" w:rsidRPr="00D66614" w:rsidDel="00E173F7" w:rsidRDefault="0045115D">
      <w:pPr>
        <w:pStyle w:val="BodyText"/>
        <w:rPr>
          <w:del w:id="3231" w:author="Phillip" w:date="2023-08-04T14:32:00Z"/>
        </w:rPr>
        <w:pPrChange w:id="3232" w:author="Phillip" w:date="2023-08-04T13:20:00Z">
          <w:pPr>
            <w:pStyle w:val="Note"/>
          </w:pPr>
        </w:pPrChange>
      </w:pPr>
      <w:del w:id="3233" w:author="Phillip" w:date="2023-08-04T14:32:00Z">
        <w:r w:rsidRPr="008817AE" w:rsidDel="00E173F7">
          <w:delText>Note</w:delText>
        </w:r>
        <w:r w:rsidRPr="008817AE" w:rsidDel="00E173F7">
          <w:rPr>
            <w:i/>
          </w:rPr>
          <w:delText>:</w:delText>
        </w:r>
        <w:r w:rsidR="007231A4" w:rsidRPr="008817AE" w:rsidDel="00E173F7">
          <w:tab/>
        </w:r>
        <w:r w:rsidRPr="008817AE" w:rsidDel="00E173F7">
          <w:delText>National authorities or regional legislation may specify certain values for various rated operating conditions. See</w:delText>
        </w:r>
        <w:r w:rsidR="002C0F38" w:rsidRPr="008817AE" w:rsidDel="00E173F7">
          <w:delText xml:space="preserve"> </w:delText>
        </w:r>
        <w:r w:rsidR="00424D34" w:rsidRPr="008817AE" w:rsidDel="00E173F7">
          <w:fldChar w:fldCharType="begin"/>
        </w:r>
        <w:r w:rsidR="00424D34" w:rsidRPr="008817AE" w:rsidDel="00E173F7">
          <w:delInstrText xml:space="preserve"> REF _Ref30677746 \r </w:delInstrText>
        </w:r>
        <w:r w:rsidR="008817AE" w:rsidDel="00E173F7">
          <w:delInstrText xml:space="preserve"> \* MERGEFORMAT </w:delInstrText>
        </w:r>
        <w:r w:rsidR="00424D34" w:rsidRPr="008817AE" w:rsidDel="00E173F7">
          <w:fldChar w:fldCharType="separate"/>
        </w:r>
        <w:r w:rsidR="00560581" w:rsidRPr="008817AE" w:rsidDel="00E173F7">
          <w:delText>Annex D</w:delText>
        </w:r>
        <w:r w:rsidR="00424D34" w:rsidRPr="008817AE" w:rsidDel="00E173F7">
          <w:fldChar w:fldCharType="end"/>
        </w:r>
        <w:r w:rsidRPr="008817AE" w:rsidDel="00E173F7">
          <w:delText>.</w:delText>
        </w:r>
        <w:bookmarkStart w:id="3234" w:name="_Toc143516014"/>
        <w:bookmarkStart w:id="3235" w:name="_Toc152153111"/>
        <w:bookmarkStart w:id="3236" w:name="_Toc159854794"/>
        <w:bookmarkStart w:id="3237" w:name="_Toc159855309"/>
        <w:bookmarkStart w:id="3238" w:name="_Toc159855831"/>
        <w:bookmarkStart w:id="3239" w:name="_Toc159856044"/>
        <w:bookmarkStart w:id="3240" w:name="_Toc171513067"/>
        <w:bookmarkStart w:id="3241" w:name="_Toc182387297"/>
        <w:bookmarkEnd w:id="3234"/>
        <w:bookmarkEnd w:id="3235"/>
        <w:bookmarkEnd w:id="3236"/>
        <w:bookmarkEnd w:id="3237"/>
        <w:bookmarkEnd w:id="3238"/>
        <w:bookmarkEnd w:id="3239"/>
        <w:bookmarkEnd w:id="3240"/>
        <w:bookmarkEnd w:id="3241"/>
      </w:del>
    </w:p>
    <w:p w14:paraId="4DF6613F" w14:textId="77777777" w:rsidR="00456ADA" w:rsidRPr="008817AE" w:rsidRDefault="00335FC6" w:rsidP="00335FC6">
      <w:pPr>
        <w:pStyle w:val="Heading2"/>
      </w:pPr>
      <w:bookmarkStart w:id="3242" w:name="_Toc159855310"/>
      <w:bookmarkStart w:id="3243" w:name="_Toc182411533"/>
      <w:r w:rsidRPr="008817AE">
        <w:t>Accuracy requirements</w:t>
      </w:r>
      <w:bookmarkEnd w:id="3242"/>
      <w:bookmarkEnd w:id="3243"/>
    </w:p>
    <w:p w14:paraId="7FFD85B3" w14:textId="77777777" w:rsidR="00335FC6" w:rsidRPr="008817AE" w:rsidRDefault="00335FC6" w:rsidP="00335FC6">
      <w:pPr>
        <w:pStyle w:val="Heading3"/>
      </w:pPr>
      <w:bookmarkStart w:id="3244" w:name="_Ref30689782"/>
      <w:bookmarkStart w:id="3245" w:name="_Toc159855311"/>
      <w:r w:rsidRPr="008817AE">
        <w:t>General</w:t>
      </w:r>
      <w:bookmarkEnd w:id="3244"/>
      <w:bookmarkEnd w:id="3245"/>
    </w:p>
    <w:p w14:paraId="3BFF1FBC" w14:textId="77777777" w:rsidR="00EC3615" w:rsidRPr="008817AE" w:rsidRDefault="00335FC6" w:rsidP="00335FC6">
      <w:pPr>
        <w:pStyle w:val="BodyText"/>
      </w:pPr>
      <w:r w:rsidRPr="008817AE">
        <w:t>The manufacturer shall specify the accuracy class of the meter</w:t>
      </w:r>
      <w:r w:rsidR="00EC3615" w:rsidRPr="008817AE">
        <w:t>.</w:t>
      </w:r>
    </w:p>
    <w:p w14:paraId="457144F1" w14:textId="77777777" w:rsidR="002C370C" w:rsidRPr="008817AE" w:rsidRDefault="00EC3615">
      <w:pPr>
        <w:pStyle w:val="BodyText"/>
      </w:pPr>
      <w:r w:rsidRPr="008817AE">
        <w:t xml:space="preserve">Accuracy classes </w:t>
      </w:r>
      <w:r w:rsidR="002C370C" w:rsidRPr="008817AE">
        <w:t xml:space="preserve">shall be </w:t>
      </w:r>
      <w:r w:rsidRPr="008817AE">
        <w:t xml:space="preserve">designated </w:t>
      </w:r>
      <w:r w:rsidR="002C370C" w:rsidRPr="008817AE">
        <w:t xml:space="preserve">either </w:t>
      </w:r>
      <w:r w:rsidRPr="008817AE">
        <w:t xml:space="preserve">by </w:t>
      </w:r>
      <w:r w:rsidR="002C370C" w:rsidRPr="008817AE">
        <w:t xml:space="preserve">one of </w:t>
      </w:r>
      <w:r w:rsidRPr="008817AE">
        <w:t xml:space="preserve">the letters: </w:t>
      </w:r>
      <w:r w:rsidR="00335FC6" w:rsidRPr="008817AE">
        <w:t>A, B, C</w:t>
      </w:r>
      <w:r w:rsidRPr="008817AE">
        <w:t>,</w:t>
      </w:r>
      <w:r w:rsidR="00335FC6" w:rsidRPr="008817AE">
        <w:t xml:space="preserve"> D</w:t>
      </w:r>
      <w:r w:rsidRPr="008817AE">
        <w:t xml:space="preserve"> or E</w:t>
      </w:r>
      <w:r w:rsidR="002C370C" w:rsidRPr="008817AE">
        <w:t>, or equivalently</w:t>
      </w:r>
      <w:r w:rsidRPr="008817AE">
        <w:t xml:space="preserve">, </w:t>
      </w:r>
      <w:r w:rsidR="002C370C" w:rsidRPr="008817AE">
        <w:t>by one of the numbers: 2, 1, 0.5, 0.2 or 0.1.</w:t>
      </w:r>
    </w:p>
    <w:p w14:paraId="5384A381" w14:textId="3CEB6563" w:rsidR="002B1A8B" w:rsidRPr="008817AE" w:rsidRDefault="002B1A8B" w:rsidP="002B1A8B">
      <w:pPr>
        <w:pStyle w:val="Note"/>
      </w:pPr>
      <w:r w:rsidRPr="008817AE">
        <w:t>Note:</w:t>
      </w:r>
      <w:r w:rsidRPr="008817AE">
        <w:tab/>
        <w:t xml:space="preserve">Refer to </w:t>
      </w:r>
      <w:fldSimple w:instr=" REF _Ref30677930 \r  \* MERGEFORMAT ">
        <w:ins w:id="3246" w:author="Mitchell, Phillip" w:date="2023-11-29T12:24:00Z">
          <w:r w:rsidR="0033235A">
            <w:t>Annex D</w:t>
          </w:r>
        </w:ins>
        <w:ins w:id="3247" w:author="Phillip" w:date="2023-08-21T13:12:00Z">
          <w:del w:id="3248" w:author="Mitchell, Phillip" w:date="2023-11-29T12:24:00Z">
            <w:r w:rsidR="00714DB9" w:rsidDel="0033235A">
              <w:delText>Annex D</w:delText>
            </w:r>
          </w:del>
        </w:ins>
        <w:del w:id="3249" w:author="Mitchell, Phillip" w:date="2023-11-29T12:24:00Z">
          <w:r w:rsidR="00560581" w:rsidRPr="008817AE" w:rsidDel="0033235A">
            <w:delText>Annex E</w:delText>
          </w:r>
        </w:del>
      </w:fldSimple>
      <w:r w:rsidRPr="008817AE">
        <w:t xml:space="preserve"> for additional information about accuracy classes and current values. Class B/class 1 is the lowest accuracy class recommended for large consumers, i.e. where consumption exceeds 5000 kWh/year, or another value chosen by the appropriate authority.</w:t>
      </w:r>
    </w:p>
    <w:p w14:paraId="65AE75ED" w14:textId="084FDF41" w:rsidR="009248BC" w:rsidRPr="008817AE" w:rsidRDefault="009248BC" w:rsidP="009248BC">
      <w:pPr>
        <w:pStyle w:val="BodyText"/>
      </w:pPr>
      <w:r w:rsidRPr="008817AE">
        <w:t xml:space="preserve">The meter shall be designed and manufactured such that its error does not exceed the </w:t>
      </w:r>
      <w:r w:rsidR="000B1840" w:rsidRPr="008817AE">
        <w:t xml:space="preserve">base </w:t>
      </w:r>
      <w:r w:rsidRPr="008817AE">
        <w:t>maximum permissible error</w:t>
      </w:r>
      <w:r w:rsidR="000B1840" w:rsidRPr="008817AE">
        <w:t xml:space="preserve"> (base </w:t>
      </w:r>
      <w:proofErr w:type="spellStart"/>
      <w:r w:rsidR="000B1840" w:rsidRPr="008817AE">
        <w:t>mpe</w:t>
      </w:r>
      <w:proofErr w:type="spellEnd"/>
      <w:r w:rsidR="000B1840" w:rsidRPr="008817AE">
        <w:t>)</w:t>
      </w:r>
      <w:r w:rsidRPr="008817AE">
        <w:t xml:space="preserve"> for the specified class</w:t>
      </w:r>
      <w:r w:rsidR="00753630" w:rsidRPr="008817AE">
        <w:t xml:space="preserve">, when operated at reference conditions (see </w:t>
      </w:r>
      <w:r w:rsidR="00753630" w:rsidRPr="008817AE">
        <w:fldChar w:fldCharType="begin"/>
      </w:r>
      <w:r w:rsidR="00753630" w:rsidRPr="008817AE">
        <w:instrText xml:space="preserve"> REF _Ref30783991 \r \h </w:instrText>
      </w:r>
      <w:r w:rsidR="002B1A8B" w:rsidRPr="008817AE">
        <w:instrText xml:space="preserve"> \* MERGEFORMAT </w:instrText>
      </w:r>
      <w:r w:rsidR="00753630" w:rsidRPr="008817AE">
        <w:fldChar w:fldCharType="separate"/>
      </w:r>
      <w:r w:rsidR="0033235A">
        <w:t>6.2.2</w:t>
      </w:r>
      <w:r w:rsidR="00753630" w:rsidRPr="008817AE">
        <w:fldChar w:fldCharType="end"/>
      </w:r>
      <w:r w:rsidR="00753630" w:rsidRPr="008817AE">
        <w:t>)</w:t>
      </w:r>
      <w:r w:rsidR="000C355C" w:rsidRPr="008817AE">
        <w:t>.</w:t>
      </w:r>
      <w:r w:rsidRPr="008817AE">
        <w:t xml:space="preserve"> </w:t>
      </w:r>
    </w:p>
    <w:p w14:paraId="6BBC832A" w14:textId="27AF5883" w:rsidR="00753630" w:rsidRPr="008817AE" w:rsidRDefault="00753630" w:rsidP="009248BC">
      <w:pPr>
        <w:pStyle w:val="BodyText"/>
      </w:pPr>
      <w:r w:rsidRPr="008817AE">
        <w:t xml:space="preserve">Outside of reference conditions, this Recommendation specifies additional error shift limits for influence factors (see </w:t>
      </w:r>
      <w:r w:rsidR="002B1A8B" w:rsidRPr="008817AE">
        <w:fldChar w:fldCharType="begin"/>
      </w:r>
      <w:r w:rsidR="002B1A8B" w:rsidRPr="008817AE">
        <w:instrText xml:space="preserve"> REF _Ref112254051 \r \h  \* MERGEFORMAT </w:instrText>
      </w:r>
      <w:r w:rsidR="002B1A8B" w:rsidRPr="008817AE">
        <w:fldChar w:fldCharType="separate"/>
      </w:r>
      <w:r w:rsidR="0033235A">
        <w:t>6.3</w:t>
      </w:r>
      <w:r w:rsidR="002B1A8B" w:rsidRPr="008817AE">
        <w:fldChar w:fldCharType="end"/>
      </w:r>
      <w:r w:rsidR="002B1A8B" w:rsidRPr="008817AE">
        <w:t>).</w:t>
      </w:r>
    </w:p>
    <w:p w14:paraId="106A75EF" w14:textId="46EED32D" w:rsidR="002B1A8B" w:rsidRPr="008817AE" w:rsidRDefault="00E0686F" w:rsidP="002B1A8B">
      <w:pPr>
        <w:pStyle w:val="Note"/>
      </w:pPr>
      <w:r w:rsidRPr="008817AE">
        <w:t>Note:</w:t>
      </w:r>
      <w:r w:rsidRPr="008817AE">
        <w:tab/>
      </w:r>
      <w:r w:rsidR="002B1A8B" w:rsidRPr="008817AE">
        <w:t>The error shift limit</w:t>
      </w:r>
      <w:r w:rsidR="00277CF8" w:rsidRPr="008817AE">
        <w:t>s</w:t>
      </w:r>
      <w:r w:rsidR="002B1A8B" w:rsidRPr="008817AE">
        <w:t xml:space="preserve"> for temperature dependence </w:t>
      </w:r>
      <w:r w:rsidR="00277CF8" w:rsidRPr="008817AE">
        <w:t>are</w:t>
      </w:r>
      <w:r w:rsidR="002B1A8B" w:rsidRPr="008817AE">
        <w:t xml:space="preserve"> in the form of limit</w:t>
      </w:r>
      <w:r w:rsidR="00277CF8" w:rsidRPr="008817AE">
        <w:t>s</w:t>
      </w:r>
      <w:r w:rsidR="002B1A8B" w:rsidRPr="008817AE">
        <w:t xml:space="preserve"> on the temperature coefficient.</w:t>
      </w:r>
    </w:p>
    <w:p w14:paraId="1B5DBBA6" w14:textId="3533CFC4" w:rsidR="009248BC" w:rsidRPr="008817AE" w:rsidRDefault="009248BC" w:rsidP="009248BC">
      <w:pPr>
        <w:pStyle w:val="BodyText"/>
      </w:pPr>
      <w:r w:rsidRPr="008817AE">
        <w:t>The meter shall be designed and manufactured such that, when exposed to disturbances, significant faults do not occur</w:t>
      </w:r>
      <w:r w:rsidR="000B1840" w:rsidRPr="008817AE">
        <w:t xml:space="preserve">, unless </w:t>
      </w:r>
      <w:r w:rsidR="000E1FFF" w:rsidRPr="008817AE">
        <w:t>the fault is detected and acted upon by the means of a checking facility</w:t>
      </w:r>
      <w:r w:rsidR="00277CF8" w:rsidRPr="008817AE">
        <w:t xml:space="preserve"> (see </w:t>
      </w:r>
      <w:r w:rsidR="00277CF8" w:rsidRPr="008817AE">
        <w:fldChar w:fldCharType="begin"/>
      </w:r>
      <w:r w:rsidR="00277CF8" w:rsidRPr="008817AE">
        <w:instrText xml:space="preserve"> REF _Ref112256768 \r \h  \* MERGEFORMAT </w:instrText>
      </w:r>
      <w:r w:rsidR="00277CF8" w:rsidRPr="008817AE">
        <w:fldChar w:fldCharType="separate"/>
      </w:r>
      <w:r w:rsidR="0033235A">
        <w:t>6.4</w:t>
      </w:r>
      <w:r w:rsidR="00277CF8" w:rsidRPr="008817AE">
        <w:fldChar w:fldCharType="end"/>
      </w:r>
      <w:r w:rsidR="00277CF8" w:rsidRPr="008817AE">
        <w:t>)</w:t>
      </w:r>
      <w:r w:rsidR="000E1FFF" w:rsidRPr="008817AE">
        <w:t xml:space="preserve">. </w:t>
      </w:r>
      <w:r w:rsidRPr="008817AE">
        <w:t>The meter shall clearly indicate if such an event has occurred (</w:t>
      </w:r>
      <w:r w:rsidR="002C0F38" w:rsidRPr="008817AE">
        <w:t xml:space="preserve">see </w:t>
      </w:r>
      <w:r w:rsidR="00424D34" w:rsidRPr="008817AE">
        <w:fldChar w:fldCharType="begin"/>
      </w:r>
      <w:r w:rsidR="00424D34" w:rsidRPr="008817AE">
        <w:instrText xml:space="preserve"> REF _Ref30678079 \r </w:instrText>
      </w:r>
      <w:r w:rsidR="008817AE">
        <w:instrText xml:space="preserve"> \* MERGEFORMAT </w:instrText>
      </w:r>
      <w:r w:rsidR="00424D34" w:rsidRPr="008817AE">
        <w:fldChar w:fldCharType="separate"/>
      </w:r>
      <w:r w:rsidR="0033235A">
        <w:t>3.2.18</w:t>
      </w:r>
      <w:r w:rsidR="00424D34" w:rsidRPr="008817AE">
        <w:fldChar w:fldCharType="end"/>
      </w:r>
      <w:r w:rsidR="002C0F38" w:rsidRPr="008817AE">
        <w:t xml:space="preserve"> and </w:t>
      </w:r>
      <w:r w:rsidR="00424D34" w:rsidRPr="008817AE">
        <w:fldChar w:fldCharType="begin"/>
      </w:r>
      <w:r w:rsidR="00424D34" w:rsidRPr="008817AE">
        <w:instrText xml:space="preserve"> REF _Ref30678080 \r </w:instrText>
      </w:r>
      <w:r w:rsidR="008817AE">
        <w:instrText xml:space="preserve"> \* MERGEFORMAT </w:instrText>
      </w:r>
      <w:r w:rsidR="00424D34" w:rsidRPr="008817AE">
        <w:fldChar w:fldCharType="separate"/>
      </w:r>
      <w:ins w:id="3250" w:author="Mitchell, Phillip" w:date="2023-11-29T12:24:00Z">
        <w:r w:rsidR="0033235A">
          <w:t>1.1.1</w:t>
        </w:r>
      </w:ins>
      <w:del w:id="3251" w:author="Mitchell, Phillip" w:date="2023-11-29T12:24:00Z">
        <w:r w:rsidR="00714DB9" w:rsidDel="0033235A">
          <w:delText>3.2.19</w:delText>
        </w:r>
      </w:del>
      <w:r w:rsidR="00424D34" w:rsidRPr="008817AE">
        <w:fldChar w:fldCharType="end"/>
      </w:r>
      <w:r w:rsidRPr="008817AE">
        <w:t>).</w:t>
      </w:r>
    </w:p>
    <w:p w14:paraId="75F49429" w14:textId="2BE7B679" w:rsidR="009248BC" w:rsidRPr="008817AE" w:rsidRDefault="009248BC" w:rsidP="009248BC">
      <w:pPr>
        <w:pStyle w:val="Note"/>
      </w:pPr>
      <w:r w:rsidRPr="008817AE">
        <w:t>Note:</w:t>
      </w:r>
      <w:r w:rsidRPr="008817AE">
        <w:tab/>
        <w:t xml:space="preserve">The </w:t>
      </w:r>
      <w:r w:rsidR="00A3145A" w:rsidRPr="008817AE">
        <w:t xml:space="preserve">fault detection </w:t>
      </w:r>
      <w:r w:rsidRPr="008817AE">
        <w:t>indication could take the form of a light flashing in the event of a fault.</w:t>
      </w:r>
    </w:p>
    <w:p w14:paraId="10CB6771" w14:textId="77777777" w:rsidR="009248BC" w:rsidRPr="008817AE" w:rsidRDefault="009248BC" w:rsidP="009248BC">
      <w:pPr>
        <w:pStyle w:val="Heading3"/>
      </w:pPr>
      <w:bookmarkStart w:id="3252" w:name="_Ref30783991"/>
      <w:bookmarkStart w:id="3253" w:name="_Toc159855312"/>
      <w:r w:rsidRPr="008817AE">
        <w:t>Base maximum permissible errors</w:t>
      </w:r>
      <w:bookmarkEnd w:id="3252"/>
      <w:bookmarkEnd w:id="3253"/>
    </w:p>
    <w:p w14:paraId="664C1924" w14:textId="39A93E70" w:rsidR="009248BC" w:rsidRDefault="009248BC" w:rsidP="009248BC">
      <w:pPr>
        <w:pStyle w:val="BodyText"/>
        <w:rPr>
          <w:ins w:id="3254" w:author="Mitchell, Phillip" w:date="2024-11-13T15:11:00Z"/>
        </w:rPr>
      </w:pPr>
      <w:r w:rsidRPr="008817AE">
        <w:t xml:space="preserve">The intrinsic error (expressed in percent) shall be within the base maximum permissible error stated in </w:t>
      </w:r>
      <w:r w:rsidR="00424D34" w:rsidRPr="008817AE">
        <w:fldChar w:fldCharType="begin"/>
      </w:r>
      <w:r w:rsidR="00424D34" w:rsidRPr="008817AE">
        <w:instrText xml:space="preserve"> REF _Ref30678777 </w:instrText>
      </w:r>
      <w:r w:rsidR="008817AE">
        <w:instrText xml:space="preserve"> \* MERGEFORMAT </w:instrText>
      </w:r>
      <w:r w:rsidR="00424D34" w:rsidRPr="008817AE">
        <w:fldChar w:fldCharType="separate"/>
      </w:r>
      <w:ins w:id="3255" w:author="Mitchell, Phillip" w:date="2023-11-29T12:24:00Z">
        <w:r w:rsidR="0033235A" w:rsidRPr="008817AE">
          <w:t xml:space="preserve">Table </w:t>
        </w:r>
        <w:r w:rsidR="0033235A">
          <w:rPr>
            <w:noProof/>
          </w:rPr>
          <w:t>4</w:t>
        </w:r>
      </w:ins>
      <w:ins w:id="3256" w:author="Phillip" w:date="2023-08-21T13:12:00Z">
        <w:del w:id="3257" w:author="Mitchell, Phillip" w:date="2023-11-29T12:24:00Z">
          <w:r w:rsidR="00714DB9" w:rsidRPr="008817AE" w:rsidDel="0033235A">
            <w:delText xml:space="preserve">Table </w:delText>
          </w:r>
          <w:r w:rsidR="00714DB9" w:rsidDel="0033235A">
            <w:rPr>
              <w:noProof/>
            </w:rPr>
            <w:delText>4</w:delText>
          </w:r>
        </w:del>
      </w:ins>
      <w:del w:id="3258" w:author="Mitchell, Phillip" w:date="2023-11-29T12:24:00Z">
        <w:r w:rsidR="00560581" w:rsidRPr="008817AE" w:rsidDel="0033235A">
          <w:delText xml:space="preserve">Table </w:delText>
        </w:r>
        <w:r w:rsidR="00560581" w:rsidRPr="008817AE" w:rsidDel="0033235A">
          <w:rPr>
            <w:noProof/>
          </w:rPr>
          <w:delText>3</w:delText>
        </w:r>
      </w:del>
      <w:r w:rsidR="00424D34" w:rsidRPr="008817AE">
        <w:rPr>
          <w:noProof/>
        </w:rPr>
        <w:fldChar w:fldCharType="end"/>
      </w:r>
      <w:r w:rsidR="005C55EB" w:rsidRPr="008817AE">
        <w:t xml:space="preserve"> </w:t>
      </w:r>
      <w:r w:rsidRPr="008817AE">
        <w:t xml:space="preserve">when the current and power factor are varied within the </w:t>
      </w:r>
      <w:r w:rsidR="008B73E6" w:rsidRPr="008817AE">
        <w:t>rated operating conditions</w:t>
      </w:r>
      <w:r w:rsidRPr="008817AE">
        <w:t>, and when the meter is otherwise operated at reference conditions. National authorities may specify the base maximum permissible errors for subsequent verification and in-service inspections.</w:t>
      </w:r>
    </w:p>
    <w:p w14:paraId="0346FCF9" w14:textId="58C91321" w:rsidR="00046928" w:rsidRPr="008817AE" w:rsidRDefault="00046928" w:rsidP="009248BC">
      <w:pPr>
        <w:pStyle w:val="BodyText"/>
      </w:pPr>
      <w:ins w:id="3259" w:author="Mitchell, Phillip" w:date="2024-11-13T15:11:00Z">
        <w:r>
          <w:t xml:space="preserve">For the maximum permissible error for demand meters, see clause </w:t>
        </w:r>
        <w:r>
          <w:fldChar w:fldCharType="begin"/>
        </w:r>
        <w:r>
          <w:instrText xml:space="preserve"> REF _Ref182402827 \r </w:instrText>
        </w:r>
        <w:r>
          <w:fldChar w:fldCharType="separate"/>
        </w:r>
        <w:r>
          <w:t>7.7.8</w:t>
        </w:r>
        <w:r>
          <w:fldChar w:fldCharType="end"/>
        </w:r>
        <w:r>
          <w:t>.</w:t>
        </w:r>
      </w:ins>
    </w:p>
    <w:p w14:paraId="58EE74D1" w14:textId="1ECC419B" w:rsidR="005C55EB" w:rsidRPr="008817AE" w:rsidRDefault="005C55EB" w:rsidP="001F73F4">
      <w:pPr>
        <w:pStyle w:val="Caption"/>
      </w:pPr>
      <w:bookmarkStart w:id="3260" w:name="_Ref30678777"/>
      <w:r w:rsidRPr="008817AE">
        <w:lastRenderedPageBreak/>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3261" w:author="Mitchell, Phillip" w:date="2023-11-29T12:24:00Z">
        <w:r w:rsidR="0033235A">
          <w:rPr>
            <w:noProof/>
          </w:rPr>
          <w:t>4</w:t>
        </w:r>
      </w:ins>
      <w:ins w:id="3262" w:author="Phillip" w:date="2023-08-21T13:12:00Z">
        <w:del w:id="3263" w:author="Mitchell, Phillip" w:date="2023-09-01T11:35:00Z">
          <w:r w:rsidR="00714DB9" w:rsidDel="00906B73">
            <w:rPr>
              <w:noProof/>
            </w:rPr>
            <w:delText>4</w:delText>
          </w:r>
        </w:del>
      </w:ins>
      <w:del w:id="3264" w:author="Mitchell, Phillip" w:date="2023-09-01T11:35:00Z">
        <w:r w:rsidR="007530F8" w:rsidRPr="008817AE" w:rsidDel="00906B73">
          <w:rPr>
            <w:noProof/>
          </w:rPr>
          <w:delText>3</w:delText>
        </w:r>
      </w:del>
      <w:r w:rsidR="002C603C" w:rsidRPr="008817AE">
        <w:rPr>
          <w:noProof/>
        </w:rPr>
        <w:fldChar w:fldCharType="end"/>
      </w:r>
      <w:bookmarkEnd w:id="3260"/>
      <w:r w:rsidRPr="008817AE">
        <w:t xml:space="preserve"> - Base maximum permissible errors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278"/>
        <w:gridCol w:w="2074"/>
        <w:gridCol w:w="1257"/>
        <w:gridCol w:w="1257"/>
        <w:gridCol w:w="1257"/>
        <w:gridCol w:w="1257"/>
        <w:gridCol w:w="1248"/>
      </w:tblGrid>
      <w:tr w:rsidR="00F201DD" w:rsidRPr="008817AE" w14:paraId="0192EC33" w14:textId="77777777" w:rsidTr="008979AB">
        <w:tc>
          <w:tcPr>
            <w:tcW w:w="1740" w:type="pct"/>
            <w:gridSpan w:val="2"/>
            <w:shd w:val="clear" w:color="auto" w:fill="auto"/>
            <w:vAlign w:val="center"/>
          </w:tcPr>
          <w:p w14:paraId="4F045D2D" w14:textId="77777777" w:rsidR="00F201DD" w:rsidRPr="008817AE" w:rsidRDefault="00F201DD" w:rsidP="00CB5D02">
            <w:pPr>
              <w:pStyle w:val="TABLE-col-heading"/>
              <w:keepNext/>
              <w:rPr>
                <w:lang w:val="en-AU"/>
              </w:rPr>
            </w:pPr>
            <w:bookmarkStart w:id="3265" w:name="_Hlk178161336"/>
            <w:r w:rsidRPr="008817AE">
              <w:rPr>
                <w:lang w:val="en-AU"/>
              </w:rPr>
              <w:t>Quantity</w:t>
            </w:r>
          </w:p>
        </w:tc>
        <w:tc>
          <w:tcPr>
            <w:tcW w:w="3260" w:type="pct"/>
            <w:gridSpan w:val="5"/>
            <w:shd w:val="clear" w:color="auto" w:fill="auto"/>
          </w:tcPr>
          <w:p w14:paraId="75776CB9" w14:textId="77777777" w:rsidR="00F201DD" w:rsidRPr="008817AE" w:rsidRDefault="00F201DD" w:rsidP="00CB5D02">
            <w:pPr>
              <w:pStyle w:val="TABLE-col-heading"/>
              <w:keepNext/>
              <w:rPr>
                <w:lang w:val="en-AU"/>
              </w:rPr>
            </w:pPr>
            <w:r w:rsidRPr="008817AE">
              <w:rPr>
                <w:lang w:val="en-AU"/>
              </w:rPr>
              <w:t xml:space="preserve">Base maximum permissible errors (%) </w:t>
            </w:r>
            <w:r w:rsidRPr="008817AE">
              <w:rPr>
                <w:lang w:val="en-AU"/>
              </w:rPr>
              <w:br/>
              <w:t>for meters of class</w:t>
            </w:r>
          </w:p>
        </w:tc>
      </w:tr>
      <w:tr w:rsidR="00F201DD" w:rsidRPr="008817AE" w14:paraId="4BEA89EB" w14:textId="77777777" w:rsidTr="008979AB">
        <w:tc>
          <w:tcPr>
            <w:tcW w:w="663" w:type="pct"/>
            <w:shd w:val="clear" w:color="auto" w:fill="auto"/>
          </w:tcPr>
          <w:p w14:paraId="7C7BFEB8" w14:textId="77777777" w:rsidR="00F201DD" w:rsidRPr="008817AE" w:rsidRDefault="00F201DD" w:rsidP="00CB5D02">
            <w:pPr>
              <w:pStyle w:val="TABLE-col-heading"/>
              <w:keepNext/>
              <w:rPr>
                <w:lang w:val="en-AU"/>
              </w:rPr>
            </w:pPr>
            <w:r w:rsidRPr="008817AE">
              <w:rPr>
                <w:lang w:val="en-AU"/>
              </w:rPr>
              <w:t xml:space="preserve">Current </w:t>
            </w:r>
            <w:r w:rsidRPr="008817AE">
              <w:rPr>
                <w:i/>
                <w:lang w:val="en-AU"/>
              </w:rPr>
              <w:t>I</w:t>
            </w:r>
          </w:p>
        </w:tc>
        <w:tc>
          <w:tcPr>
            <w:tcW w:w="1077" w:type="pct"/>
            <w:shd w:val="clear" w:color="auto" w:fill="auto"/>
          </w:tcPr>
          <w:p w14:paraId="3BE7E0C4" w14:textId="77777777" w:rsidR="00F201DD" w:rsidRPr="008817AE" w:rsidRDefault="00F201DD" w:rsidP="00CB5D02">
            <w:pPr>
              <w:pStyle w:val="TABLE-col-heading"/>
              <w:keepNext/>
              <w:rPr>
                <w:lang w:val="en-AU"/>
              </w:rPr>
            </w:pPr>
            <w:r w:rsidRPr="008817AE">
              <w:rPr>
                <w:lang w:val="en-AU"/>
              </w:rPr>
              <w:t>Power factor</w:t>
            </w:r>
          </w:p>
        </w:tc>
        <w:tc>
          <w:tcPr>
            <w:tcW w:w="653" w:type="pct"/>
            <w:shd w:val="clear" w:color="auto" w:fill="auto"/>
            <w:vAlign w:val="center"/>
          </w:tcPr>
          <w:p w14:paraId="49A69140" w14:textId="77777777" w:rsidR="00F201DD" w:rsidRPr="008817AE" w:rsidRDefault="00F201DD" w:rsidP="00CB5D02">
            <w:pPr>
              <w:pStyle w:val="TABLE-col-heading"/>
              <w:keepNext/>
              <w:rPr>
                <w:lang w:val="en-AU"/>
              </w:rPr>
            </w:pPr>
            <w:r w:rsidRPr="008817AE">
              <w:rPr>
                <w:lang w:val="en-AU"/>
              </w:rPr>
              <w:t>A / 2</w:t>
            </w:r>
          </w:p>
        </w:tc>
        <w:tc>
          <w:tcPr>
            <w:tcW w:w="653" w:type="pct"/>
            <w:shd w:val="clear" w:color="auto" w:fill="auto"/>
            <w:vAlign w:val="center"/>
          </w:tcPr>
          <w:p w14:paraId="161F1A1F" w14:textId="77777777" w:rsidR="00F201DD" w:rsidRPr="008817AE" w:rsidRDefault="00F201DD" w:rsidP="00CB5D02">
            <w:pPr>
              <w:pStyle w:val="TABLE-col-heading"/>
              <w:keepNext/>
              <w:rPr>
                <w:lang w:val="en-AU"/>
              </w:rPr>
            </w:pPr>
            <w:r w:rsidRPr="008817AE">
              <w:rPr>
                <w:lang w:val="en-AU"/>
              </w:rPr>
              <w:t>B / 1</w:t>
            </w:r>
          </w:p>
        </w:tc>
        <w:tc>
          <w:tcPr>
            <w:tcW w:w="653" w:type="pct"/>
            <w:shd w:val="clear" w:color="auto" w:fill="auto"/>
            <w:vAlign w:val="center"/>
          </w:tcPr>
          <w:p w14:paraId="4239D0E2" w14:textId="77777777" w:rsidR="00F201DD" w:rsidRPr="008817AE" w:rsidRDefault="00F201DD" w:rsidP="00CB5D02">
            <w:pPr>
              <w:pStyle w:val="TABLE-col-heading"/>
              <w:keepNext/>
              <w:rPr>
                <w:lang w:val="en-AU"/>
              </w:rPr>
            </w:pPr>
            <w:r w:rsidRPr="008817AE">
              <w:rPr>
                <w:lang w:val="en-AU"/>
              </w:rPr>
              <w:t>C / 0.5</w:t>
            </w:r>
          </w:p>
        </w:tc>
        <w:tc>
          <w:tcPr>
            <w:tcW w:w="653" w:type="pct"/>
            <w:shd w:val="clear" w:color="auto" w:fill="auto"/>
            <w:vAlign w:val="center"/>
          </w:tcPr>
          <w:p w14:paraId="3F0F3BBA" w14:textId="77777777" w:rsidR="00F201DD" w:rsidRPr="008817AE" w:rsidRDefault="00F201DD" w:rsidP="00CB5D02">
            <w:pPr>
              <w:pStyle w:val="TABLE-col-heading"/>
              <w:keepNext/>
              <w:rPr>
                <w:lang w:val="en-AU"/>
              </w:rPr>
            </w:pPr>
            <w:r w:rsidRPr="008817AE">
              <w:rPr>
                <w:lang w:val="en-AU"/>
              </w:rPr>
              <w:t>D / 0.2</w:t>
            </w:r>
          </w:p>
        </w:tc>
        <w:tc>
          <w:tcPr>
            <w:tcW w:w="649" w:type="pct"/>
          </w:tcPr>
          <w:p w14:paraId="46732F4D" w14:textId="77777777" w:rsidR="00F201DD" w:rsidRPr="008817AE" w:rsidRDefault="00F201DD" w:rsidP="00CB5D02">
            <w:pPr>
              <w:pStyle w:val="TABLE-col-heading"/>
              <w:keepNext/>
              <w:rPr>
                <w:lang w:val="en-AU"/>
              </w:rPr>
            </w:pPr>
            <w:r w:rsidRPr="008817AE">
              <w:rPr>
                <w:lang w:val="en-AU"/>
              </w:rPr>
              <w:t>E / 0.1</w:t>
            </w:r>
          </w:p>
        </w:tc>
      </w:tr>
      <w:tr w:rsidR="008979AB" w:rsidRPr="008817AE" w14:paraId="4A308417" w14:textId="77777777" w:rsidTr="0055029A">
        <w:tc>
          <w:tcPr>
            <w:tcW w:w="663" w:type="pct"/>
            <w:vMerge w:val="restart"/>
            <w:shd w:val="clear" w:color="auto" w:fill="auto"/>
            <w:vAlign w:val="center"/>
          </w:tcPr>
          <w:p w14:paraId="7FB9DA41" w14:textId="77777777" w:rsidR="008979AB" w:rsidRPr="008817AE" w:rsidRDefault="008979AB" w:rsidP="00CB5D02">
            <w:pPr>
              <w:pStyle w:val="TABLE-cell"/>
              <w:keepNext/>
              <w:rPr>
                <w:rFonts w:cs="Times New Roman"/>
                <w:lang w:val="en-AU"/>
              </w:rPr>
            </w:pPr>
            <w:proofErr w:type="spellStart"/>
            <w:r w:rsidRPr="008817AE">
              <w:rPr>
                <w:rFonts w:cs="Times New Roman"/>
                <w:i/>
                <w:lang w:val="en-AU"/>
              </w:rPr>
              <w:t>I</w:t>
            </w:r>
            <w:r w:rsidRPr="008817AE">
              <w:rPr>
                <w:rFonts w:cs="Times New Roman"/>
                <w:vertAlign w:val="subscript"/>
                <w:lang w:val="en-AU"/>
              </w:rPr>
              <w:t>tr</w:t>
            </w:r>
            <w:proofErr w:type="spellEnd"/>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1077" w:type="pct"/>
            <w:shd w:val="clear" w:color="auto" w:fill="auto"/>
          </w:tcPr>
          <w:p w14:paraId="17F6E04F" w14:textId="77777777" w:rsidR="008979AB" w:rsidRPr="008817AE" w:rsidRDefault="008979AB" w:rsidP="00CB5D02">
            <w:pPr>
              <w:pStyle w:val="TABLE-cell"/>
              <w:keepNext/>
              <w:rPr>
                <w:lang w:val="en-AU"/>
              </w:rPr>
            </w:pPr>
            <w:r w:rsidRPr="008817AE">
              <w:rPr>
                <w:lang w:val="en-AU"/>
              </w:rPr>
              <w:t>Unity</w:t>
            </w:r>
          </w:p>
        </w:tc>
        <w:tc>
          <w:tcPr>
            <w:tcW w:w="653" w:type="pct"/>
            <w:shd w:val="clear" w:color="auto" w:fill="auto"/>
            <w:vAlign w:val="center"/>
          </w:tcPr>
          <w:p w14:paraId="7507F15D" w14:textId="77777777" w:rsidR="008979AB" w:rsidRPr="008817AE" w:rsidRDefault="008979AB" w:rsidP="00CB5D02">
            <w:pPr>
              <w:pStyle w:val="TABLE-centered"/>
              <w:keepNext/>
              <w:rPr>
                <w:lang w:val="en-AU"/>
              </w:rPr>
            </w:pPr>
            <w:r w:rsidRPr="008817AE">
              <w:rPr>
                <w:lang w:val="en-AU"/>
              </w:rPr>
              <w:t>± 2.0</w:t>
            </w:r>
          </w:p>
        </w:tc>
        <w:tc>
          <w:tcPr>
            <w:tcW w:w="653" w:type="pct"/>
            <w:shd w:val="clear" w:color="auto" w:fill="auto"/>
            <w:vAlign w:val="center"/>
          </w:tcPr>
          <w:p w14:paraId="4CC3859B" w14:textId="77777777" w:rsidR="008979AB" w:rsidRPr="008817AE" w:rsidRDefault="008979AB" w:rsidP="00CB5D02">
            <w:pPr>
              <w:pStyle w:val="TABLE-centered"/>
              <w:keepNext/>
              <w:rPr>
                <w:lang w:val="en-AU"/>
              </w:rPr>
            </w:pPr>
            <w:r w:rsidRPr="008817AE">
              <w:rPr>
                <w:lang w:val="en-AU"/>
              </w:rPr>
              <w:t>± 1.0</w:t>
            </w:r>
          </w:p>
        </w:tc>
        <w:tc>
          <w:tcPr>
            <w:tcW w:w="653" w:type="pct"/>
            <w:shd w:val="clear" w:color="auto" w:fill="auto"/>
            <w:vAlign w:val="center"/>
          </w:tcPr>
          <w:p w14:paraId="03E958DD" w14:textId="77777777" w:rsidR="008979AB" w:rsidRPr="008817AE" w:rsidRDefault="008979AB" w:rsidP="00CB5D02">
            <w:pPr>
              <w:pStyle w:val="TABLE-centered"/>
              <w:keepNext/>
              <w:rPr>
                <w:lang w:val="en-AU"/>
              </w:rPr>
            </w:pPr>
            <w:r w:rsidRPr="008817AE">
              <w:rPr>
                <w:lang w:val="en-AU"/>
              </w:rPr>
              <w:t>± 0.5</w:t>
            </w:r>
          </w:p>
        </w:tc>
        <w:tc>
          <w:tcPr>
            <w:tcW w:w="653" w:type="pct"/>
            <w:shd w:val="clear" w:color="auto" w:fill="auto"/>
            <w:vAlign w:val="center"/>
          </w:tcPr>
          <w:p w14:paraId="2A02C9B0" w14:textId="77777777" w:rsidR="008979AB" w:rsidRPr="008817AE" w:rsidRDefault="008979AB" w:rsidP="00CB5D02">
            <w:pPr>
              <w:pStyle w:val="TABLE-centered"/>
              <w:keepNext/>
              <w:rPr>
                <w:lang w:val="en-AU"/>
              </w:rPr>
            </w:pPr>
            <w:r w:rsidRPr="008817AE">
              <w:rPr>
                <w:lang w:val="en-AU"/>
              </w:rPr>
              <w:t>± 0.2</w:t>
            </w:r>
          </w:p>
        </w:tc>
        <w:tc>
          <w:tcPr>
            <w:tcW w:w="649" w:type="pct"/>
            <w:shd w:val="clear" w:color="auto" w:fill="auto"/>
          </w:tcPr>
          <w:p w14:paraId="48002FA4" w14:textId="77777777" w:rsidR="008979AB" w:rsidRPr="008817AE" w:rsidRDefault="008979AB" w:rsidP="00CB5D02">
            <w:pPr>
              <w:pStyle w:val="TABLE-centered"/>
              <w:keepNext/>
              <w:rPr>
                <w:lang w:val="en-AU"/>
              </w:rPr>
            </w:pPr>
            <w:r w:rsidRPr="008817AE">
              <w:rPr>
                <w:lang w:val="en-AU"/>
              </w:rPr>
              <w:t>± 0.1</w:t>
            </w:r>
          </w:p>
        </w:tc>
      </w:tr>
      <w:tr w:rsidR="008979AB" w:rsidRPr="008817AE" w14:paraId="46E68B8D" w14:textId="77777777" w:rsidTr="0055029A">
        <w:tc>
          <w:tcPr>
            <w:tcW w:w="663" w:type="pct"/>
            <w:vMerge/>
            <w:shd w:val="clear" w:color="auto" w:fill="auto"/>
            <w:vAlign w:val="center"/>
          </w:tcPr>
          <w:p w14:paraId="42483435" w14:textId="77777777" w:rsidR="008979AB" w:rsidRPr="008817AE" w:rsidRDefault="008979AB" w:rsidP="00CB5D02">
            <w:pPr>
              <w:pStyle w:val="TABLE-cell"/>
              <w:keepNext/>
              <w:rPr>
                <w:rFonts w:cs="Times New Roman"/>
                <w:lang w:val="en-AU"/>
              </w:rPr>
            </w:pPr>
          </w:p>
        </w:tc>
        <w:tc>
          <w:tcPr>
            <w:tcW w:w="1077" w:type="pct"/>
            <w:shd w:val="clear" w:color="auto" w:fill="auto"/>
          </w:tcPr>
          <w:p w14:paraId="6707A487" w14:textId="77777777" w:rsidR="008979AB" w:rsidRPr="008817AE" w:rsidRDefault="008979AB" w:rsidP="00CB5D02">
            <w:pPr>
              <w:pStyle w:val="TABLE-cell"/>
              <w:keepNext/>
              <w:rPr>
                <w:lang w:val="en-AU"/>
              </w:rPr>
            </w:pPr>
            <w:r w:rsidRPr="008817AE">
              <w:rPr>
                <w:lang w:val="en-AU"/>
              </w:rPr>
              <w:t xml:space="preserve">0.5 inductive to 1 to 0.8 capacitive </w:t>
            </w:r>
            <w:r w:rsidRPr="008817AE">
              <w:rPr>
                <w:vertAlign w:val="superscript"/>
                <w:lang w:val="en-AU"/>
              </w:rPr>
              <w:t>(1)</w:t>
            </w:r>
          </w:p>
        </w:tc>
        <w:tc>
          <w:tcPr>
            <w:tcW w:w="653" w:type="pct"/>
            <w:shd w:val="clear" w:color="auto" w:fill="auto"/>
            <w:vAlign w:val="center"/>
          </w:tcPr>
          <w:p w14:paraId="2B3FAFA1" w14:textId="77777777" w:rsidR="008979AB" w:rsidRPr="008817AE" w:rsidRDefault="008979AB" w:rsidP="00CB5D02">
            <w:pPr>
              <w:pStyle w:val="TABLE-centered"/>
              <w:keepNext/>
              <w:rPr>
                <w:lang w:val="en-AU"/>
              </w:rPr>
            </w:pPr>
            <w:r w:rsidRPr="008817AE">
              <w:rPr>
                <w:lang w:val="en-AU"/>
              </w:rPr>
              <w:t>± 2.5</w:t>
            </w:r>
          </w:p>
        </w:tc>
        <w:tc>
          <w:tcPr>
            <w:tcW w:w="653" w:type="pct"/>
            <w:shd w:val="clear" w:color="auto" w:fill="auto"/>
            <w:vAlign w:val="center"/>
          </w:tcPr>
          <w:p w14:paraId="45416C22" w14:textId="77777777" w:rsidR="008979AB" w:rsidRPr="008817AE" w:rsidRDefault="008979AB" w:rsidP="00CB5D02">
            <w:pPr>
              <w:pStyle w:val="TABLE-centered"/>
              <w:keepNext/>
              <w:rPr>
                <w:lang w:val="en-AU"/>
              </w:rPr>
            </w:pPr>
            <w:r w:rsidRPr="008817AE">
              <w:rPr>
                <w:lang w:val="en-AU"/>
              </w:rPr>
              <w:t>± 1.5</w:t>
            </w:r>
          </w:p>
        </w:tc>
        <w:tc>
          <w:tcPr>
            <w:tcW w:w="653" w:type="pct"/>
            <w:shd w:val="clear" w:color="auto" w:fill="auto"/>
            <w:vAlign w:val="center"/>
          </w:tcPr>
          <w:p w14:paraId="79DE3A7A" w14:textId="77777777" w:rsidR="008979AB" w:rsidRPr="008817AE" w:rsidRDefault="008979AB" w:rsidP="00CB5D02">
            <w:pPr>
              <w:pStyle w:val="TABLE-centered"/>
              <w:keepNext/>
              <w:rPr>
                <w:lang w:val="en-AU"/>
              </w:rPr>
            </w:pPr>
            <w:r w:rsidRPr="008817AE">
              <w:rPr>
                <w:lang w:val="en-AU"/>
              </w:rPr>
              <w:t>± 0.6</w:t>
            </w:r>
          </w:p>
        </w:tc>
        <w:tc>
          <w:tcPr>
            <w:tcW w:w="653" w:type="pct"/>
            <w:shd w:val="clear" w:color="auto" w:fill="auto"/>
            <w:vAlign w:val="center"/>
          </w:tcPr>
          <w:p w14:paraId="5D764A43" w14:textId="77777777" w:rsidR="008979AB" w:rsidRPr="008817AE" w:rsidRDefault="008979AB" w:rsidP="00CB5D02">
            <w:pPr>
              <w:pStyle w:val="TABLE-centered"/>
              <w:keepNext/>
              <w:rPr>
                <w:lang w:val="en-AU"/>
              </w:rPr>
            </w:pPr>
            <w:r w:rsidRPr="008817AE">
              <w:rPr>
                <w:lang w:val="en-AU"/>
              </w:rPr>
              <w:t>± 0.3</w:t>
            </w:r>
          </w:p>
        </w:tc>
        <w:tc>
          <w:tcPr>
            <w:tcW w:w="649" w:type="pct"/>
            <w:shd w:val="clear" w:color="auto" w:fill="auto"/>
            <w:vAlign w:val="center"/>
          </w:tcPr>
          <w:p w14:paraId="1E0BD491" w14:textId="77777777" w:rsidR="008979AB" w:rsidRPr="008817AE" w:rsidRDefault="008979AB" w:rsidP="00CB5D02">
            <w:pPr>
              <w:pStyle w:val="TABLE-centered"/>
              <w:keepNext/>
              <w:rPr>
                <w:lang w:val="en-AU"/>
              </w:rPr>
            </w:pPr>
            <w:r w:rsidRPr="008817AE">
              <w:rPr>
                <w:lang w:val="en-AU"/>
              </w:rPr>
              <w:t>± 0.15</w:t>
            </w:r>
          </w:p>
        </w:tc>
      </w:tr>
      <w:tr w:rsidR="008979AB" w:rsidRPr="008817AE" w14:paraId="335BFCC9" w14:textId="77777777" w:rsidTr="0055029A">
        <w:tc>
          <w:tcPr>
            <w:tcW w:w="663" w:type="pct"/>
            <w:vMerge/>
            <w:shd w:val="clear" w:color="auto" w:fill="auto"/>
            <w:vAlign w:val="center"/>
          </w:tcPr>
          <w:p w14:paraId="5D6B1E63" w14:textId="77777777" w:rsidR="008979AB" w:rsidRPr="008817AE" w:rsidRDefault="008979AB" w:rsidP="00CB5D02">
            <w:pPr>
              <w:pStyle w:val="TABLE-cell"/>
              <w:keepNext/>
              <w:rPr>
                <w:rFonts w:cs="Times New Roman"/>
                <w:lang w:val="en-AU"/>
              </w:rPr>
            </w:pPr>
          </w:p>
        </w:tc>
        <w:tc>
          <w:tcPr>
            <w:tcW w:w="1077" w:type="pct"/>
            <w:shd w:val="clear" w:color="auto" w:fill="auto"/>
          </w:tcPr>
          <w:p w14:paraId="7179AE0A" w14:textId="2DD5B43B" w:rsidR="008979AB" w:rsidRPr="00B950C5" w:rsidRDefault="008979AB" w:rsidP="00CB5D02">
            <w:pPr>
              <w:pStyle w:val="TABLE-cell"/>
              <w:keepNext/>
              <w:rPr>
                <w:vertAlign w:val="superscript"/>
                <w:lang w:val="en-AU"/>
                <w:rPrChange w:id="3266" w:author="Mitchell, Phillip" w:date="2024-10-23T11:38:00Z">
                  <w:rPr>
                    <w:lang w:val="en-AU"/>
                  </w:rPr>
                </w:rPrChange>
              </w:rPr>
            </w:pPr>
            <w:r w:rsidRPr="008817AE">
              <w:rPr>
                <w:lang w:val="en-AU"/>
              </w:rPr>
              <w:t>0.</w:t>
            </w:r>
            <w:del w:id="3267" w:author="Mitchell, Phillip" w:date="2024-10-23T11:33:00Z">
              <w:r w:rsidRPr="008817AE" w:rsidDel="00B950C5">
                <w:rPr>
                  <w:lang w:val="en-AU"/>
                </w:rPr>
                <w:delText xml:space="preserve">5 </w:delText>
              </w:r>
            </w:del>
            <w:ins w:id="3268" w:author="Mitchell, Phillip" w:date="2024-10-23T11:33:00Z">
              <w:r w:rsidR="00B950C5">
                <w:rPr>
                  <w:lang w:val="en-AU"/>
                </w:rPr>
                <w:t>8</w:t>
              </w:r>
              <w:r w:rsidR="00B950C5" w:rsidRPr="008817AE">
                <w:rPr>
                  <w:lang w:val="en-AU"/>
                </w:rPr>
                <w:t xml:space="preserve"> </w:t>
              </w:r>
            </w:ins>
            <w:del w:id="3269" w:author="Mitchell, Phillip" w:date="2024-10-23T11:33:00Z">
              <w:r w:rsidRPr="008817AE" w:rsidDel="00B950C5">
                <w:rPr>
                  <w:lang w:val="en-AU"/>
                </w:rPr>
                <w:delText xml:space="preserve">inductive </w:delText>
              </w:r>
            </w:del>
            <w:ins w:id="3270" w:author="Mitchell, Phillip" w:date="2024-10-23T11:33:00Z">
              <w:r w:rsidR="00B950C5">
                <w:rPr>
                  <w:lang w:val="en-AU"/>
                </w:rPr>
                <w:t xml:space="preserve">capacitive </w:t>
              </w:r>
            </w:ins>
            <w:del w:id="3271" w:author="Mitchell, Phillip" w:date="2024-10-23T11:33:00Z">
              <w:r w:rsidRPr="008817AE" w:rsidDel="00B950C5">
                <w:rPr>
                  <w:lang w:val="en-AU"/>
                </w:rPr>
                <w:delText xml:space="preserve">to 1 </w:delText>
              </w:r>
            </w:del>
            <w:r w:rsidRPr="008817AE">
              <w:rPr>
                <w:lang w:val="en-AU"/>
              </w:rPr>
              <w:t>to 0.5 capacitive</w:t>
            </w:r>
          </w:p>
        </w:tc>
        <w:tc>
          <w:tcPr>
            <w:tcW w:w="653" w:type="pct"/>
            <w:shd w:val="clear" w:color="auto" w:fill="auto"/>
            <w:vAlign w:val="center"/>
          </w:tcPr>
          <w:p w14:paraId="6416B7B5" w14:textId="4C05BB4A" w:rsidR="008979AB" w:rsidRPr="008817AE" w:rsidRDefault="00B950C5" w:rsidP="00CB5D02">
            <w:pPr>
              <w:pStyle w:val="TABLE-centered"/>
              <w:keepNext/>
              <w:rPr>
                <w:lang w:val="en-AU"/>
              </w:rPr>
            </w:pPr>
            <w:ins w:id="3272" w:author="Mitchell, Phillip" w:date="2024-10-23T11:36:00Z">
              <w:r>
                <w:rPr>
                  <w:lang w:val="en-AU"/>
                </w:rPr>
                <w:t>N/A</w:t>
              </w:r>
            </w:ins>
          </w:p>
        </w:tc>
        <w:tc>
          <w:tcPr>
            <w:tcW w:w="653" w:type="pct"/>
            <w:shd w:val="clear" w:color="auto" w:fill="auto"/>
            <w:vAlign w:val="center"/>
          </w:tcPr>
          <w:p w14:paraId="5692812E" w14:textId="007C9387" w:rsidR="008979AB" w:rsidRPr="008817AE" w:rsidRDefault="00B950C5" w:rsidP="00CB5D02">
            <w:pPr>
              <w:pStyle w:val="TABLE-centered"/>
              <w:keepNext/>
              <w:rPr>
                <w:lang w:val="en-AU"/>
              </w:rPr>
            </w:pPr>
            <w:ins w:id="3273" w:author="Mitchell, Phillip" w:date="2024-10-23T11:36:00Z">
              <w:r>
                <w:rPr>
                  <w:lang w:val="en-AU"/>
                </w:rPr>
                <w:t>N/A</w:t>
              </w:r>
            </w:ins>
          </w:p>
        </w:tc>
        <w:tc>
          <w:tcPr>
            <w:tcW w:w="653" w:type="pct"/>
            <w:shd w:val="clear" w:color="auto" w:fill="auto"/>
            <w:vAlign w:val="center"/>
          </w:tcPr>
          <w:p w14:paraId="4D72A72A" w14:textId="0E74893F" w:rsidR="008979AB" w:rsidRPr="008817AE" w:rsidRDefault="008979AB" w:rsidP="00CB5D02">
            <w:pPr>
              <w:pStyle w:val="TABLE-centered"/>
              <w:keepNext/>
              <w:rPr>
                <w:lang w:val="en-AU"/>
              </w:rPr>
            </w:pPr>
            <w:r w:rsidRPr="008817AE">
              <w:rPr>
                <w:lang w:val="en-AU"/>
              </w:rPr>
              <w:t xml:space="preserve">± </w:t>
            </w:r>
            <w:r w:rsidR="00D95B4C" w:rsidRPr="008817AE">
              <w:rPr>
                <w:lang w:val="en-AU"/>
              </w:rPr>
              <w:t>1.0</w:t>
            </w:r>
          </w:p>
        </w:tc>
        <w:tc>
          <w:tcPr>
            <w:tcW w:w="653" w:type="pct"/>
            <w:shd w:val="clear" w:color="auto" w:fill="auto"/>
            <w:vAlign w:val="center"/>
          </w:tcPr>
          <w:p w14:paraId="4283CDD9" w14:textId="38D7D754" w:rsidR="008979AB" w:rsidRPr="008817AE" w:rsidRDefault="008979AB" w:rsidP="00CB5D02">
            <w:pPr>
              <w:pStyle w:val="TABLE-centered"/>
              <w:keepNext/>
              <w:rPr>
                <w:lang w:val="en-AU"/>
              </w:rPr>
            </w:pPr>
            <w:r w:rsidRPr="008817AE">
              <w:rPr>
                <w:lang w:val="en-AU"/>
              </w:rPr>
              <w:t>± 0.</w:t>
            </w:r>
            <w:r w:rsidR="00D95B4C" w:rsidRPr="008817AE">
              <w:rPr>
                <w:lang w:val="en-AU"/>
              </w:rPr>
              <w:t>5</w:t>
            </w:r>
          </w:p>
        </w:tc>
        <w:tc>
          <w:tcPr>
            <w:tcW w:w="649" w:type="pct"/>
            <w:shd w:val="clear" w:color="auto" w:fill="auto"/>
            <w:vAlign w:val="center"/>
          </w:tcPr>
          <w:p w14:paraId="557CE4A2" w14:textId="0BBFE9A3" w:rsidR="008979AB" w:rsidRPr="008817AE" w:rsidRDefault="008979AB" w:rsidP="00CB5D02">
            <w:pPr>
              <w:pStyle w:val="TABLE-centered"/>
              <w:keepNext/>
              <w:rPr>
                <w:lang w:val="en-AU"/>
              </w:rPr>
            </w:pPr>
            <w:r w:rsidRPr="008817AE">
              <w:rPr>
                <w:lang w:val="en-AU"/>
              </w:rPr>
              <w:t>± 0.</w:t>
            </w:r>
            <w:r w:rsidR="00D95B4C" w:rsidRPr="008817AE">
              <w:rPr>
                <w:lang w:val="en-AU"/>
              </w:rPr>
              <w:t>2</w:t>
            </w:r>
            <w:r w:rsidRPr="008817AE">
              <w:rPr>
                <w:lang w:val="en-AU"/>
              </w:rPr>
              <w:t>5</w:t>
            </w:r>
          </w:p>
        </w:tc>
      </w:tr>
      <w:tr w:rsidR="00F201DD" w:rsidRPr="008817AE" w14:paraId="244F3CB7" w14:textId="77777777" w:rsidTr="0055029A">
        <w:tc>
          <w:tcPr>
            <w:tcW w:w="663" w:type="pct"/>
            <w:vMerge w:val="restart"/>
            <w:shd w:val="clear" w:color="auto" w:fill="auto"/>
            <w:vAlign w:val="center"/>
          </w:tcPr>
          <w:p w14:paraId="15848800" w14:textId="77777777" w:rsidR="00F201DD" w:rsidRPr="008817AE" w:rsidRDefault="00F201DD" w:rsidP="00CB5D02">
            <w:pPr>
              <w:pStyle w:val="TABLE-cell"/>
              <w:keepNext/>
              <w:rPr>
                <w:rFonts w:cs="Times New Roman"/>
                <w:lang w:val="en-AU"/>
              </w:rPr>
            </w:pPr>
            <w:proofErr w:type="spellStart"/>
            <w:r w:rsidRPr="008817AE">
              <w:rPr>
                <w:rFonts w:cs="Times New Roman"/>
                <w:i/>
                <w:lang w:val="en-AU"/>
              </w:rPr>
              <w:t>I</w:t>
            </w:r>
            <w:r w:rsidRPr="008817AE">
              <w:rPr>
                <w:rFonts w:cs="Times New Roman"/>
                <w:vertAlign w:val="subscript"/>
                <w:lang w:val="en-AU"/>
              </w:rPr>
              <w:t>min</w:t>
            </w:r>
            <w:proofErr w:type="spellEnd"/>
            <w:r w:rsidRPr="008817AE">
              <w:rPr>
                <w:rFonts w:cs="Times New Roman"/>
                <w:lang w:val="en-AU"/>
              </w:rPr>
              <w:t xml:space="preserve"> ≤ </w:t>
            </w:r>
            <w:r w:rsidRPr="008817AE">
              <w:rPr>
                <w:rFonts w:cs="Times New Roman"/>
                <w:i/>
                <w:lang w:val="en-AU"/>
              </w:rPr>
              <w:t>I</w:t>
            </w:r>
            <w:r w:rsidRPr="008817AE">
              <w:rPr>
                <w:rFonts w:cs="Times New Roman"/>
                <w:lang w:val="en-AU"/>
              </w:rPr>
              <w:t xml:space="preserve"> &lt; </w:t>
            </w:r>
            <w:proofErr w:type="spellStart"/>
            <w:r w:rsidRPr="008817AE">
              <w:rPr>
                <w:rFonts w:cs="Times New Roman"/>
                <w:i/>
                <w:lang w:val="en-AU"/>
              </w:rPr>
              <w:t>I</w:t>
            </w:r>
            <w:r w:rsidRPr="008817AE">
              <w:rPr>
                <w:rFonts w:cs="Times New Roman"/>
                <w:vertAlign w:val="subscript"/>
                <w:lang w:val="en-AU"/>
              </w:rPr>
              <w:t>tr</w:t>
            </w:r>
            <w:proofErr w:type="spellEnd"/>
          </w:p>
        </w:tc>
        <w:tc>
          <w:tcPr>
            <w:tcW w:w="1077" w:type="pct"/>
            <w:shd w:val="clear" w:color="auto" w:fill="auto"/>
          </w:tcPr>
          <w:p w14:paraId="1862316F" w14:textId="77777777" w:rsidR="00F201DD" w:rsidRPr="008817AE" w:rsidRDefault="00F201DD" w:rsidP="00CB5D02">
            <w:pPr>
              <w:pStyle w:val="TABLE-cell"/>
              <w:keepNext/>
              <w:rPr>
                <w:lang w:val="en-AU"/>
              </w:rPr>
            </w:pPr>
            <w:r w:rsidRPr="008817AE">
              <w:rPr>
                <w:lang w:val="en-AU"/>
              </w:rPr>
              <w:t>Unity</w:t>
            </w:r>
          </w:p>
        </w:tc>
        <w:tc>
          <w:tcPr>
            <w:tcW w:w="653" w:type="pct"/>
            <w:shd w:val="clear" w:color="auto" w:fill="auto"/>
            <w:vAlign w:val="center"/>
          </w:tcPr>
          <w:p w14:paraId="0A0F231A" w14:textId="77777777" w:rsidR="00F201DD" w:rsidRPr="008817AE" w:rsidRDefault="00F201DD" w:rsidP="00CB5D02">
            <w:pPr>
              <w:pStyle w:val="TABLE-centered"/>
              <w:keepNext/>
              <w:rPr>
                <w:lang w:val="en-AU"/>
              </w:rPr>
            </w:pPr>
            <w:r w:rsidRPr="008817AE">
              <w:rPr>
                <w:lang w:val="en-AU"/>
              </w:rPr>
              <w:t>± 2.5</w:t>
            </w:r>
          </w:p>
        </w:tc>
        <w:tc>
          <w:tcPr>
            <w:tcW w:w="653" w:type="pct"/>
            <w:shd w:val="clear" w:color="auto" w:fill="auto"/>
            <w:vAlign w:val="center"/>
          </w:tcPr>
          <w:p w14:paraId="01C263A2" w14:textId="77777777" w:rsidR="00F201DD" w:rsidRPr="008817AE" w:rsidRDefault="00F201DD" w:rsidP="00CB5D02">
            <w:pPr>
              <w:pStyle w:val="TABLE-centered"/>
              <w:keepNext/>
              <w:rPr>
                <w:lang w:val="en-AU"/>
              </w:rPr>
            </w:pPr>
            <w:r w:rsidRPr="008817AE">
              <w:rPr>
                <w:lang w:val="en-AU"/>
              </w:rPr>
              <w:t>± 1.5</w:t>
            </w:r>
          </w:p>
        </w:tc>
        <w:tc>
          <w:tcPr>
            <w:tcW w:w="653" w:type="pct"/>
            <w:shd w:val="clear" w:color="auto" w:fill="auto"/>
            <w:vAlign w:val="center"/>
          </w:tcPr>
          <w:p w14:paraId="1974E065" w14:textId="77777777" w:rsidR="00F201DD" w:rsidRPr="008817AE" w:rsidRDefault="00F201DD" w:rsidP="00CB5D02">
            <w:pPr>
              <w:pStyle w:val="TABLE-centered"/>
              <w:keepNext/>
              <w:rPr>
                <w:lang w:val="en-AU"/>
              </w:rPr>
            </w:pPr>
            <w:r w:rsidRPr="008817AE">
              <w:rPr>
                <w:lang w:val="en-AU"/>
              </w:rPr>
              <w:t>± 1.0</w:t>
            </w:r>
          </w:p>
        </w:tc>
        <w:tc>
          <w:tcPr>
            <w:tcW w:w="653" w:type="pct"/>
            <w:shd w:val="clear" w:color="auto" w:fill="auto"/>
            <w:vAlign w:val="center"/>
          </w:tcPr>
          <w:p w14:paraId="33D1526B" w14:textId="77777777" w:rsidR="00F201DD" w:rsidRPr="008817AE" w:rsidRDefault="00F201DD" w:rsidP="00CB5D02">
            <w:pPr>
              <w:pStyle w:val="TABLE-centered"/>
              <w:keepNext/>
              <w:rPr>
                <w:lang w:val="en-AU"/>
              </w:rPr>
            </w:pPr>
            <w:r w:rsidRPr="008817AE">
              <w:rPr>
                <w:lang w:val="en-AU"/>
              </w:rPr>
              <w:t>± 0.4</w:t>
            </w:r>
          </w:p>
        </w:tc>
        <w:tc>
          <w:tcPr>
            <w:tcW w:w="649" w:type="pct"/>
            <w:shd w:val="clear" w:color="auto" w:fill="auto"/>
            <w:vAlign w:val="center"/>
          </w:tcPr>
          <w:p w14:paraId="0053A78B" w14:textId="77777777" w:rsidR="00F201DD" w:rsidRPr="008817AE" w:rsidRDefault="005A3995" w:rsidP="00CB5D02">
            <w:pPr>
              <w:pStyle w:val="TABLE-centered"/>
              <w:keepNext/>
              <w:rPr>
                <w:lang w:val="en-AU"/>
              </w:rPr>
            </w:pPr>
            <w:r w:rsidRPr="008817AE">
              <w:rPr>
                <w:lang w:val="en-AU"/>
              </w:rPr>
              <w:t>± 0.2</w:t>
            </w:r>
          </w:p>
        </w:tc>
      </w:tr>
      <w:tr w:rsidR="00F201DD" w:rsidRPr="008817AE" w14:paraId="2529BA8C" w14:textId="77777777" w:rsidTr="0055029A">
        <w:tc>
          <w:tcPr>
            <w:tcW w:w="663" w:type="pct"/>
            <w:vMerge/>
            <w:shd w:val="clear" w:color="auto" w:fill="auto"/>
            <w:vAlign w:val="center"/>
          </w:tcPr>
          <w:p w14:paraId="0ED8FB52" w14:textId="77777777" w:rsidR="00F201DD" w:rsidRPr="008817AE" w:rsidRDefault="00F201DD" w:rsidP="00CB5D02">
            <w:pPr>
              <w:pStyle w:val="TABLE-cell"/>
              <w:keepNext/>
              <w:rPr>
                <w:rFonts w:cs="Times New Roman"/>
                <w:lang w:val="en-AU"/>
              </w:rPr>
            </w:pPr>
          </w:p>
        </w:tc>
        <w:tc>
          <w:tcPr>
            <w:tcW w:w="1077" w:type="pct"/>
            <w:shd w:val="clear" w:color="auto" w:fill="auto"/>
          </w:tcPr>
          <w:p w14:paraId="352E3B8D" w14:textId="77777777" w:rsidR="00F201DD" w:rsidRPr="008817AE" w:rsidRDefault="00F201DD" w:rsidP="00CB5D02">
            <w:pPr>
              <w:pStyle w:val="TABLE-cell"/>
              <w:keepNext/>
              <w:rPr>
                <w:lang w:val="en-AU"/>
              </w:rPr>
            </w:pPr>
            <w:r w:rsidRPr="008817AE">
              <w:rPr>
                <w:lang w:val="en-AU"/>
              </w:rPr>
              <w:t>0.5 inductive to 1 to 0.8 capacitive</w:t>
            </w:r>
          </w:p>
        </w:tc>
        <w:tc>
          <w:tcPr>
            <w:tcW w:w="653" w:type="pct"/>
            <w:shd w:val="clear" w:color="auto" w:fill="auto"/>
            <w:vAlign w:val="center"/>
          </w:tcPr>
          <w:p w14:paraId="49AF63FE" w14:textId="77777777" w:rsidR="00F201DD" w:rsidRPr="008817AE" w:rsidRDefault="00F201DD" w:rsidP="00CB5D02">
            <w:pPr>
              <w:pStyle w:val="TABLE-centered"/>
              <w:keepNext/>
              <w:rPr>
                <w:lang w:val="en-AU"/>
              </w:rPr>
            </w:pPr>
            <w:r w:rsidRPr="008817AE">
              <w:rPr>
                <w:lang w:val="en-AU"/>
              </w:rPr>
              <w:t>± 2.5</w:t>
            </w:r>
          </w:p>
        </w:tc>
        <w:tc>
          <w:tcPr>
            <w:tcW w:w="653" w:type="pct"/>
            <w:shd w:val="clear" w:color="auto" w:fill="auto"/>
            <w:vAlign w:val="center"/>
          </w:tcPr>
          <w:p w14:paraId="689BE3F5" w14:textId="77777777" w:rsidR="00F201DD" w:rsidRPr="008817AE" w:rsidRDefault="00F201DD" w:rsidP="00CB5D02">
            <w:pPr>
              <w:pStyle w:val="TABLE-centered"/>
              <w:keepNext/>
              <w:rPr>
                <w:lang w:val="en-AU"/>
              </w:rPr>
            </w:pPr>
            <w:r w:rsidRPr="008817AE">
              <w:rPr>
                <w:lang w:val="en-AU"/>
              </w:rPr>
              <w:t>± 1.8</w:t>
            </w:r>
          </w:p>
        </w:tc>
        <w:tc>
          <w:tcPr>
            <w:tcW w:w="653" w:type="pct"/>
            <w:shd w:val="clear" w:color="auto" w:fill="auto"/>
            <w:vAlign w:val="center"/>
          </w:tcPr>
          <w:p w14:paraId="3F85224B" w14:textId="77777777" w:rsidR="00F201DD" w:rsidRPr="008817AE" w:rsidRDefault="00F201DD" w:rsidP="00CB5D02">
            <w:pPr>
              <w:pStyle w:val="TABLE-centered"/>
              <w:keepNext/>
              <w:rPr>
                <w:lang w:val="en-AU"/>
              </w:rPr>
            </w:pPr>
            <w:r w:rsidRPr="008817AE">
              <w:rPr>
                <w:lang w:val="en-AU"/>
              </w:rPr>
              <w:t>± 1.0</w:t>
            </w:r>
          </w:p>
        </w:tc>
        <w:tc>
          <w:tcPr>
            <w:tcW w:w="653" w:type="pct"/>
            <w:shd w:val="clear" w:color="auto" w:fill="auto"/>
            <w:vAlign w:val="center"/>
          </w:tcPr>
          <w:p w14:paraId="71816D7C" w14:textId="77777777" w:rsidR="00F201DD" w:rsidRPr="008817AE" w:rsidRDefault="00F201DD" w:rsidP="00CB5D02">
            <w:pPr>
              <w:pStyle w:val="TABLE-centered"/>
              <w:keepNext/>
              <w:rPr>
                <w:lang w:val="en-AU"/>
              </w:rPr>
            </w:pPr>
            <w:r w:rsidRPr="008817AE">
              <w:rPr>
                <w:lang w:val="en-AU"/>
              </w:rPr>
              <w:t>± 0.5</w:t>
            </w:r>
          </w:p>
        </w:tc>
        <w:tc>
          <w:tcPr>
            <w:tcW w:w="649" w:type="pct"/>
            <w:shd w:val="clear" w:color="auto" w:fill="auto"/>
            <w:vAlign w:val="center"/>
          </w:tcPr>
          <w:p w14:paraId="0D5230E0" w14:textId="77777777" w:rsidR="00F201DD" w:rsidRPr="008817AE" w:rsidRDefault="005A3995" w:rsidP="00CB5D02">
            <w:pPr>
              <w:pStyle w:val="TABLE-centered"/>
              <w:keepNext/>
              <w:rPr>
                <w:lang w:val="en-AU"/>
              </w:rPr>
            </w:pPr>
            <w:r w:rsidRPr="008817AE">
              <w:rPr>
                <w:lang w:val="en-AU"/>
              </w:rPr>
              <w:t xml:space="preserve">± </w:t>
            </w:r>
            <w:r w:rsidR="00DE34F0" w:rsidRPr="008817AE">
              <w:rPr>
                <w:lang w:val="en-AU"/>
              </w:rPr>
              <w:t>0.25</w:t>
            </w:r>
          </w:p>
        </w:tc>
      </w:tr>
      <w:tr w:rsidR="00F201DD" w:rsidRPr="008817AE" w14:paraId="7F3BAA28" w14:textId="77777777" w:rsidTr="0055029A">
        <w:tc>
          <w:tcPr>
            <w:tcW w:w="663" w:type="pct"/>
            <w:shd w:val="clear" w:color="auto" w:fill="auto"/>
            <w:vAlign w:val="center"/>
          </w:tcPr>
          <w:p w14:paraId="4CE6570A" w14:textId="77777777" w:rsidR="00F201DD" w:rsidRPr="008817AE" w:rsidRDefault="00F201DD" w:rsidP="00CB5D02">
            <w:pPr>
              <w:pStyle w:val="TABLE-cell"/>
              <w:keepNext/>
              <w:rPr>
                <w:rFonts w:cs="Times New Roman"/>
                <w:lang w:val="en-AU"/>
              </w:rPr>
            </w:pPr>
            <w:proofErr w:type="spellStart"/>
            <w:r w:rsidRPr="008817AE">
              <w:rPr>
                <w:rFonts w:cs="Times New Roman"/>
                <w:i/>
                <w:lang w:val="en-AU"/>
              </w:rPr>
              <w:t>I</w:t>
            </w:r>
            <w:r w:rsidRPr="008817AE">
              <w:rPr>
                <w:rFonts w:cs="Times New Roman"/>
                <w:vertAlign w:val="subscript"/>
                <w:lang w:val="en-AU"/>
              </w:rPr>
              <w:t>st</w:t>
            </w:r>
            <w:proofErr w:type="spellEnd"/>
            <w:r w:rsidRPr="008817AE">
              <w:rPr>
                <w:rFonts w:cs="Times New Roman"/>
                <w:lang w:val="en-AU"/>
              </w:rPr>
              <w:t xml:space="preserve"> ≤ </w:t>
            </w:r>
            <w:r w:rsidRPr="008817AE">
              <w:rPr>
                <w:rFonts w:cs="Times New Roman"/>
                <w:i/>
                <w:lang w:val="en-AU"/>
              </w:rPr>
              <w:t>I</w:t>
            </w:r>
            <w:r w:rsidRPr="008817AE">
              <w:rPr>
                <w:rFonts w:cs="Times New Roman"/>
                <w:lang w:val="en-AU"/>
              </w:rPr>
              <w:t xml:space="preserve"> &lt; </w:t>
            </w:r>
            <w:proofErr w:type="spellStart"/>
            <w:r w:rsidRPr="008817AE">
              <w:rPr>
                <w:rFonts w:cs="Times New Roman"/>
                <w:i/>
                <w:lang w:val="en-AU"/>
              </w:rPr>
              <w:t>I</w:t>
            </w:r>
            <w:r w:rsidRPr="008817AE">
              <w:rPr>
                <w:rFonts w:cs="Times New Roman"/>
                <w:vertAlign w:val="subscript"/>
                <w:lang w:val="en-AU"/>
              </w:rPr>
              <w:t>min</w:t>
            </w:r>
            <w:proofErr w:type="spellEnd"/>
          </w:p>
        </w:tc>
        <w:tc>
          <w:tcPr>
            <w:tcW w:w="1077" w:type="pct"/>
            <w:shd w:val="clear" w:color="auto" w:fill="auto"/>
          </w:tcPr>
          <w:p w14:paraId="3BA5EDBB" w14:textId="77777777" w:rsidR="00F201DD" w:rsidRPr="008817AE" w:rsidRDefault="00F201DD" w:rsidP="00CB5D02">
            <w:pPr>
              <w:pStyle w:val="TABLE-cell"/>
              <w:keepNext/>
              <w:rPr>
                <w:lang w:val="en-AU"/>
              </w:rPr>
            </w:pPr>
            <w:r w:rsidRPr="008817AE">
              <w:rPr>
                <w:lang w:val="en-AU"/>
              </w:rPr>
              <w:t>Unity</w:t>
            </w:r>
          </w:p>
        </w:tc>
        <w:tc>
          <w:tcPr>
            <w:tcW w:w="653" w:type="pct"/>
            <w:shd w:val="clear" w:color="auto" w:fill="auto"/>
            <w:vAlign w:val="center"/>
          </w:tcPr>
          <w:p w14:paraId="679DE344" w14:textId="77777777" w:rsidR="00F201DD" w:rsidRPr="008817AE" w:rsidRDefault="00F201DD" w:rsidP="00CB5D02">
            <w:pPr>
              <w:pStyle w:val="TABLE-centered"/>
              <w:keepNext/>
              <w:rPr>
                <w:lang w:val="en-AU"/>
              </w:rPr>
            </w:pPr>
            <w:r w:rsidRPr="008817AE">
              <w:rPr>
                <w:lang w:val="en-AU"/>
              </w:rPr>
              <w:t>± 2.5</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r w:rsidRPr="008817AE">
              <w:rPr>
                <w:lang w:val="en-AU"/>
              </w:rPr>
              <w:t xml:space="preserve"> </w:t>
            </w:r>
          </w:p>
        </w:tc>
        <w:tc>
          <w:tcPr>
            <w:tcW w:w="653" w:type="pct"/>
            <w:shd w:val="clear" w:color="auto" w:fill="auto"/>
            <w:vAlign w:val="center"/>
          </w:tcPr>
          <w:p w14:paraId="2F249AB8" w14:textId="77777777" w:rsidR="00F201DD" w:rsidRPr="008817AE" w:rsidRDefault="00F201DD" w:rsidP="00CB5D02">
            <w:pPr>
              <w:pStyle w:val="TABLE-centered"/>
              <w:keepNext/>
              <w:rPr>
                <w:lang w:val="en-AU"/>
              </w:rPr>
            </w:pPr>
            <w:r w:rsidRPr="008817AE">
              <w:rPr>
                <w:lang w:val="en-AU"/>
              </w:rPr>
              <w:t>± 1.5</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c>
          <w:tcPr>
            <w:tcW w:w="653" w:type="pct"/>
            <w:shd w:val="clear" w:color="auto" w:fill="auto"/>
            <w:vAlign w:val="center"/>
          </w:tcPr>
          <w:p w14:paraId="2A5057B7" w14:textId="77777777" w:rsidR="00F201DD" w:rsidRPr="008817AE" w:rsidRDefault="00F201DD" w:rsidP="00CB5D02">
            <w:pPr>
              <w:pStyle w:val="TABLE-centered"/>
              <w:keepNext/>
              <w:rPr>
                <w:lang w:val="en-AU"/>
              </w:rPr>
            </w:pPr>
            <w:r w:rsidRPr="008817AE">
              <w:rPr>
                <w:lang w:val="en-AU"/>
              </w:rPr>
              <w:t>± 1.0</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c>
          <w:tcPr>
            <w:tcW w:w="653" w:type="pct"/>
            <w:shd w:val="clear" w:color="auto" w:fill="auto"/>
            <w:vAlign w:val="center"/>
          </w:tcPr>
          <w:p w14:paraId="6741DD45" w14:textId="77777777" w:rsidR="00F201DD" w:rsidRPr="008817AE" w:rsidRDefault="00F201DD" w:rsidP="00CB5D02">
            <w:pPr>
              <w:pStyle w:val="TABLE-centered"/>
              <w:keepNext/>
              <w:rPr>
                <w:lang w:val="en-AU"/>
              </w:rPr>
            </w:pPr>
            <w:r w:rsidRPr="008817AE">
              <w:rPr>
                <w:lang w:val="en-AU"/>
              </w:rPr>
              <w:t>± 0.4</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c>
          <w:tcPr>
            <w:tcW w:w="649" w:type="pct"/>
            <w:shd w:val="clear" w:color="auto" w:fill="auto"/>
            <w:vAlign w:val="center"/>
          </w:tcPr>
          <w:p w14:paraId="64D29F71" w14:textId="77777777" w:rsidR="00F201DD" w:rsidRPr="008817AE" w:rsidRDefault="005A3995" w:rsidP="00CB5D02">
            <w:pPr>
              <w:pStyle w:val="TABLE-centered"/>
              <w:keepNext/>
              <w:rPr>
                <w:lang w:val="en-AU"/>
              </w:rPr>
            </w:pPr>
            <w:r w:rsidRPr="008817AE">
              <w:rPr>
                <w:lang w:val="en-AU"/>
              </w:rPr>
              <w:t>± 0.2</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r>
      <w:tr w:rsidR="00F201DD" w:rsidRPr="008817AE" w14:paraId="0C17D2DF" w14:textId="77777777" w:rsidTr="00F201DD">
        <w:tc>
          <w:tcPr>
            <w:tcW w:w="5000" w:type="pct"/>
            <w:gridSpan w:val="7"/>
            <w:shd w:val="clear" w:color="auto" w:fill="auto"/>
          </w:tcPr>
          <w:p w14:paraId="2EFBC741" w14:textId="3B34BD3B" w:rsidR="00B950C5" w:rsidRPr="00B950C5" w:rsidRDefault="00F201DD" w:rsidP="00CB5D02">
            <w:pPr>
              <w:pStyle w:val="Table-Note"/>
              <w:keepNext/>
              <w:rPr>
                <w:rPrChange w:id="3274" w:author="Mitchell, Phillip" w:date="2024-10-23T11:38:00Z">
                  <w:rPr>
                    <w:vertAlign w:val="superscript"/>
                  </w:rPr>
                </w:rPrChange>
              </w:rPr>
            </w:pPr>
            <w:r w:rsidRPr="008817AE">
              <w:rPr>
                <w:vertAlign w:val="superscript"/>
              </w:rPr>
              <w:t>(1)</w:t>
            </w:r>
            <w:r w:rsidRPr="008817AE">
              <w:t xml:space="preserve"> The national authority may specify that the power factor requirement is from 0.5 inductive to 1 to 0.5 capacitive.</w:t>
            </w:r>
          </w:p>
        </w:tc>
      </w:tr>
    </w:tbl>
    <w:bookmarkEnd w:id="3265"/>
    <w:p w14:paraId="090168B7" w14:textId="2CCD14AC" w:rsidR="009248BC" w:rsidRPr="008817AE" w:rsidRDefault="004A7B5E" w:rsidP="00E0686F">
      <w:pPr>
        <w:pStyle w:val="Note"/>
      </w:pPr>
      <w:r w:rsidRPr="008817AE">
        <w:t>Note:</w:t>
      </w:r>
      <w:r w:rsidRPr="008817AE">
        <w:tab/>
        <w:t xml:space="preserve">The combined maximum permissible error (CMPE) and the combined maximum error (CME) resulting from the </w:t>
      </w:r>
      <w:proofErr w:type="gramStart"/>
      <w:r w:rsidRPr="008817AE">
        <w:t>type</w:t>
      </w:r>
      <w:proofErr w:type="gramEnd"/>
      <w:r w:rsidRPr="008817AE">
        <w:t xml:space="preserve"> evaluation can be calculated as presented in</w:t>
      </w:r>
      <w:r w:rsidR="00560581" w:rsidRPr="008817AE">
        <w:t xml:space="preserve"> </w:t>
      </w:r>
      <w:r w:rsidR="00424D34" w:rsidRPr="008817AE">
        <w:fldChar w:fldCharType="begin"/>
      </w:r>
      <w:r w:rsidR="00424D34" w:rsidRPr="008817AE">
        <w:instrText xml:space="preserve"> REF _Ref118207318 \r </w:instrText>
      </w:r>
      <w:r w:rsidR="008817AE">
        <w:instrText xml:space="preserve"> \* MERGEFORMAT </w:instrText>
      </w:r>
      <w:r w:rsidR="00424D34" w:rsidRPr="008817AE">
        <w:fldChar w:fldCharType="separate"/>
      </w:r>
      <w:ins w:id="3275" w:author="Mitchell, Phillip" w:date="2023-11-29T12:24:00Z">
        <w:r w:rsidR="0033235A">
          <w:t>Annex B</w:t>
        </w:r>
      </w:ins>
      <w:ins w:id="3276" w:author="Phillip" w:date="2023-08-21T13:12:00Z">
        <w:del w:id="3277" w:author="Mitchell, Phillip" w:date="2023-11-29T12:24:00Z">
          <w:r w:rsidR="00714DB9" w:rsidDel="0033235A">
            <w:delText>Annex B</w:delText>
          </w:r>
        </w:del>
      </w:ins>
      <w:del w:id="3278" w:author="Mitchell, Phillip" w:date="2023-11-29T12:24:00Z">
        <w:r w:rsidR="00560581" w:rsidRPr="008817AE" w:rsidDel="0033235A">
          <w:delText>Annex C</w:delText>
        </w:r>
      </w:del>
      <w:r w:rsidR="00424D34" w:rsidRPr="008817AE">
        <w:fldChar w:fldCharType="end"/>
      </w:r>
      <w:r w:rsidRPr="008817AE">
        <w:t>. Regional or national authorities may require this CME to fulfil the CMPE or to meet other limits (not related to the CMPE) determined by the regional or national authorities.</w:t>
      </w:r>
    </w:p>
    <w:p w14:paraId="161AF4B2" w14:textId="77777777" w:rsidR="004A7B5E" w:rsidRPr="008817AE" w:rsidRDefault="004A7B5E" w:rsidP="004A7B5E">
      <w:pPr>
        <w:pStyle w:val="Heading3"/>
      </w:pPr>
      <w:bookmarkStart w:id="3279" w:name="_Ref31196304"/>
      <w:bookmarkStart w:id="3280" w:name="_Toc159855313"/>
      <w:r w:rsidRPr="008817AE">
        <w:t>No load</w:t>
      </w:r>
      <w:bookmarkEnd w:id="3279"/>
      <w:bookmarkEnd w:id="3280"/>
    </w:p>
    <w:p w14:paraId="232A1DB1" w14:textId="77777777" w:rsidR="004A7B5E" w:rsidRPr="008817AE" w:rsidRDefault="004A7B5E" w:rsidP="004A7B5E">
      <w:pPr>
        <w:pStyle w:val="BodyText"/>
      </w:pPr>
      <w:r w:rsidRPr="008817AE">
        <w:t>No significant energy shall be registered under conditions of no load</w:t>
      </w:r>
      <w:r w:rsidR="005A3995" w:rsidRPr="008817AE">
        <w:t>.</w:t>
      </w:r>
    </w:p>
    <w:p w14:paraId="32DD5AE9" w14:textId="4E5F4AB0" w:rsidR="001541D8" w:rsidDel="00A7134E" w:rsidRDefault="001541D8" w:rsidP="001541D8">
      <w:pPr>
        <w:pStyle w:val="BodyText"/>
        <w:rPr>
          <w:del w:id="3281" w:author="Phillip" w:date="2023-08-02T16:32:00Z"/>
        </w:rPr>
      </w:pPr>
      <w:del w:id="3282" w:author="Phillip" w:date="2023-08-02T16:32:00Z">
        <w:r w:rsidRPr="008817AE" w:rsidDel="00A7134E">
          <w:delText>For demand meters, there shall be no significant registration of demand at no load. Demand values shall not exceed 0.1</w:delText>
        </w:r>
        <w:r w:rsidR="00BB5662" w:rsidRPr="008817AE" w:rsidDel="00A7134E">
          <w:delText xml:space="preserve"> </w:delText>
        </w:r>
        <w:r w:rsidRPr="008817AE" w:rsidDel="00A7134E">
          <w:delText>% of the maximum demand rating. These requirements apply to all demand values provided by the meter via the display and any data output.</w:delText>
        </w:r>
      </w:del>
    </w:p>
    <w:p w14:paraId="3EBC1609" w14:textId="7F75BA32" w:rsidR="00A7134E" w:rsidRDefault="00A7134E" w:rsidP="00A7134E">
      <w:pPr>
        <w:pStyle w:val="BodyText"/>
        <w:rPr>
          <w:ins w:id="3283" w:author="Phillip" w:date="2023-08-02T16:33:00Z"/>
        </w:rPr>
      </w:pPr>
      <w:ins w:id="3284" w:author="Phillip" w:date="2023-08-02T16:33:00Z">
        <w:r w:rsidRPr="00A7134E">
          <w:t>The maximum demand value measured under no load conditions shall not exceed 0.1 % of the maximum demand rating (I</w:t>
        </w:r>
        <w:r w:rsidRPr="00A7134E">
          <w:rPr>
            <w:vertAlign w:val="subscript"/>
          </w:rPr>
          <w:t>max</w:t>
        </w:r>
        <w:r w:rsidRPr="00A7134E">
          <w:t xml:space="preserve"> </w:t>
        </w:r>
        <w:r>
          <w:rPr>
            <w:rFonts w:cs="Times New Roman"/>
          </w:rPr>
          <w:t>×</w:t>
        </w:r>
        <w:r w:rsidRPr="00A7134E">
          <w:t xml:space="preserve"> </w:t>
        </w:r>
        <w:proofErr w:type="spellStart"/>
        <w:r w:rsidRPr="00A7134E">
          <w:t>U</w:t>
        </w:r>
        <w:r w:rsidRPr="00A7134E">
          <w:rPr>
            <w:vertAlign w:val="subscript"/>
          </w:rPr>
          <w:t>nom</w:t>
        </w:r>
        <w:proofErr w:type="spellEnd"/>
        <w:r w:rsidRPr="00A7134E">
          <w:t>). These requirements apply to all demand values provided by the meter via the display and any data output.</w:t>
        </w:r>
      </w:ins>
    </w:p>
    <w:p w14:paraId="21C1DEA7" w14:textId="10F48FF9" w:rsidR="005A3995" w:rsidRPr="008817AE" w:rsidRDefault="005A3995" w:rsidP="00A314E6">
      <w:pPr>
        <w:pStyle w:val="Note"/>
      </w:pPr>
      <w:r w:rsidRPr="008817AE">
        <w:t>Note</w:t>
      </w:r>
      <w:r w:rsidR="00DA1B30" w:rsidRPr="008817AE">
        <w:t xml:space="preserve"> 1</w:t>
      </w:r>
      <w:r w:rsidRPr="008817AE">
        <w:t>:</w:t>
      </w:r>
      <w:r w:rsidRPr="008817AE">
        <w:tab/>
        <w:t>The test procedure is specified in section</w:t>
      </w:r>
      <w:r w:rsidR="00050D7A" w:rsidRPr="008817AE">
        <w:t xml:space="preserve"> </w:t>
      </w:r>
      <w:r w:rsidR="000D5DCF" w:rsidRPr="008817AE">
        <w:t>OIML R 46-2 2.2.3</w:t>
      </w:r>
      <w:r w:rsidRPr="008817AE">
        <w:t>.</w:t>
      </w:r>
    </w:p>
    <w:p w14:paraId="25876DDC" w14:textId="71DB7786" w:rsidR="004A7B5E" w:rsidRPr="008817AE" w:rsidRDefault="004A7B5E" w:rsidP="004A7B5E">
      <w:pPr>
        <w:pStyle w:val="Note"/>
      </w:pPr>
      <w:r w:rsidRPr="008817AE">
        <w:t>Note</w:t>
      </w:r>
      <w:r w:rsidR="00DA1B30" w:rsidRPr="008817AE">
        <w:t xml:space="preserve"> 2</w:t>
      </w:r>
      <w:r w:rsidRPr="008817AE">
        <w:t>:</w:t>
      </w:r>
      <w:r w:rsidRPr="008817AE">
        <w:tab/>
        <w:t xml:space="preserve">The meter is always allowed to stop for currents below </w:t>
      </w:r>
      <w:proofErr w:type="spellStart"/>
      <w:r w:rsidRPr="008817AE">
        <w:rPr>
          <w:i/>
        </w:rPr>
        <w:t>I</w:t>
      </w:r>
      <w:r w:rsidRPr="008817AE">
        <w:rPr>
          <w:vertAlign w:val="subscript"/>
        </w:rPr>
        <w:t>st</w:t>
      </w:r>
      <w:proofErr w:type="spellEnd"/>
      <w:r w:rsidRPr="008817AE">
        <w:t>.</w:t>
      </w:r>
    </w:p>
    <w:p w14:paraId="0688AFE2" w14:textId="7FE735A2" w:rsidR="00605D0E" w:rsidRPr="008817AE" w:rsidRDefault="00605D0E" w:rsidP="00605D0E">
      <w:pPr>
        <w:pStyle w:val="Heading3"/>
      </w:pPr>
      <w:bookmarkStart w:id="3285" w:name="_Toc159855314"/>
      <w:r w:rsidRPr="008817AE">
        <w:t>Starting current</w:t>
      </w:r>
      <w:bookmarkEnd w:id="3285"/>
    </w:p>
    <w:p w14:paraId="5D06BB60" w14:textId="6415CD0B" w:rsidR="00D50BB9" w:rsidRPr="008817AE" w:rsidRDefault="002456D3" w:rsidP="00D50BB9">
      <w:pPr>
        <w:pStyle w:val="BodyText"/>
      </w:pPr>
      <w:r w:rsidRPr="008817AE">
        <w:t xml:space="preserve">With voltage circuit(s) </w:t>
      </w:r>
      <w:ins w:id="3286" w:author="Phillip" w:date="2023-08-17T14:41:00Z">
        <w:r w:rsidR="0076476C">
          <w:t xml:space="preserve">and auxiliary supply circuit(s) </w:t>
        </w:r>
      </w:ins>
      <w:r w:rsidRPr="008817AE">
        <w:t xml:space="preserve">energised at </w:t>
      </w:r>
      <w:r w:rsidR="00FC4F71" w:rsidRPr="008817AE">
        <w:t>nominal</w:t>
      </w:r>
      <w:r w:rsidRPr="008817AE">
        <w:t xml:space="preserve"> voltage, s</w:t>
      </w:r>
      <w:r w:rsidR="00D50BB9" w:rsidRPr="008817AE">
        <w:t>tatic meters shall start and continue to register at the current (and, in the case of poly</w:t>
      </w:r>
      <w:r w:rsidR="00EB64F4" w:rsidRPr="008817AE">
        <w:t>-</w:t>
      </w:r>
      <w:r w:rsidR="00D50BB9" w:rsidRPr="008817AE">
        <w:t xml:space="preserve">phase meters, with balanced load) specified </w:t>
      </w:r>
      <w:r w:rsidR="002B3DDC" w:rsidRPr="008817AE">
        <w:t>by the manufacturer</w:t>
      </w:r>
      <w:r w:rsidR="000D5DCF" w:rsidRPr="008817AE">
        <w:t>.</w:t>
      </w:r>
    </w:p>
    <w:p w14:paraId="2B93D630" w14:textId="0EA058B2" w:rsidR="002264B4" w:rsidRPr="008817AE" w:rsidRDefault="002264B4" w:rsidP="00D50BB9">
      <w:pPr>
        <w:pStyle w:val="BodyText"/>
      </w:pPr>
      <w:r w:rsidRPr="008817AE">
        <w:t>If the meter is designed for the measurement of energy in both directions, then the starting current test shall be applied with energy flowing in each direction.</w:t>
      </w:r>
    </w:p>
    <w:p w14:paraId="578E4572" w14:textId="77777777" w:rsidR="004A7B5E" w:rsidRPr="008817AE" w:rsidRDefault="00125B2F" w:rsidP="002A3B5C">
      <w:pPr>
        <w:pStyle w:val="Heading2"/>
      </w:pPr>
      <w:bookmarkStart w:id="3287" w:name="_Ref112254051"/>
      <w:bookmarkStart w:id="3288" w:name="_Ref112254052"/>
      <w:bookmarkStart w:id="3289" w:name="_Toc159855315"/>
      <w:bookmarkStart w:id="3290" w:name="_Toc182411534"/>
      <w:r w:rsidRPr="008817AE">
        <w:t>I</w:t>
      </w:r>
      <w:r w:rsidR="004A7B5E" w:rsidRPr="008817AE">
        <w:t xml:space="preserve">nfluence </w:t>
      </w:r>
      <w:proofErr w:type="gramStart"/>
      <w:r w:rsidR="007008C4" w:rsidRPr="008817AE">
        <w:t>factors</w:t>
      </w:r>
      <w:bookmarkEnd w:id="3287"/>
      <w:bookmarkEnd w:id="3288"/>
      <w:bookmarkEnd w:id="3289"/>
      <w:bookmarkEnd w:id="3290"/>
      <w:proofErr w:type="gramEnd"/>
    </w:p>
    <w:p w14:paraId="5C6B185E" w14:textId="37328CF2" w:rsidR="002453FB" w:rsidRPr="008817AE" w:rsidRDefault="00125B2F" w:rsidP="002453FB">
      <w:pPr>
        <w:pStyle w:val="Heading3"/>
      </w:pPr>
      <w:bookmarkStart w:id="3291" w:name="_Ref30686088"/>
      <w:del w:id="3292" w:author="Phillip" w:date="2023-08-04T14:56:00Z">
        <w:r w:rsidRPr="008817AE" w:rsidDel="00BE1B34">
          <w:delText xml:space="preserve">Description of the influence </w:delText>
        </w:r>
        <w:r w:rsidR="007008C4" w:rsidRPr="008817AE" w:rsidDel="00BE1B34">
          <w:delText>factors</w:delText>
        </w:r>
      </w:del>
      <w:bookmarkStart w:id="3293" w:name="_Toc159855316"/>
      <w:bookmarkEnd w:id="3291"/>
      <w:ins w:id="3294" w:author="Phillip" w:date="2023-08-04T14:56:00Z">
        <w:r w:rsidR="00BE1B34">
          <w:t>General</w:t>
        </w:r>
      </w:ins>
      <w:bookmarkEnd w:id="3293"/>
    </w:p>
    <w:p w14:paraId="1392B8B3" w14:textId="0DA2A396" w:rsidR="00EB30FB" w:rsidRPr="008817AE" w:rsidDel="00BE1B34" w:rsidRDefault="00EB30FB" w:rsidP="001F73F4">
      <w:pPr>
        <w:pStyle w:val="Heading4"/>
        <w:rPr>
          <w:del w:id="3295" w:author="Phillip" w:date="2023-08-04T14:56:00Z"/>
        </w:rPr>
      </w:pPr>
      <w:del w:id="3296" w:author="Phillip" w:date="2023-08-04T14:56:00Z">
        <w:r w:rsidRPr="008817AE" w:rsidDel="00BE1B34">
          <w:delText>General</w:delText>
        </w:r>
      </w:del>
    </w:p>
    <w:p w14:paraId="7EC469BD" w14:textId="32AA6CD8" w:rsidR="002453FB" w:rsidRPr="008817AE" w:rsidRDefault="007008C4" w:rsidP="004A7B5E">
      <w:pPr>
        <w:pStyle w:val="BodyText"/>
      </w:pPr>
      <w:r w:rsidRPr="008817AE">
        <w:t>I</w:t>
      </w:r>
      <w:r w:rsidR="00EB30FB" w:rsidRPr="008817AE">
        <w:t xml:space="preserve">nfluence </w:t>
      </w:r>
      <w:r w:rsidRPr="008817AE">
        <w:t>factors</w:t>
      </w:r>
      <w:ins w:id="3297" w:author="Phillip" w:date="2023-08-04T14:57:00Z">
        <w:r w:rsidR="00BE1B34">
          <w:t xml:space="preserve">, </w:t>
        </w:r>
      </w:ins>
      <w:del w:id="3298" w:author="Phillip" w:date="2023-08-04T14:57:00Z">
        <w:r w:rsidRPr="008817AE" w:rsidDel="00BE1B34">
          <w:delText xml:space="preserve"> and </w:delText>
        </w:r>
      </w:del>
      <w:r w:rsidRPr="008817AE">
        <w:t>their value ranges</w:t>
      </w:r>
      <w:ins w:id="3299" w:author="Phillip" w:date="2023-08-04T14:57:00Z">
        <w:r w:rsidR="00BE1B34">
          <w:t xml:space="preserve"> and applicability</w:t>
        </w:r>
      </w:ins>
      <w:r w:rsidRPr="008817AE">
        <w:t xml:space="preserve"> </w:t>
      </w:r>
      <w:r w:rsidR="00EB30FB" w:rsidRPr="008817AE">
        <w:t xml:space="preserve">are listed under Rated Operating Conditions (see </w:t>
      </w:r>
      <w:r w:rsidR="00424D34" w:rsidRPr="008817AE">
        <w:fldChar w:fldCharType="begin"/>
      </w:r>
      <w:r w:rsidR="00424D34" w:rsidRPr="008817AE">
        <w:instrText xml:space="preserve"> REF _Ref30682887 \r </w:instrText>
      </w:r>
      <w:r w:rsidR="008817AE">
        <w:instrText xml:space="preserve"> \* MERGEFORMAT </w:instrText>
      </w:r>
      <w:r w:rsidR="00424D34" w:rsidRPr="008817AE">
        <w:fldChar w:fldCharType="separate"/>
      </w:r>
      <w:r w:rsidR="0033235A">
        <w:t>6.1</w:t>
      </w:r>
      <w:r w:rsidR="00424D34" w:rsidRPr="008817AE">
        <w:fldChar w:fldCharType="end"/>
      </w:r>
      <w:r w:rsidR="00EB30FB" w:rsidRPr="008817AE">
        <w:t>)</w:t>
      </w:r>
      <w:r w:rsidR="002453FB" w:rsidRPr="008817AE">
        <w:t>.</w:t>
      </w:r>
      <w:r w:rsidRPr="008817AE">
        <w:t xml:space="preserve"> </w:t>
      </w:r>
      <w:del w:id="3300" w:author="Phillip" w:date="2023-08-04T14:57:00Z">
        <w:r w:rsidRPr="00BE1B34" w:rsidDel="00BE1B34">
          <w:delText xml:space="preserve">Some additional details such as value ranges and scope of applicability to different meters </w:delText>
        </w:r>
        <w:r w:rsidR="0001657C" w:rsidRPr="00BE1B34" w:rsidDel="00BE1B34">
          <w:delText>are</w:delText>
        </w:r>
        <w:r w:rsidRPr="00BE1B34" w:rsidDel="00BE1B34">
          <w:delText xml:space="preserve"> described below. </w:delText>
        </w:r>
        <w:r w:rsidR="00EB30FB" w:rsidRPr="00BE1B34" w:rsidDel="00BE1B34">
          <w:delText xml:space="preserve">Unless otherwise </w:delText>
        </w:r>
        <w:r w:rsidRPr="00BE1B34" w:rsidDel="00BE1B34">
          <w:delText xml:space="preserve">stated </w:delText>
        </w:r>
        <w:r w:rsidR="00EB30FB" w:rsidRPr="00BE1B34" w:rsidDel="00BE1B34">
          <w:delText xml:space="preserve">below, the influence </w:delText>
        </w:r>
        <w:r w:rsidRPr="00BE1B34" w:rsidDel="00BE1B34">
          <w:delText xml:space="preserve">factors </w:delText>
        </w:r>
        <w:r w:rsidR="00EB30FB" w:rsidRPr="00BE1B34" w:rsidDel="00BE1B34">
          <w:delText>apply to all meters.</w:delText>
        </w:r>
      </w:del>
    </w:p>
    <w:p w14:paraId="50197923" w14:textId="5F01C521" w:rsidR="007008C4" w:rsidRPr="008817AE" w:rsidRDefault="007008C4" w:rsidP="004A7B5E">
      <w:pPr>
        <w:pStyle w:val="BodyText"/>
      </w:pPr>
      <w:r w:rsidRPr="008817AE">
        <w:t xml:space="preserve">Influence factors shall not unduly affect the performance of the meter. Allowed effects of influence factors are </w:t>
      </w:r>
      <w:r w:rsidR="0001657C" w:rsidRPr="008817AE">
        <w:t>specified in</w:t>
      </w:r>
      <w:del w:id="3301" w:author="Phillip" w:date="2023-08-21T13:16:00Z">
        <w:r w:rsidR="0001657C" w:rsidRPr="008817AE" w:rsidDel="00714DB9">
          <w:delText xml:space="preserve"> </w:delText>
        </w:r>
        <w:r w:rsidR="00424D34" w:rsidRPr="008817AE" w:rsidDel="00714DB9">
          <w:fldChar w:fldCharType="begin"/>
        </w:r>
        <w:r w:rsidR="00424D34" w:rsidRPr="008817AE" w:rsidDel="00714DB9">
          <w:delInstrText xml:space="preserve"> REF _Ref30683771 \r </w:delInstrText>
        </w:r>
        <w:r w:rsidR="008817AE" w:rsidDel="00714DB9">
          <w:delInstrText xml:space="preserve"> \* MERGEFORMAT </w:delInstrText>
        </w:r>
        <w:r w:rsidR="00424D34" w:rsidRPr="008817AE" w:rsidDel="00714DB9">
          <w:fldChar w:fldCharType="separate"/>
        </w:r>
      </w:del>
      <w:del w:id="3302" w:author="Phillip" w:date="2023-08-21T13:12:00Z">
        <w:r w:rsidR="000D5DCF" w:rsidRPr="008817AE" w:rsidDel="00714DB9">
          <w:delText>6.3.2</w:delText>
        </w:r>
      </w:del>
      <w:del w:id="3303" w:author="Phillip" w:date="2023-08-21T13:16:00Z">
        <w:r w:rsidR="00424D34" w:rsidRPr="008817AE" w:rsidDel="00714DB9">
          <w:fldChar w:fldCharType="end"/>
        </w:r>
      </w:del>
      <w:ins w:id="3304" w:author="Phillip" w:date="2023-08-21T13:16:00Z">
        <w:r w:rsidR="00714DB9">
          <w:t xml:space="preserve"> </w:t>
        </w:r>
        <w:r w:rsidR="00714DB9">
          <w:fldChar w:fldCharType="begin"/>
        </w:r>
        <w:r w:rsidR="00714DB9">
          <w:instrText xml:space="preserve"> REF _Ref143516233 \r </w:instrText>
        </w:r>
      </w:ins>
      <w:r w:rsidR="00714DB9">
        <w:fldChar w:fldCharType="separate"/>
      </w:r>
      <w:ins w:id="3305" w:author="Mitchell, Phillip" w:date="2023-11-29T12:24:00Z">
        <w:r w:rsidR="0033235A">
          <w:t>6.3.2</w:t>
        </w:r>
      </w:ins>
      <w:ins w:id="3306" w:author="Phillip" w:date="2023-08-21T13:16:00Z">
        <w:r w:rsidR="00714DB9">
          <w:fldChar w:fldCharType="end"/>
        </w:r>
      </w:ins>
      <w:r w:rsidR="0001657C" w:rsidRPr="008817AE">
        <w:t>.</w:t>
      </w:r>
    </w:p>
    <w:p w14:paraId="7086D924" w14:textId="1749E608" w:rsidR="00BF6F75" w:rsidRPr="008817AE" w:rsidDel="00FD670B" w:rsidRDefault="00BF6F75" w:rsidP="00A64537">
      <w:pPr>
        <w:pStyle w:val="Heading4"/>
        <w:rPr>
          <w:del w:id="3307" w:author="Phillip" w:date="2023-08-04T13:09:00Z"/>
        </w:rPr>
      </w:pPr>
      <w:del w:id="3308" w:author="Phillip" w:date="2023-08-04T13:09:00Z">
        <w:r w:rsidRPr="008817AE" w:rsidDel="00FD670B">
          <w:delText>Temperature</w:delText>
        </w:r>
        <w:bookmarkStart w:id="3309" w:name="_Toc159855317"/>
        <w:bookmarkStart w:id="3310" w:name="_Toc159855839"/>
        <w:bookmarkEnd w:id="3309"/>
        <w:bookmarkEnd w:id="3310"/>
      </w:del>
    </w:p>
    <w:tbl>
      <w:tblPr>
        <w:tblStyle w:val="TableGrid"/>
        <w:tblW w:w="0" w:type="auto"/>
        <w:tblLayout w:type="fixed"/>
        <w:tblLook w:val="04A0" w:firstRow="1" w:lastRow="0" w:firstColumn="1" w:lastColumn="0" w:noHBand="0" w:noVBand="1"/>
      </w:tblPr>
      <w:tblGrid>
        <w:gridCol w:w="1413"/>
        <w:gridCol w:w="8215"/>
      </w:tblGrid>
      <w:tr w:rsidR="00602A02" w:rsidRPr="008817AE" w:rsidDel="00FD670B" w14:paraId="411C2F77" w14:textId="68E0CEAD" w:rsidTr="00602A02">
        <w:trPr>
          <w:del w:id="3311" w:author="Phillip" w:date="2023-08-04T13:09:00Z"/>
        </w:trPr>
        <w:tc>
          <w:tcPr>
            <w:tcW w:w="1413" w:type="dxa"/>
          </w:tcPr>
          <w:p w14:paraId="0323D2EE" w14:textId="7524B6F9" w:rsidR="00602A02" w:rsidRPr="008817AE" w:rsidDel="00FD670B" w:rsidRDefault="00602A02" w:rsidP="00602A02">
            <w:pPr>
              <w:pStyle w:val="TABLE-cell"/>
              <w:keepNext/>
              <w:rPr>
                <w:del w:id="3312" w:author="Phillip" w:date="2023-08-04T13:09:00Z"/>
              </w:rPr>
            </w:pPr>
            <w:del w:id="3313" w:author="Phillip" w:date="2023-08-04T13:09:00Z">
              <w:r w:rsidRPr="008817AE" w:rsidDel="00FD670B">
                <w:delText>Description:</w:delText>
              </w:r>
              <w:bookmarkStart w:id="3314" w:name="_Toc159855318"/>
              <w:bookmarkStart w:id="3315" w:name="_Toc159855840"/>
              <w:bookmarkEnd w:id="3314"/>
              <w:bookmarkEnd w:id="3315"/>
            </w:del>
          </w:p>
        </w:tc>
        <w:tc>
          <w:tcPr>
            <w:tcW w:w="8215" w:type="dxa"/>
          </w:tcPr>
          <w:p w14:paraId="105FAA7D" w14:textId="4FCC3A2E" w:rsidR="00602A02" w:rsidRPr="008817AE" w:rsidDel="00FD670B" w:rsidRDefault="00602A02" w:rsidP="00354CE6">
            <w:pPr>
              <w:pStyle w:val="TABLE-cell"/>
              <w:keepNext/>
              <w:rPr>
                <w:del w:id="3316" w:author="Phillip" w:date="2023-08-04T13:09:00Z"/>
              </w:rPr>
            </w:pPr>
            <w:del w:id="3317" w:author="Phillip" w:date="2023-08-04T13:09:00Z">
              <w:r w:rsidRPr="008817AE" w:rsidDel="00FD670B">
                <w:delText>Ambient temperature.</w:delText>
              </w:r>
              <w:bookmarkStart w:id="3318" w:name="_Toc159855319"/>
              <w:bookmarkStart w:id="3319" w:name="_Toc159855841"/>
              <w:bookmarkEnd w:id="3318"/>
              <w:bookmarkEnd w:id="3319"/>
            </w:del>
          </w:p>
        </w:tc>
        <w:bookmarkStart w:id="3320" w:name="_Toc159855320"/>
        <w:bookmarkStart w:id="3321" w:name="_Toc159855842"/>
        <w:bookmarkEnd w:id="3320"/>
        <w:bookmarkEnd w:id="3321"/>
      </w:tr>
      <w:tr w:rsidR="00602A02" w:rsidRPr="008817AE" w:rsidDel="00FD670B" w14:paraId="6E58C438" w14:textId="097E0AE2" w:rsidTr="00602A02">
        <w:trPr>
          <w:del w:id="3322" w:author="Phillip" w:date="2023-08-04T13:09:00Z"/>
        </w:trPr>
        <w:tc>
          <w:tcPr>
            <w:tcW w:w="1413" w:type="dxa"/>
          </w:tcPr>
          <w:p w14:paraId="7155BF98" w14:textId="3DA30D51" w:rsidR="00602A02" w:rsidRPr="008817AE" w:rsidDel="00FD670B" w:rsidRDefault="00602A02" w:rsidP="00602A02">
            <w:pPr>
              <w:pStyle w:val="TABLE-cell"/>
              <w:rPr>
                <w:del w:id="3323" w:author="Phillip" w:date="2023-08-04T13:09:00Z"/>
              </w:rPr>
            </w:pPr>
            <w:del w:id="3324" w:author="Phillip" w:date="2023-08-04T13:09:00Z">
              <w:r w:rsidRPr="008817AE" w:rsidDel="00FD670B">
                <w:delText>Value range:</w:delText>
              </w:r>
              <w:bookmarkStart w:id="3325" w:name="_Toc159855321"/>
              <w:bookmarkStart w:id="3326" w:name="_Toc159855843"/>
              <w:bookmarkEnd w:id="3325"/>
              <w:bookmarkEnd w:id="3326"/>
            </w:del>
          </w:p>
        </w:tc>
        <w:tc>
          <w:tcPr>
            <w:tcW w:w="8215" w:type="dxa"/>
          </w:tcPr>
          <w:p w14:paraId="3737AF9C" w14:textId="1E324497" w:rsidR="00602A02" w:rsidRPr="008817AE" w:rsidDel="00FD670B" w:rsidRDefault="00354CE6" w:rsidP="00602A02">
            <w:pPr>
              <w:pStyle w:val="TABLE-cell"/>
              <w:tabs>
                <w:tab w:val="left" w:pos="2730"/>
              </w:tabs>
              <w:rPr>
                <w:del w:id="3327" w:author="Phillip" w:date="2023-08-04T13:09:00Z"/>
                <w:i/>
                <w:lang w:val="en-AU"/>
              </w:rPr>
            </w:pPr>
            <w:del w:id="3328" w:author="Phillip" w:date="2023-08-04T13:09:00Z">
              <w:r w:rsidRPr="008817AE" w:rsidDel="00FD670B">
                <w:rPr>
                  <w:lang w:val="en-AU"/>
                </w:rPr>
                <w:delText>Lower to upper temperature limit.</w:delText>
              </w:r>
              <w:bookmarkStart w:id="3329" w:name="_Toc159855322"/>
              <w:bookmarkStart w:id="3330" w:name="_Toc159855844"/>
              <w:bookmarkEnd w:id="3329"/>
              <w:bookmarkEnd w:id="3330"/>
            </w:del>
          </w:p>
        </w:tc>
        <w:bookmarkStart w:id="3331" w:name="_Toc159855323"/>
        <w:bookmarkStart w:id="3332" w:name="_Toc159855845"/>
        <w:bookmarkEnd w:id="3331"/>
        <w:bookmarkEnd w:id="3332"/>
      </w:tr>
    </w:tbl>
    <w:p w14:paraId="7C4908C1" w14:textId="4CD08BEA" w:rsidR="00A64537" w:rsidRPr="008817AE" w:rsidDel="00FD670B" w:rsidRDefault="00A64537" w:rsidP="00A64537">
      <w:pPr>
        <w:pStyle w:val="Heading4"/>
        <w:rPr>
          <w:del w:id="3333" w:author="Phillip" w:date="2023-08-04T13:14:00Z"/>
        </w:rPr>
      </w:pPr>
      <w:del w:id="3334" w:author="Phillip" w:date="2023-08-04T13:14:00Z">
        <w:r w:rsidRPr="008817AE" w:rsidDel="00FD670B">
          <w:delText>Self-heating</w:delText>
        </w:r>
        <w:bookmarkStart w:id="3335" w:name="_Toc159855324"/>
        <w:bookmarkStart w:id="3336" w:name="_Toc159855846"/>
        <w:bookmarkEnd w:id="3335"/>
        <w:bookmarkEnd w:id="3336"/>
      </w:del>
    </w:p>
    <w:tbl>
      <w:tblPr>
        <w:tblStyle w:val="TableGrid"/>
        <w:tblW w:w="0" w:type="auto"/>
        <w:tblLayout w:type="fixed"/>
        <w:tblLook w:val="04A0" w:firstRow="1" w:lastRow="0" w:firstColumn="1" w:lastColumn="0" w:noHBand="0" w:noVBand="1"/>
      </w:tblPr>
      <w:tblGrid>
        <w:gridCol w:w="1555"/>
        <w:gridCol w:w="8073"/>
      </w:tblGrid>
      <w:tr w:rsidR="00354CE6" w:rsidRPr="008817AE" w:rsidDel="00FD670B" w14:paraId="3B40993C" w14:textId="2F8D9FD9" w:rsidTr="00354CE6">
        <w:trPr>
          <w:del w:id="3337" w:author="Phillip" w:date="2023-08-04T13:14:00Z"/>
        </w:trPr>
        <w:tc>
          <w:tcPr>
            <w:tcW w:w="1555" w:type="dxa"/>
          </w:tcPr>
          <w:p w14:paraId="3EA3F169" w14:textId="14BBAF5A" w:rsidR="00354CE6" w:rsidRPr="008817AE" w:rsidDel="00FD670B" w:rsidRDefault="00354CE6" w:rsidP="00BF661D">
            <w:pPr>
              <w:pStyle w:val="TABLE-cell"/>
              <w:keepNext/>
              <w:rPr>
                <w:del w:id="3338" w:author="Phillip" w:date="2023-08-04T13:14:00Z"/>
              </w:rPr>
            </w:pPr>
            <w:bookmarkStart w:id="3339" w:name="_Hlk142047197"/>
            <w:del w:id="3340" w:author="Phillip" w:date="2023-08-04T13:14:00Z">
              <w:r w:rsidRPr="008817AE" w:rsidDel="00FD670B">
                <w:delText>Description:</w:delText>
              </w:r>
              <w:bookmarkStart w:id="3341" w:name="_Toc159855325"/>
              <w:bookmarkStart w:id="3342" w:name="_Toc159855847"/>
              <w:bookmarkEnd w:id="3341"/>
              <w:bookmarkEnd w:id="3342"/>
            </w:del>
          </w:p>
        </w:tc>
        <w:tc>
          <w:tcPr>
            <w:tcW w:w="8073" w:type="dxa"/>
          </w:tcPr>
          <w:p w14:paraId="32712FB9" w14:textId="65C41CB1" w:rsidR="00354CE6" w:rsidRPr="008817AE" w:rsidDel="00FD670B" w:rsidRDefault="00354CE6" w:rsidP="00BF661D">
            <w:pPr>
              <w:pStyle w:val="TABLE-cell"/>
              <w:keepNext/>
              <w:rPr>
                <w:del w:id="3343" w:author="Phillip" w:date="2023-08-04T13:14:00Z"/>
              </w:rPr>
            </w:pPr>
            <w:del w:id="3344" w:author="Phillip" w:date="2023-08-04T13:14:00Z">
              <w:r w:rsidRPr="008817AE" w:rsidDel="00FD670B">
                <w:delText>Heat generated by the meter itself during operation</w:delText>
              </w:r>
              <w:bookmarkStart w:id="3345" w:name="_Toc159855326"/>
              <w:bookmarkStart w:id="3346" w:name="_Toc159855848"/>
              <w:bookmarkEnd w:id="3345"/>
              <w:bookmarkEnd w:id="3346"/>
            </w:del>
          </w:p>
        </w:tc>
        <w:bookmarkStart w:id="3347" w:name="_Toc159855327"/>
        <w:bookmarkStart w:id="3348" w:name="_Toc159855849"/>
        <w:bookmarkEnd w:id="3347"/>
        <w:bookmarkEnd w:id="3348"/>
      </w:tr>
      <w:tr w:rsidR="00354CE6" w:rsidRPr="008817AE" w:rsidDel="00FD670B" w14:paraId="3814472A" w14:textId="3E7342EB" w:rsidTr="00354CE6">
        <w:trPr>
          <w:del w:id="3349" w:author="Phillip" w:date="2023-08-04T13:14:00Z"/>
        </w:trPr>
        <w:tc>
          <w:tcPr>
            <w:tcW w:w="1555" w:type="dxa"/>
          </w:tcPr>
          <w:p w14:paraId="38436226" w14:textId="39A0F262" w:rsidR="00354CE6" w:rsidRPr="008817AE" w:rsidDel="00FD670B" w:rsidRDefault="00354CE6" w:rsidP="00BF661D">
            <w:pPr>
              <w:pStyle w:val="TABLE-cell"/>
              <w:rPr>
                <w:del w:id="3350" w:author="Phillip" w:date="2023-08-04T13:14:00Z"/>
              </w:rPr>
            </w:pPr>
            <w:del w:id="3351" w:author="Phillip" w:date="2023-08-04T13:14:00Z">
              <w:r w:rsidRPr="008817AE" w:rsidDel="00FD670B">
                <w:delText>Value range:</w:delText>
              </w:r>
              <w:bookmarkStart w:id="3352" w:name="_Toc159855328"/>
              <w:bookmarkStart w:id="3353" w:name="_Toc159855850"/>
              <w:bookmarkEnd w:id="3352"/>
              <w:bookmarkEnd w:id="3353"/>
            </w:del>
          </w:p>
        </w:tc>
        <w:tc>
          <w:tcPr>
            <w:tcW w:w="8073" w:type="dxa"/>
          </w:tcPr>
          <w:p w14:paraId="0C190CFF" w14:textId="438E2020" w:rsidR="00354CE6" w:rsidRPr="008817AE" w:rsidDel="00FD670B" w:rsidRDefault="00354CE6" w:rsidP="00BF661D">
            <w:pPr>
              <w:pStyle w:val="TABLE-cell"/>
              <w:tabs>
                <w:tab w:val="left" w:pos="2730"/>
              </w:tabs>
              <w:rPr>
                <w:del w:id="3354" w:author="Phillip" w:date="2023-08-04T13:14:00Z"/>
                <w:i/>
                <w:lang w:val="en-AU"/>
              </w:rPr>
            </w:pPr>
            <w:del w:id="3355" w:author="Phillip" w:date="2023-08-04T13:14:00Z">
              <w:r w:rsidRPr="008817AE" w:rsidDel="00FD670B">
                <w:delText xml:space="preserve">Continuous current flowing through the meter at </w:delText>
              </w:r>
              <w:r w:rsidRPr="008817AE" w:rsidDel="00FD670B">
                <w:rPr>
                  <w:i/>
                </w:rPr>
                <w:delText>I</w:delText>
              </w:r>
              <w:r w:rsidRPr="008817AE" w:rsidDel="00FD670B">
                <w:rPr>
                  <w:vertAlign w:val="subscript"/>
                </w:rPr>
                <w:delText>max</w:delText>
              </w:r>
              <w:bookmarkStart w:id="3356" w:name="_Toc159855329"/>
              <w:bookmarkStart w:id="3357" w:name="_Toc159855851"/>
              <w:bookmarkEnd w:id="3356"/>
              <w:bookmarkEnd w:id="3357"/>
            </w:del>
          </w:p>
        </w:tc>
        <w:bookmarkStart w:id="3358" w:name="_Toc159855330"/>
        <w:bookmarkStart w:id="3359" w:name="_Toc159855852"/>
        <w:bookmarkEnd w:id="3358"/>
        <w:bookmarkEnd w:id="3359"/>
      </w:tr>
    </w:tbl>
    <w:bookmarkEnd w:id="3339"/>
    <w:p w14:paraId="2B898E84" w14:textId="3BE90B53" w:rsidR="00547889" w:rsidRPr="008817AE" w:rsidDel="00FD670B" w:rsidRDefault="00547889" w:rsidP="00547889">
      <w:pPr>
        <w:pStyle w:val="Heading4"/>
        <w:rPr>
          <w:del w:id="3360" w:author="Phillip" w:date="2023-08-04T13:17:00Z"/>
        </w:rPr>
      </w:pPr>
      <w:del w:id="3361" w:author="Phillip" w:date="2023-08-04T13:17:00Z">
        <w:r w:rsidRPr="008817AE" w:rsidDel="00FD670B">
          <w:delText>Load balance</w:delText>
        </w:r>
        <w:bookmarkStart w:id="3362" w:name="_Toc159855331"/>
        <w:bookmarkStart w:id="3363" w:name="_Toc159855853"/>
        <w:bookmarkEnd w:id="3362"/>
        <w:bookmarkEnd w:id="3363"/>
      </w:del>
    </w:p>
    <w:tbl>
      <w:tblPr>
        <w:tblStyle w:val="TableGrid"/>
        <w:tblW w:w="0" w:type="auto"/>
        <w:tblLayout w:type="fixed"/>
        <w:tblLook w:val="04A0" w:firstRow="1" w:lastRow="0" w:firstColumn="1" w:lastColumn="0" w:noHBand="0" w:noVBand="1"/>
      </w:tblPr>
      <w:tblGrid>
        <w:gridCol w:w="1555"/>
        <w:gridCol w:w="8073"/>
      </w:tblGrid>
      <w:tr w:rsidR="001D05E3" w:rsidRPr="008817AE" w:rsidDel="00FD670B" w14:paraId="23402664" w14:textId="76E2407C" w:rsidTr="00BF661D">
        <w:trPr>
          <w:del w:id="3364" w:author="Phillip" w:date="2023-08-04T13:17:00Z"/>
        </w:trPr>
        <w:tc>
          <w:tcPr>
            <w:tcW w:w="1555" w:type="dxa"/>
          </w:tcPr>
          <w:p w14:paraId="6B1E596A" w14:textId="021175C6" w:rsidR="001D05E3" w:rsidRPr="008817AE" w:rsidDel="00FD670B" w:rsidRDefault="001D05E3" w:rsidP="00BF661D">
            <w:pPr>
              <w:pStyle w:val="TABLE-cell"/>
              <w:keepNext/>
              <w:rPr>
                <w:del w:id="3365" w:author="Phillip" w:date="2023-08-04T13:17:00Z"/>
              </w:rPr>
            </w:pPr>
            <w:del w:id="3366" w:author="Phillip" w:date="2023-08-04T13:17:00Z">
              <w:r w:rsidRPr="008817AE" w:rsidDel="00FD670B">
                <w:delText>Description:</w:delText>
              </w:r>
              <w:bookmarkStart w:id="3367" w:name="_Toc159855332"/>
              <w:bookmarkStart w:id="3368" w:name="_Toc159855854"/>
              <w:bookmarkEnd w:id="3367"/>
              <w:bookmarkEnd w:id="3368"/>
            </w:del>
          </w:p>
        </w:tc>
        <w:tc>
          <w:tcPr>
            <w:tcW w:w="8073" w:type="dxa"/>
          </w:tcPr>
          <w:p w14:paraId="065919D1" w14:textId="1309B7F0" w:rsidR="001D05E3" w:rsidRPr="008817AE" w:rsidDel="00FD670B" w:rsidRDefault="001D05E3" w:rsidP="00BF661D">
            <w:pPr>
              <w:pStyle w:val="TABLE-cell"/>
              <w:keepNext/>
              <w:rPr>
                <w:del w:id="3369" w:author="Phillip" w:date="2023-08-04T13:17:00Z"/>
              </w:rPr>
            </w:pPr>
            <w:del w:id="3370" w:author="Phillip" w:date="2023-08-04T13:17:00Z">
              <w:r w:rsidRPr="008817AE" w:rsidDel="00FD670B">
                <w:delText>Unequal currents in each current circuit caused by different devices or loads.</w:delText>
              </w:r>
              <w:bookmarkStart w:id="3371" w:name="_Toc159855333"/>
              <w:bookmarkStart w:id="3372" w:name="_Toc159855855"/>
              <w:bookmarkEnd w:id="3371"/>
              <w:bookmarkEnd w:id="3372"/>
            </w:del>
          </w:p>
        </w:tc>
        <w:bookmarkStart w:id="3373" w:name="_Toc159855334"/>
        <w:bookmarkStart w:id="3374" w:name="_Toc159855856"/>
        <w:bookmarkEnd w:id="3373"/>
        <w:bookmarkEnd w:id="3374"/>
      </w:tr>
      <w:tr w:rsidR="00354CE6" w:rsidRPr="008817AE" w:rsidDel="00FD670B" w14:paraId="62E4A279" w14:textId="5951D696" w:rsidTr="00354CE6">
        <w:trPr>
          <w:del w:id="3375" w:author="Phillip" w:date="2023-08-04T13:17:00Z"/>
        </w:trPr>
        <w:tc>
          <w:tcPr>
            <w:tcW w:w="1555" w:type="dxa"/>
          </w:tcPr>
          <w:p w14:paraId="0BD32F24" w14:textId="75DAF082" w:rsidR="00354CE6" w:rsidRPr="008817AE" w:rsidDel="00FD670B" w:rsidRDefault="001D05E3" w:rsidP="00E70193">
            <w:pPr>
              <w:pStyle w:val="TABLE-cell"/>
              <w:rPr>
                <w:del w:id="3376" w:author="Phillip" w:date="2023-08-04T13:17:00Z"/>
              </w:rPr>
            </w:pPr>
            <w:del w:id="3377" w:author="Phillip" w:date="2023-08-04T13:17:00Z">
              <w:r w:rsidRPr="008817AE" w:rsidDel="00FD670B">
                <w:delText>V</w:delText>
              </w:r>
              <w:r w:rsidR="00354CE6" w:rsidRPr="008817AE" w:rsidDel="00FD670B">
                <w:delText>alue range:</w:delText>
              </w:r>
              <w:bookmarkStart w:id="3378" w:name="_Toc159855335"/>
              <w:bookmarkStart w:id="3379" w:name="_Toc159855857"/>
              <w:bookmarkEnd w:id="3378"/>
              <w:bookmarkEnd w:id="3379"/>
            </w:del>
          </w:p>
        </w:tc>
        <w:tc>
          <w:tcPr>
            <w:tcW w:w="8073" w:type="dxa"/>
          </w:tcPr>
          <w:p w14:paraId="3FC425A3" w14:textId="2EDC6D17" w:rsidR="00354CE6" w:rsidRPr="008817AE" w:rsidDel="00FD670B" w:rsidRDefault="00E70193" w:rsidP="00BF661D">
            <w:pPr>
              <w:pStyle w:val="TABLE-cell"/>
              <w:tabs>
                <w:tab w:val="left" w:pos="2730"/>
              </w:tabs>
              <w:rPr>
                <w:del w:id="3380" w:author="Phillip" w:date="2023-08-04T13:17:00Z"/>
                <w:i/>
                <w:lang w:val="en-AU"/>
              </w:rPr>
            </w:pPr>
            <w:del w:id="3381" w:author="Phillip" w:date="2023-08-04T13:17:00Z">
              <w:r w:rsidRPr="008817AE" w:rsidDel="00FD670B">
                <w:delText>Current in one current circuit only.</w:delText>
              </w:r>
              <w:bookmarkStart w:id="3382" w:name="_Toc159855336"/>
              <w:bookmarkStart w:id="3383" w:name="_Toc159855858"/>
              <w:bookmarkEnd w:id="3382"/>
              <w:bookmarkEnd w:id="3383"/>
            </w:del>
          </w:p>
        </w:tc>
        <w:bookmarkStart w:id="3384" w:name="_Toc159855337"/>
        <w:bookmarkStart w:id="3385" w:name="_Toc159855859"/>
        <w:bookmarkEnd w:id="3384"/>
        <w:bookmarkEnd w:id="3385"/>
      </w:tr>
      <w:tr w:rsidR="00354CE6" w:rsidRPr="008817AE" w:rsidDel="00FD670B" w14:paraId="0503C6CE" w14:textId="79772BD1" w:rsidTr="00354CE6">
        <w:trPr>
          <w:del w:id="3386" w:author="Phillip" w:date="2023-08-04T13:17:00Z"/>
        </w:trPr>
        <w:tc>
          <w:tcPr>
            <w:tcW w:w="1555" w:type="dxa"/>
          </w:tcPr>
          <w:p w14:paraId="1A1F898E" w14:textId="6B753ABF" w:rsidR="00354CE6" w:rsidRPr="008817AE" w:rsidDel="00FD670B" w:rsidRDefault="00354CE6" w:rsidP="00BF661D">
            <w:pPr>
              <w:pStyle w:val="TABLE-cell"/>
              <w:rPr>
                <w:del w:id="3387" w:author="Phillip" w:date="2023-08-04T13:17:00Z"/>
              </w:rPr>
            </w:pPr>
            <w:del w:id="3388" w:author="Phillip" w:date="2023-08-04T13:17:00Z">
              <w:r w:rsidRPr="008817AE" w:rsidDel="00FD670B">
                <w:delText>Applicability:</w:delText>
              </w:r>
              <w:bookmarkStart w:id="3389" w:name="_Toc159855338"/>
              <w:bookmarkStart w:id="3390" w:name="_Toc159855860"/>
              <w:bookmarkEnd w:id="3389"/>
              <w:bookmarkEnd w:id="3390"/>
            </w:del>
          </w:p>
        </w:tc>
        <w:tc>
          <w:tcPr>
            <w:tcW w:w="8073" w:type="dxa"/>
          </w:tcPr>
          <w:p w14:paraId="46ECC9BA" w14:textId="56A7ABD0" w:rsidR="00354CE6" w:rsidRPr="008817AE" w:rsidDel="00FD670B" w:rsidRDefault="00354CE6" w:rsidP="00BF661D">
            <w:pPr>
              <w:pStyle w:val="TABLE-cell"/>
              <w:tabs>
                <w:tab w:val="left" w:pos="2730"/>
              </w:tabs>
              <w:rPr>
                <w:del w:id="3391" w:author="Phillip" w:date="2023-08-04T13:17:00Z"/>
              </w:rPr>
            </w:pPr>
            <w:del w:id="3392" w:author="Phillip" w:date="2023-08-04T13:17:00Z">
              <w:r w:rsidRPr="008817AE" w:rsidDel="00FD670B">
                <w:delText>Only applicable for poly-phase meters and single-phase 3-wire meters</w:delText>
              </w:r>
              <w:bookmarkStart w:id="3393" w:name="_Toc159855339"/>
              <w:bookmarkStart w:id="3394" w:name="_Toc159855861"/>
              <w:bookmarkEnd w:id="3393"/>
              <w:bookmarkEnd w:id="3394"/>
            </w:del>
          </w:p>
        </w:tc>
        <w:bookmarkStart w:id="3395" w:name="_Toc159855340"/>
        <w:bookmarkStart w:id="3396" w:name="_Toc159855862"/>
        <w:bookmarkEnd w:id="3395"/>
        <w:bookmarkEnd w:id="3396"/>
      </w:tr>
    </w:tbl>
    <w:p w14:paraId="79837DCA" w14:textId="413C59D5" w:rsidR="009B415C" w:rsidRPr="008817AE" w:rsidDel="00FD670B" w:rsidRDefault="00425408" w:rsidP="009B415C">
      <w:pPr>
        <w:pStyle w:val="Heading4"/>
        <w:rPr>
          <w:del w:id="3397" w:author="Phillip" w:date="2023-08-04T13:18:00Z"/>
        </w:rPr>
      </w:pPr>
      <w:bookmarkStart w:id="3398" w:name="_Ref30675248"/>
      <w:del w:id="3399" w:author="Phillip" w:date="2023-08-04T13:18:00Z">
        <w:r w:rsidRPr="008817AE" w:rsidDel="00FD670B">
          <w:delText>Harmonics</w:delText>
        </w:r>
        <w:bookmarkStart w:id="3400" w:name="_Toc159855341"/>
        <w:bookmarkStart w:id="3401" w:name="_Toc159855863"/>
        <w:bookmarkEnd w:id="3398"/>
        <w:bookmarkEnd w:id="3400"/>
        <w:bookmarkEnd w:id="3401"/>
      </w:del>
    </w:p>
    <w:tbl>
      <w:tblPr>
        <w:tblStyle w:val="TableGrid"/>
        <w:tblW w:w="0" w:type="auto"/>
        <w:tblLayout w:type="fixed"/>
        <w:tblLook w:val="04A0" w:firstRow="1" w:lastRow="0" w:firstColumn="1" w:lastColumn="0" w:noHBand="0" w:noVBand="1"/>
      </w:tblPr>
      <w:tblGrid>
        <w:gridCol w:w="1555"/>
        <w:gridCol w:w="8073"/>
      </w:tblGrid>
      <w:tr w:rsidR="00E70193" w:rsidRPr="008817AE" w:rsidDel="00FD670B" w14:paraId="196909B7" w14:textId="3BBBCF57" w:rsidTr="00BF661D">
        <w:trPr>
          <w:del w:id="3402" w:author="Phillip" w:date="2023-08-04T13:18:00Z"/>
        </w:trPr>
        <w:tc>
          <w:tcPr>
            <w:tcW w:w="1555" w:type="dxa"/>
          </w:tcPr>
          <w:p w14:paraId="2F8CE467" w14:textId="4C23AE39" w:rsidR="00E70193" w:rsidRPr="008817AE" w:rsidDel="00FD670B" w:rsidRDefault="00E70193" w:rsidP="00BF661D">
            <w:pPr>
              <w:pStyle w:val="TABLE-cell"/>
              <w:keepNext/>
              <w:rPr>
                <w:del w:id="3403" w:author="Phillip" w:date="2023-08-04T13:18:00Z"/>
              </w:rPr>
            </w:pPr>
            <w:del w:id="3404" w:author="Phillip" w:date="2023-08-04T13:18:00Z">
              <w:r w:rsidRPr="008817AE" w:rsidDel="00FD670B">
                <w:delText>Description:</w:delText>
              </w:r>
              <w:bookmarkStart w:id="3405" w:name="_Toc159855342"/>
              <w:bookmarkStart w:id="3406" w:name="_Toc159855864"/>
              <w:bookmarkEnd w:id="3405"/>
              <w:bookmarkEnd w:id="3406"/>
            </w:del>
          </w:p>
        </w:tc>
        <w:tc>
          <w:tcPr>
            <w:tcW w:w="8073" w:type="dxa"/>
          </w:tcPr>
          <w:p w14:paraId="4B23044E" w14:textId="4C4CDCB4" w:rsidR="00E70193" w:rsidRPr="008817AE" w:rsidDel="00FD670B" w:rsidRDefault="00E70193" w:rsidP="001D05E3">
            <w:pPr>
              <w:pStyle w:val="TABLE-cell"/>
              <w:keepNext/>
              <w:rPr>
                <w:del w:id="3407" w:author="Phillip" w:date="2023-08-04T13:18:00Z"/>
              </w:rPr>
            </w:pPr>
            <w:del w:id="3408" w:author="Phillip" w:date="2023-08-04T13:18:00Z">
              <w:r w:rsidRPr="008817AE" w:rsidDel="00FD670B">
                <w:delText xml:space="preserve">Non-sinusoidal waveforms in the voltage and current circuits may be caused by </w:delText>
              </w:r>
              <w:r w:rsidR="001D05E3" w:rsidRPr="008817AE" w:rsidDel="00FD670B">
                <w:delText>non-linear loads on the electrical network.</w:delText>
              </w:r>
              <w:bookmarkStart w:id="3409" w:name="_Toc159855343"/>
              <w:bookmarkStart w:id="3410" w:name="_Toc159855865"/>
              <w:bookmarkEnd w:id="3409"/>
              <w:bookmarkEnd w:id="3410"/>
            </w:del>
          </w:p>
        </w:tc>
        <w:bookmarkStart w:id="3411" w:name="_Toc159855344"/>
        <w:bookmarkStart w:id="3412" w:name="_Toc159855866"/>
        <w:bookmarkEnd w:id="3411"/>
        <w:bookmarkEnd w:id="3412"/>
      </w:tr>
      <w:tr w:rsidR="00E70193" w:rsidRPr="008817AE" w:rsidDel="00FD670B" w14:paraId="72CC99C7" w14:textId="622DC29F" w:rsidTr="00BF661D">
        <w:trPr>
          <w:del w:id="3413" w:author="Phillip" w:date="2023-08-04T13:18:00Z"/>
        </w:trPr>
        <w:tc>
          <w:tcPr>
            <w:tcW w:w="1555" w:type="dxa"/>
          </w:tcPr>
          <w:p w14:paraId="6DA6821A" w14:textId="49942FB1" w:rsidR="00E70193" w:rsidRPr="008817AE" w:rsidDel="00FD670B" w:rsidRDefault="00E70193" w:rsidP="00BF661D">
            <w:pPr>
              <w:pStyle w:val="TABLE-cell"/>
              <w:rPr>
                <w:del w:id="3414" w:author="Phillip" w:date="2023-08-04T13:18:00Z"/>
              </w:rPr>
            </w:pPr>
            <w:del w:id="3415" w:author="Phillip" w:date="2023-08-04T13:18:00Z">
              <w:r w:rsidRPr="008817AE" w:rsidDel="00FD670B">
                <w:delText>Value ranges:</w:delText>
              </w:r>
              <w:bookmarkStart w:id="3416" w:name="_Toc159855345"/>
              <w:bookmarkStart w:id="3417" w:name="_Toc159855867"/>
              <w:bookmarkEnd w:id="3416"/>
              <w:bookmarkEnd w:id="3417"/>
            </w:del>
          </w:p>
        </w:tc>
        <w:tc>
          <w:tcPr>
            <w:tcW w:w="8073" w:type="dxa"/>
          </w:tcPr>
          <w:p w14:paraId="3FADC7B8" w14:textId="53E1AD70" w:rsidR="00E70193" w:rsidRPr="008817AE" w:rsidDel="00D66614" w:rsidRDefault="00E70193" w:rsidP="00E70193">
            <w:pPr>
              <w:pStyle w:val="BodyText"/>
              <w:numPr>
                <w:ilvl w:val="0"/>
                <w:numId w:val="19"/>
              </w:numPr>
              <w:rPr>
                <w:del w:id="3418" w:author="Phillip" w:date="2023-08-04T13:25:00Z"/>
              </w:rPr>
            </w:pPr>
            <w:del w:id="3419" w:author="Phillip" w:date="2023-08-04T13:25:00Z">
              <w:r w:rsidRPr="008817AE" w:rsidDel="00D66614">
                <w:delText xml:space="preserve">Harmonics in voltage and current: Current and voltage signal, the amplitude of a single harmonic shall not be more than 0.12 </w:delText>
              </w:r>
              <w:r w:rsidRPr="008817AE" w:rsidDel="00D66614">
                <w:rPr>
                  <w:i/>
                </w:rPr>
                <w:delText>U</w:delText>
              </w:r>
              <w:r w:rsidRPr="008817AE" w:rsidDel="00D66614">
                <w:rPr>
                  <w:vertAlign w:val="subscript"/>
                </w:rPr>
                <w:delText>1</w:delText>
              </w:r>
              <w:r w:rsidRPr="008817AE" w:rsidDel="00D66614">
                <w:delText>/</w:delText>
              </w:r>
              <w:r w:rsidRPr="008817AE" w:rsidDel="00D66614">
                <w:rPr>
                  <w:i/>
                </w:rPr>
                <w:delText>h</w:delText>
              </w:r>
              <w:r w:rsidRPr="008817AE" w:rsidDel="00D66614">
                <w:delText xml:space="preserve"> for voltage and </w:delText>
              </w:r>
              <w:r w:rsidRPr="008817AE" w:rsidDel="00D66614">
                <w:rPr>
                  <w:i/>
                </w:rPr>
                <w:delText>I</w:delText>
              </w:r>
              <w:r w:rsidRPr="008817AE" w:rsidDel="00D66614">
                <w:rPr>
                  <w:vertAlign w:val="subscript"/>
                </w:rPr>
                <w:delText>1</w:delText>
              </w:r>
              <w:r w:rsidRPr="008817AE" w:rsidDel="00D66614">
                <w:delText>/</w:delText>
              </w:r>
              <w:r w:rsidRPr="008817AE" w:rsidDel="00D66614">
                <w:rPr>
                  <w:i/>
                </w:rPr>
                <w:delText>h</w:delText>
              </w:r>
              <w:r w:rsidRPr="008817AE" w:rsidDel="00D66614">
                <w:delText xml:space="preserve"> for the current, where </w:delText>
              </w:r>
              <w:r w:rsidRPr="008817AE" w:rsidDel="00D66614">
                <w:rPr>
                  <w:i/>
                </w:rPr>
                <w:delText>h</w:delText>
              </w:r>
              <w:r w:rsidRPr="008817AE" w:rsidDel="00D66614">
                <w:delText xml:space="preserve"> is the harmonic number and </w:delText>
              </w:r>
              <w:r w:rsidRPr="008817AE" w:rsidDel="00D66614">
                <w:rPr>
                  <w:i/>
                </w:rPr>
                <w:delText>U</w:delText>
              </w:r>
              <w:r w:rsidRPr="008817AE" w:rsidDel="00D66614">
                <w:rPr>
                  <w:vertAlign w:val="subscript"/>
                </w:rPr>
                <w:delText>1</w:delText>
              </w:r>
              <w:r w:rsidRPr="008817AE" w:rsidDel="00D66614">
                <w:delText xml:space="preserve"> and </w:delText>
              </w:r>
              <w:r w:rsidRPr="008817AE" w:rsidDel="00D66614">
                <w:rPr>
                  <w:i/>
                </w:rPr>
                <w:delText>I</w:delText>
              </w:r>
              <w:r w:rsidRPr="008817AE" w:rsidDel="00D66614">
                <w:rPr>
                  <w:vertAlign w:val="subscript"/>
                </w:rPr>
                <w:delText>1</w:delText>
              </w:r>
              <w:r w:rsidRPr="008817AE" w:rsidDel="00D66614">
                <w:delText xml:space="preserve"> are the respective fundamentals:</w:delText>
              </w:r>
              <w:bookmarkStart w:id="3420" w:name="_Toc159855346"/>
              <w:bookmarkStart w:id="3421" w:name="_Toc159855868"/>
              <w:bookmarkEnd w:id="3420"/>
              <w:bookmarkEnd w:id="3421"/>
            </w:del>
          </w:p>
          <w:p w14:paraId="08D3B92F" w14:textId="6A197656" w:rsidR="00E70193" w:rsidRPr="008817AE" w:rsidDel="00D66614" w:rsidRDefault="00E70193" w:rsidP="00E70193">
            <w:pPr>
              <w:pStyle w:val="BodyText"/>
              <w:numPr>
                <w:ilvl w:val="1"/>
                <w:numId w:val="19"/>
              </w:numPr>
              <w:rPr>
                <w:del w:id="3422" w:author="Phillip" w:date="2023-08-04T13:25:00Z"/>
              </w:rPr>
            </w:pPr>
            <w:del w:id="3423" w:author="Phillip" w:date="2023-08-04T13:25:00Z">
              <w:r w:rsidRPr="008817AE" w:rsidDel="00D66614">
                <w:delText>Quadriform waveform</w:delText>
              </w:r>
              <w:bookmarkStart w:id="3424" w:name="_Toc159855347"/>
              <w:bookmarkStart w:id="3425" w:name="_Toc159855869"/>
              <w:bookmarkEnd w:id="3424"/>
              <w:bookmarkEnd w:id="3425"/>
            </w:del>
          </w:p>
          <w:p w14:paraId="3D7403A9" w14:textId="6EFFA7D5" w:rsidR="00E70193" w:rsidRPr="008817AE" w:rsidDel="00D66614" w:rsidRDefault="00E70193" w:rsidP="00E70193">
            <w:pPr>
              <w:pStyle w:val="BodyText"/>
              <w:numPr>
                <w:ilvl w:val="1"/>
                <w:numId w:val="19"/>
              </w:numPr>
              <w:rPr>
                <w:del w:id="3426" w:author="Phillip" w:date="2023-08-04T13:25:00Z"/>
              </w:rPr>
            </w:pPr>
            <w:del w:id="3427" w:author="Phillip" w:date="2023-08-04T13:25:00Z">
              <w:r w:rsidRPr="008817AE" w:rsidDel="00D66614">
                <w:delText>Peaked waveform</w:delText>
              </w:r>
              <w:bookmarkStart w:id="3428" w:name="_Toc159855348"/>
              <w:bookmarkStart w:id="3429" w:name="_Toc159855870"/>
              <w:bookmarkEnd w:id="3428"/>
              <w:bookmarkEnd w:id="3429"/>
            </w:del>
          </w:p>
          <w:p w14:paraId="26BD3E17" w14:textId="0474EF7A" w:rsidR="00E70193" w:rsidRPr="008817AE" w:rsidDel="00D66614" w:rsidRDefault="00E70193" w:rsidP="00E70193">
            <w:pPr>
              <w:pStyle w:val="BodyText"/>
              <w:numPr>
                <w:ilvl w:val="0"/>
                <w:numId w:val="19"/>
              </w:numPr>
              <w:rPr>
                <w:del w:id="3430" w:author="Phillip" w:date="2023-08-04T13:25:00Z"/>
              </w:rPr>
            </w:pPr>
            <w:del w:id="3431" w:author="Phillip" w:date="2023-08-04T13:25:00Z">
              <w:r w:rsidRPr="008817AE" w:rsidDel="00D66614">
                <w:delText>Integral cycle load control test</w:delText>
              </w:r>
              <w:r w:rsidRPr="008817AE" w:rsidDel="00D66614">
                <w:rPr>
                  <w:vertAlign w:val="superscript"/>
                </w:rPr>
                <w:delText>(1)</w:delText>
              </w:r>
              <w:r w:rsidRPr="008817AE" w:rsidDel="00D66614">
                <w:delText>: Current signal, twice amplitude, switched off every second period.</w:delText>
              </w:r>
              <w:bookmarkStart w:id="3432" w:name="_Toc159855349"/>
              <w:bookmarkStart w:id="3433" w:name="_Toc159855871"/>
              <w:bookmarkEnd w:id="3432"/>
              <w:bookmarkEnd w:id="3433"/>
            </w:del>
          </w:p>
          <w:p w14:paraId="4503CE13" w14:textId="3150980B" w:rsidR="00E70193" w:rsidRPr="008817AE" w:rsidDel="00D66614" w:rsidRDefault="00E70193" w:rsidP="00E70193">
            <w:pPr>
              <w:pStyle w:val="Note"/>
              <w:rPr>
                <w:del w:id="3434" w:author="Phillip" w:date="2023-08-04T13:25:00Z"/>
              </w:rPr>
            </w:pPr>
            <w:del w:id="3435" w:author="Phillip" w:date="2023-08-04T13:25:00Z">
              <w:r w:rsidRPr="008817AE" w:rsidDel="00D66614">
                <w:delText>Note (1):</w:delText>
              </w:r>
              <w:r w:rsidRPr="008817AE" w:rsidDel="00D66614">
                <w:tab/>
                <w:delText>This is also known as interharmonics in the current circuit – burst fired waveform test.</w:delText>
              </w:r>
              <w:bookmarkStart w:id="3436" w:name="_Toc159855350"/>
              <w:bookmarkStart w:id="3437" w:name="_Toc159855872"/>
              <w:bookmarkEnd w:id="3436"/>
              <w:bookmarkEnd w:id="3437"/>
            </w:del>
          </w:p>
          <w:p w14:paraId="3E0580F3" w14:textId="37825623" w:rsidR="00E70193" w:rsidRPr="008817AE" w:rsidDel="00D66614" w:rsidRDefault="00E70193" w:rsidP="00E70193">
            <w:pPr>
              <w:pStyle w:val="BodyText"/>
              <w:numPr>
                <w:ilvl w:val="0"/>
                <w:numId w:val="19"/>
              </w:numPr>
              <w:rPr>
                <w:del w:id="3438" w:author="Phillip" w:date="2023-08-04T13:25:00Z"/>
              </w:rPr>
            </w:pPr>
            <w:del w:id="3439" w:author="Phillip" w:date="2023-08-04T13:25:00Z">
              <w:r w:rsidRPr="008817AE" w:rsidDel="00D66614">
                <w:delText>Odd harmonics in the AC current circuit:</w:delText>
              </w:r>
              <w:bookmarkStart w:id="3440" w:name="_Toc159855351"/>
              <w:bookmarkStart w:id="3441" w:name="_Toc159855873"/>
              <w:bookmarkEnd w:id="3440"/>
              <w:bookmarkEnd w:id="3441"/>
            </w:del>
          </w:p>
          <w:p w14:paraId="7430C024" w14:textId="2DA5A88A" w:rsidR="00E70193" w:rsidRPr="008817AE" w:rsidDel="00D66614" w:rsidRDefault="00E70193" w:rsidP="00E70193">
            <w:pPr>
              <w:pStyle w:val="BodyText"/>
              <w:numPr>
                <w:ilvl w:val="1"/>
                <w:numId w:val="19"/>
              </w:numPr>
              <w:rPr>
                <w:del w:id="3442" w:author="Phillip" w:date="2023-08-04T13:25:00Z"/>
              </w:rPr>
            </w:pPr>
            <w:del w:id="3443" w:author="Phillip" w:date="2023-08-04T13:25:00Z">
              <w:r w:rsidRPr="008817AE" w:rsidDel="00D66614">
                <w:delText>Current signal, 45</w:delText>
              </w:r>
              <w:r w:rsidRPr="008817AE" w:rsidDel="00D66614">
                <w:rPr>
                  <w:rFonts w:cs="Times New Roman"/>
                </w:rPr>
                <w:delText xml:space="preserve">° </w:delText>
              </w:r>
              <w:r w:rsidRPr="008817AE" w:rsidDel="00D66614">
                <w:delText>phase-fired waveform.</w:delText>
              </w:r>
              <w:bookmarkStart w:id="3444" w:name="_Toc159855352"/>
              <w:bookmarkStart w:id="3445" w:name="_Toc159855874"/>
              <w:bookmarkEnd w:id="3444"/>
              <w:bookmarkEnd w:id="3445"/>
            </w:del>
          </w:p>
          <w:p w14:paraId="0D482B6E" w14:textId="0C34A085" w:rsidR="00E70193" w:rsidRPr="008817AE" w:rsidDel="00D66614" w:rsidRDefault="00E70193" w:rsidP="00E70193">
            <w:pPr>
              <w:pStyle w:val="BodyText"/>
              <w:numPr>
                <w:ilvl w:val="1"/>
                <w:numId w:val="19"/>
              </w:numPr>
              <w:rPr>
                <w:del w:id="3446" w:author="Phillip" w:date="2023-08-04T13:25:00Z"/>
              </w:rPr>
            </w:pPr>
            <w:del w:id="3447" w:author="Phillip" w:date="2023-08-04T13:25:00Z">
              <w:r w:rsidRPr="008817AE" w:rsidDel="00D66614">
                <w:delText>Current signal, 90</w:delText>
              </w:r>
              <w:r w:rsidRPr="008817AE" w:rsidDel="00D66614">
                <w:rPr>
                  <w:rFonts w:cs="Times New Roman"/>
                </w:rPr>
                <w:delText xml:space="preserve">° </w:delText>
              </w:r>
              <w:r w:rsidRPr="008817AE" w:rsidDel="00D66614">
                <w:delText>phase-fired waveform.</w:delText>
              </w:r>
              <w:bookmarkStart w:id="3448" w:name="_Toc159855353"/>
              <w:bookmarkStart w:id="3449" w:name="_Toc159855875"/>
              <w:bookmarkEnd w:id="3448"/>
              <w:bookmarkEnd w:id="3449"/>
            </w:del>
          </w:p>
          <w:p w14:paraId="24B6C24D" w14:textId="72AF1DFD" w:rsidR="00E70193" w:rsidRPr="008817AE" w:rsidDel="00D66614" w:rsidRDefault="00E70193" w:rsidP="00E70193">
            <w:pPr>
              <w:pStyle w:val="BodyText"/>
              <w:numPr>
                <w:ilvl w:val="1"/>
                <w:numId w:val="19"/>
              </w:numPr>
              <w:rPr>
                <w:del w:id="3450" w:author="Phillip" w:date="2023-08-04T13:25:00Z"/>
              </w:rPr>
            </w:pPr>
            <w:del w:id="3451" w:author="Phillip" w:date="2023-08-04T13:25:00Z">
              <w:r w:rsidRPr="008817AE" w:rsidDel="00D66614">
                <w:delText>Current signal, 135</w:delText>
              </w:r>
              <w:r w:rsidRPr="008817AE" w:rsidDel="00D66614">
                <w:rPr>
                  <w:rFonts w:cs="Times New Roman"/>
                </w:rPr>
                <w:delText xml:space="preserve">° </w:delText>
              </w:r>
              <w:r w:rsidRPr="008817AE" w:rsidDel="00D66614">
                <w:delText>phase-fired waveform.</w:delText>
              </w:r>
              <w:bookmarkStart w:id="3452" w:name="_Toc159855354"/>
              <w:bookmarkStart w:id="3453" w:name="_Toc159855876"/>
              <w:bookmarkEnd w:id="3452"/>
              <w:bookmarkEnd w:id="3453"/>
            </w:del>
          </w:p>
          <w:p w14:paraId="1248C550" w14:textId="7E1CA05A" w:rsidR="00E70193" w:rsidRPr="008817AE" w:rsidDel="00D66614" w:rsidRDefault="00E70193" w:rsidP="00E70193">
            <w:pPr>
              <w:pStyle w:val="BodyText"/>
              <w:numPr>
                <w:ilvl w:val="0"/>
                <w:numId w:val="19"/>
              </w:numPr>
              <w:rPr>
                <w:del w:id="3454" w:author="Phillip" w:date="2023-08-04T13:25:00Z"/>
              </w:rPr>
            </w:pPr>
            <w:del w:id="3455" w:author="Phillip" w:date="2023-08-04T13:25:00Z">
              <w:r w:rsidRPr="008817AE" w:rsidDel="00D66614">
                <w:delText>High-order harmonics:</w:delText>
              </w:r>
              <w:bookmarkStart w:id="3456" w:name="_Toc159855355"/>
              <w:bookmarkStart w:id="3457" w:name="_Toc159855877"/>
              <w:bookmarkEnd w:id="3456"/>
              <w:bookmarkEnd w:id="3457"/>
            </w:del>
          </w:p>
          <w:p w14:paraId="0CC65087" w14:textId="0D4FA423" w:rsidR="00E70193" w:rsidRPr="008817AE" w:rsidDel="00D66614" w:rsidRDefault="00E70193" w:rsidP="00E70193">
            <w:pPr>
              <w:pStyle w:val="BodyText"/>
              <w:numPr>
                <w:ilvl w:val="1"/>
                <w:numId w:val="19"/>
              </w:numPr>
              <w:rPr>
                <w:del w:id="3458" w:author="Phillip" w:date="2023-08-04T13:25:00Z"/>
              </w:rPr>
            </w:pPr>
            <w:del w:id="3459" w:author="Phillip" w:date="2023-08-04T13:25:00Z">
              <w:r w:rsidRPr="008817AE" w:rsidDel="00D66614">
                <w:delText xml:space="preserve">Voltage circuits, 0.02 </w:delText>
              </w:r>
              <w:r w:rsidRPr="008817AE" w:rsidDel="00D66614">
                <w:rPr>
                  <w:i/>
                </w:rPr>
                <w:delText>U</w:delText>
              </w:r>
              <w:r w:rsidRPr="008817AE" w:rsidDel="00D66614">
                <w:rPr>
                  <w:vertAlign w:val="subscript"/>
                </w:rPr>
                <w:delText>nom</w:delText>
              </w:r>
              <w:r w:rsidRPr="008817AE" w:rsidDel="00D66614">
                <w:delText xml:space="preserve">, 15 </w:delText>
              </w:r>
              <w:r w:rsidRPr="008817AE" w:rsidDel="00D66614">
                <w:rPr>
                  <w:i/>
                </w:rPr>
                <w:delText>f</w:delText>
              </w:r>
              <w:r w:rsidRPr="008817AE" w:rsidDel="00D66614">
                <w:rPr>
                  <w:vertAlign w:val="subscript"/>
                </w:rPr>
                <w:delText>nom</w:delText>
              </w:r>
              <w:r w:rsidRPr="008817AE" w:rsidDel="00D66614">
                <w:delText xml:space="preserve"> to 40 </w:delText>
              </w:r>
              <w:r w:rsidRPr="008817AE" w:rsidDel="00D66614">
                <w:rPr>
                  <w:i/>
                </w:rPr>
                <w:delText>f</w:delText>
              </w:r>
              <w:r w:rsidRPr="008817AE" w:rsidDel="00D66614">
                <w:rPr>
                  <w:vertAlign w:val="subscript"/>
                </w:rPr>
                <w:delText>nom</w:delText>
              </w:r>
              <w:r w:rsidRPr="008817AE" w:rsidDel="00D66614">
                <w:delText>.</w:delText>
              </w:r>
              <w:bookmarkStart w:id="3460" w:name="_Toc159855356"/>
              <w:bookmarkStart w:id="3461" w:name="_Toc159855878"/>
              <w:bookmarkEnd w:id="3460"/>
              <w:bookmarkEnd w:id="3461"/>
            </w:del>
          </w:p>
          <w:p w14:paraId="2F0C02F1" w14:textId="718235E4" w:rsidR="00E70193" w:rsidRPr="008817AE" w:rsidDel="00D66614" w:rsidRDefault="00E70193" w:rsidP="00E70193">
            <w:pPr>
              <w:pStyle w:val="BodyText"/>
              <w:numPr>
                <w:ilvl w:val="1"/>
                <w:numId w:val="19"/>
              </w:numPr>
              <w:rPr>
                <w:del w:id="3462" w:author="Phillip" w:date="2023-08-04T13:25:00Z"/>
              </w:rPr>
            </w:pPr>
            <w:del w:id="3463" w:author="Phillip" w:date="2023-08-04T13:25:00Z">
              <w:r w:rsidRPr="008817AE" w:rsidDel="00D66614">
                <w:delText xml:space="preserve">Current circuits, 0.1 </w:delText>
              </w:r>
              <w:r w:rsidRPr="008817AE" w:rsidDel="00D66614">
                <w:rPr>
                  <w:i/>
                </w:rPr>
                <w:delText>I</w:delText>
              </w:r>
              <w:r w:rsidRPr="008817AE" w:rsidDel="00D66614">
                <w:rPr>
                  <w:vertAlign w:val="subscript"/>
                </w:rPr>
                <w:delText>tr</w:delText>
              </w:r>
              <w:r w:rsidRPr="008817AE" w:rsidDel="00D66614">
                <w:delText xml:space="preserve">, 15 </w:delText>
              </w:r>
              <w:r w:rsidRPr="008817AE" w:rsidDel="00D66614">
                <w:rPr>
                  <w:i/>
                </w:rPr>
                <w:delText>f</w:delText>
              </w:r>
              <w:r w:rsidRPr="008817AE" w:rsidDel="00D66614">
                <w:rPr>
                  <w:vertAlign w:val="subscript"/>
                </w:rPr>
                <w:delText>nom</w:delText>
              </w:r>
              <w:r w:rsidRPr="008817AE" w:rsidDel="00D66614">
                <w:delText xml:space="preserve"> to 40 </w:delText>
              </w:r>
              <w:r w:rsidRPr="008817AE" w:rsidDel="00D66614">
                <w:rPr>
                  <w:i/>
                </w:rPr>
                <w:delText>f</w:delText>
              </w:r>
              <w:r w:rsidRPr="008817AE" w:rsidDel="00D66614">
                <w:rPr>
                  <w:vertAlign w:val="subscript"/>
                </w:rPr>
                <w:delText>nom</w:delText>
              </w:r>
              <w:r w:rsidRPr="008817AE" w:rsidDel="00D66614">
                <w:delText>.</w:delText>
              </w:r>
              <w:bookmarkStart w:id="3464" w:name="_Toc159855357"/>
              <w:bookmarkStart w:id="3465" w:name="_Toc159855879"/>
              <w:bookmarkEnd w:id="3464"/>
              <w:bookmarkEnd w:id="3465"/>
            </w:del>
          </w:p>
          <w:p w14:paraId="7AD99E5B" w14:textId="1E0B1D14" w:rsidR="00E70193" w:rsidRPr="008817AE" w:rsidDel="00D66614" w:rsidRDefault="00E70193" w:rsidP="00E70193">
            <w:pPr>
              <w:pStyle w:val="BodyText"/>
              <w:numPr>
                <w:ilvl w:val="0"/>
                <w:numId w:val="19"/>
              </w:numPr>
              <w:rPr>
                <w:del w:id="3466" w:author="Phillip" w:date="2023-08-04T13:25:00Z"/>
              </w:rPr>
            </w:pPr>
            <w:del w:id="3467" w:author="Phillip" w:date="2023-08-04T13:25:00Z">
              <w:r w:rsidRPr="008817AE" w:rsidDel="00D66614">
                <w:delText>DC in the AC current circuit</w:delText>
              </w:r>
              <w:r w:rsidRPr="008817AE" w:rsidDel="00D66614">
                <w:rPr>
                  <w:vertAlign w:val="superscript"/>
                </w:rPr>
                <w:delText>(1)</w:delText>
              </w:r>
              <w:r w:rsidRPr="008817AE" w:rsidDel="00D66614">
                <w:delText>: Current signal, twice amplitude (</w:delText>
              </w:r>
            </w:del>
            <m:oMath>
              <m:r>
                <w:del w:id="3468" w:author="Phillip" w:date="2023-08-04T13:25:00Z">
                  <w:rPr>
                    <w:rFonts w:ascii="Cambria Math" w:hAnsi="Cambria Math"/>
                  </w:rPr>
                  <m:t>I=</m:t>
                </w:del>
              </m:r>
              <m:sSub>
                <m:sSubPr>
                  <m:ctrlPr>
                    <w:del w:id="3469" w:author="Phillip" w:date="2023-08-04T13:25:00Z">
                      <w:rPr>
                        <w:rFonts w:ascii="Cambria Math" w:hAnsi="Cambria Math"/>
                        <w:i/>
                      </w:rPr>
                    </w:del>
                  </m:ctrlPr>
                </m:sSubPr>
                <m:e>
                  <m:r>
                    <w:del w:id="3470" w:author="Phillip" w:date="2023-08-04T13:25:00Z">
                      <w:rPr>
                        <w:rFonts w:ascii="Cambria Math" w:hAnsi="Cambria Math"/>
                      </w:rPr>
                      <m:t>I</m:t>
                    </w:del>
                  </m:r>
                </m:e>
                <m:sub>
                  <m:r>
                    <w:del w:id="3471" w:author="Phillip" w:date="2023-08-04T13:25:00Z">
                      <m:rPr>
                        <m:nor/>
                      </m:rPr>
                      <w:rPr>
                        <w:rFonts w:ascii="Cambria Math" w:hAnsi="Cambria Math"/>
                      </w:rPr>
                      <m:t>max</m:t>
                    </w:del>
                  </m:r>
                </m:sub>
              </m:sSub>
              <m:r>
                <w:del w:id="3472" w:author="Phillip" w:date="2023-08-04T13:25:00Z">
                  <w:rPr>
                    <w:rFonts w:ascii="Cambria Math" w:hAnsi="Cambria Math"/>
                  </w:rPr>
                  <m:t>/</m:t>
                </w:del>
              </m:r>
              <m:rad>
                <m:radPr>
                  <m:degHide m:val="1"/>
                  <m:ctrlPr>
                    <w:del w:id="3473" w:author="Phillip" w:date="2023-08-04T13:25:00Z">
                      <w:rPr>
                        <w:rFonts w:ascii="Cambria Math" w:hAnsi="Cambria Math"/>
                        <w:i/>
                      </w:rPr>
                    </w:del>
                  </m:ctrlPr>
                </m:radPr>
                <m:deg/>
                <m:e>
                  <m:r>
                    <w:del w:id="3474" w:author="Phillip" w:date="2023-08-04T13:25:00Z">
                      <w:rPr>
                        <w:rFonts w:ascii="Cambria Math" w:hAnsi="Cambria Math"/>
                      </w:rPr>
                      <m:t>2</m:t>
                    </w:del>
                  </m:r>
                </m:e>
              </m:rad>
            </m:oMath>
            <w:del w:id="3475" w:author="Phillip" w:date="2023-08-04T13:25:00Z">
              <w:r w:rsidRPr="008817AE" w:rsidDel="00D66614">
                <w:rPr>
                  <w:rFonts w:eastAsiaTheme="minorEastAsia"/>
                </w:rPr>
                <w:delText>)</w:delText>
              </w:r>
              <w:r w:rsidRPr="008817AE" w:rsidDel="00D66614">
                <w:delText>, half-wave rectified, only applicable for static direct-connected meters</w:delText>
              </w:r>
              <w:r w:rsidRPr="008817AE" w:rsidDel="00D66614">
                <w:rPr>
                  <w:vertAlign w:val="superscript"/>
                </w:rPr>
                <w:delText>(2)</w:delText>
              </w:r>
              <w:r w:rsidRPr="008817AE" w:rsidDel="00D66614">
                <w:delText>.</w:delText>
              </w:r>
              <w:bookmarkStart w:id="3476" w:name="_Toc159855358"/>
              <w:bookmarkStart w:id="3477" w:name="_Toc159855880"/>
              <w:bookmarkEnd w:id="3476"/>
              <w:bookmarkEnd w:id="3477"/>
            </w:del>
          </w:p>
          <w:p w14:paraId="099CFBDA" w14:textId="360C2FED" w:rsidR="00E70193" w:rsidRPr="008817AE" w:rsidDel="00D66614" w:rsidRDefault="00E70193" w:rsidP="00E70193">
            <w:pPr>
              <w:pStyle w:val="Note"/>
              <w:rPr>
                <w:del w:id="3478" w:author="Phillip" w:date="2023-08-04T13:25:00Z"/>
              </w:rPr>
            </w:pPr>
            <w:del w:id="3479" w:author="Phillip" w:date="2023-08-04T13:25:00Z">
              <w:r w:rsidRPr="008817AE" w:rsidDel="00D66614">
                <w:delText>Note (1):</w:delText>
              </w:r>
              <w:r w:rsidRPr="008817AE" w:rsidDel="00D66614">
                <w:tab/>
                <w:delText>This influence is also known as DC and even harmonics in the a.c. current circuit.</w:delText>
              </w:r>
              <w:bookmarkStart w:id="3480" w:name="_Toc159855359"/>
              <w:bookmarkStart w:id="3481" w:name="_Toc159855881"/>
              <w:bookmarkEnd w:id="3480"/>
              <w:bookmarkEnd w:id="3481"/>
            </w:del>
          </w:p>
          <w:p w14:paraId="27DA0A5F" w14:textId="0C9755BE" w:rsidR="00E70193" w:rsidRPr="008817AE" w:rsidDel="00FD670B" w:rsidRDefault="00E70193" w:rsidP="00E70193">
            <w:pPr>
              <w:pStyle w:val="Note"/>
              <w:rPr>
                <w:del w:id="3482" w:author="Phillip" w:date="2023-08-04T13:18:00Z"/>
              </w:rPr>
            </w:pPr>
            <w:del w:id="3483" w:author="Phillip" w:date="2023-08-04T13:25:00Z">
              <w:r w:rsidRPr="008817AE" w:rsidDel="00D66614">
                <w:delText>Note (2):</w:delText>
              </w:r>
              <w:r w:rsidRPr="008817AE" w:rsidDel="00D66614">
                <w:tab/>
                <w:delText>National authorities may determine if this requirement is applicable.</w:delText>
              </w:r>
            </w:del>
            <w:bookmarkStart w:id="3484" w:name="_Toc159855360"/>
            <w:bookmarkStart w:id="3485" w:name="_Toc159855882"/>
            <w:bookmarkEnd w:id="3484"/>
            <w:bookmarkEnd w:id="3485"/>
          </w:p>
        </w:tc>
        <w:bookmarkStart w:id="3486" w:name="_Toc159855361"/>
        <w:bookmarkStart w:id="3487" w:name="_Toc159855883"/>
        <w:bookmarkEnd w:id="3486"/>
        <w:bookmarkEnd w:id="3487"/>
      </w:tr>
      <w:tr w:rsidR="00E70193" w:rsidRPr="008817AE" w:rsidDel="00FD670B" w14:paraId="6CC7125E" w14:textId="47FAECEC" w:rsidTr="00BF661D">
        <w:trPr>
          <w:del w:id="3488" w:author="Phillip" w:date="2023-08-04T13:18:00Z"/>
        </w:trPr>
        <w:tc>
          <w:tcPr>
            <w:tcW w:w="1555" w:type="dxa"/>
          </w:tcPr>
          <w:p w14:paraId="2E345B22" w14:textId="0937437C" w:rsidR="00E70193" w:rsidRPr="008817AE" w:rsidDel="00FD670B" w:rsidRDefault="00E70193" w:rsidP="00BF661D">
            <w:pPr>
              <w:pStyle w:val="TABLE-cell"/>
              <w:rPr>
                <w:del w:id="3489" w:author="Phillip" w:date="2023-08-04T13:18:00Z"/>
              </w:rPr>
            </w:pPr>
            <w:del w:id="3490" w:author="Phillip" w:date="2023-08-04T13:18:00Z">
              <w:r w:rsidRPr="008817AE" w:rsidDel="00FD670B">
                <w:delText>Applicability:</w:delText>
              </w:r>
              <w:bookmarkStart w:id="3491" w:name="_Toc159855362"/>
              <w:bookmarkStart w:id="3492" w:name="_Toc159855884"/>
              <w:bookmarkEnd w:id="3491"/>
              <w:bookmarkEnd w:id="3492"/>
            </w:del>
          </w:p>
        </w:tc>
        <w:tc>
          <w:tcPr>
            <w:tcW w:w="8073" w:type="dxa"/>
          </w:tcPr>
          <w:p w14:paraId="2998FA4D" w14:textId="5F793534" w:rsidR="00E70193" w:rsidRPr="008817AE" w:rsidDel="00FD670B" w:rsidRDefault="00E70193" w:rsidP="00BF661D">
            <w:pPr>
              <w:pStyle w:val="TABLE-cell"/>
              <w:tabs>
                <w:tab w:val="left" w:pos="2730"/>
              </w:tabs>
              <w:rPr>
                <w:del w:id="3493" w:author="Phillip" w:date="2023-08-04T13:18:00Z"/>
              </w:rPr>
            </w:pPr>
            <w:del w:id="3494" w:author="Phillip" w:date="2023-08-04T13:18:00Z">
              <w:r w:rsidRPr="008817AE" w:rsidDel="00FD670B">
                <w:delText xml:space="preserve">DC in the AC current circuit is </w:delText>
              </w:r>
              <w:r w:rsidRPr="008817AE" w:rsidDel="00FD670B">
                <w:rPr>
                  <w:lang w:val="en-AU"/>
                </w:rPr>
                <w:delText>only for direct-connected meters.</w:delText>
              </w:r>
              <w:bookmarkStart w:id="3495" w:name="_Toc159855363"/>
              <w:bookmarkStart w:id="3496" w:name="_Toc159855885"/>
              <w:bookmarkEnd w:id="3495"/>
              <w:bookmarkEnd w:id="3496"/>
            </w:del>
          </w:p>
        </w:tc>
        <w:bookmarkStart w:id="3497" w:name="_Toc159855364"/>
        <w:bookmarkStart w:id="3498" w:name="_Toc159855886"/>
        <w:bookmarkEnd w:id="3497"/>
        <w:bookmarkEnd w:id="3498"/>
      </w:tr>
    </w:tbl>
    <w:p w14:paraId="324640FC" w14:textId="64A2EF91" w:rsidR="00787C12" w:rsidRPr="008817AE" w:rsidDel="00D66614" w:rsidRDefault="00787C12" w:rsidP="00787C12">
      <w:pPr>
        <w:pStyle w:val="Heading4"/>
        <w:rPr>
          <w:del w:id="3499" w:author="Phillip" w:date="2023-08-04T13:22:00Z"/>
        </w:rPr>
      </w:pPr>
      <w:del w:id="3500" w:author="Phillip" w:date="2023-08-04T13:22:00Z">
        <w:r w:rsidRPr="008817AE" w:rsidDel="00D66614">
          <w:delText>Reversed phase sequence</w:delText>
        </w:r>
        <w:bookmarkStart w:id="3501" w:name="_Toc159855365"/>
        <w:bookmarkStart w:id="3502" w:name="_Toc159855887"/>
        <w:bookmarkEnd w:id="3501"/>
        <w:bookmarkEnd w:id="3502"/>
      </w:del>
    </w:p>
    <w:tbl>
      <w:tblPr>
        <w:tblStyle w:val="TableGrid"/>
        <w:tblW w:w="0" w:type="auto"/>
        <w:tblLayout w:type="fixed"/>
        <w:tblLook w:val="04A0" w:firstRow="1" w:lastRow="0" w:firstColumn="1" w:lastColumn="0" w:noHBand="0" w:noVBand="1"/>
      </w:tblPr>
      <w:tblGrid>
        <w:gridCol w:w="1555"/>
        <w:gridCol w:w="8073"/>
      </w:tblGrid>
      <w:tr w:rsidR="00E70193" w:rsidRPr="008817AE" w:rsidDel="00D66614" w14:paraId="6982CC7B" w14:textId="4B134FEA" w:rsidTr="00BF661D">
        <w:trPr>
          <w:del w:id="3503" w:author="Phillip" w:date="2023-08-04T13:22:00Z"/>
        </w:trPr>
        <w:tc>
          <w:tcPr>
            <w:tcW w:w="1555" w:type="dxa"/>
          </w:tcPr>
          <w:p w14:paraId="5A1F2B8F" w14:textId="3AB245FA" w:rsidR="00E70193" w:rsidRPr="008817AE" w:rsidDel="00D66614" w:rsidRDefault="00E70193" w:rsidP="00E70193">
            <w:pPr>
              <w:pStyle w:val="TABLE-cell"/>
              <w:keepNext/>
              <w:rPr>
                <w:del w:id="3504" w:author="Phillip" w:date="2023-08-04T13:22:00Z"/>
              </w:rPr>
            </w:pPr>
            <w:del w:id="3505" w:author="Phillip" w:date="2023-08-04T13:22:00Z">
              <w:r w:rsidRPr="008817AE" w:rsidDel="00D66614">
                <w:delText>Description / value range:</w:delText>
              </w:r>
              <w:bookmarkStart w:id="3506" w:name="_Toc159855366"/>
              <w:bookmarkStart w:id="3507" w:name="_Toc159855888"/>
              <w:bookmarkEnd w:id="3506"/>
              <w:bookmarkEnd w:id="3507"/>
            </w:del>
          </w:p>
        </w:tc>
        <w:tc>
          <w:tcPr>
            <w:tcW w:w="8073" w:type="dxa"/>
          </w:tcPr>
          <w:p w14:paraId="78D6F505" w14:textId="1F81A13C" w:rsidR="00E70193" w:rsidRPr="008817AE" w:rsidDel="00D66614" w:rsidRDefault="00E70193" w:rsidP="00BF661D">
            <w:pPr>
              <w:pStyle w:val="TABLE-cell"/>
              <w:keepNext/>
              <w:rPr>
                <w:del w:id="3508" w:author="Phillip" w:date="2023-08-04T13:22:00Z"/>
              </w:rPr>
            </w:pPr>
            <w:del w:id="3509" w:author="Phillip" w:date="2023-08-04T13:22:00Z">
              <w:r w:rsidRPr="008817AE" w:rsidDel="00D66614">
                <w:delText>Reversal or interchange of any two phases.</w:delText>
              </w:r>
              <w:bookmarkStart w:id="3510" w:name="_Toc159855367"/>
              <w:bookmarkStart w:id="3511" w:name="_Toc159855889"/>
              <w:bookmarkEnd w:id="3510"/>
              <w:bookmarkEnd w:id="3511"/>
            </w:del>
          </w:p>
        </w:tc>
        <w:bookmarkStart w:id="3512" w:name="_Toc159855368"/>
        <w:bookmarkStart w:id="3513" w:name="_Toc159855890"/>
        <w:bookmarkEnd w:id="3512"/>
        <w:bookmarkEnd w:id="3513"/>
      </w:tr>
      <w:tr w:rsidR="00E70193" w:rsidRPr="008817AE" w:rsidDel="00D66614" w14:paraId="096BC972" w14:textId="29088CCE" w:rsidTr="00BF661D">
        <w:trPr>
          <w:del w:id="3514" w:author="Phillip" w:date="2023-08-04T13:22:00Z"/>
        </w:trPr>
        <w:tc>
          <w:tcPr>
            <w:tcW w:w="1555" w:type="dxa"/>
          </w:tcPr>
          <w:p w14:paraId="70FD9E3C" w14:textId="3EC748BE" w:rsidR="00E70193" w:rsidRPr="008817AE" w:rsidDel="00D66614" w:rsidRDefault="00E70193" w:rsidP="00BF661D">
            <w:pPr>
              <w:pStyle w:val="TABLE-cell"/>
              <w:rPr>
                <w:del w:id="3515" w:author="Phillip" w:date="2023-08-04T13:22:00Z"/>
              </w:rPr>
            </w:pPr>
            <w:del w:id="3516" w:author="Phillip" w:date="2023-08-04T13:22:00Z">
              <w:r w:rsidRPr="008817AE" w:rsidDel="00D66614">
                <w:delText>Applicability:</w:delText>
              </w:r>
              <w:bookmarkStart w:id="3517" w:name="_Toc159855369"/>
              <w:bookmarkStart w:id="3518" w:name="_Toc159855891"/>
              <w:bookmarkEnd w:id="3517"/>
              <w:bookmarkEnd w:id="3518"/>
            </w:del>
          </w:p>
        </w:tc>
        <w:tc>
          <w:tcPr>
            <w:tcW w:w="8073" w:type="dxa"/>
          </w:tcPr>
          <w:p w14:paraId="4CAC4F52" w14:textId="3E74FC87" w:rsidR="00E70193" w:rsidRPr="008817AE" w:rsidDel="00D66614" w:rsidRDefault="00E70193" w:rsidP="00BF661D">
            <w:pPr>
              <w:pStyle w:val="TABLE-cell"/>
              <w:tabs>
                <w:tab w:val="left" w:pos="2730"/>
              </w:tabs>
              <w:rPr>
                <w:del w:id="3519" w:author="Phillip" w:date="2023-08-04T13:22:00Z"/>
              </w:rPr>
            </w:pPr>
            <w:del w:id="3520" w:author="Phillip" w:date="2023-08-04T13:22:00Z">
              <w:r w:rsidRPr="008817AE" w:rsidDel="00D66614">
                <w:delText>Only applicable to poly-phase meters and single-phase 3-wire meters</w:delText>
              </w:r>
              <w:bookmarkStart w:id="3521" w:name="_Toc159855370"/>
              <w:bookmarkStart w:id="3522" w:name="_Toc159855892"/>
              <w:bookmarkEnd w:id="3521"/>
              <w:bookmarkEnd w:id="3522"/>
            </w:del>
          </w:p>
        </w:tc>
        <w:bookmarkStart w:id="3523" w:name="_Toc159855371"/>
        <w:bookmarkStart w:id="3524" w:name="_Toc159855893"/>
        <w:bookmarkEnd w:id="3523"/>
        <w:bookmarkEnd w:id="3524"/>
      </w:tr>
    </w:tbl>
    <w:p w14:paraId="13FEAA1E" w14:textId="1D54E0AF" w:rsidR="00460216" w:rsidRPr="008817AE" w:rsidDel="00195AC8" w:rsidRDefault="00460216" w:rsidP="00460216">
      <w:pPr>
        <w:pStyle w:val="Heading4"/>
        <w:rPr>
          <w:del w:id="3525" w:author="Phillip" w:date="2023-08-04T14:28:00Z"/>
        </w:rPr>
      </w:pPr>
      <w:bookmarkStart w:id="3526" w:name="_Ref30676059"/>
      <w:del w:id="3527" w:author="Phillip" w:date="2023-08-04T14:28:00Z">
        <w:r w:rsidRPr="008817AE" w:rsidDel="00195AC8">
          <w:delText>Magnetic field (AC, power frequency) of external origin.</w:delText>
        </w:r>
        <w:bookmarkStart w:id="3528" w:name="_Toc159855372"/>
        <w:bookmarkStart w:id="3529" w:name="_Toc159855894"/>
        <w:bookmarkEnd w:id="3526"/>
        <w:bookmarkEnd w:id="3528"/>
        <w:bookmarkEnd w:id="3529"/>
      </w:del>
    </w:p>
    <w:tbl>
      <w:tblPr>
        <w:tblStyle w:val="TableGrid"/>
        <w:tblW w:w="0" w:type="auto"/>
        <w:tblLayout w:type="fixed"/>
        <w:tblLook w:val="04A0" w:firstRow="1" w:lastRow="0" w:firstColumn="1" w:lastColumn="0" w:noHBand="0" w:noVBand="1"/>
      </w:tblPr>
      <w:tblGrid>
        <w:gridCol w:w="1555"/>
        <w:gridCol w:w="8073"/>
      </w:tblGrid>
      <w:tr w:rsidR="00E70193" w:rsidRPr="008817AE" w:rsidDel="00195AC8" w14:paraId="430825E8" w14:textId="01D42BFD" w:rsidTr="00BA373C">
        <w:trPr>
          <w:del w:id="3530" w:author="Phillip" w:date="2023-08-04T14:28:00Z"/>
        </w:trPr>
        <w:tc>
          <w:tcPr>
            <w:tcW w:w="1555" w:type="dxa"/>
          </w:tcPr>
          <w:p w14:paraId="2263051B" w14:textId="121C899C" w:rsidR="00E70193" w:rsidRPr="008817AE" w:rsidDel="00195AC8" w:rsidRDefault="00E70193" w:rsidP="00BF661D">
            <w:pPr>
              <w:pStyle w:val="TABLE-cell"/>
              <w:keepNext/>
              <w:rPr>
                <w:del w:id="3531" w:author="Phillip" w:date="2023-08-04T14:28:00Z"/>
              </w:rPr>
            </w:pPr>
            <w:del w:id="3532" w:author="Phillip" w:date="2023-08-04T14:28:00Z">
              <w:r w:rsidRPr="008817AE" w:rsidDel="00195AC8">
                <w:delText>Description:</w:delText>
              </w:r>
              <w:bookmarkStart w:id="3533" w:name="_Toc159855373"/>
              <w:bookmarkStart w:id="3534" w:name="_Toc159855895"/>
              <w:bookmarkEnd w:id="3533"/>
              <w:bookmarkEnd w:id="3534"/>
            </w:del>
          </w:p>
        </w:tc>
        <w:tc>
          <w:tcPr>
            <w:tcW w:w="8073" w:type="dxa"/>
          </w:tcPr>
          <w:p w14:paraId="4BC79767" w14:textId="0DBF600B" w:rsidR="00E70193" w:rsidRPr="008817AE" w:rsidDel="00195AC8" w:rsidRDefault="00E70193" w:rsidP="00BF661D">
            <w:pPr>
              <w:pStyle w:val="TABLE-cell"/>
              <w:keepNext/>
              <w:rPr>
                <w:del w:id="3535" w:author="Phillip" w:date="2023-08-04T14:28:00Z"/>
              </w:rPr>
            </w:pPr>
            <w:del w:id="3536" w:author="Phillip" w:date="2023-08-04T14:28:00Z">
              <w:r w:rsidRPr="008817AE" w:rsidDel="00195AC8">
                <w:delText>A power frequency (</w:delText>
              </w:r>
              <w:r w:rsidRPr="008817AE" w:rsidDel="00195AC8">
                <w:rPr>
                  <w:i/>
                </w:rPr>
                <w:delText>f</w:delText>
              </w:r>
              <w:r w:rsidRPr="008817AE" w:rsidDel="00195AC8">
                <w:rPr>
                  <w:vertAlign w:val="subscript"/>
                </w:rPr>
                <w:delText>nom</w:delText>
              </w:r>
              <w:r w:rsidRPr="008817AE" w:rsidDel="00195AC8">
                <w:delText>) magnetic field of origin external may be generated by nearby powerlines or electrical equipment.</w:delText>
              </w:r>
              <w:bookmarkStart w:id="3537" w:name="_Toc159855374"/>
              <w:bookmarkStart w:id="3538" w:name="_Toc159855896"/>
              <w:bookmarkEnd w:id="3537"/>
              <w:bookmarkEnd w:id="3538"/>
            </w:del>
          </w:p>
        </w:tc>
        <w:bookmarkStart w:id="3539" w:name="_Toc159855375"/>
        <w:bookmarkStart w:id="3540" w:name="_Toc159855897"/>
        <w:bookmarkEnd w:id="3539"/>
        <w:bookmarkEnd w:id="3540"/>
      </w:tr>
      <w:tr w:rsidR="00E70193" w:rsidRPr="008817AE" w:rsidDel="00195AC8" w14:paraId="449E655A" w14:textId="08D1F74D" w:rsidTr="00BA373C">
        <w:trPr>
          <w:del w:id="3541" w:author="Phillip" w:date="2023-08-04T14:28:00Z"/>
        </w:trPr>
        <w:tc>
          <w:tcPr>
            <w:tcW w:w="1555" w:type="dxa"/>
          </w:tcPr>
          <w:p w14:paraId="2AA306CE" w14:textId="28A88D90" w:rsidR="00E70193" w:rsidRPr="008817AE" w:rsidDel="00195AC8" w:rsidRDefault="00E70193" w:rsidP="00BF661D">
            <w:pPr>
              <w:pStyle w:val="TABLE-cell"/>
              <w:rPr>
                <w:del w:id="3542" w:author="Phillip" w:date="2023-08-04T14:28:00Z"/>
              </w:rPr>
            </w:pPr>
            <w:del w:id="3543" w:author="Phillip" w:date="2023-08-04T14:28:00Z">
              <w:r w:rsidRPr="008817AE" w:rsidDel="00195AC8">
                <w:delText>Value range:</w:delText>
              </w:r>
              <w:bookmarkStart w:id="3544" w:name="_Toc159855376"/>
              <w:bookmarkStart w:id="3545" w:name="_Toc159855898"/>
              <w:bookmarkEnd w:id="3544"/>
              <w:bookmarkEnd w:id="3545"/>
            </w:del>
          </w:p>
        </w:tc>
        <w:tc>
          <w:tcPr>
            <w:tcW w:w="8073" w:type="dxa"/>
          </w:tcPr>
          <w:p w14:paraId="4B48D84A" w14:textId="1FB1F35D" w:rsidR="00E70193" w:rsidRPr="008817AE" w:rsidDel="00195AC8" w:rsidRDefault="001D05E3" w:rsidP="00BF661D">
            <w:pPr>
              <w:pStyle w:val="TABLE-cell"/>
              <w:tabs>
                <w:tab w:val="left" w:pos="2730"/>
              </w:tabs>
              <w:rPr>
                <w:del w:id="3546" w:author="Phillip" w:date="2023-08-04T14:28:00Z"/>
                <w:i/>
                <w:lang w:val="en-AU"/>
              </w:rPr>
            </w:pPr>
            <w:del w:id="3547" w:author="Phillip" w:date="2023-08-04T14:28:00Z">
              <w:r w:rsidRPr="008817AE" w:rsidDel="00195AC8">
                <w:delText>400 A/m</w:delText>
              </w:r>
              <w:bookmarkStart w:id="3548" w:name="_Toc159855377"/>
              <w:bookmarkStart w:id="3549" w:name="_Toc159855899"/>
              <w:bookmarkEnd w:id="3548"/>
              <w:bookmarkEnd w:id="3549"/>
            </w:del>
          </w:p>
        </w:tc>
        <w:bookmarkStart w:id="3550" w:name="_Toc159855378"/>
        <w:bookmarkStart w:id="3551" w:name="_Toc159855900"/>
        <w:bookmarkEnd w:id="3550"/>
        <w:bookmarkEnd w:id="3551"/>
      </w:tr>
    </w:tbl>
    <w:p w14:paraId="0B192E98" w14:textId="7D5BCA1D" w:rsidR="00A51FBF" w:rsidRPr="008817AE" w:rsidDel="00E173F7" w:rsidRDefault="00A51FBF" w:rsidP="00A51FBF">
      <w:pPr>
        <w:pStyle w:val="Heading4"/>
        <w:rPr>
          <w:del w:id="3552" w:author="Phillip" w:date="2023-08-04T14:39:00Z"/>
        </w:rPr>
      </w:pPr>
      <w:bookmarkStart w:id="3553" w:name="_Ref30676272"/>
      <w:del w:id="3554" w:author="Phillip" w:date="2023-08-04T14:39:00Z">
        <w:r w:rsidRPr="008817AE" w:rsidDel="00E173F7">
          <w:delText>Radiated, RF, electromagnetic fields.</w:delText>
        </w:r>
        <w:bookmarkStart w:id="3555" w:name="_Toc159855379"/>
        <w:bookmarkStart w:id="3556" w:name="_Toc159855901"/>
        <w:bookmarkEnd w:id="3553"/>
        <w:bookmarkEnd w:id="3555"/>
        <w:bookmarkEnd w:id="3556"/>
      </w:del>
    </w:p>
    <w:tbl>
      <w:tblPr>
        <w:tblStyle w:val="TableGrid"/>
        <w:tblW w:w="0" w:type="auto"/>
        <w:tblLayout w:type="fixed"/>
        <w:tblLook w:val="04A0" w:firstRow="1" w:lastRow="0" w:firstColumn="1" w:lastColumn="0" w:noHBand="0" w:noVBand="1"/>
      </w:tblPr>
      <w:tblGrid>
        <w:gridCol w:w="1555"/>
        <w:gridCol w:w="8073"/>
      </w:tblGrid>
      <w:tr w:rsidR="001D05E3" w:rsidRPr="008817AE" w:rsidDel="00E173F7" w14:paraId="7275AA1F" w14:textId="44A96425" w:rsidTr="00BA373C">
        <w:trPr>
          <w:del w:id="3557" w:author="Phillip" w:date="2023-08-04T14:39:00Z"/>
        </w:trPr>
        <w:tc>
          <w:tcPr>
            <w:tcW w:w="1555" w:type="dxa"/>
          </w:tcPr>
          <w:p w14:paraId="08BAFE8F" w14:textId="6BCDA9FD" w:rsidR="001D05E3" w:rsidRPr="008817AE" w:rsidDel="00E173F7" w:rsidRDefault="001D05E3" w:rsidP="00BF661D">
            <w:pPr>
              <w:pStyle w:val="TABLE-cell"/>
              <w:keepNext/>
              <w:rPr>
                <w:del w:id="3558" w:author="Phillip" w:date="2023-08-04T14:39:00Z"/>
              </w:rPr>
            </w:pPr>
            <w:del w:id="3559" w:author="Phillip" w:date="2023-08-04T14:39:00Z">
              <w:r w:rsidRPr="008817AE" w:rsidDel="00E173F7">
                <w:delText>Description:</w:delText>
              </w:r>
              <w:bookmarkStart w:id="3560" w:name="_Toc159855380"/>
              <w:bookmarkStart w:id="3561" w:name="_Toc159855902"/>
              <w:bookmarkEnd w:id="3560"/>
              <w:bookmarkEnd w:id="3561"/>
            </w:del>
          </w:p>
        </w:tc>
        <w:tc>
          <w:tcPr>
            <w:tcW w:w="8073" w:type="dxa"/>
          </w:tcPr>
          <w:p w14:paraId="08C46C26" w14:textId="2446A15E" w:rsidR="001D05E3" w:rsidRPr="008817AE" w:rsidDel="00E173F7" w:rsidRDefault="001D05E3" w:rsidP="00BF661D">
            <w:pPr>
              <w:pStyle w:val="TABLE-cell"/>
              <w:keepNext/>
              <w:rPr>
                <w:del w:id="3562" w:author="Phillip" w:date="2023-08-04T14:39:00Z"/>
              </w:rPr>
            </w:pPr>
            <w:del w:id="3563" w:author="Phillip" w:date="2023-08-04T14:39:00Z">
              <w:r w:rsidRPr="008817AE" w:rsidDel="00E173F7">
                <w:rPr>
                  <w:lang w:val="en-AU"/>
                </w:rPr>
                <w:delText>Radiated, RF, electromagnetic fields</w:delText>
              </w:r>
              <w:r w:rsidRPr="008817AE" w:rsidDel="00E173F7">
                <w:delText xml:space="preserve"> may be caused by radio transmitters and communication devices.</w:delText>
              </w:r>
              <w:bookmarkStart w:id="3564" w:name="_Toc159855381"/>
              <w:bookmarkStart w:id="3565" w:name="_Toc159855903"/>
              <w:bookmarkEnd w:id="3564"/>
              <w:bookmarkEnd w:id="3565"/>
            </w:del>
          </w:p>
        </w:tc>
        <w:bookmarkStart w:id="3566" w:name="_Toc159855382"/>
        <w:bookmarkStart w:id="3567" w:name="_Toc159855904"/>
        <w:bookmarkEnd w:id="3566"/>
        <w:bookmarkEnd w:id="3567"/>
      </w:tr>
      <w:tr w:rsidR="001D05E3" w:rsidRPr="008817AE" w:rsidDel="00E173F7" w14:paraId="4BFE99EF" w14:textId="1423A734" w:rsidTr="00BA373C">
        <w:trPr>
          <w:del w:id="3568" w:author="Phillip" w:date="2023-08-04T14:39:00Z"/>
        </w:trPr>
        <w:tc>
          <w:tcPr>
            <w:tcW w:w="1555" w:type="dxa"/>
          </w:tcPr>
          <w:p w14:paraId="270C4992" w14:textId="41A0196C" w:rsidR="001D05E3" w:rsidRPr="008817AE" w:rsidDel="00E173F7" w:rsidRDefault="001D05E3" w:rsidP="00BF661D">
            <w:pPr>
              <w:pStyle w:val="TABLE-cell"/>
              <w:rPr>
                <w:del w:id="3569" w:author="Phillip" w:date="2023-08-04T14:39:00Z"/>
              </w:rPr>
            </w:pPr>
            <w:del w:id="3570" w:author="Phillip" w:date="2023-08-04T14:39:00Z">
              <w:r w:rsidRPr="008817AE" w:rsidDel="00E173F7">
                <w:delText>Value range:</w:delText>
              </w:r>
              <w:bookmarkStart w:id="3571" w:name="_Toc159855383"/>
              <w:bookmarkStart w:id="3572" w:name="_Toc159855905"/>
              <w:bookmarkEnd w:id="3571"/>
              <w:bookmarkEnd w:id="3572"/>
            </w:del>
          </w:p>
        </w:tc>
        <w:tc>
          <w:tcPr>
            <w:tcW w:w="8073" w:type="dxa"/>
          </w:tcPr>
          <w:p w14:paraId="4F9560DA" w14:textId="2EBE7C3C" w:rsidR="001D05E3" w:rsidRPr="008817AE" w:rsidDel="00E173F7" w:rsidRDefault="001D05E3" w:rsidP="001D05E3">
            <w:pPr>
              <w:pStyle w:val="TABLE-cell"/>
              <w:numPr>
                <w:ilvl w:val="0"/>
                <w:numId w:val="18"/>
              </w:numPr>
              <w:tabs>
                <w:tab w:val="left" w:pos="2730"/>
              </w:tabs>
              <w:rPr>
                <w:del w:id="3573" w:author="Phillip" w:date="2023-08-04T14:39:00Z"/>
                <w:lang w:val="en-AU"/>
              </w:rPr>
            </w:pPr>
            <w:del w:id="3574" w:author="Phillip" w:date="2023-08-04T14:39:00Z">
              <w:r w:rsidRPr="008817AE" w:rsidDel="00E173F7">
                <w:rPr>
                  <w:i/>
                  <w:lang w:val="en-AU"/>
                </w:rPr>
                <w:delText>f</w:delText>
              </w:r>
              <w:r w:rsidRPr="008817AE" w:rsidDel="00E173F7">
                <w:rPr>
                  <w:lang w:val="en-AU"/>
                </w:rPr>
                <w:delText xml:space="preserve"> = 80 MHz to 2.0 GHz, Field strength </w:delText>
              </w:r>
              <w:r w:rsidRPr="008817AE" w:rsidDel="00E173F7">
                <w:delText xml:space="preserve">≤ </w:delText>
              </w:r>
              <w:r w:rsidRPr="008817AE" w:rsidDel="00E173F7">
                <w:rPr>
                  <w:lang w:val="en-AU"/>
                </w:rPr>
                <w:delText>10 V/m</w:delText>
              </w:r>
              <w:bookmarkStart w:id="3575" w:name="_Toc159855384"/>
              <w:bookmarkStart w:id="3576" w:name="_Toc159855906"/>
              <w:bookmarkEnd w:id="3575"/>
              <w:bookmarkEnd w:id="3576"/>
            </w:del>
          </w:p>
          <w:p w14:paraId="1D6F2581" w14:textId="2D18312F" w:rsidR="001D05E3" w:rsidRPr="008817AE" w:rsidDel="00E173F7" w:rsidRDefault="001D05E3" w:rsidP="001D05E3">
            <w:pPr>
              <w:pStyle w:val="BodyText"/>
              <w:numPr>
                <w:ilvl w:val="0"/>
                <w:numId w:val="18"/>
              </w:numPr>
              <w:rPr>
                <w:del w:id="3577" w:author="Phillip" w:date="2023-08-04T14:39:00Z"/>
              </w:rPr>
            </w:pPr>
            <w:del w:id="3578" w:author="Phillip" w:date="2023-08-04T14:39:00Z">
              <w:r w:rsidRPr="008817AE" w:rsidDel="00E173F7">
                <w:rPr>
                  <w:i/>
                </w:rPr>
                <w:delText>f</w:delText>
              </w:r>
              <w:r w:rsidRPr="008817AE" w:rsidDel="00E173F7">
                <w:delText xml:space="preserve"> = 2.0 GHz to 6.0 GHz, Field strength </w:delText>
              </w:r>
              <w:r w:rsidRPr="008817AE" w:rsidDel="00E173F7">
                <w:rPr>
                  <w:rFonts w:cs="Times New Roman"/>
                </w:rPr>
                <w:delText>≤</w:delText>
              </w:r>
              <w:r w:rsidRPr="008817AE" w:rsidDel="00E173F7">
                <w:delText xml:space="preserve"> 3 V/m</w:delText>
              </w:r>
              <w:bookmarkStart w:id="3579" w:name="_Toc159855385"/>
              <w:bookmarkStart w:id="3580" w:name="_Toc159855907"/>
              <w:bookmarkEnd w:id="3579"/>
              <w:bookmarkEnd w:id="3580"/>
            </w:del>
          </w:p>
        </w:tc>
        <w:bookmarkStart w:id="3581" w:name="_Toc159855386"/>
        <w:bookmarkStart w:id="3582" w:name="_Toc159855908"/>
        <w:bookmarkEnd w:id="3581"/>
        <w:bookmarkEnd w:id="3582"/>
      </w:tr>
    </w:tbl>
    <w:p w14:paraId="2146D1AE" w14:textId="0603639A" w:rsidR="0088226B" w:rsidRPr="008817AE" w:rsidDel="00E173F7" w:rsidRDefault="0088226B" w:rsidP="0088226B">
      <w:pPr>
        <w:pStyle w:val="Heading4"/>
        <w:rPr>
          <w:del w:id="3583" w:author="Phillip" w:date="2023-08-04T14:39:00Z"/>
        </w:rPr>
      </w:pPr>
      <w:bookmarkStart w:id="3584" w:name="_Ref30676284"/>
      <w:del w:id="3585" w:author="Phillip" w:date="2023-08-04T14:39:00Z">
        <w:r w:rsidRPr="008817AE" w:rsidDel="00E173F7">
          <w:delText>Conducted disturbances, induced by radio frequency fields.</w:delText>
        </w:r>
        <w:bookmarkStart w:id="3586" w:name="_Toc159855387"/>
        <w:bookmarkStart w:id="3587" w:name="_Toc159855909"/>
        <w:bookmarkEnd w:id="3584"/>
        <w:bookmarkEnd w:id="3586"/>
        <w:bookmarkEnd w:id="3587"/>
      </w:del>
    </w:p>
    <w:tbl>
      <w:tblPr>
        <w:tblStyle w:val="TableGrid"/>
        <w:tblW w:w="0" w:type="auto"/>
        <w:tblLayout w:type="fixed"/>
        <w:tblLook w:val="04A0" w:firstRow="1" w:lastRow="0" w:firstColumn="1" w:lastColumn="0" w:noHBand="0" w:noVBand="1"/>
      </w:tblPr>
      <w:tblGrid>
        <w:gridCol w:w="1555"/>
        <w:gridCol w:w="8073"/>
      </w:tblGrid>
      <w:tr w:rsidR="001D05E3" w:rsidRPr="008817AE" w:rsidDel="00E173F7" w14:paraId="6EE64C4B" w14:textId="79875DA2" w:rsidTr="00BA373C">
        <w:trPr>
          <w:del w:id="3588" w:author="Phillip" w:date="2023-08-04T14:39:00Z"/>
        </w:trPr>
        <w:tc>
          <w:tcPr>
            <w:tcW w:w="1555" w:type="dxa"/>
          </w:tcPr>
          <w:p w14:paraId="6B8C9FBB" w14:textId="5BF5EBF3" w:rsidR="001D05E3" w:rsidRPr="008817AE" w:rsidDel="00E173F7" w:rsidRDefault="001D05E3" w:rsidP="00BF661D">
            <w:pPr>
              <w:pStyle w:val="TABLE-cell"/>
              <w:keepNext/>
              <w:rPr>
                <w:del w:id="3589" w:author="Phillip" w:date="2023-08-04T14:39:00Z"/>
              </w:rPr>
            </w:pPr>
            <w:del w:id="3590" w:author="Phillip" w:date="2023-08-04T14:39:00Z">
              <w:r w:rsidRPr="008817AE" w:rsidDel="00E173F7">
                <w:delText>Description:</w:delText>
              </w:r>
              <w:bookmarkStart w:id="3591" w:name="_Toc159855388"/>
              <w:bookmarkStart w:id="3592" w:name="_Toc159855910"/>
              <w:bookmarkEnd w:id="3591"/>
              <w:bookmarkEnd w:id="3592"/>
            </w:del>
          </w:p>
        </w:tc>
        <w:tc>
          <w:tcPr>
            <w:tcW w:w="8073" w:type="dxa"/>
          </w:tcPr>
          <w:p w14:paraId="0CD8A95F" w14:textId="469C697B" w:rsidR="001D05E3" w:rsidRPr="008817AE" w:rsidDel="00E173F7" w:rsidRDefault="001D05E3" w:rsidP="00BF661D">
            <w:pPr>
              <w:pStyle w:val="TABLE-cell"/>
              <w:keepNext/>
              <w:rPr>
                <w:del w:id="3593" w:author="Phillip" w:date="2023-08-04T14:39:00Z"/>
              </w:rPr>
            </w:pPr>
            <w:del w:id="3594" w:author="Phillip" w:date="2023-08-04T14:39:00Z">
              <w:r w:rsidRPr="008817AE" w:rsidDel="00E173F7">
                <w:rPr>
                  <w:lang w:val="en-AU"/>
                </w:rPr>
                <w:delText>Conducted</w:delText>
              </w:r>
              <w:r w:rsidRPr="008817AE" w:rsidDel="00E173F7">
                <w:delText xml:space="preserve"> disturbances, induced by radio frequency fields may be caused by radio transmitters and communication devices.</w:delText>
              </w:r>
              <w:bookmarkStart w:id="3595" w:name="_Toc159855389"/>
              <w:bookmarkStart w:id="3596" w:name="_Toc159855911"/>
              <w:bookmarkEnd w:id="3595"/>
              <w:bookmarkEnd w:id="3596"/>
            </w:del>
          </w:p>
        </w:tc>
        <w:bookmarkStart w:id="3597" w:name="_Toc159855390"/>
        <w:bookmarkStart w:id="3598" w:name="_Toc159855912"/>
        <w:bookmarkEnd w:id="3597"/>
        <w:bookmarkEnd w:id="3598"/>
      </w:tr>
      <w:tr w:rsidR="001D05E3" w:rsidRPr="008817AE" w:rsidDel="00E173F7" w14:paraId="085CB93B" w14:textId="3770E8DE" w:rsidTr="00BA373C">
        <w:trPr>
          <w:del w:id="3599" w:author="Phillip" w:date="2023-08-04T14:39:00Z"/>
        </w:trPr>
        <w:tc>
          <w:tcPr>
            <w:tcW w:w="1555" w:type="dxa"/>
          </w:tcPr>
          <w:p w14:paraId="1409CE96" w14:textId="3FAFC86A" w:rsidR="001D05E3" w:rsidRPr="008817AE" w:rsidDel="00E173F7" w:rsidRDefault="001D05E3" w:rsidP="00BF661D">
            <w:pPr>
              <w:pStyle w:val="TABLE-cell"/>
              <w:rPr>
                <w:del w:id="3600" w:author="Phillip" w:date="2023-08-04T14:39:00Z"/>
              </w:rPr>
            </w:pPr>
            <w:del w:id="3601" w:author="Phillip" w:date="2023-08-04T14:39:00Z">
              <w:r w:rsidRPr="008817AE" w:rsidDel="00E173F7">
                <w:delText>Value range:</w:delText>
              </w:r>
              <w:bookmarkStart w:id="3602" w:name="_Toc159855391"/>
              <w:bookmarkStart w:id="3603" w:name="_Toc159855913"/>
              <w:bookmarkEnd w:id="3602"/>
              <w:bookmarkEnd w:id="3603"/>
            </w:del>
          </w:p>
        </w:tc>
        <w:tc>
          <w:tcPr>
            <w:tcW w:w="8073" w:type="dxa"/>
          </w:tcPr>
          <w:p w14:paraId="5D0AF4C3" w14:textId="3DA9D583" w:rsidR="001D05E3" w:rsidRPr="008817AE" w:rsidDel="00E173F7" w:rsidRDefault="001F0AEC" w:rsidP="001F0AEC">
            <w:pPr>
              <w:pStyle w:val="BodyText"/>
              <w:rPr>
                <w:del w:id="3604" w:author="Phillip" w:date="2023-08-04T14:39:00Z"/>
              </w:rPr>
            </w:pPr>
            <w:del w:id="3605" w:author="Phillip" w:date="2023-08-04T14:39:00Z">
              <w:r w:rsidRPr="008817AE" w:rsidDel="00E173F7">
                <w:rPr>
                  <w:i/>
                </w:rPr>
                <w:delText>f</w:delText>
              </w:r>
              <w:r w:rsidRPr="008817AE" w:rsidDel="00E173F7">
                <w:delText xml:space="preserve"> = 150 kHz to 80 MHz, Amplitude </w:delText>
              </w:r>
              <w:r w:rsidRPr="008817AE" w:rsidDel="00E173F7">
                <w:rPr>
                  <w:rFonts w:cs="Times New Roman"/>
                </w:rPr>
                <w:delText>≤</w:delText>
              </w:r>
              <w:r w:rsidRPr="008817AE" w:rsidDel="00E173F7">
                <w:delText xml:space="preserve"> 10 V</w:delText>
              </w:r>
              <w:bookmarkStart w:id="3606" w:name="_Toc159855392"/>
              <w:bookmarkStart w:id="3607" w:name="_Toc159855914"/>
              <w:bookmarkEnd w:id="3606"/>
              <w:bookmarkEnd w:id="3607"/>
            </w:del>
          </w:p>
        </w:tc>
        <w:bookmarkStart w:id="3608" w:name="_Toc159855393"/>
        <w:bookmarkStart w:id="3609" w:name="_Toc159855915"/>
        <w:bookmarkEnd w:id="3608"/>
        <w:bookmarkEnd w:id="3609"/>
      </w:tr>
    </w:tbl>
    <w:p w14:paraId="32F62ADD" w14:textId="1263AC35" w:rsidR="001F0AEC" w:rsidRPr="008817AE" w:rsidDel="00BE1B34" w:rsidRDefault="001F0AEC" w:rsidP="001F0AEC">
      <w:pPr>
        <w:pStyle w:val="Heading4"/>
        <w:rPr>
          <w:del w:id="3610" w:author="Phillip" w:date="2023-08-04T14:54:00Z"/>
        </w:rPr>
      </w:pPr>
      <w:bookmarkStart w:id="3611" w:name="_Ref30683771"/>
      <w:del w:id="3612" w:author="Phillip" w:date="2023-08-04T14:54:00Z">
        <w:r w:rsidRPr="008817AE" w:rsidDel="00BE1B34">
          <w:delText>Fast load current variation</w:delText>
        </w:r>
        <w:bookmarkStart w:id="3613" w:name="_Toc159855394"/>
        <w:bookmarkStart w:id="3614" w:name="_Toc159855916"/>
        <w:bookmarkEnd w:id="3613"/>
        <w:bookmarkEnd w:id="3614"/>
      </w:del>
    </w:p>
    <w:tbl>
      <w:tblPr>
        <w:tblStyle w:val="TableGrid"/>
        <w:tblW w:w="0" w:type="auto"/>
        <w:tblLayout w:type="fixed"/>
        <w:tblLook w:val="04A0" w:firstRow="1" w:lastRow="0" w:firstColumn="1" w:lastColumn="0" w:noHBand="0" w:noVBand="1"/>
      </w:tblPr>
      <w:tblGrid>
        <w:gridCol w:w="1555"/>
        <w:gridCol w:w="8073"/>
      </w:tblGrid>
      <w:tr w:rsidR="001F0AEC" w:rsidRPr="008817AE" w:rsidDel="00BE1B34" w14:paraId="7400E29F" w14:textId="72DDD07C" w:rsidTr="00BA373C">
        <w:trPr>
          <w:del w:id="3615" w:author="Phillip" w:date="2023-08-04T14:54:00Z"/>
        </w:trPr>
        <w:tc>
          <w:tcPr>
            <w:tcW w:w="1555" w:type="dxa"/>
          </w:tcPr>
          <w:p w14:paraId="28D73854" w14:textId="5B7B0066" w:rsidR="001F0AEC" w:rsidRPr="008817AE" w:rsidDel="00BE1B34" w:rsidRDefault="001F0AEC" w:rsidP="00BF661D">
            <w:pPr>
              <w:pStyle w:val="TABLE-cell"/>
              <w:keepNext/>
              <w:rPr>
                <w:del w:id="3616" w:author="Phillip" w:date="2023-08-04T14:54:00Z"/>
              </w:rPr>
            </w:pPr>
            <w:del w:id="3617" w:author="Phillip" w:date="2023-08-04T14:54:00Z">
              <w:r w:rsidRPr="008817AE" w:rsidDel="00BE1B34">
                <w:delText>Description:</w:delText>
              </w:r>
              <w:bookmarkStart w:id="3618" w:name="_Toc159855395"/>
              <w:bookmarkStart w:id="3619" w:name="_Toc159855917"/>
              <w:bookmarkEnd w:id="3618"/>
              <w:bookmarkEnd w:id="3619"/>
            </w:del>
          </w:p>
        </w:tc>
        <w:tc>
          <w:tcPr>
            <w:tcW w:w="8073" w:type="dxa"/>
          </w:tcPr>
          <w:p w14:paraId="6398B266" w14:textId="65330F46" w:rsidR="001F0AEC" w:rsidRPr="008817AE" w:rsidDel="00BE1B34" w:rsidRDefault="001F0AEC" w:rsidP="00BF661D">
            <w:pPr>
              <w:pStyle w:val="TABLE-cell"/>
              <w:keepNext/>
              <w:rPr>
                <w:del w:id="3620" w:author="Phillip" w:date="2023-08-04T14:54:00Z"/>
              </w:rPr>
            </w:pPr>
            <w:del w:id="3621" w:author="Phillip" w:date="2023-08-04T14:54:00Z">
              <w:r w:rsidRPr="008817AE" w:rsidDel="00BE1B34">
                <w:delText>Fast load current variations may be caused by loads such as temperature regulated heaters, air conditioners, and arc welding systems.</w:delText>
              </w:r>
              <w:bookmarkStart w:id="3622" w:name="_Toc159855396"/>
              <w:bookmarkStart w:id="3623" w:name="_Toc159855918"/>
              <w:bookmarkEnd w:id="3622"/>
              <w:bookmarkEnd w:id="3623"/>
            </w:del>
          </w:p>
        </w:tc>
        <w:bookmarkStart w:id="3624" w:name="_Toc159855397"/>
        <w:bookmarkStart w:id="3625" w:name="_Toc159855919"/>
        <w:bookmarkEnd w:id="3624"/>
        <w:bookmarkEnd w:id="3625"/>
      </w:tr>
      <w:tr w:rsidR="001F0AEC" w:rsidRPr="008817AE" w:rsidDel="00BE1B34" w14:paraId="02DBC768" w14:textId="4A5458A7" w:rsidTr="00BA373C">
        <w:trPr>
          <w:del w:id="3626" w:author="Phillip" w:date="2023-08-04T14:54:00Z"/>
        </w:trPr>
        <w:tc>
          <w:tcPr>
            <w:tcW w:w="1555" w:type="dxa"/>
          </w:tcPr>
          <w:p w14:paraId="6102D95B" w14:textId="479CA30D" w:rsidR="001F0AEC" w:rsidRPr="008817AE" w:rsidDel="00BE1B34" w:rsidRDefault="001F0AEC" w:rsidP="00BF661D">
            <w:pPr>
              <w:pStyle w:val="TABLE-cell"/>
              <w:rPr>
                <w:del w:id="3627" w:author="Phillip" w:date="2023-08-04T14:54:00Z"/>
              </w:rPr>
            </w:pPr>
            <w:del w:id="3628" w:author="Phillip" w:date="2023-08-04T14:54:00Z">
              <w:r w:rsidRPr="008817AE" w:rsidDel="00BE1B34">
                <w:delText>Value range:</w:delText>
              </w:r>
              <w:bookmarkStart w:id="3629" w:name="_Toc159855398"/>
              <w:bookmarkStart w:id="3630" w:name="_Toc159855920"/>
              <w:bookmarkEnd w:id="3629"/>
              <w:bookmarkEnd w:id="3630"/>
            </w:del>
          </w:p>
        </w:tc>
        <w:tc>
          <w:tcPr>
            <w:tcW w:w="8073" w:type="dxa"/>
          </w:tcPr>
          <w:p w14:paraId="455971F8" w14:textId="3A958172" w:rsidR="001F0AEC" w:rsidRPr="008817AE" w:rsidDel="00BE1B34" w:rsidRDefault="001F0AEC" w:rsidP="00BF661D">
            <w:pPr>
              <w:pStyle w:val="TABLE-cell"/>
              <w:tabs>
                <w:tab w:val="left" w:pos="2730"/>
              </w:tabs>
              <w:rPr>
                <w:del w:id="3631" w:author="Phillip" w:date="2023-08-04T14:54:00Z"/>
                <w:lang w:val="en-AU"/>
              </w:rPr>
            </w:pPr>
            <w:del w:id="3632" w:author="Phillip" w:date="2023-08-04T14:54:00Z">
              <w:r w:rsidRPr="008817AE" w:rsidDel="00BE1B34">
                <w:rPr>
                  <w:lang w:val="en-AU"/>
                </w:rPr>
                <w:delText xml:space="preserve">10 </w:delText>
              </w:r>
              <w:r w:rsidRPr="008817AE" w:rsidDel="00BE1B34">
                <w:rPr>
                  <w:i/>
                  <w:lang w:val="en-AU"/>
                </w:rPr>
                <w:delText>I</w:delText>
              </w:r>
              <w:r w:rsidRPr="008817AE" w:rsidDel="00BE1B34">
                <w:rPr>
                  <w:vertAlign w:val="subscript"/>
                  <w:lang w:val="en-AU"/>
                </w:rPr>
                <w:delText>tr</w:delText>
              </w:r>
              <w:r w:rsidRPr="008817AE" w:rsidDel="00BE1B34">
                <w:rPr>
                  <w:lang w:val="en-AU"/>
                </w:rPr>
                <w:delText xml:space="preserve"> for direct connected meters; 20 </w:delText>
              </w:r>
              <w:r w:rsidRPr="008817AE" w:rsidDel="00BE1B34">
                <w:rPr>
                  <w:i/>
                  <w:lang w:val="en-AU"/>
                </w:rPr>
                <w:delText>I</w:delText>
              </w:r>
              <w:r w:rsidRPr="008817AE" w:rsidDel="00BE1B34">
                <w:rPr>
                  <w:vertAlign w:val="subscript"/>
                  <w:lang w:val="en-AU"/>
                </w:rPr>
                <w:delText>tr</w:delText>
              </w:r>
              <w:r w:rsidRPr="008817AE" w:rsidDel="00BE1B34">
                <w:rPr>
                  <w:lang w:val="en-AU"/>
                </w:rPr>
                <w:delText xml:space="preserve"> for transformer-operated meters</w:delText>
              </w:r>
              <w:bookmarkStart w:id="3633" w:name="_Toc159855399"/>
              <w:bookmarkStart w:id="3634" w:name="_Toc159855921"/>
              <w:bookmarkEnd w:id="3633"/>
              <w:bookmarkEnd w:id="3634"/>
            </w:del>
          </w:p>
          <w:p w14:paraId="1375FEE1" w14:textId="3C868219" w:rsidR="001F0AEC" w:rsidRPr="008817AE" w:rsidDel="00BE1B34" w:rsidRDefault="001F0AEC" w:rsidP="00BF661D">
            <w:pPr>
              <w:pStyle w:val="TABLE-cell"/>
              <w:tabs>
                <w:tab w:val="left" w:pos="2730"/>
              </w:tabs>
              <w:rPr>
                <w:del w:id="3635" w:author="Phillip" w:date="2023-08-04T14:54:00Z"/>
                <w:lang w:val="en-AU"/>
              </w:rPr>
            </w:pPr>
            <w:del w:id="3636" w:author="Phillip" w:date="2023-08-04T14:54:00Z">
              <w:r w:rsidRPr="008817AE" w:rsidDel="00BE1B34">
                <w:rPr>
                  <w:i/>
                  <w:lang w:val="en-AU"/>
                </w:rPr>
                <w:delText>t</w:delText>
              </w:r>
              <w:r w:rsidRPr="008817AE" w:rsidDel="00BE1B34">
                <w:rPr>
                  <w:vertAlign w:val="subscript"/>
                  <w:lang w:val="en-AU"/>
                </w:rPr>
                <w:delText>on</w:delText>
              </w:r>
              <w:r w:rsidRPr="008817AE" w:rsidDel="00BE1B34">
                <w:rPr>
                  <w:lang w:val="en-AU"/>
                </w:rPr>
                <w:delText xml:space="preserve"> = 10 s, </w:delText>
              </w:r>
              <w:r w:rsidRPr="008817AE" w:rsidDel="00BE1B34">
                <w:rPr>
                  <w:i/>
                  <w:lang w:val="en-AU"/>
                </w:rPr>
                <w:delText>t</w:delText>
              </w:r>
              <w:r w:rsidRPr="008817AE" w:rsidDel="00BE1B34">
                <w:rPr>
                  <w:vertAlign w:val="subscript"/>
                  <w:lang w:val="en-AU"/>
                </w:rPr>
                <w:delText>off</w:delText>
              </w:r>
              <w:r w:rsidRPr="008817AE" w:rsidDel="00BE1B34">
                <w:rPr>
                  <w:lang w:val="en-AU"/>
                </w:rPr>
                <w:delText xml:space="preserve"> = 10 s, 4 hours</w:delText>
              </w:r>
              <w:bookmarkStart w:id="3637" w:name="_Toc159855400"/>
              <w:bookmarkStart w:id="3638" w:name="_Toc159855922"/>
              <w:bookmarkEnd w:id="3637"/>
              <w:bookmarkEnd w:id="3638"/>
            </w:del>
          </w:p>
          <w:p w14:paraId="30BFB1AA" w14:textId="3ED4E9A2" w:rsidR="001F0AEC" w:rsidRPr="008817AE" w:rsidDel="00BE1B34" w:rsidRDefault="001F0AEC" w:rsidP="00BF661D">
            <w:pPr>
              <w:pStyle w:val="TABLE-cell"/>
              <w:tabs>
                <w:tab w:val="left" w:pos="2730"/>
              </w:tabs>
              <w:rPr>
                <w:del w:id="3639" w:author="Phillip" w:date="2023-08-04T14:54:00Z"/>
                <w:lang w:val="en-AU"/>
              </w:rPr>
            </w:pPr>
            <w:del w:id="3640" w:author="Phillip" w:date="2023-08-04T14:54:00Z">
              <w:r w:rsidRPr="008817AE" w:rsidDel="00BE1B34">
                <w:rPr>
                  <w:i/>
                  <w:lang w:val="en-AU"/>
                </w:rPr>
                <w:delText>t</w:delText>
              </w:r>
              <w:r w:rsidRPr="008817AE" w:rsidDel="00BE1B34">
                <w:rPr>
                  <w:vertAlign w:val="subscript"/>
                  <w:lang w:val="en-AU"/>
                </w:rPr>
                <w:delText>on</w:delText>
              </w:r>
              <w:r w:rsidRPr="008817AE" w:rsidDel="00BE1B34">
                <w:rPr>
                  <w:lang w:val="en-AU"/>
                </w:rPr>
                <w:delText xml:space="preserve"> = 5 s, </w:delText>
              </w:r>
              <w:r w:rsidRPr="008817AE" w:rsidDel="00BE1B34">
                <w:rPr>
                  <w:i/>
                  <w:lang w:val="en-AU"/>
                </w:rPr>
                <w:delText>t</w:delText>
              </w:r>
              <w:r w:rsidRPr="008817AE" w:rsidDel="00BE1B34">
                <w:rPr>
                  <w:vertAlign w:val="subscript"/>
                  <w:lang w:val="en-AU"/>
                </w:rPr>
                <w:delText>off</w:delText>
              </w:r>
              <w:r w:rsidRPr="008817AE" w:rsidDel="00BE1B34">
                <w:rPr>
                  <w:lang w:val="en-AU"/>
                </w:rPr>
                <w:delText xml:space="preserve"> = 5 s, 4 hours</w:delText>
              </w:r>
              <w:bookmarkStart w:id="3641" w:name="_Toc159855401"/>
              <w:bookmarkStart w:id="3642" w:name="_Toc159855923"/>
              <w:bookmarkEnd w:id="3641"/>
              <w:bookmarkEnd w:id="3642"/>
            </w:del>
          </w:p>
          <w:p w14:paraId="450F9BE0" w14:textId="1E8408DA" w:rsidR="001F0AEC" w:rsidRPr="008817AE" w:rsidDel="00BE1B34" w:rsidRDefault="001F0AEC" w:rsidP="00BF661D">
            <w:pPr>
              <w:pStyle w:val="TABLE-cell"/>
              <w:tabs>
                <w:tab w:val="left" w:pos="2730"/>
              </w:tabs>
              <w:rPr>
                <w:del w:id="3643" w:author="Phillip" w:date="2023-08-04T14:54:00Z"/>
                <w:i/>
                <w:lang w:val="en-AU"/>
              </w:rPr>
            </w:pPr>
            <w:del w:id="3644" w:author="Phillip" w:date="2023-08-04T14:54:00Z">
              <w:r w:rsidRPr="008817AE" w:rsidDel="00BE1B34">
                <w:rPr>
                  <w:i/>
                  <w:lang w:val="en-AU"/>
                </w:rPr>
                <w:delText>t</w:delText>
              </w:r>
              <w:r w:rsidRPr="008817AE" w:rsidDel="00BE1B34">
                <w:rPr>
                  <w:vertAlign w:val="subscript"/>
                  <w:lang w:val="en-AU"/>
                </w:rPr>
                <w:delText>on</w:delText>
              </w:r>
              <w:r w:rsidRPr="008817AE" w:rsidDel="00BE1B34">
                <w:rPr>
                  <w:lang w:val="en-AU"/>
                </w:rPr>
                <w:delText xml:space="preserve"> = 5 s, </w:delText>
              </w:r>
              <w:r w:rsidRPr="008817AE" w:rsidDel="00BE1B34">
                <w:rPr>
                  <w:i/>
                  <w:lang w:val="en-AU"/>
                </w:rPr>
                <w:delText>t</w:delText>
              </w:r>
              <w:r w:rsidRPr="008817AE" w:rsidDel="00BE1B34">
                <w:rPr>
                  <w:vertAlign w:val="subscript"/>
                  <w:lang w:val="en-AU"/>
                </w:rPr>
                <w:delText>off</w:delText>
              </w:r>
              <w:r w:rsidRPr="008817AE" w:rsidDel="00BE1B34">
                <w:rPr>
                  <w:lang w:val="en-AU"/>
                </w:rPr>
                <w:delText xml:space="preserve"> = 0.5 s, 4 hours</w:delText>
              </w:r>
              <w:bookmarkStart w:id="3645" w:name="_Toc159855402"/>
              <w:bookmarkStart w:id="3646" w:name="_Toc159855924"/>
              <w:bookmarkEnd w:id="3645"/>
              <w:bookmarkEnd w:id="3646"/>
            </w:del>
          </w:p>
        </w:tc>
        <w:bookmarkStart w:id="3647" w:name="_Toc159855403"/>
        <w:bookmarkStart w:id="3648" w:name="_Toc159855925"/>
        <w:bookmarkEnd w:id="3647"/>
        <w:bookmarkEnd w:id="3648"/>
      </w:tr>
    </w:tbl>
    <w:p w14:paraId="1134DC5D" w14:textId="77777777" w:rsidR="002453FB" w:rsidRPr="008817AE" w:rsidRDefault="00125B2F" w:rsidP="002453FB">
      <w:pPr>
        <w:pStyle w:val="Heading3"/>
      </w:pPr>
      <w:bookmarkStart w:id="3649" w:name="_Ref143516233"/>
      <w:bookmarkStart w:id="3650" w:name="_Toc159855404"/>
      <w:r w:rsidRPr="008817AE">
        <w:t>Allowed effect</w:t>
      </w:r>
      <w:r w:rsidR="00750E69" w:rsidRPr="008817AE">
        <w:t>s</w:t>
      </w:r>
      <w:r w:rsidRPr="008817AE">
        <w:t xml:space="preserve"> of the influence </w:t>
      </w:r>
      <w:bookmarkEnd w:id="3611"/>
      <w:r w:rsidR="00750E69" w:rsidRPr="008817AE">
        <w:t>factors</w:t>
      </w:r>
      <w:bookmarkEnd w:id="3649"/>
      <w:bookmarkEnd w:id="3650"/>
    </w:p>
    <w:p w14:paraId="33F6933C" w14:textId="658BA5AD" w:rsidR="004A7B5E" w:rsidRPr="008817AE" w:rsidRDefault="004A7B5E" w:rsidP="004A7B5E">
      <w:pPr>
        <w:pStyle w:val="BodyText"/>
      </w:pPr>
      <w:r w:rsidRPr="008817AE">
        <w:t xml:space="preserve">The temperature coefficient of the meter shall fulfil the requirements of </w:t>
      </w:r>
      <w:r w:rsidR="00424D34" w:rsidRPr="008817AE">
        <w:fldChar w:fldCharType="begin"/>
      </w:r>
      <w:r w:rsidR="00424D34" w:rsidRPr="008817AE">
        <w:instrText xml:space="preserve"> REF _Ref30685759 </w:instrText>
      </w:r>
      <w:r w:rsidR="008817AE">
        <w:instrText xml:space="preserve"> \* MERGEFORMAT </w:instrText>
      </w:r>
      <w:r w:rsidR="00424D34" w:rsidRPr="008817AE">
        <w:fldChar w:fldCharType="separate"/>
      </w:r>
      <w:ins w:id="3651" w:author="Mitchell, Phillip" w:date="2023-11-29T12:24:00Z">
        <w:r w:rsidR="0033235A" w:rsidRPr="008817AE">
          <w:t xml:space="preserve">Table </w:t>
        </w:r>
        <w:r w:rsidR="0033235A">
          <w:rPr>
            <w:noProof/>
          </w:rPr>
          <w:t>5</w:t>
        </w:r>
      </w:ins>
      <w:ins w:id="3652" w:author="Phillip" w:date="2023-08-21T13:12:00Z">
        <w:del w:id="3653" w:author="Mitchell, Phillip" w:date="2023-11-29T12:24:00Z">
          <w:r w:rsidR="00714DB9" w:rsidRPr="008817AE" w:rsidDel="0033235A">
            <w:delText xml:space="preserve">Table </w:delText>
          </w:r>
          <w:r w:rsidR="00714DB9" w:rsidDel="0033235A">
            <w:rPr>
              <w:noProof/>
            </w:rPr>
            <w:delText>5</w:delText>
          </w:r>
        </w:del>
      </w:ins>
      <w:del w:id="3654" w:author="Mitchell, Phillip" w:date="2023-11-29T12:24:00Z">
        <w:r w:rsidR="000D5DCF" w:rsidRPr="008817AE" w:rsidDel="0033235A">
          <w:delText xml:space="preserve">Table </w:delText>
        </w:r>
        <w:r w:rsidR="000D5DCF" w:rsidRPr="008817AE" w:rsidDel="0033235A">
          <w:rPr>
            <w:noProof/>
          </w:rPr>
          <w:delText>4</w:delText>
        </w:r>
      </w:del>
      <w:r w:rsidR="00424D34" w:rsidRPr="008817AE">
        <w:rPr>
          <w:noProof/>
        </w:rPr>
        <w:fldChar w:fldCharType="end"/>
      </w:r>
      <w:r w:rsidR="00492A87" w:rsidRPr="008817AE">
        <w:t xml:space="preserve"> </w:t>
      </w:r>
      <w:r w:rsidR="00D50BB9" w:rsidRPr="008817AE">
        <w:t xml:space="preserve"> </w:t>
      </w:r>
      <w:r w:rsidRPr="008817AE">
        <w:t>when the meter is otherwise operated at reference conditions.</w:t>
      </w:r>
    </w:p>
    <w:p w14:paraId="157B2829" w14:textId="6D0848F9" w:rsidR="00492A87" w:rsidRPr="008817AE" w:rsidRDefault="00492A87" w:rsidP="001E66A8">
      <w:pPr>
        <w:pStyle w:val="Caption"/>
      </w:pPr>
      <w:bookmarkStart w:id="3655" w:name="_Ref30685759"/>
      <w:r w:rsidRPr="008817AE">
        <w:lastRenderedPageBreak/>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3656" w:author="Mitchell, Phillip" w:date="2023-11-29T12:24:00Z">
        <w:r w:rsidR="0033235A">
          <w:rPr>
            <w:noProof/>
          </w:rPr>
          <w:t>5</w:t>
        </w:r>
      </w:ins>
      <w:ins w:id="3657" w:author="Phillip" w:date="2023-08-21T13:12:00Z">
        <w:del w:id="3658" w:author="Mitchell, Phillip" w:date="2023-09-01T11:35:00Z">
          <w:r w:rsidR="00714DB9" w:rsidDel="00906B73">
            <w:rPr>
              <w:noProof/>
            </w:rPr>
            <w:delText>5</w:delText>
          </w:r>
        </w:del>
      </w:ins>
      <w:del w:id="3659" w:author="Mitchell, Phillip" w:date="2023-09-01T11:35:00Z">
        <w:r w:rsidR="007530F8" w:rsidRPr="008817AE" w:rsidDel="00906B73">
          <w:rPr>
            <w:noProof/>
          </w:rPr>
          <w:delText>4</w:delText>
        </w:r>
      </w:del>
      <w:r w:rsidR="002C603C" w:rsidRPr="008817AE">
        <w:rPr>
          <w:noProof/>
        </w:rPr>
        <w:fldChar w:fldCharType="end"/>
      </w:r>
      <w:bookmarkEnd w:id="3655"/>
      <w:r w:rsidRPr="008817AE">
        <w:t xml:space="preserve"> - Limits for temperature coefficient of error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257"/>
        <w:gridCol w:w="993"/>
        <w:gridCol w:w="1076"/>
        <w:gridCol w:w="1076"/>
        <w:gridCol w:w="1076"/>
        <w:gridCol w:w="1076"/>
        <w:gridCol w:w="1074"/>
      </w:tblGrid>
      <w:tr w:rsidR="000A6303" w:rsidRPr="008817AE" w14:paraId="6989A412" w14:textId="77777777" w:rsidTr="00403AB4">
        <w:tc>
          <w:tcPr>
            <w:tcW w:w="1691" w:type="pct"/>
            <w:vMerge w:val="restart"/>
            <w:shd w:val="clear" w:color="auto" w:fill="auto"/>
            <w:vAlign w:val="center"/>
          </w:tcPr>
          <w:p w14:paraId="30C06BB0" w14:textId="77777777" w:rsidR="000A6303" w:rsidRPr="008817AE" w:rsidRDefault="000A6303">
            <w:pPr>
              <w:pStyle w:val="TABLE-col-heading"/>
              <w:keepNext/>
              <w:rPr>
                <w:lang w:val="en-AU"/>
              </w:rPr>
              <w:pPrChange w:id="3660" w:author="Mitchell, Phillip" w:date="2024-07-10T14:38:00Z">
                <w:pPr>
                  <w:pStyle w:val="TABLE-col-heading"/>
                </w:pPr>
              </w:pPrChange>
            </w:pPr>
            <w:r w:rsidRPr="008817AE">
              <w:rPr>
                <w:lang w:val="en-AU"/>
              </w:rPr>
              <w:t>Influence quantity</w:t>
            </w:r>
          </w:p>
        </w:tc>
        <w:tc>
          <w:tcPr>
            <w:tcW w:w="515" w:type="pct"/>
            <w:vMerge w:val="restart"/>
            <w:shd w:val="clear" w:color="auto" w:fill="auto"/>
            <w:vAlign w:val="center"/>
          </w:tcPr>
          <w:p w14:paraId="60EFFAA7" w14:textId="77777777" w:rsidR="000A6303" w:rsidRPr="008817AE" w:rsidRDefault="000A6303">
            <w:pPr>
              <w:pStyle w:val="TABLE-col-heading"/>
              <w:keepNext/>
              <w:rPr>
                <w:lang w:val="en-AU"/>
              </w:rPr>
              <w:pPrChange w:id="3661" w:author="Mitchell, Phillip" w:date="2024-07-10T14:38:00Z">
                <w:pPr>
                  <w:pStyle w:val="TABLE-col-heading"/>
                </w:pPr>
              </w:pPrChange>
            </w:pPr>
            <w:r w:rsidRPr="008817AE">
              <w:rPr>
                <w:lang w:val="en-AU"/>
              </w:rPr>
              <w:t>Power factor</w:t>
            </w:r>
          </w:p>
        </w:tc>
        <w:tc>
          <w:tcPr>
            <w:tcW w:w="2794" w:type="pct"/>
            <w:gridSpan w:val="5"/>
            <w:shd w:val="clear" w:color="auto" w:fill="auto"/>
            <w:vAlign w:val="center"/>
          </w:tcPr>
          <w:p w14:paraId="716FCFF3" w14:textId="4AC5F069" w:rsidR="000A6303" w:rsidRPr="008817AE" w:rsidRDefault="000A6303">
            <w:pPr>
              <w:pStyle w:val="TABLE-col-heading"/>
              <w:keepNext/>
              <w:rPr>
                <w:lang w:val="en-AU"/>
              </w:rPr>
              <w:pPrChange w:id="3662" w:author="Mitchell, Phillip" w:date="2024-07-10T14:38:00Z">
                <w:pPr>
                  <w:pStyle w:val="TABLE-col-heading"/>
                </w:pPr>
              </w:pPrChange>
            </w:pPr>
            <w:r w:rsidRPr="008817AE">
              <w:rPr>
                <w:lang w:val="en-AU"/>
              </w:rPr>
              <w:t>Limits for temperature coefficient (%/</w:t>
            </w:r>
            <w:r w:rsidR="005126A9" w:rsidRPr="008817AE">
              <w:rPr>
                <w:rFonts w:cs="Times New Roman"/>
                <w:lang w:val="en-AU"/>
              </w:rPr>
              <w:t>°</w:t>
            </w:r>
            <w:r w:rsidR="005126A9" w:rsidRPr="008817AE">
              <w:rPr>
                <w:lang w:val="en-AU"/>
              </w:rPr>
              <w:t>C</w:t>
            </w:r>
            <w:ins w:id="3663" w:author="Phillip" w:date="2023-08-04T14:59:00Z">
              <w:r w:rsidR="00BE1B34">
                <w:rPr>
                  <w:lang w:val="en-AU"/>
                </w:rPr>
                <w:t xml:space="preserve"> </w:t>
              </w:r>
            </w:ins>
            <w:r w:rsidR="007008C4" w:rsidRPr="008817AE">
              <w:rPr>
                <w:vertAlign w:val="superscript"/>
                <w:lang w:val="en-AU"/>
              </w:rPr>
              <w:t>(3)</w:t>
            </w:r>
            <w:r w:rsidRPr="008817AE">
              <w:rPr>
                <w:lang w:val="en-AU"/>
              </w:rPr>
              <w:t>) for meters of class</w:t>
            </w:r>
          </w:p>
        </w:tc>
      </w:tr>
      <w:tr w:rsidR="000A6303" w:rsidRPr="008817AE" w14:paraId="3A3841EA" w14:textId="77777777" w:rsidTr="00403AB4">
        <w:tc>
          <w:tcPr>
            <w:tcW w:w="1691" w:type="pct"/>
            <w:vMerge/>
            <w:shd w:val="clear" w:color="auto" w:fill="auto"/>
            <w:vAlign w:val="center"/>
          </w:tcPr>
          <w:p w14:paraId="60683E0C" w14:textId="77777777" w:rsidR="000A6303" w:rsidRPr="008817AE" w:rsidRDefault="000A6303">
            <w:pPr>
              <w:pStyle w:val="TABLE-col-heading"/>
              <w:keepNext/>
              <w:rPr>
                <w:lang w:val="en-AU"/>
              </w:rPr>
              <w:pPrChange w:id="3664" w:author="Mitchell, Phillip" w:date="2024-07-10T14:38:00Z">
                <w:pPr>
                  <w:pStyle w:val="TABLE-col-heading"/>
                </w:pPr>
              </w:pPrChange>
            </w:pPr>
          </w:p>
        </w:tc>
        <w:tc>
          <w:tcPr>
            <w:tcW w:w="515" w:type="pct"/>
            <w:vMerge/>
            <w:shd w:val="clear" w:color="auto" w:fill="auto"/>
            <w:vAlign w:val="center"/>
          </w:tcPr>
          <w:p w14:paraId="1A2147B3" w14:textId="77777777" w:rsidR="000A6303" w:rsidRPr="008817AE" w:rsidRDefault="000A6303">
            <w:pPr>
              <w:pStyle w:val="TABLE-col-heading"/>
              <w:keepNext/>
              <w:rPr>
                <w:lang w:val="en-AU"/>
              </w:rPr>
              <w:pPrChange w:id="3665" w:author="Mitchell, Phillip" w:date="2024-07-10T14:38:00Z">
                <w:pPr>
                  <w:pStyle w:val="TABLE-col-heading"/>
                </w:pPr>
              </w:pPrChange>
            </w:pPr>
          </w:p>
        </w:tc>
        <w:tc>
          <w:tcPr>
            <w:tcW w:w="559" w:type="pct"/>
            <w:shd w:val="clear" w:color="auto" w:fill="auto"/>
            <w:vAlign w:val="center"/>
          </w:tcPr>
          <w:p w14:paraId="09C862BD" w14:textId="77777777" w:rsidR="000A6303" w:rsidRPr="008817AE" w:rsidRDefault="000A6303">
            <w:pPr>
              <w:pStyle w:val="TABLE-col-heading"/>
              <w:keepNext/>
              <w:rPr>
                <w:lang w:val="en-AU"/>
              </w:rPr>
              <w:pPrChange w:id="3666" w:author="Mitchell, Phillip" w:date="2024-07-10T14:38:00Z">
                <w:pPr>
                  <w:pStyle w:val="TABLE-col-heading"/>
                </w:pPr>
              </w:pPrChange>
            </w:pPr>
            <w:r w:rsidRPr="008817AE">
              <w:rPr>
                <w:lang w:val="en-AU"/>
              </w:rPr>
              <w:t>A</w:t>
            </w:r>
            <w:r w:rsidR="00AE0C3B" w:rsidRPr="008817AE">
              <w:rPr>
                <w:lang w:val="en-AU"/>
              </w:rPr>
              <w:t xml:space="preserve"> / 2</w:t>
            </w:r>
          </w:p>
        </w:tc>
        <w:tc>
          <w:tcPr>
            <w:tcW w:w="559" w:type="pct"/>
            <w:shd w:val="clear" w:color="auto" w:fill="auto"/>
            <w:vAlign w:val="center"/>
          </w:tcPr>
          <w:p w14:paraId="6780B5CA" w14:textId="77777777" w:rsidR="000A6303" w:rsidRPr="008817AE" w:rsidRDefault="000A6303">
            <w:pPr>
              <w:pStyle w:val="TABLE-col-heading"/>
              <w:keepNext/>
              <w:rPr>
                <w:lang w:val="en-AU"/>
              </w:rPr>
              <w:pPrChange w:id="3667" w:author="Mitchell, Phillip" w:date="2024-07-10T14:38:00Z">
                <w:pPr>
                  <w:pStyle w:val="TABLE-col-heading"/>
                </w:pPr>
              </w:pPrChange>
            </w:pPr>
            <w:r w:rsidRPr="008817AE">
              <w:rPr>
                <w:lang w:val="en-AU"/>
              </w:rPr>
              <w:t>B</w:t>
            </w:r>
            <w:r w:rsidR="00AE0C3B" w:rsidRPr="008817AE">
              <w:rPr>
                <w:lang w:val="en-AU"/>
              </w:rPr>
              <w:t xml:space="preserve"> / 1</w:t>
            </w:r>
          </w:p>
        </w:tc>
        <w:tc>
          <w:tcPr>
            <w:tcW w:w="559" w:type="pct"/>
            <w:shd w:val="clear" w:color="auto" w:fill="auto"/>
            <w:vAlign w:val="center"/>
          </w:tcPr>
          <w:p w14:paraId="4FCAEB03" w14:textId="77777777" w:rsidR="000A6303" w:rsidRPr="008817AE" w:rsidRDefault="000A6303">
            <w:pPr>
              <w:pStyle w:val="TABLE-col-heading"/>
              <w:keepNext/>
              <w:rPr>
                <w:lang w:val="en-AU"/>
              </w:rPr>
              <w:pPrChange w:id="3668" w:author="Mitchell, Phillip" w:date="2024-07-10T14:38:00Z">
                <w:pPr>
                  <w:pStyle w:val="TABLE-col-heading"/>
                </w:pPr>
              </w:pPrChange>
            </w:pPr>
            <w:r w:rsidRPr="008817AE">
              <w:rPr>
                <w:lang w:val="en-AU"/>
              </w:rPr>
              <w:t>C</w:t>
            </w:r>
            <w:r w:rsidR="00AE0C3B" w:rsidRPr="008817AE">
              <w:rPr>
                <w:lang w:val="en-AU"/>
              </w:rPr>
              <w:t xml:space="preserve"> / 0.5</w:t>
            </w:r>
          </w:p>
        </w:tc>
        <w:tc>
          <w:tcPr>
            <w:tcW w:w="559" w:type="pct"/>
            <w:shd w:val="clear" w:color="auto" w:fill="auto"/>
            <w:vAlign w:val="center"/>
          </w:tcPr>
          <w:p w14:paraId="36A6A9C2" w14:textId="77777777" w:rsidR="000A6303" w:rsidRPr="008817AE" w:rsidRDefault="000A6303">
            <w:pPr>
              <w:pStyle w:val="TABLE-col-heading"/>
              <w:keepNext/>
              <w:rPr>
                <w:vertAlign w:val="superscript"/>
                <w:lang w:val="en-AU"/>
              </w:rPr>
              <w:pPrChange w:id="3669" w:author="Mitchell, Phillip" w:date="2024-07-10T14:38:00Z">
                <w:pPr>
                  <w:pStyle w:val="TABLE-col-heading"/>
                </w:pPr>
              </w:pPrChange>
            </w:pPr>
            <w:r w:rsidRPr="008817AE">
              <w:rPr>
                <w:lang w:val="en-AU"/>
              </w:rPr>
              <w:t xml:space="preserve">D </w:t>
            </w:r>
            <w:r w:rsidR="00AE0C3B" w:rsidRPr="008817AE">
              <w:rPr>
                <w:lang w:val="en-AU"/>
              </w:rPr>
              <w:t>/ 0.2</w:t>
            </w:r>
          </w:p>
        </w:tc>
        <w:tc>
          <w:tcPr>
            <w:tcW w:w="559" w:type="pct"/>
          </w:tcPr>
          <w:p w14:paraId="32CB3EE2" w14:textId="77777777" w:rsidR="000A6303" w:rsidRPr="008817AE" w:rsidRDefault="000A6303">
            <w:pPr>
              <w:pStyle w:val="TABLE-col-heading"/>
              <w:keepNext/>
              <w:rPr>
                <w:lang w:val="en-AU"/>
              </w:rPr>
              <w:pPrChange w:id="3670" w:author="Mitchell, Phillip" w:date="2024-07-10T14:38:00Z">
                <w:pPr>
                  <w:pStyle w:val="TABLE-col-heading"/>
                </w:pPr>
              </w:pPrChange>
            </w:pPr>
            <w:r w:rsidRPr="008817AE">
              <w:rPr>
                <w:lang w:val="en-AU"/>
              </w:rPr>
              <w:t>E</w:t>
            </w:r>
            <w:r w:rsidR="00AE0C3B" w:rsidRPr="008817AE">
              <w:rPr>
                <w:lang w:val="en-AU"/>
              </w:rPr>
              <w:t xml:space="preserve"> / 0.1</w:t>
            </w:r>
          </w:p>
        </w:tc>
      </w:tr>
      <w:tr w:rsidR="000A6303" w:rsidRPr="008817AE" w14:paraId="30F80E2B" w14:textId="77777777" w:rsidTr="00403AB4">
        <w:trPr>
          <w:trHeight w:val="677"/>
        </w:trPr>
        <w:tc>
          <w:tcPr>
            <w:tcW w:w="1691" w:type="pct"/>
            <w:vMerge w:val="restart"/>
            <w:shd w:val="clear" w:color="auto" w:fill="auto"/>
            <w:vAlign w:val="center"/>
          </w:tcPr>
          <w:p w14:paraId="1B45715F" w14:textId="3E642A96" w:rsidR="000A6303" w:rsidRPr="008817AE" w:rsidRDefault="000A6303">
            <w:pPr>
              <w:pStyle w:val="TABLE-cell"/>
              <w:keepNext/>
              <w:rPr>
                <w:vertAlign w:val="subscript"/>
                <w:lang w:val="en-AU"/>
              </w:rPr>
              <w:pPrChange w:id="3671" w:author="Mitchell, Phillip" w:date="2024-07-10T14:38:00Z">
                <w:pPr>
                  <w:pStyle w:val="TABLE-cell"/>
                </w:pPr>
              </w:pPrChange>
            </w:pPr>
            <w:r w:rsidRPr="008817AE">
              <w:rPr>
                <w:lang w:val="en-AU"/>
              </w:rPr>
              <w:t>Temperature coefficient (%/</w:t>
            </w:r>
            <w:r w:rsidR="005126A9" w:rsidRPr="008817AE">
              <w:rPr>
                <w:rFonts w:cs="Times New Roman"/>
                <w:lang w:val="en-AU"/>
              </w:rPr>
              <w:t>°</w:t>
            </w:r>
            <w:r w:rsidR="005126A9" w:rsidRPr="008817AE">
              <w:rPr>
                <w:lang w:val="en-AU"/>
              </w:rPr>
              <w:t>C</w:t>
            </w:r>
            <w:r w:rsidR="005126A9" w:rsidRPr="008817AE">
              <w:rPr>
                <w:vertAlign w:val="superscript"/>
                <w:lang w:val="en-AU"/>
              </w:rPr>
              <w:t xml:space="preserve"> </w:t>
            </w:r>
            <w:r w:rsidR="007008C4" w:rsidRPr="008817AE">
              <w:rPr>
                <w:vertAlign w:val="superscript"/>
                <w:lang w:val="en-AU"/>
              </w:rPr>
              <w:t>(3)</w:t>
            </w:r>
            <w:r w:rsidRPr="008817AE">
              <w:rPr>
                <w:lang w:val="en-AU"/>
              </w:rPr>
              <w:t>), over any interval, within the temperature range, which is not less than 15</w:t>
            </w:r>
            <w:r w:rsidR="00D74647" w:rsidRPr="008817AE">
              <w:rPr>
                <w:lang w:val="en-AU"/>
              </w:rPr>
              <w:t xml:space="preserve"> </w:t>
            </w:r>
            <w:r w:rsidR="005126A9" w:rsidRPr="008817AE">
              <w:rPr>
                <w:rFonts w:cs="Times New Roman"/>
                <w:lang w:val="en-AU"/>
              </w:rPr>
              <w:t>°</w:t>
            </w:r>
            <w:r w:rsidR="005126A9" w:rsidRPr="008817AE">
              <w:rPr>
                <w:lang w:val="en-AU"/>
              </w:rPr>
              <w:t>C</w:t>
            </w:r>
            <w:r w:rsidRPr="008817AE">
              <w:rPr>
                <w:lang w:val="en-AU"/>
              </w:rPr>
              <w:t xml:space="preserve"> and not greater than 23</w:t>
            </w:r>
            <w:r w:rsidR="00D74647" w:rsidRPr="008817AE">
              <w:rPr>
                <w:lang w:val="en-AU"/>
              </w:rPr>
              <w:t xml:space="preserve"> </w:t>
            </w:r>
            <w:r w:rsidR="005126A9" w:rsidRPr="008817AE">
              <w:rPr>
                <w:rFonts w:cs="Times New Roman"/>
                <w:lang w:val="en-AU"/>
              </w:rPr>
              <w:t>°</w:t>
            </w:r>
            <w:r w:rsidR="005126A9" w:rsidRPr="008817AE">
              <w:rPr>
                <w:lang w:val="en-AU"/>
              </w:rPr>
              <w:t>C</w:t>
            </w:r>
            <w:r w:rsidRPr="008817AE">
              <w:rPr>
                <w:lang w:val="en-AU"/>
              </w:rPr>
              <w:t xml:space="preserve">, for current </w:t>
            </w:r>
            <w:proofErr w:type="spellStart"/>
            <w:r w:rsidRPr="008817AE">
              <w:rPr>
                <w:i/>
                <w:lang w:val="en-AU"/>
              </w:rPr>
              <w:t>I</w:t>
            </w:r>
            <w:r w:rsidRPr="008817AE">
              <w:rPr>
                <w:vertAlign w:val="subscript"/>
                <w:lang w:val="en-AU"/>
              </w:rPr>
              <w:t>tr</w:t>
            </w:r>
            <w:proofErr w:type="spellEnd"/>
            <w:r w:rsidRPr="008817AE">
              <w:rPr>
                <w:lang w:val="en-AU"/>
              </w:rPr>
              <w:t xml:space="preserve"> </w:t>
            </w:r>
            <w:r w:rsidRPr="008817AE">
              <w:rPr>
                <w:rFonts w:ascii="Arial" w:hAnsi="Arial"/>
                <w:lang w:val="en-AU"/>
              </w:rPr>
              <w:t>≤</w:t>
            </w:r>
            <w:r w:rsidRPr="008817AE">
              <w:rPr>
                <w:lang w:val="en-AU"/>
              </w:rPr>
              <w:t xml:space="preserve"> </w:t>
            </w:r>
            <w:r w:rsidRPr="008817AE">
              <w:rPr>
                <w:i/>
                <w:lang w:val="en-AU"/>
              </w:rPr>
              <w:t>I</w:t>
            </w:r>
            <w:r w:rsidRPr="008817AE">
              <w:rPr>
                <w:lang w:val="en-AU"/>
              </w:rPr>
              <w:t xml:space="preserve"> </w:t>
            </w:r>
            <w:r w:rsidRPr="008817AE">
              <w:rPr>
                <w:rFonts w:ascii="Arial" w:hAnsi="Arial"/>
                <w:lang w:val="en-AU"/>
              </w:rPr>
              <w:t>≤</w:t>
            </w:r>
            <w:r w:rsidRPr="008817AE">
              <w:rPr>
                <w:lang w:val="en-AU"/>
              </w:rPr>
              <w:t xml:space="preserve"> </w:t>
            </w:r>
            <w:r w:rsidRPr="008817AE">
              <w:rPr>
                <w:i/>
                <w:lang w:val="en-AU"/>
              </w:rPr>
              <w:t>I</w:t>
            </w:r>
            <w:r w:rsidRPr="008817AE">
              <w:rPr>
                <w:vertAlign w:val="subscript"/>
                <w:lang w:val="en-AU"/>
              </w:rPr>
              <w:t>max</w:t>
            </w:r>
          </w:p>
        </w:tc>
        <w:tc>
          <w:tcPr>
            <w:tcW w:w="515" w:type="pct"/>
            <w:shd w:val="clear" w:color="auto" w:fill="auto"/>
            <w:vAlign w:val="center"/>
          </w:tcPr>
          <w:p w14:paraId="521B084D" w14:textId="77777777" w:rsidR="000A6303" w:rsidRPr="008817AE" w:rsidRDefault="000A6303">
            <w:pPr>
              <w:pStyle w:val="TABLE-cell"/>
              <w:keepNext/>
              <w:jc w:val="center"/>
              <w:rPr>
                <w:lang w:val="en-AU"/>
              </w:rPr>
              <w:pPrChange w:id="3672" w:author="Mitchell, Phillip" w:date="2024-07-10T14:38:00Z">
                <w:pPr>
                  <w:pStyle w:val="TABLE-cell"/>
                  <w:jc w:val="center"/>
                </w:pPr>
              </w:pPrChange>
            </w:pPr>
            <w:r w:rsidRPr="008817AE">
              <w:rPr>
                <w:lang w:val="en-AU"/>
              </w:rPr>
              <w:t>1</w:t>
            </w:r>
          </w:p>
        </w:tc>
        <w:tc>
          <w:tcPr>
            <w:tcW w:w="559" w:type="pct"/>
            <w:shd w:val="clear" w:color="auto" w:fill="auto"/>
            <w:vAlign w:val="center"/>
          </w:tcPr>
          <w:p w14:paraId="721A540D" w14:textId="77777777" w:rsidR="000A6303" w:rsidRPr="008817AE" w:rsidRDefault="000A6303">
            <w:pPr>
              <w:pStyle w:val="TABLE-cell"/>
              <w:keepNext/>
              <w:jc w:val="center"/>
              <w:rPr>
                <w:lang w:val="en-AU"/>
              </w:rPr>
              <w:pPrChange w:id="3673" w:author="Mitchell, Phillip" w:date="2024-07-10T14:38:00Z">
                <w:pPr>
                  <w:pStyle w:val="TABLE-cell"/>
                  <w:jc w:val="center"/>
                </w:pPr>
              </w:pPrChange>
            </w:pPr>
            <w:r w:rsidRPr="008817AE">
              <w:rPr>
                <w:rFonts w:cs="Times New Roman"/>
                <w:lang w:val="en-AU"/>
              </w:rPr>
              <w:t xml:space="preserve">± </w:t>
            </w:r>
            <w:r w:rsidRPr="008817AE">
              <w:rPr>
                <w:lang w:val="en-AU"/>
              </w:rPr>
              <w:t>0.1</w:t>
            </w:r>
          </w:p>
        </w:tc>
        <w:tc>
          <w:tcPr>
            <w:tcW w:w="559" w:type="pct"/>
            <w:shd w:val="clear" w:color="auto" w:fill="auto"/>
            <w:vAlign w:val="center"/>
          </w:tcPr>
          <w:p w14:paraId="77176E01" w14:textId="77777777" w:rsidR="000A6303" w:rsidRPr="008817AE" w:rsidRDefault="000A6303">
            <w:pPr>
              <w:pStyle w:val="TABLE-cell"/>
              <w:keepNext/>
              <w:jc w:val="center"/>
              <w:rPr>
                <w:lang w:val="en-AU"/>
              </w:rPr>
              <w:pPrChange w:id="3674" w:author="Mitchell, Phillip" w:date="2024-07-10T14:38:00Z">
                <w:pPr>
                  <w:pStyle w:val="TABLE-cell"/>
                  <w:jc w:val="center"/>
                </w:pPr>
              </w:pPrChange>
            </w:pPr>
            <w:r w:rsidRPr="008817AE">
              <w:rPr>
                <w:rFonts w:cs="Times New Roman"/>
                <w:lang w:val="en-AU"/>
              </w:rPr>
              <w:t xml:space="preserve">± </w:t>
            </w:r>
            <w:r w:rsidRPr="008817AE">
              <w:rPr>
                <w:lang w:val="en-AU"/>
              </w:rPr>
              <w:t>0.05</w:t>
            </w:r>
          </w:p>
        </w:tc>
        <w:tc>
          <w:tcPr>
            <w:tcW w:w="559" w:type="pct"/>
            <w:shd w:val="clear" w:color="auto" w:fill="auto"/>
            <w:vAlign w:val="center"/>
          </w:tcPr>
          <w:p w14:paraId="58E42328" w14:textId="7B2AC2B3" w:rsidR="000A6303" w:rsidRPr="008817AE" w:rsidRDefault="000A6303">
            <w:pPr>
              <w:pStyle w:val="TABLE-cell"/>
              <w:keepNext/>
              <w:jc w:val="center"/>
              <w:rPr>
                <w:vertAlign w:val="superscript"/>
                <w:lang w:val="en-AU"/>
              </w:rPr>
              <w:pPrChange w:id="3675" w:author="Mitchell, Phillip" w:date="2024-07-10T14:38:00Z">
                <w:pPr>
                  <w:pStyle w:val="TABLE-cell"/>
                  <w:jc w:val="center"/>
                </w:pPr>
              </w:pPrChange>
            </w:pPr>
            <w:r w:rsidRPr="008817AE">
              <w:rPr>
                <w:rFonts w:cs="Times New Roman"/>
                <w:lang w:val="en-AU"/>
              </w:rPr>
              <w:t xml:space="preserve">± </w:t>
            </w:r>
            <w:r w:rsidRPr="008817AE">
              <w:rPr>
                <w:lang w:val="en-AU"/>
              </w:rPr>
              <w:t>0.03</w:t>
            </w:r>
            <w:ins w:id="3676" w:author="Phillip" w:date="2023-08-17T15:10:00Z">
              <w:r w:rsidR="00403AB4">
                <w:rPr>
                  <w:lang w:val="en-AU"/>
                </w:rPr>
                <w:t xml:space="preserve"> </w:t>
              </w:r>
            </w:ins>
            <w:r w:rsidR="00151C9B" w:rsidRPr="008817AE">
              <w:rPr>
                <w:vertAlign w:val="superscript"/>
                <w:lang w:val="en-AU"/>
              </w:rPr>
              <w:t>(1)</w:t>
            </w:r>
          </w:p>
        </w:tc>
        <w:tc>
          <w:tcPr>
            <w:tcW w:w="559" w:type="pct"/>
            <w:shd w:val="clear" w:color="auto" w:fill="auto"/>
            <w:vAlign w:val="center"/>
          </w:tcPr>
          <w:p w14:paraId="4325AD0B" w14:textId="4A85D2CE" w:rsidR="000A6303" w:rsidRPr="008817AE" w:rsidRDefault="000A6303">
            <w:pPr>
              <w:pStyle w:val="TABLE-cell"/>
              <w:keepNext/>
              <w:jc w:val="center"/>
              <w:rPr>
                <w:lang w:val="en-AU"/>
              </w:rPr>
              <w:pPrChange w:id="3677" w:author="Mitchell, Phillip" w:date="2024-07-10T14:38:00Z">
                <w:pPr>
                  <w:pStyle w:val="TABLE-cell"/>
                  <w:jc w:val="center"/>
                </w:pPr>
              </w:pPrChange>
            </w:pPr>
            <w:r w:rsidRPr="008817AE">
              <w:rPr>
                <w:rFonts w:cs="Times New Roman"/>
                <w:lang w:val="en-AU"/>
              </w:rPr>
              <w:t xml:space="preserve">± </w:t>
            </w:r>
            <w:r w:rsidRPr="008817AE">
              <w:rPr>
                <w:lang w:val="en-AU"/>
              </w:rPr>
              <w:t>0.01</w:t>
            </w:r>
            <w:ins w:id="3678" w:author="Phillip" w:date="2023-08-17T15:11:00Z">
              <w:r w:rsidR="00403AB4">
                <w:rPr>
                  <w:lang w:val="en-AU"/>
                </w:rPr>
                <w:t xml:space="preserve"> </w:t>
              </w:r>
            </w:ins>
            <w:r w:rsidR="000E21C2" w:rsidRPr="008817AE">
              <w:rPr>
                <w:vertAlign w:val="superscript"/>
                <w:lang w:val="en-AU"/>
              </w:rPr>
              <w:t>(</w:t>
            </w:r>
            <w:r w:rsidR="00151C9B" w:rsidRPr="008817AE">
              <w:rPr>
                <w:vertAlign w:val="superscript"/>
                <w:lang w:val="en-AU"/>
              </w:rPr>
              <w:t>2</w:t>
            </w:r>
            <w:r w:rsidR="000E21C2" w:rsidRPr="008817AE">
              <w:rPr>
                <w:vertAlign w:val="superscript"/>
                <w:lang w:val="en-AU"/>
              </w:rPr>
              <w:t>)</w:t>
            </w:r>
          </w:p>
        </w:tc>
        <w:tc>
          <w:tcPr>
            <w:tcW w:w="559" w:type="pct"/>
            <w:vAlign w:val="center"/>
          </w:tcPr>
          <w:p w14:paraId="176C4DF9" w14:textId="28D70633" w:rsidR="000A6303" w:rsidRPr="008817AE" w:rsidRDefault="00012FF8">
            <w:pPr>
              <w:pStyle w:val="TABLE-cell"/>
              <w:keepNext/>
              <w:jc w:val="center"/>
              <w:rPr>
                <w:rFonts w:cs="Times New Roman"/>
                <w:vertAlign w:val="superscript"/>
                <w:lang w:val="en-AU"/>
              </w:rPr>
              <w:pPrChange w:id="3679" w:author="Mitchell, Phillip" w:date="2024-07-10T14:38:00Z">
                <w:pPr>
                  <w:pStyle w:val="TABLE-cell"/>
                  <w:jc w:val="center"/>
                </w:pPr>
              </w:pPrChange>
            </w:pPr>
            <w:r w:rsidRPr="008817AE">
              <w:rPr>
                <w:rFonts w:cs="Times New Roman"/>
                <w:lang w:val="en-AU"/>
              </w:rPr>
              <w:t>± 0.005</w:t>
            </w:r>
            <w:ins w:id="3680" w:author="Phillip" w:date="2023-08-17T15:11:00Z">
              <w:r w:rsidR="00403AB4">
                <w:rPr>
                  <w:rFonts w:cs="Times New Roman"/>
                  <w:lang w:val="en-AU"/>
                </w:rPr>
                <w:t xml:space="preserve"> </w:t>
              </w:r>
            </w:ins>
            <w:r w:rsidR="00840CCB" w:rsidRPr="008817AE">
              <w:rPr>
                <w:rFonts w:cs="Times New Roman"/>
                <w:vertAlign w:val="superscript"/>
                <w:lang w:val="en-AU"/>
              </w:rPr>
              <w:t>(</w:t>
            </w:r>
            <w:r w:rsidR="00151C9B" w:rsidRPr="008817AE">
              <w:rPr>
                <w:rFonts w:cs="Times New Roman"/>
                <w:vertAlign w:val="superscript"/>
                <w:lang w:val="en-AU"/>
              </w:rPr>
              <w:t>2</w:t>
            </w:r>
            <w:r w:rsidR="00840CCB" w:rsidRPr="008817AE">
              <w:rPr>
                <w:rFonts w:cs="Times New Roman"/>
                <w:vertAlign w:val="superscript"/>
                <w:lang w:val="en-AU"/>
              </w:rPr>
              <w:t>)</w:t>
            </w:r>
          </w:p>
        </w:tc>
      </w:tr>
      <w:tr w:rsidR="000A6303" w:rsidRPr="008817AE" w14:paraId="3AFAD41B" w14:textId="77777777" w:rsidTr="00403AB4">
        <w:tc>
          <w:tcPr>
            <w:tcW w:w="1691" w:type="pct"/>
            <w:vMerge/>
            <w:shd w:val="clear" w:color="auto" w:fill="auto"/>
            <w:vAlign w:val="center"/>
          </w:tcPr>
          <w:p w14:paraId="374450C1" w14:textId="77777777" w:rsidR="000A6303" w:rsidRPr="008817AE" w:rsidRDefault="000A6303">
            <w:pPr>
              <w:pStyle w:val="TABLE-cell"/>
              <w:keepNext/>
              <w:rPr>
                <w:lang w:val="en-AU"/>
              </w:rPr>
              <w:pPrChange w:id="3681" w:author="Mitchell, Phillip" w:date="2024-07-10T14:38:00Z">
                <w:pPr>
                  <w:pStyle w:val="TABLE-cell"/>
                </w:pPr>
              </w:pPrChange>
            </w:pPr>
          </w:p>
        </w:tc>
        <w:tc>
          <w:tcPr>
            <w:tcW w:w="515" w:type="pct"/>
            <w:shd w:val="clear" w:color="auto" w:fill="auto"/>
            <w:vAlign w:val="center"/>
          </w:tcPr>
          <w:p w14:paraId="52DABA61" w14:textId="77777777" w:rsidR="000A6303" w:rsidRPr="008817AE" w:rsidRDefault="000A6303">
            <w:pPr>
              <w:pStyle w:val="TABLE-cell"/>
              <w:keepNext/>
              <w:jc w:val="center"/>
              <w:rPr>
                <w:lang w:val="en-AU"/>
              </w:rPr>
              <w:pPrChange w:id="3682" w:author="Mitchell, Phillip" w:date="2024-07-10T14:38:00Z">
                <w:pPr>
                  <w:pStyle w:val="TABLE-cell"/>
                  <w:jc w:val="center"/>
                </w:pPr>
              </w:pPrChange>
            </w:pPr>
            <w:r w:rsidRPr="008817AE">
              <w:rPr>
                <w:lang w:val="en-AU"/>
              </w:rPr>
              <w:t>0.5 inductive</w:t>
            </w:r>
          </w:p>
        </w:tc>
        <w:tc>
          <w:tcPr>
            <w:tcW w:w="559" w:type="pct"/>
            <w:shd w:val="clear" w:color="auto" w:fill="auto"/>
            <w:vAlign w:val="center"/>
          </w:tcPr>
          <w:p w14:paraId="2C2CF2E8" w14:textId="77777777" w:rsidR="000A6303" w:rsidRPr="008817AE" w:rsidRDefault="000A6303">
            <w:pPr>
              <w:pStyle w:val="TABLE-cell"/>
              <w:keepNext/>
              <w:jc w:val="center"/>
              <w:rPr>
                <w:lang w:val="en-AU"/>
              </w:rPr>
              <w:pPrChange w:id="3683" w:author="Mitchell, Phillip" w:date="2024-07-10T14:38:00Z">
                <w:pPr>
                  <w:pStyle w:val="TABLE-cell"/>
                  <w:jc w:val="center"/>
                </w:pPr>
              </w:pPrChange>
            </w:pPr>
            <w:r w:rsidRPr="008817AE">
              <w:rPr>
                <w:rFonts w:cs="Times New Roman"/>
                <w:lang w:val="en-AU"/>
              </w:rPr>
              <w:t xml:space="preserve">± </w:t>
            </w:r>
            <w:r w:rsidRPr="008817AE">
              <w:rPr>
                <w:lang w:val="en-AU"/>
              </w:rPr>
              <w:t>0.15</w:t>
            </w:r>
          </w:p>
        </w:tc>
        <w:tc>
          <w:tcPr>
            <w:tcW w:w="559" w:type="pct"/>
            <w:shd w:val="clear" w:color="auto" w:fill="auto"/>
            <w:vAlign w:val="center"/>
          </w:tcPr>
          <w:p w14:paraId="536F75B0" w14:textId="77777777" w:rsidR="000A6303" w:rsidRPr="008817AE" w:rsidRDefault="000A6303">
            <w:pPr>
              <w:pStyle w:val="TABLE-cell"/>
              <w:keepNext/>
              <w:jc w:val="center"/>
              <w:rPr>
                <w:lang w:val="en-AU"/>
              </w:rPr>
              <w:pPrChange w:id="3684" w:author="Mitchell, Phillip" w:date="2024-07-10T14:38:00Z">
                <w:pPr>
                  <w:pStyle w:val="TABLE-cell"/>
                  <w:jc w:val="center"/>
                </w:pPr>
              </w:pPrChange>
            </w:pPr>
            <w:r w:rsidRPr="008817AE">
              <w:rPr>
                <w:rFonts w:cs="Times New Roman"/>
                <w:lang w:val="en-AU"/>
              </w:rPr>
              <w:t xml:space="preserve">± </w:t>
            </w:r>
            <w:r w:rsidRPr="008817AE">
              <w:rPr>
                <w:lang w:val="en-AU"/>
              </w:rPr>
              <w:t>0.07</w:t>
            </w:r>
          </w:p>
        </w:tc>
        <w:tc>
          <w:tcPr>
            <w:tcW w:w="559" w:type="pct"/>
            <w:shd w:val="clear" w:color="auto" w:fill="auto"/>
            <w:vAlign w:val="center"/>
          </w:tcPr>
          <w:p w14:paraId="7602BEBF" w14:textId="55B62652" w:rsidR="000A6303" w:rsidRPr="008817AE" w:rsidRDefault="000A6303">
            <w:pPr>
              <w:pStyle w:val="TABLE-cell"/>
              <w:keepNext/>
              <w:jc w:val="center"/>
              <w:rPr>
                <w:vertAlign w:val="superscript"/>
                <w:lang w:val="en-AU"/>
              </w:rPr>
              <w:pPrChange w:id="3685" w:author="Mitchell, Phillip" w:date="2024-07-10T14:38:00Z">
                <w:pPr>
                  <w:pStyle w:val="TABLE-cell"/>
                  <w:jc w:val="center"/>
                </w:pPr>
              </w:pPrChange>
            </w:pPr>
            <w:r w:rsidRPr="008817AE">
              <w:rPr>
                <w:rFonts w:cs="Times New Roman"/>
                <w:lang w:val="en-AU"/>
              </w:rPr>
              <w:t xml:space="preserve">± </w:t>
            </w:r>
            <w:r w:rsidRPr="008817AE">
              <w:rPr>
                <w:lang w:val="en-AU"/>
              </w:rPr>
              <w:t>0.05</w:t>
            </w:r>
            <w:ins w:id="3686" w:author="Phillip" w:date="2023-08-17T15:10:00Z">
              <w:r w:rsidR="00403AB4">
                <w:rPr>
                  <w:lang w:val="en-AU"/>
                </w:rPr>
                <w:t xml:space="preserve"> </w:t>
              </w:r>
            </w:ins>
            <w:r w:rsidR="00151C9B" w:rsidRPr="008817AE">
              <w:rPr>
                <w:vertAlign w:val="superscript"/>
                <w:lang w:val="en-AU"/>
              </w:rPr>
              <w:t>(1)</w:t>
            </w:r>
          </w:p>
        </w:tc>
        <w:tc>
          <w:tcPr>
            <w:tcW w:w="559" w:type="pct"/>
            <w:shd w:val="clear" w:color="auto" w:fill="auto"/>
            <w:vAlign w:val="center"/>
          </w:tcPr>
          <w:p w14:paraId="625C8F1C" w14:textId="7958C16A" w:rsidR="000A6303" w:rsidRPr="008817AE" w:rsidRDefault="000A6303">
            <w:pPr>
              <w:pStyle w:val="TABLE-cell"/>
              <w:keepNext/>
              <w:jc w:val="center"/>
              <w:rPr>
                <w:lang w:val="en-AU"/>
              </w:rPr>
              <w:pPrChange w:id="3687" w:author="Mitchell, Phillip" w:date="2024-07-10T14:38:00Z">
                <w:pPr>
                  <w:pStyle w:val="TABLE-cell"/>
                  <w:jc w:val="center"/>
                </w:pPr>
              </w:pPrChange>
            </w:pPr>
            <w:r w:rsidRPr="008817AE">
              <w:rPr>
                <w:rFonts w:cs="Times New Roman"/>
                <w:lang w:val="en-AU"/>
              </w:rPr>
              <w:t xml:space="preserve">± </w:t>
            </w:r>
            <w:r w:rsidRPr="008817AE">
              <w:rPr>
                <w:lang w:val="en-AU"/>
              </w:rPr>
              <w:t>0.02</w:t>
            </w:r>
            <w:ins w:id="3688" w:author="Phillip" w:date="2023-08-17T15:11:00Z">
              <w:r w:rsidR="00403AB4">
                <w:rPr>
                  <w:lang w:val="en-AU"/>
                </w:rPr>
                <w:t xml:space="preserve"> </w:t>
              </w:r>
            </w:ins>
            <w:r w:rsidR="000E21C2" w:rsidRPr="008817AE">
              <w:rPr>
                <w:vertAlign w:val="superscript"/>
                <w:lang w:val="en-AU"/>
              </w:rPr>
              <w:t>(</w:t>
            </w:r>
            <w:r w:rsidR="00151C9B" w:rsidRPr="008817AE">
              <w:rPr>
                <w:vertAlign w:val="superscript"/>
                <w:lang w:val="en-AU"/>
              </w:rPr>
              <w:t>2</w:t>
            </w:r>
            <w:r w:rsidR="000E21C2" w:rsidRPr="008817AE">
              <w:rPr>
                <w:vertAlign w:val="superscript"/>
                <w:lang w:val="en-AU"/>
              </w:rPr>
              <w:t>)</w:t>
            </w:r>
          </w:p>
        </w:tc>
        <w:tc>
          <w:tcPr>
            <w:tcW w:w="559" w:type="pct"/>
            <w:vAlign w:val="center"/>
          </w:tcPr>
          <w:p w14:paraId="13EB0A67" w14:textId="43B25344" w:rsidR="000A6303" w:rsidRPr="008817AE" w:rsidRDefault="00012FF8">
            <w:pPr>
              <w:pStyle w:val="TABLE-cell"/>
              <w:keepNext/>
              <w:jc w:val="center"/>
              <w:rPr>
                <w:rFonts w:cs="Times New Roman"/>
                <w:vertAlign w:val="superscript"/>
                <w:lang w:val="en-AU"/>
              </w:rPr>
              <w:pPrChange w:id="3689" w:author="Mitchell, Phillip" w:date="2024-07-10T14:38:00Z">
                <w:pPr>
                  <w:pStyle w:val="TABLE-cell"/>
                  <w:jc w:val="center"/>
                </w:pPr>
              </w:pPrChange>
            </w:pPr>
            <w:r w:rsidRPr="008817AE">
              <w:rPr>
                <w:rFonts w:cs="Times New Roman"/>
                <w:lang w:val="en-AU"/>
              </w:rPr>
              <w:t>± 0.01</w:t>
            </w:r>
            <w:ins w:id="3690" w:author="Phillip" w:date="2023-08-17T15:11:00Z">
              <w:r w:rsidR="00403AB4">
                <w:rPr>
                  <w:rFonts w:cs="Times New Roman"/>
                  <w:lang w:val="en-AU"/>
                </w:rPr>
                <w:t xml:space="preserve"> </w:t>
              </w:r>
            </w:ins>
            <w:r w:rsidR="00151C9B" w:rsidRPr="008817AE">
              <w:rPr>
                <w:rFonts w:cs="Times New Roman"/>
                <w:vertAlign w:val="superscript"/>
                <w:lang w:val="en-AU"/>
              </w:rPr>
              <w:t>(2)</w:t>
            </w:r>
          </w:p>
        </w:tc>
      </w:tr>
      <w:tr w:rsidR="000A6303" w:rsidRPr="008817AE" w14:paraId="01D97705" w14:textId="77777777" w:rsidTr="006C4103">
        <w:tc>
          <w:tcPr>
            <w:tcW w:w="5000" w:type="pct"/>
            <w:gridSpan w:val="7"/>
            <w:shd w:val="clear" w:color="auto" w:fill="auto"/>
            <w:vAlign w:val="center"/>
          </w:tcPr>
          <w:p w14:paraId="43A7DC9C" w14:textId="197F5FD7" w:rsidR="00151C9B" w:rsidRPr="008817AE" w:rsidRDefault="00151C9B">
            <w:pPr>
              <w:pStyle w:val="Table-Note"/>
              <w:keepNext/>
              <w:rPr>
                <w:vertAlign w:val="superscript"/>
              </w:rPr>
              <w:pPrChange w:id="3691" w:author="Mitchell, Phillip" w:date="2024-07-10T14:38:00Z">
                <w:pPr>
                  <w:pStyle w:val="Table-Note"/>
                </w:pPr>
              </w:pPrChange>
            </w:pPr>
            <w:r w:rsidRPr="008817AE">
              <w:rPr>
                <w:vertAlign w:val="superscript"/>
              </w:rPr>
              <w:t>(1)</w:t>
            </w:r>
            <w:r w:rsidRPr="008817AE">
              <w:t xml:space="preserve"> These values are doubled above 70 °C.</w:t>
            </w:r>
            <w:r w:rsidR="006C4103" w:rsidRPr="008817AE">
              <w:t xml:space="preserve"> National authorities can specify 50 </w:t>
            </w:r>
            <w:r w:rsidR="006C4103" w:rsidRPr="008817AE">
              <w:rPr>
                <w:rFonts w:cs="Times New Roman"/>
              </w:rPr>
              <w:t>°</w:t>
            </w:r>
            <w:r w:rsidR="006C4103" w:rsidRPr="008817AE">
              <w:t xml:space="preserve">C to compensate for higher current rating. </w:t>
            </w:r>
          </w:p>
          <w:p w14:paraId="19C72D7B" w14:textId="28F64D61" w:rsidR="000A6303" w:rsidRPr="008817AE" w:rsidRDefault="000A6303">
            <w:pPr>
              <w:pStyle w:val="Table-Note"/>
              <w:keepNext/>
              <w:pPrChange w:id="3692" w:author="Mitchell, Phillip" w:date="2024-07-10T14:38:00Z">
                <w:pPr>
                  <w:pStyle w:val="Table-Note"/>
                </w:pPr>
              </w:pPrChange>
            </w:pPr>
            <w:r w:rsidRPr="008817AE">
              <w:rPr>
                <w:vertAlign w:val="superscript"/>
              </w:rPr>
              <w:t>(</w:t>
            </w:r>
            <w:r w:rsidR="00151C9B" w:rsidRPr="008817AE">
              <w:rPr>
                <w:vertAlign w:val="superscript"/>
              </w:rPr>
              <w:t>2</w:t>
            </w:r>
            <w:r w:rsidRPr="008817AE">
              <w:rPr>
                <w:vertAlign w:val="superscript"/>
              </w:rPr>
              <w:t>)</w:t>
            </w:r>
            <w:r w:rsidRPr="008817AE">
              <w:t xml:space="preserve"> These values are doubled </w:t>
            </w:r>
            <w:r w:rsidR="00151C9B" w:rsidRPr="008817AE">
              <w:t xml:space="preserve">above 70 °C and </w:t>
            </w:r>
            <w:r w:rsidRPr="008817AE">
              <w:t>below –10 °C.</w:t>
            </w:r>
            <w:r w:rsidR="006C4103" w:rsidRPr="008817AE">
              <w:t xml:space="preserve"> National authorities can specify 50 </w:t>
            </w:r>
            <w:r w:rsidR="006C4103" w:rsidRPr="008817AE">
              <w:rPr>
                <w:rFonts w:cs="Times New Roman"/>
              </w:rPr>
              <w:t>°</w:t>
            </w:r>
            <w:r w:rsidR="006C4103" w:rsidRPr="008817AE">
              <w:t>C to compensate for higher current rating.</w:t>
            </w:r>
          </w:p>
          <w:p w14:paraId="74F1F88F" w14:textId="1A768EE5" w:rsidR="006C4103" w:rsidRPr="008817AE" w:rsidRDefault="007008C4">
            <w:pPr>
              <w:pStyle w:val="Table-Note"/>
              <w:keepNext/>
              <w:pPrChange w:id="3693" w:author="Mitchell, Phillip" w:date="2024-07-10T14:38:00Z">
                <w:pPr>
                  <w:pStyle w:val="Table-Note"/>
                </w:pPr>
              </w:pPrChange>
            </w:pPr>
            <w:r w:rsidRPr="008817AE">
              <w:rPr>
                <w:vertAlign w:val="superscript"/>
              </w:rPr>
              <w:t>(3)</w:t>
            </w:r>
            <w:r w:rsidRPr="008817AE">
              <w:t xml:space="preserve"> </w:t>
            </w:r>
            <w:r w:rsidR="005126A9" w:rsidRPr="008817AE">
              <w:t xml:space="preserve">The SI </w:t>
            </w:r>
            <w:r w:rsidRPr="008817AE">
              <w:t>unit of measurement for temperature</w:t>
            </w:r>
            <w:r w:rsidR="005126A9" w:rsidRPr="008817AE">
              <w:t xml:space="preserve"> is Kelvin (K)</w:t>
            </w:r>
            <w:r w:rsidRPr="008817AE">
              <w:t xml:space="preserve">. Temperature ranges expressed in </w:t>
            </w:r>
            <w:r w:rsidR="005126A9" w:rsidRPr="008817AE">
              <w:rPr>
                <w:rFonts w:cs="Times New Roman"/>
              </w:rPr>
              <w:t>°</w:t>
            </w:r>
            <w:proofErr w:type="spellStart"/>
            <w:r w:rsidR="005126A9" w:rsidRPr="008817AE">
              <w:t xml:space="preserve">C </w:t>
            </w:r>
            <w:r w:rsidRPr="008817AE">
              <w:t>are</w:t>
            </w:r>
            <w:proofErr w:type="spellEnd"/>
            <w:r w:rsidRPr="008817AE">
              <w:t xml:space="preserve"> equivalent to temperature ranges express in</w:t>
            </w:r>
            <w:r w:rsidR="005126A9" w:rsidRPr="008817AE">
              <w:t xml:space="preserve"> K</w:t>
            </w:r>
            <w:r w:rsidR="00EC0C94" w:rsidRPr="008817AE">
              <w:t>.</w:t>
            </w:r>
          </w:p>
        </w:tc>
      </w:tr>
    </w:tbl>
    <w:p w14:paraId="34EC880E" w14:textId="6F2A15E5" w:rsidR="00EC0C94" w:rsidRPr="008817AE" w:rsidRDefault="00EC0C94" w:rsidP="00EC0C94">
      <w:pPr>
        <w:pStyle w:val="Note"/>
      </w:pPr>
      <w:r w:rsidRPr="008817AE">
        <w:t>Note:</w:t>
      </w:r>
      <w:r w:rsidRPr="008817AE">
        <w:tab/>
        <w:t xml:space="preserve">The test procedure is specified in </w:t>
      </w:r>
      <w:r w:rsidR="000D5DCF" w:rsidRPr="008817AE">
        <w:t>OIML R 46-2 2.3.1</w:t>
      </w:r>
      <w:r w:rsidRPr="008817AE">
        <w:t>.</w:t>
      </w:r>
    </w:p>
    <w:p w14:paraId="0EB7B20B" w14:textId="4A787EA0" w:rsidR="004A7B5E" w:rsidRPr="008817AE" w:rsidRDefault="003C0C98" w:rsidP="003C0C98">
      <w:pPr>
        <w:pStyle w:val="BodyText"/>
        <w:spacing w:before="120"/>
      </w:pPr>
      <w:r w:rsidRPr="008817AE">
        <w:t>When the load current and power factor are held constant at a point within the rated operating range with the meter otherwise operated at reference conditions, and when any single influence quantity is varied from its value at reference conditions to its extreme values defined in</w:t>
      </w:r>
      <w:r w:rsidR="00DB1979" w:rsidRPr="008817AE">
        <w:t xml:space="preserve"> </w:t>
      </w:r>
      <w:r w:rsidR="00424D34" w:rsidRPr="008817AE">
        <w:fldChar w:fldCharType="begin"/>
      </w:r>
      <w:r w:rsidR="00424D34" w:rsidRPr="008817AE">
        <w:instrText xml:space="preserve"> REF _Ref30686079 \r </w:instrText>
      </w:r>
      <w:r w:rsidR="008817AE">
        <w:instrText xml:space="preserve"> \* MERGEFORMAT </w:instrText>
      </w:r>
      <w:r w:rsidR="00424D34" w:rsidRPr="008817AE">
        <w:fldChar w:fldCharType="separate"/>
      </w:r>
      <w:r w:rsidR="0033235A">
        <w:t>6.1</w:t>
      </w:r>
      <w:r w:rsidR="00424D34" w:rsidRPr="008817AE">
        <w:fldChar w:fldCharType="end"/>
      </w:r>
      <w:r w:rsidR="00DB1979" w:rsidRPr="008817AE">
        <w:t xml:space="preserve"> and </w:t>
      </w:r>
      <w:r w:rsidR="00424D34" w:rsidRPr="008817AE">
        <w:fldChar w:fldCharType="begin"/>
      </w:r>
      <w:r w:rsidR="00424D34" w:rsidRPr="008817AE">
        <w:instrText xml:space="preserve"> REF _Ref30686088 \r </w:instrText>
      </w:r>
      <w:r w:rsidR="008817AE">
        <w:instrText xml:space="preserve"> \* MERGEFORMAT </w:instrText>
      </w:r>
      <w:r w:rsidR="00424D34" w:rsidRPr="008817AE">
        <w:fldChar w:fldCharType="separate"/>
      </w:r>
      <w:r w:rsidR="0033235A">
        <w:t>6.3.1</w:t>
      </w:r>
      <w:r w:rsidR="00424D34" w:rsidRPr="008817AE">
        <w:fldChar w:fldCharType="end"/>
      </w:r>
      <w:r w:rsidRPr="008817AE">
        <w:t>, the variation of error shall be such that the additional percentage error is within the corresponding limit of error shift stated in</w:t>
      </w:r>
      <w:r w:rsidR="00DB1979" w:rsidRPr="008817AE">
        <w:t xml:space="preserve"> </w:t>
      </w:r>
      <w:r w:rsidR="00424D34" w:rsidRPr="008817AE">
        <w:fldChar w:fldCharType="begin"/>
      </w:r>
      <w:r w:rsidR="00424D34" w:rsidRPr="008817AE">
        <w:instrText xml:space="preserve"> REF _Ref30686150 </w:instrText>
      </w:r>
      <w:r w:rsidR="008817AE">
        <w:instrText xml:space="preserve"> \* MERGEFORMAT </w:instrText>
      </w:r>
      <w:r w:rsidR="00424D34" w:rsidRPr="008817AE">
        <w:fldChar w:fldCharType="separate"/>
      </w:r>
      <w:ins w:id="3694" w:author="Mitchell, Phillip" w:date="2023-11-29T12:24:00Z">
        <w:r w:rsidR="0033235A" w:rsidRPr="008817AE">
          <w:t xml:space="preserve">Table </w:t>
        </w:r>
        <w:r w:rsidR="0033235A">
          <w:rPr>
            <w:noProof/>
          </w:rPr>
          <w:t>6</w:t>
        </w:r>
      </w:ins>
      <w:ins w:id="3695" w:author="Phillip" w:date="2023-08-21T13:12:00Z">
        <w:del w:id="3696" w:author="Mitchell, Phillip" w:date="2023-11-29T12:24:00Z">
          <w:r w:rsidR="00714DB9" w:rsidRPr="008817AE" w:rsidDel="0033235A">
            <w:delText xml:space="preserve">Table </w:delText>
          </w:r>
          <w:r w:rsidR="00714DB9" w:rsidDel="0033235A">
            <w:rPr>
              <w:noProof/>
            </w:rPr>
            <w:delText>6</w:delText>
          </w:r>
        </w:del>
      </w:ins>
      <w:del w:id="3697" w:author="Mitchell, Phillip" w:date="2023-11-29T12:24:00Z">
        <w:r w:rsidR="005360D9" w:rsidRPr="008817AE" w:rsidDel="0033235A">
          <w:delText xml:space="preserve">Table </w:delText>
        </w:r>
        <w:r w:rsidR="005360D9" w:rsidRPr="008817AE" w:rsidDel="0033235A">
          <w:rPr>
            <w:noProof/>
          </w:rPr>
          <w:delText>5</w:delText>
        </w:r>
      </w:del>
      <w:r w:rsidR="00424D34" w:rsidRPr="008817AE">
        <w:rPr>
          <w:noProof/>
        </w:rPr>
        <w:fldChar w:fldCharType="end"/>
      </w:r>
      <w:r w:rsidRPr="008817AE">
        <w:t>. The meter shall continue to function after the completion of each of these tests.</w:t>
      </w:r>
    </w:p>
    <w:p w14:paraId="0A6F8A4D" w14:textId="2CE2FB2A" w:rsidR="00DB1979" w:rsidRDefault="00DB1979" w:rsidP="001F73F4">
      <w:pPr>
        <w:pStyle w:val="Caption"/>
      </w:pPr>
      <w:bookmarkStart w:id="3698" w:name="_Ref30686150"/>
      <w:r w:rsidRPr="008817AE">
        <w:lastRenderedPageBreak/>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3699" w:author="Mitchell, Phillip" w:date="2023-11-29T12:24:00Z">
        <w:r w:rsidR="0033235A">
          <w:rPr>
            <w:noProof/>
          </w:rPr>
          <w:t>6</w:t>
        </w:r>
      </w:ins>
      <w:ins w:id="3700" w:author="Phillip" w:date="2023-08-21T13:12:00Z">
        <w:del w:id="3701" w:author="Mitchell, Phillip" w:date="2023-09-01T11:35:00Z">
          <w:r w:rsidR="00714DB9" w:rsidDel="00906B73">
            <w:rPr>
              <w:noProof/>
            </w:rPr>
            <w:delText>6</w:delText>
          </w:r>
        </w:del>
      </w:ins>
      <w:del w:id="3702" w:author="Mitchell, Phillip" w:date="2023-09-01T11:35:00Z">
        <w:r w:rsidR="007530F8" w:rsidRPr="008817AE" w:rsidDel="00906B73">
          <w:rPr>
            <w:noProof/>
          </w:rPr>
          <w:delText>5</w:delText>
        </w:r>
      </w:del>
      <w:r w:rsidR="002C603C" w:rsidRPr="008817AE">
        <w:rPr>
          <w:noProof/>
        </w:rPr>
        <w:fldChar w:fldCharType="end"/>
      </w:r>
      <w:bookmarkEnd w:id="3698"/>
      <w:r w:rsidRPr="008817AE">
        <w:t xml:space="preserve"> - Limit of error shift due to influence </w:t>
      </w:r>
      <w:r w:rsidR="00750E69" w:rsidRPr="008817AE">
        <w:t>factors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659"/>
        <w:gridCol w:w="874"/>
        <w:gridCol w:w="1133"/>
        <w:gridCol w:w="849"/>
        <w:gridCol w:w="820"/>
        <w:gridCol w:w="820"/>
        <w:gridCol w:w="820"/>
        <w:gridCol w:w="820"/>
        <w:gridCol w:w="827"/>
      </w:tblGrid>
      <w:tr w:rsidR="00403AB4" w:rsidRPr="008817AE" w14:paraId="2EF571D1" w14:textId="77777777" w:rsidTr="00403AB4">
        <w:trPr>
          <w:cantSplit/>
        </w:trPr>
        <w:tc>
          <w:tcPr>
            <w:tcW w:w="1382" w:type="pct"/>
            <w:vMerge w:val="restart"/>
            <w:tcBorders>
              <w:right w:val="single" w:sz="4" w:space="0" w:color="auto"/>
            </w:tcBorders>
            <w:shd w:val="clear" w:color="FFFF00" w:fill="auto"/>
            <w:vAlign w:val="center"/>
          </w:tcPr>
          <w:p w14:paraId="3E803C54" w14:textId="77777777" w:rsidR="00403AB4" w:rsidRPr="008817AE" w:rsidRDefault="00403AB4" w:rsidP="005C2B8F">
            <w:pPr>
              <w:pStyle w:val="TABLE-col-heading"/>
              <w:keepNext/>
              <w:rPr>
                <w:lang w:val="en-AU"/>
              </w:rPr>
            </w:pPr>
            <w:r w:rsidRPr="008817AE">
              <w:rPr>
                <w:lang w:val="en-AU"/>
              </w:rPr>
              <w:t>Influence quantity</w:t>
            </w:r>
          </w:p>
        </w:tc>
        <w:tc>
          <w:tcPr>
            <w:tcW w:w="454" w:type="pct"/>
            <w:vMerge w:val="restart"/>
            <w:shd w:val="clear" w:color="FFFF00" w:fill="auto"/>
            <w:vAlign w:val="center"/>
          </w:tcPr>
          <w:p w14:paraId="58972593" w14:textId="77777777" w:rsidR="00403AB4" w:rsidRPr="008817AE" w:rsidRDefault="00403AB4" w:rsidP="005C2B8F">
            <w:pPr>
              <w:pStyle w:val="TABLE-col-heading"/>
              <w:keepNext/>
              <w:rPr>
                <w:lang w:val="en-AU"/>
              </w:rPr>
            </w:pPr>
            <w:r w:rsidRPr="008817AE">
              <w:rPr>
                <w:lang w:val="en-AU"/>
              </w:rPr>
              <w:t>Test Clause, OIML R 46-2</w:t>
            </w:r>
          </w:p>
        </w:tc>
        <w:tc>
          <w:tcPr>
            <w:tcW w:w="589" w:type="pct"/>
            <w:vMerge w:val="restart"/>
            <w:shd w:val="clear" w:color="FFFF00" w:fill="auto"/>
            <w:vAlign w:val="center"/>
          </w:tcPr>
          <w:p w14:paraId="3989680C" w14:textId="77777777" w:rsidR="00403AB4" w:rsidRPr="008817AE" w:rsidRDefault="00403AB4" w:rsidP="005C2B8F">
            <w:pPr>
              <w:pStyle w:val="TABLE-col-heading"/>
              <w:keepNext/>
              <w:rPr>
                <w:lang w:val="en-AU"/>
              </w:rPr>
            </w:pPr>
            <w:r w:rsidRPr="008817AE">
              <w:rPr>
                <w:lang w:val="en-AU"/>
              </w:rPr>
              <w:t>Value of current</w:t>
            </w:r>
          </w:p>
        </w:tc>
        <w:tc>
          <w:tcPr>
            <w:tcW w:w="441" w:type="pct"/>
            <w:vMerge w:val="restart"/>
            <w:shd w:val="clear" w:color="FFFF00" w:fill="auto"/>
            <w:vAlign w:val="center"/>
          </w:tcPr>
          <w:p w14:paraId="6769608F" w14:textId="77777777" w:rsidR="00403AB4" w:rsidRPr="008817AE" w:rsidRDefault="00403AB4" w:rsidP="005C2B8F">
            <w:pPr>
              <w:pStyle w:val="TABLE-col-heading"/>
              <w:keepNext/>
              <w:rPr>
                <w:vertAlign w:val="superscript"/>
                <w:lang w:val="en-AU"/>
              </w:rPr>
            </w:pPr>
            <w:r w:rsidRPr="008817AE">
              <w:rPr>
                <w:lang w:val="en-AU"/>
              </w:rPr>
              <w:t>Power factor</w:t>
            </w:r>
            <w:r w:rsidRPr="008817AE">
              <w:rPr>
                <w:lang w:val="en-AU"/>
              </w:rPr>
              <w:br w:type="textWrapping" w:clear="all"/>
              <w:t xml:space="preserve">cos </w:t>
            </w:r>
            <w:r w:rsidRPr="008817AE">
              <w:rPr>
                <w:rFonts w:cs="Times New Roman"/>
                <w:lang w:val="en-AU"/>
              </w:rPr>
              <w:t>θ</w:t>
            </w:r>
            <w:ins w:id="3703" w:author="Phillip" w:date="2023-08-04T15:00:00Z">
              <w:r>
                <w:rPr>
                  <w:rFonts w:cs="Times New Roman"/>
                  <w:lang w:val="en-AU"/>
                </w:rPr>
                <w:t xml:space="preserve"> </w:t>
              </w:r>
            </w:ins>
            <w:r w:rsidRPr="008817AE">
              <w:rPr>
                <w:vertAlign w:val="superscript"/>
                <w:lang w:val="en-AU"/>
              </w:rPr>
              <w:t>(1)</w:t>
            </w:r>
          </w:p>
        </w:tc>
        <w:tc>
          <w:tcPr>
            <w:tcW w:w="2134" w:type="pct"/>
            <w:gridSpan w:val="5"/>
            <w:tcBorders>
              <w:left w:val="single" w:sz="4" w:space="0" w:color="auto"/>
            </w:tcBorders>
            <w:shd w:val="clear" w:color="FFFF00" w:fill="auto"/>
            <w:vAlign w:val="center"/>
          </w:tcPr>
          <w:p w14:paraId="50AA43BC" w14:textId="77777777" w:rsidR="00403AB4" w:rsidRPr="008817AE" w:rsidRDefault="00403AB4" w:rsidP="005C2B8F">
            <w:pPr>
              <w:pStyle w:val="TABLE-col-heading"/>
              <w:keepNext/>
              <w:rPr>
                <w:lang w:val="en-AU"/>
              </w:rPr>
            </w:pPr>
            <w:r w:rsidRPr="008817AE">
              <w:rPr>
                <w:lang w:val="en-AU"/>
              </w:rPr>
              <w:t>Limit of error shift (%) for meters of class</w:t>
            </w:r>
          </w:p>
        </w:tc>
      </w:tr>
      <w:tr w:rsidR="00403AB4" w:rsidRPr="008817AE" w14:paraId="1BD2ACE4" w14:textId="77777777" w:rsidTr="00403AB4">
        <w:trPr>
          <w:cantSplit/>
          <w:tblHeader/>
        </w:trPr>
        <w:tc>
          <w:tcPr>
            <w:tcW w:w="1382" w:type="pct"/>
            <w:vMerge/>
            <w:tcBorders>
              <w:right w:val="single" w:sz="4" w:space="0" w:color="auto"/>
            </w:tcBorders>
            <w:vAlign w:val="center"/>
          </w:tcPr>
          <w:p w14:paraId="191C35B2" w14:textId="77777777" w:rsidR="00403AB4" w:rsidRPr="008817AE" w:rsidRDefault="00403AB4" w:rsidP="00403AB4">
            <w:pPr>
              <w:pStyle w:val="TABLE-col-heading"/>
              <w:keepNext/>
              <w:rPr>
                <w:lang w:val="en-AU"/>
              </w:rPr>
            </w:pPr>
          </w:p>
        </w:tc>
        <w:tc>
          <w:tcPr>
            <w:tcW w:w="454" w:type="pct"/>
            <w:vMerge/>
            <w:vAlign w:val="center"/>
          </w:tcPr>
          <w:p w14:paraId="6A44AE2D" w14:textId="77777777" w:rsidR="00403AB4" w:rsidRPr="008817AE" w:rsidRDefault="00403AB4" w:rsidP="00403AB4">
            <w:pPr>
              <w:pStyle w:val="TABLE-col-heading"/>
              <w:keepNext/>
              <w:rPr>
                <w:lang w:val="en-AU"/>
              </w:rPr>
            </w:pPr>
          </w:p>
        </w:tc>
        <w:tc>
          <w:tcPr>
            <w:tcW w:w="589" w:type="pct"/>
            <w:vMerge/>
            <w:vAlign w:val="center"/>
          </w:tcPr>
          <w:p w14:paraId="67DADD3F" w14:textId="77777777" w:rsidR="00403AB4" w:rsidRPr="008817AE" w:rsidRDefault="00403AB4" w:rsidP="00403AB4">
            <w:pPr>
              <w:pStyle w:val="TABLE-col-heading"/>
              <w:keepNext/>
              <w:rPr>
                <w:lang w:val="en-AU"/>
              </w:rPr>
            </w:pPr>
          </w:p>
        </w:tc>
        <w:tc>
          <w:tcPr>
            <w:tcW w:w="441" w:type="pct"/>
            <w:vMerge/>
            <w:vAlign w:val="center"/>
          </w:tcPr>
          <w:p w14:paraId="52669F1D" w14:textId="77777777" w:rsidR="00403AB4" w:rsidRPr="008817AE" w:rsidRDefault="00403AB4" w:rsidP="00403AB4">
            <w:pPr>
              <w:pStyle w:val="TABLE-col-heading"/>
              <w:keepNext/>
              <w:rPr>
                <w:lang w:val="en-AU"/>
              </w:rPr>
            </w:pPr>
          </w:p>
        </w:tc>
        <w:tc>
          <w:tcPr>
            <w:tcW w:w="426" w:type="pct"/>
            <w:tcBorders>
              <w:left w:val="single" w:sz="4" w:space="0" w:color="auto"/>
            </w:tcBorders>
            <w:shd w:val="clear" w:color="FFFF00" w:fill="auto"/>
            <w:vAlign w:val="center"/>
          </w:tcPr>
          <w:p w14:paraId="45F30496" w14:textId="2B814DC1" w:rsidR="00403AB4" w:rsidRPr="008817AE" w:rsidRDefault="00403AB4" w:rsidP="00403AB4">
            <w:pPr>
              <w:pStyle w:val="TABLE-col-heading"/>
              <w:keepNext/>
              <w:rPr>
                <w:lang w:val="en-AU"/>
              </w:rPr>
            </w:pPr>
            <w:r w:rsidRPr="008817AE">
              <w:rPr>
                <w:lang w:val="en-AU"/>
              </w:rPr>
              <w:t>A</w:t>
            </w:r>
            <w:del w:id="3704" w:author="Mitchell, Phillip" w:date="2024-07-02T12:36:00Z">
              <w:r w:rsidRPr="008817AE" w:rsidDel="009B43DE">
                <w:rPr>
                  <w:lang w:val="en-AU"/>
                </w:rPr>
                <w:delText xml:space="preserve"> / </w:delText>
              </w:r>
            </w:del>
            <w:ins w:id="3705" w:author="Mitchell, Phillip" w:date="2024-07-02T12:36:00Z">
              <w:r w:rsidR="009B43DE">
                <w:rPr>
                  <w:lang w:val="en-AU"/>
                </w:rPr>
                <w:br/>
                <w:t>(</w:t>
              </w:r>
            </w:ins>
            <w:r w:rsidRPr="008817AE">
              <w:rPr>
                <w:lang w:val="en-AU"/>
              </w:rPr>
              <w:t>2</w:t>
            </w:r>
            <w:ins w:id="3706" w:author="Mitchell, Phillip" w:date="2024-07-02T12:36:00Z">
              <w:r w:rsidR="009B43DE">
                <w:rPr>
                  <w:lang w:val="en-AU"/>
                </w:rPr>
                <w:t>)</w:t>
              </w:r>
            </w:ins>
          </w:p>
        </w:tc>
        <w:tc>
          <w:tcPr>
            <w:tcW w:w="426" w:type="pct"/>
            <w:shd w:val="clear" w:color="FFFF00" w:fill="auto"/>
            <w:vAlign w:val="center"/>
          </w:tcPr>
          <w:p w14:paraId="1703BB4C" w14:textId="400267AB" w:rsidR="00403AB4" w:rsidRPr="008817AE" w:rsidRDefault="00403AB4" w:rsidP="00403AB4">
            <w:pPr>
              <w:pStyle w:val="TABLE-col-heading"/>
              <w:keepNext/>
              <w:rPr>
                <w:lang w:val="en-AU"/>
              </w:rPr>
            </w:pPr>
            <w:r w:rsidRPr="008817AE">
              <w:rPr>
                <w:lang w:val="en-AU"/>
              </w:rPr>
              <w:t>B</w:t>
            </w:r>
            <w:del w:id="3707" w:author="Mitchell, Phillip" w:date="2024-07-02T12:36:00Z">
              <w:r w:rsidRPr="008817AE" w:rsidDel="009B43DE">
                <w:rPr>
                  <w:lang w:val="en-AU"/>
                </w:rPr>
                <w:delText xml:space="preserve"> / </w:delText>
              </w:r>
            </w:del>
            <w:ins w:id="3708" w:author="Mitchell, Phillip" w:date="2024-07-02T12:36:00Z">
              <w:r w:rsidR="009B43DE">
                <w:rPr>
                  <w:lang w:val="en-AU"/>
                </w:rPr>
                <w:br/>
                <w:t>(</w:t>
              </w:r>
            </w:ins>
            <w:r w:rsidRPr="008817AE">
              <w:rPr>
                <w:lang w:val="en-AU"/>
              </w:rPr>
              <w:t>1</w:t>
            </w:r>
            <w:ins w:id="3709" w:author="Mitchell, Phillip" w:date="2024-07-02T12:36:00Z">
              <w:r w:rsidR="009B43DE">
                <w:rPr>
                  <w:lang w:val="en-AU"/>
                </w:rPr>
                <w:t>)</w:t>
              </w:r>
            </w:ins>
          </w:p>
        </w:tc>
        <w:tc>
          <w:tcPr>
            <w:tcW w:w="426" w:type="pct"/>
            <w:shd w:val="clear" w:color="FFFF00" w:fill="auto"/>
            <w:vAlign w:val="center"/>
          </w:tcPr>
          <w:p w14:paraId="05350D0F" w14:textId="5DFBBBB0" w:rsidR="00403AB4" w:rsidRPr="008817AE" w:rsidRDefault="00403AB4" w:rsidP="00403AB4">
            <w:pPr>
              <w:pStyle w:val="TABLE-col-heading"/>
              <w:keepNext/>
              <w:rPr>
                <w:lang w:val="en-AU"/>
              </w:rPr>
            </w:pPr>
            <w:r w:rsidRPr="008817AE">
              <w:rPr>
                <w:lang w:val="en-AU"/>
              </w:rPr>
              <w:t>C</w:t>
            </w:r>
            <w:del w:id="3710" w:author="Mitchell, Phillip" w:date="2024-07-02T12:36:00Z">
              <w:r w:rsidRPr="008817AE" w:rsidDel="009B43DE">
                <w:rPr>
                  <w:lang w:val="en-AU"/>
                </w:rPr>
                <w:delText xml:space="preserve"> / </w:delText>
              </w:r>
            </w:del>
            <w:ins w:id="3711" w:author="Mitchell, Phillip" w:date="2024-07-02T12:36:00Z">
              <w:r w:rsidR="009B43DE">
                <w:rPr>
                  <w:lang w:val="en-AU"/>
                </w:rPr>
                <w:br/>
                <w:t>(</w:t>
              </w:r>
            </w:ins>
            <w:r w:rsidRPr="008817AE">
              <w:rPr>
                <w:lang w:val="en-AU"/>
              </w:rPr>
              <w:t>0.5</w:t>
            </w:r>
            <w:ins w:id="3712" w:author="Mitchell, Phillip" w:date="2024-07-02T12:36:00Z">
              <w:r w:rsidR="009B43DE">
                <w:rPr>
                  <w:lang w:val="en-AU"/>
                </w:rPr>
                <w:t>)</w:t>
              </w:r>
            </w:ins>
          </w:p>
        </w:tc>
        <w:tc>
          <w:tcPr>
            <w:tcW w:w="426" w:type="pct"/>
            <w:shd w:val="clear" w:color="FFFF00" w:fill="auto"/>
            <w:vAlign w:val="center"/>
          </w:tcPr>
          <w:p w14:paraId="5F429FA3" w14:textId="07DC6F7B" w:rsidR="00403AB4" w:rsidRPr="008817AE" w:rsidRDefault="00403AB4" w:rsidP="00403AB4">
            <w:pPr>
              <w:pStyle w:val="TABLE-col-heading"/>
              <w:keepNext/>
              <w:rPr>
                <w:lang w:val="en-AU"/>
              </w:rPr>
            </w:pPr>
            <w:r w:rsidRPr="008817AE">
              <w:rPr>
                <w:lang w:val="en-AU"/>
              </w:rPr>
              <w:t>D</w:t>
            </w:r>
            <w:del w:id="3713" w:author="Mitchell, Phillip" w:date="2024-07-02T12:36:00Z">
              <w:r w:rsidRPr="008817AE" w:rsidDel="009B43DE">
                <w:rPr>
                  <w:lang w:val="en-AU"/>
                </w:rPr>
                <w:delText xml:space="preserve"> / </w:delText>
              </w:r>
            </w:del>
            <w:ins w:id="3714" w:author="Mitchell, Phillip" w:date="2024-07-02T12:36:00Z">
              <w:r w:rsidR="009B43DE">
                <w:rPr>
                  <w:lang w:val="en-AU"/>
                </w:rPr>
                <w:br/>
                <w:t>(</w:t>
              </w:r>
            </w:ins>
            <w:r w:rsidRPr="008817AE">
              <w:rPr>
                <w:lang w:val="en-AU"/>
              </w:rPr>
              <w:t>0.2</w:t>
            </w:r>
            <w:ins w:id="3715" w:author="Mitchell, Phillip" w:date="2024-07-02T12:36:00Z">
              <w:r w:rsidR="009B43DE">
                <w:rPr>
                  <w:lang w:val="en-AU"/>
                </w:rPr>
                <w:t>)</w:t>
              </w:r>
            </w:ins>
          </w:p>
        </w:tc>
        <w:tc>
          <w:tcPr>
            <w:tcW w:w="429" w:type="pct"/>
            <w:shd w:val="clear" w:color="auto" w:fill="auto"/>
            <w:vAlign w:val="center"/>
          </w:tcPr>
          <w:p w14:paraId="532AC099" w14:textId="77777777" w:rsidR="009B43DE" w:rsidRDefault="00403AB4" w:rsidP="00403AB4">
            <w:pPr>
              <w:pStyle w:val="TABLE-col-heading"/>
              <w:keepNext/>
              <w:rPr>
                <w:ins w:id="3716" w:author="Mitchell, Phillip" w:date="2024-07-02T12:36:00Z"/>
                <w:lang w:val="en-AU"/>
              </w:rPr>
            </w:pPr>
            <w:r w:rsidRPr="008817AE">
              <w:rPr>
                <w:lang w:val="en-AU"/>
              </w:rPr>
              <w:t>E</w:t>
            </w:r>
            <w:del w:id="3717" w:author="Mitchell, Phillip" w:date="2024-07-02T12:36:00Z">
              <w:r w:rsidRPr="008817AE" w:rsidDel="009B43DE">
                <w:rPr>
                  <w:lang w:val="en-AU"/>
                </w:rPr>
                <w:delText xml:space="preserve"> / </w:delText>
              </w:r>
            </w:del>
          </w:p>
          <w:p w14:paraId="19F309FB" w14:textId="2F64D9C4" w:rsidR="00403AB4" w:rsidRPr="008817AE" w:rsidRDefault="009B43DE" w:rsidP="00403AB4">
            <w:pPr>
              <w:pStyle w:val="TABLE-col-heading"/>
              <w:keepNext/>
              <w:rPr>
                <w:lang w:val="en-AU"/>
              </w:rPr>
            </w:pPr>
            <w:ins w:id="3718" w:author="Mitchell, Phillip" w:date="2024-07-02T12:36:00Z">
              <w:r>
                <w:rPr>
                  <w:lang w:val="en-AU"/>
                </w:rPr>
                <w:t>(</w:t>
              </w:r>
            </w:ins>
            <w:r w:rsidR="00403AB4" w:rsidRPr="008817AE">
              <w:rPr>
                <w:lang w:val="en-AU"/>
              </w:rPr>
              <w:t>0.1</w:t>
            </w:r>
            <w:ins w:id="3719" w:author="Mitchell, Phillip" w:date="2024-07-02T12:36:00Z">
              <w:r>
                <w:rPr>
                  <w:lang w:val="en-AU"/>
                </w:rPr>
                <w:t>)</w:t>
              </w:r>
            </w:ins>
          </w:p>
        </w:tc>
      </w:tr>
      <w:tr w:rsidR="00403AB4" w:rsidRPr="008817AE" w14:paraId="75A6F761" w14:textId="77777777" w:rsidTr="00403AB4">
        <w:trPr>
          <w:cantSplit/>
        </w:trPr>
        <w:tc>
          <w:tcPr>
            <w:tcW w:w="1382" w:type="pct"/>
            <w:vMerge w:val="restart"/>
            <w:tcBorders>
              <w:right w:val="single" w:sz="4" w:space="0" w:color="auto"/>
            </w:tcBorders>
            <w:shd w:val="clear" w:color="auto" w:fill="auto"/>
            <w:vAlign w:val="center"/>
          </w:tcPr>
          <w:p w14:paraId="7C3F5DF9" w14:textId="77777777" w:rsidR="00403AB4" w:rsidRPr="008817AE" w:rsidRDefault="00403AB4" w:rsidP="00403AB4">
            <w:pPr>
              <w:pStyle w:val="TABLE-cell"/>
              <w:keepNext/>
              <w:rPr>
                <w:lang w:val="en-AU"/>
              </w:rPr>
            </w:pPr>
            <w:r w:rsidRPr="008817AE">
              <w:rPr>
                <w:lang w:val="en-AU"/>
              </w:rPr>
              <w:t xml:space="preserve">Self-heating </w:t>
            </w:r>
          </w:p>
        </w:tc>
        <w:tc>
          <w:tcPr>
            <w:tcW w:w="454" w:type="pct"/>
            <w:vMerge w:val="restart"/>
            <w:shd w:val="clear" w:color="auto" w:fill="auto"/>
            <w:vAlign w:val="center"/>
          </w:tcPr>
          <w:p w14:paraId="26050DAC" w14:textId="77777777" w:rsidR="00403AB4" w:rsidRPr="008817AE" w:rsidRDefault="00403AB4" w:rsidP="00403AB4">
            <w:pPr>
              <w:pStyle w:val="TABLE-cell"/>
              <w:keepNext/>
              <w:jc w:val="center"/>
              <w:rPr>
                <w:lang w:val="en-AU"/>
              </w:rPr>
            </w:pPr>
            <w:r w:rsidRPr="008817AE">
              <w:rPr>
                <w:lang w:val="en-AU"/>
              </w:rPr>
              <w:t>2.3.2</w:t>
            </w:r>
          </w:p>
        </w:tc>
        <w:tc>
          <w:tcPr>
            <w:tcW w:w="589" w:type="pct"/>
            <w:vMerge w:val="restart"/>
            <w:shd w:val="clear" w:color="auto" w:fill="auto"/>
            <w:vAlign w:val="center"/>
          </w:tcPr>
          <w:p w14:paraId="2AEA4ED6" w14:textId="77777777" w:rsidR="00403AB4" w:rsidRPr="008817AE" w:rsidRDefault="00403AB4" w:rsidP="00403AB4">
            <w:pPr>
              <w:pStyle w:val="TABLE-cell"/>
              <w:keepNext/>
              <w:jc w:val="center"/>
              <w:rPr>
                <w:rFonts w:cs="Times New Roman"/>
                <w:lang w:val="en-AU"/>
              </w:rPr>
            </w:pP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79DF28ED"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01320D5A" w14:textId="73AED3E6" w:rsidR="00403AB4" w:rsidRPr="008817AE" w:rsidRDefault="00403AB4" w:rsidP="00403AB4">
            <w:pPr>
              <w:pStyle w:val="TABLE-cell"/>
              <w:keepNext/>
              <w:jc w:val="center"/>
              <w:rPr>
                <w:lang w:val="en-AU"/>
              </w:rPr>
            </w:pPr>
            <w:r w:rsidRPr="008817AE">
              <w:rPr>
                <w:lang w:val="en-AU"/>
              </w:rPr>
              <w:t>± 1</w:t>
            </w:r>
          </w:p>
        </w:tc>
        <w:tc>
          <w:tcPr>
            <w:tcW w:w="426" w:type="pct"/>
            <w:shd w:val="clear" w:color="auto" w:fill="auto"/>
            <w:vAlign w:val="center"/>
          </w:tcPr>
          <w:p w14:paraId="7836F5E8" w14:textId="30124479" w:rsidR="00403AB4" w:rsidRPr="008817AE" w:rsidRDefault="00403AB4" w:rsidP="00403AB4">
            <w:pPr>
              <w:pStyle w:val="TABLE-cell"/>
              <w:keepNext/>
              <w:jc w:val="center"/>
              <w:rPr>
                <w:lang w:val="en-AU"/>
              </w:rPr>
            </w:pPr>
            <w:r w:rsidRPr="008817AE">
              <w:rPr>
                <w:lang w:val="en-AU"/>
              </w:rPr>
              <w:t>± 0.7</w:t>
            </w:r>
          </w:p>
        </w:tc>
        <w:tc>
          <w:tcPr>
            <w:tcW w:w="426" w:type="pct"/>
            <w:shd w:val="clear" w:color="auto" w:fill="auto"/>
            <w:vAlign w:val="center"/>
          </w:tcPr>
          <w:p w14:paraId="6F84B8AB" w14:textId="77777777"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51AD795F" w14:textId="0A4A9136"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07161818" w14:textId="6AEEBF33" w:rsidR="00403AB4" w:rsidRPr="008817AE" w:rsidRDefault="00403AB4" w:rsidP="00403AB4">
            <w:pPr>
              <w:pStyle w:val="TABLE-cell"/>
              <w:keepNext/>
              <w:jc w:val="center"/>
              <w:rPr>
                <w:lang w:val="en-AU"/>
              </w:rPr>
            </w:pPr>
            <w:r w:rsidRPr="008817AE">
              <w:rPr>
                <w:lang w:val="en-AU"/>
              </w:rPr>
              <w:t>± 0.05</w:t>
            </w:r>
          </w:p>
        </w:tc>
      </w:tr>
      <w:tr w:rsidR="00403AB4" w:rsidRPr="008817AE" w14:paraId="42096B67" w14:textId="77777777" w:rsidTr="00403AB4">
        <w:trPr>
          <w:cantSplit/>
        </w:trPr>
        <w:tc>
          <w:tcPr>
            <w:tcW w:w="1382" w:type="pct"/>
            <w:vMerge/>
            <w:tcBorders>
              <w:right w:val="single" w:sz="4" w:space="0" w:color="auto"/>
            </w:tcBorders>
            <w:shd w:val="clear" w:color="auto" w:fill="auto"/>
            <w:vAlign w:val="center"/>
          </w:tcPr>
          <w:p w14:paraId="216D39F4" w14:textId="77777777" w:rsidR="00403AB4" w:rsidRPr="008817AE" w:rsidRDefault="00403AB4" w:rsidP="00403AB4">
            <w:pPr>
              <w:pStyle w:val="TABLE-cell"/>
              <w:keepNext/>
              <w:rPr>
                <w:lang w:val="en-AU"/>
              </w:rPr>
            </w:pPr>
          </w:p>
        </w:tc>
        <w:tc>
          <w:tcPr>
            <w:tcW w:w="454" w:type="pct"/>
            <w:vMerge/>
            <w:shd w:val="clear" w:color="auto" w:fill="auto"/>
            <w:vAlign w:val="center"/>
          </w:tcPr>
          <w:p w14:paraId="765506E6"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36F6ADC6"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30756776" w14:textId="77777777" w:rsidR="00403AB4" w:rsidRPr="008817AE" w:rsidRDefault="00403AB4" w:rsidP="00403AB4">
            <w:pPr>
              <w:pStyle w:val="TABLE-cell"/>
              <w:keepNext/>
              <w:jc w:val="center"/>
              <w:rPr>
                <w:lang w:val="en-AU"/>
              </w:rPr>
            </w:pPr>
            <w:r w:rsidRPr="008817AE">
              <w:rPr>
                <w:lang w:val="en-AU"/>
              </w:rPr>
              <w:t>0.5</w:t>
            </w:r>
          </w:p>
        </w:tc>
        <w:tc>
          <w:tcPr>
            <w:tcW w:w="426" w:type="pct"/>
            <w:tcBorders>
              <w:left w:val="single" w:sz="4" w:space="0" w:color="auto"/>
            </w:tcBorders>
            <w:shd w:val="clear" w:color="auto" w:fill="auto"/>
            <w:vAlign w:val="center"/>
          </w:tcPr>
          <w:p w14:paraId="230EEE3D" w14:textId="5A8165C5"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0ED661DF" w14:textId="05CF700F"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517554F8" w14:textId="77777777" w:rsidR="00403AB4" w:rsidRPr="008817AE" w:rsidRDefault="00403AB4" w:rsidP="00403AB4">
            <w:pPr>
              <w:pStyle w:val="TABLE-cell"/>
              <w:keepNext/>
              <w:jc w:val="center"/>
              <w:rPr>
                <w:lang w:val="en-AU"/>
              </w:rPr>
            </w:pPr>
            <w:r w:rsidRPr="008817AE">
              <w:rPr>
                <w:lang w:val="en-AU"/>
              </w:rPr>
              <w:t>± 0.7</w:t>
            </w:r>
          </w:p>
        </w:tc>
        <w:tc>
          <w:tcPr>
            <w:tcW w:w="426" w:type="pct"/>
            <w:shd w:val="clear" w:color="auto" w:fill="auto"/>
            <w:vAlign w:val="center"/>
          </w:tcPr>
          <w:p w14:paraId="1D498756" w14:textId="5AC026B7"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28D9AE88" w14:textId="3AAE2BBC" w:rsidR="00403AB4" w:rsidRPr="008817AE" w:rsidRDefault="00403AB4" w:rsidP="00403AB4">
            <w:pPr>
              <w:pStyle w:val="TABLE-cell"/>
              <w:keepNext/>
              <w:jc w:val="center"/>
              <w:rPr>
                <w:lang w:val="en-AU"/>
              </w:rPr>
            </w:pPr>
            <w:r w:rsidRPr="008817AE">
              <w:rPr>
                <w:lang w:val="en-AU"/>
              </w:rPr>
              <w:t>± 0.05</w:t>
            </w:r>
          </w:p>
        </w:tc>
      </w:tr>
      <w:tr w:rsidR="00403AB4" w:rsidRPr="008817AE" w14:paraId="01700826" w14:textId="77777777" w:rsidTr="00403AB4">
        <w:trPr>
          <w:cantSplit/>
        </w:trPr>
        <w:tc>
          <w:tcPr>
            <w:tcW w:w="1382" w:type="pct"/>
            <w:vMerge w:val="restart"/>
            <w:tcBorders>
              <w:right w:val="single" w:sz="4" w:space="0" w:color="auto"/>
            </w:tcBorders>
            <w:shd w:val="clear" w:color="auto" w:fill="auto"/>
            <w:vAlign w:val="center"/>
          </w:tcPr>
          <w:p w14:paraId="7E6A19A4" w14:textId="77777777" w:rsidR="00403AB4" w:rsidRPr="008817AE" w:rsidRDefault="00403AB4" w:rsidP="00403AB4">
            <w:pPr>
              <w:pStyle w:val="TABLE-cell"/>
              <w:keepNext/>
              <w:rPr>
                <w:lang w:val="en-AU"/>
              </w:rPr>
            </w:pPr>
            <w:r w:rsidRPr="008817AE">
              <w:rPr>
                <w:lang w:val="en-AU"/>
              </w:rPr>
              <w:t>Load balance</w:t>
            </w:r>
          </w:p>
        </w:tc>
        <w:tc>
          <w:tcPr>
            <w:tcW w:w="454" w:type="pct"/>
            <w:vMerge w:val="restart"/>
            <w:shd w:val="clear" w:color="auto" w:fill="auto"/>
            <w:vAlign w:val="center"/>
          </w:tcPr>
          <w:p w14:paraId="4766B6DE" w14:textId="77777777" w:rsidR="00403AB4" w:rsidRPr="008817AE" w:rsidRDefault="00403AB4" w:rsidP="00403AB4">
            <w:pPr>
              <w:pStyle w:val="TABLE-cell"/>
              <w:keepNext/>
              <w:jc w:val="center"/>
              <w:rPr>
                <w:lang w:val="en-AU"/>
              </w:rPr>
            </w:pPr>
            <w:r w:rsidRPr="008817AE">
              <w:rPr>
                <w:lang w:val="en-AU"/>
              </w:rPr>
              <w:t>2.3.3</w:t>
            </w:r>
          </w:p>
        </w:tc>
        <w:tc>
          <w:tcPr>
            <w:tcW w:w="589" w:type="pct"/>
            <w:vMerge w:val="restart"/>
            <w:shd w:val="clear" w:color="auto" w:fill="auto"/>
            <w:vAlign w:val="center"/>
          </w:tcPr>
          <w:p w14:paraId="4A823A17" w14:textId="77777777" w:rsidR="00403AB4" w:rsidRPr="008817AE" w:rsidRDefault="00403AB4" w:rsidP="00403AB4">
            <w:pPr>
              <w:pStyle w:val="TABLE-cell"/>
              <w:keepNext/>
              <w:jc w:val="center"/>
              <w:rPr>
                <w:rFonts w:cs="Times New Roman"/>
                <w:lang w:val="en-AU"/>
              </w:rPr>
            </w:pPr>
            <w:proofErr w:type="spellStart"/>
            <w:r w:rsidRPr="008817AE">
              <w:rPr>
                <w:rFonts w:cs="Times New Roman"/>
                <w:i/>
                <w:lang w:val="en-AU"/>
              </w:rPr>
              <w:t>I</w:t>
            </w:r>
            <w:r w:rsidRPr="008817AE">
              <w:rPr>
                <w:rFonts w:cs="Times New Roman"/>
                <w:vertAlign w:val="subscript"/>
                <w:lang w:val="en-AU"/>
              </w:rPr>
              <w:t>tr</w:t>
            </w:r>
            <w:proofErr w:type="spellEnd"/>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00FB5D39"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46341784" w14:textId="392B3045" w:rsidR="00403AB4" w:rsidRPr="008817AE" w:rsidRDefault="00403AB4" w:rsidP="00403AB4">
            <w:pPr>
              <w:pStyle w:val="TABLE-cell"/>
              <w:keepNext/>
              <w:jc w:val="center"/>
              <w:rPr>
                <w:lang w:val="en-AU"/>
              </w:rPr>
            </w:pPr>
            <w:r w:rsidRPr="008817AE">
              <w:rPr>
                <w:lang w:val="en-AU"/>
              </w:rPr>
              <w:t>± 1.5</w:t>
            </w:r>
            <w:ins w:id="3720" w:author="Phillip" w:date="2023-08-04T15:01:00Z">
              <w:r>
                <w:rPr>
                  <w:lang w:val="en-AU"/>
                </w:rPr>
                <w:t xml:space="preserve"> </w:t>
              </w:r>
            </w:ins>
            <w:r w:rsidRPr="008817AE">
              <w:rPr>
                <w:vertAlign w:val="superscript"/>
                <w:lang w:val="en-AU"/>
              </w:rPr>
              <w:t>(2)</w:t>
            </w:r>
          </w:p>
        </w:tc>
        <w:tc>
          <w:tcPr>
            <w:tcW w:w="426" w:type="pct"/>
            <w:tcBorders>
              <w:left w:val="single" w:sz="4" w:space="0" w:color="auto"/>
            </w:tcBorders>
            <w:shd w:val="clear" w:color="auto" w:fill="auto"/>
            <w:vAlign w:val="center"/>
          </w:tcPr>
          <w:p w14:paraId="57770B8E" w14:textId="6F695520" w:rsidR="00403AB4" w:rsidRPr="008817AE" w:rsidRDefault="00403AB4" w:rsidP="00403AB4">
            <w:pPr>
              <w:pStyle w:val="TABLE-cell"/>
              <w:keepNext/>
              <w:jc w:val="center"/>
              <w:rPr>
                <w:lang w:val="en-AU"/>
              </w:rPr>
            </w:pPr>
            <w:r w:rsidRPr="008817AE">
              <w:rPr>
                <w:lang w:val="en-AU"/>
              </w:rPr>
              <w:t>± 1.0</w:t>
            </w:r>
          </w:p>
        </w:tc>
        <w:tc>
          <w:tcPr>
            <w:tcW w:w="426" w:type="pct"/>
            <w:tcBorders>
              <w:left w:val="single" w:sz="4" w:space="0" w:color="auto"/>
            </w:tcBorders>
            <w:shd w:val="clear" w:color="auto" w:fill="auto"/>
            <w:vAlign w:val="center"/>
          </w:tcPr>
          <w:p w14:paraId="0D031B68" w14:textId="77777777" w:rsidR="00403AB4" w:rsidRPr="008817AE" w:rsidRDefault="00403AB4" w:rsidP="00403AB4">
            <w:pPr>
              <w:pStyle w:val="TABLE-cell"/>
              <w:keepNext/>
              <w:jc w:val="center"/>
              <w:rPr>
                <w:lang w:val="en-AU"/>
              </w:rPr>
            </w:pPr>
            <w:r w:rsidRPr="008817AE">
              <w:rPr>
                <w:lang w:val="en-AU"/>
              </w:rPr>
              <w:t>± 0.7</w:t>
            </w:r>
          </w:p>
        </w:tc>
        <w:tc>
          <w:tcPr>
            <w:tcW w:w="426" w:type="pct"/>
            <w:tcBorders>
              <w:left w:val="single" w:sz="4" w:space="0" w:color="auto"/>
            </w:tcBorders>
            <w:shd w:val="clear" w:color="auto" w:fill="auto"/>
            <w:vAlign w:val="center"/>
          </w:tcPr>
          <w:p w14:paraId="4B3F2FEF" w14:textId="6A0A5F75" w:rsidR="00403AB4" w:rsidRPr="008817AE" w:rsidRDefault="00403AB4" w:rsidP="00403AB4">
            <w:pPr>
              <w:pStyle w:val="TABLE-cell"/>
              <w:keepNext/>
              <w:jc w:val="center"/>
              <w:rPr>
                <w:lang w:val="en-AU"/>
              </w:rPr>
            </w:pPr>
            <w:r w:rsidRPr="008817AE">
              <w:rPr>
                <w:lang w:val="en-AU"/>
              </w:rPr>
              <w:t>± 0.3</w:t>
            </w:r>
          </w:p>
        </w:tc>
        <w:tc>
          <w:tcPr>
            <w:tcW w:w="429" w:type="pct"/>
            <w:tcBorders>
              <w:left w:val="single" w:sz="4" w:space="0" w:color="auto"/>
            </w:tcBorders>
            <w:shd w:val="clear" w:color="auto" w:fill="auto"/>
            <w:vAlign w:val="center"/>
          </w:tcPr>
          <w:p w14:paraId="521EC4C8" w14:textId="4B92F5F3" w:rsidR="00403AB4" w:rsidRPr="008817AE" w:rsidRDefault="00403AB4" w:rsidP="00403AB4">
            <w:pPr>
              <w:pStyle w:val="TABLE-cell"/>
              <w:keepNext/>
              <w:jc w:val="center"/>
              <w:rPr>
                <w:lang w:val="en-AU"/>
              </w:rPr>
            </w:pPr>
            <w:r w:rsidRPr="008817AE">
              <w:rPr>
                <w:lang w:val="en-AU"/>
              </w:rPr>
              <w:t>± 0.15</w:t>
            </w:r>
          </w:p>
        </w:tc>
      </w:tr>
      <w:tr w:rsidR="00403AB4" w:rsidRPr="008817AE" w14:paraId="6C6B845B" w14:textId="77777777" w:rsidTr="00403AB4">
        <w:trPr>
          <w:cantSplit/>
        </w:trPr>
        <w:tc>
          <w:tcPr>
            <w:tcW w:w="1382" w:type="pct"/>
            <w:vMerge/>
            <w:tcBorders>
              <w:right w:val="single" w:sz="4" w:space="0" w:color="auto"/>
            </w:tcBorders>
            <w:shd w:val="clear" w:color="auto" w:fill="auto"/>
            <w:vAlign w:val="center"/>
          </w:tcPr>
          <w:p w14:paraId="41F544F7" w14:textId="77777777" w:rsidR="00403AB4" w:rsidRPr="008817AE" w:rsidRDefault="00403AB4" w:rsidP="00403AB4">
            <w:pPr>
              <w:pStyle w:val="TABLE-cell"/>
              <w:keepNext/>
              <w:rPr>
                <w:lang w:val="en-AU"/>
              </w:rPr>
            </w:pPr>
          </w:p>
        </w:tc>
        <w:tc>
          <w:tcPr>
            <w:tcW w:w="454" w:type="pct"/>
            <w:vMerge/>
            <w:shd w:val="clear" w:color="auto" w:fill="auto"/>
            <w:vAlign w:val="center"/>
          </w:tcPr>
          <w:p w14:paraId="7963832E"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79AC8401"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6A5103C9" w14:textId="77777777" w:rsidR="00403AB4" w:rsidRPr="008817AE" w:rsidRDefault="00403AB4" w:rsidP="00403AB4">
            <w:pPr>
              <w:pStyle w:val="TABLE-cell"/>
              <w:keepNext/>
              <w:jc w:val="center"/>
              <w:rPr>
                <w:lang w:val="en-AU"/>
              </w:rPr>
            </w:pPr>
            <w:r w:rsidRPr="008817AE">
              <w:rPr>
                <w:lang w:val="en-AU"/>
              </w:rPr>
              <w:t>0.5</w:t>
            </w:r>
          </w:p>
        </w:tc>
        <w:tc>
          <w:tcPr>
            <w:tcW w:w="426" w:type="pct"/>
            <w:tcBorders>
              <w:left w:val="single" w:sz="4" w:space="0" w:color="auto"/>
            </w:tcBorders>
            <w:shd w:val="clear" w:color="auto" w:fill="auto"/>
            <w:vAlign w:val="center"/>
          </w:tcPr>
          <w:p w14:paraId="410B25BD" w14:textId="75DBBB11" w:rsidR="00403AB4" w:rsidRPr="008817AE" w:rsidRDefault="00403AB4" w:rsidP="00403AB4">
            <w:pPr>
              <w:pStyle w:val="TABLE-cell"/>
              <w:keepNext/>
              <w:jc w:val="center"/>
              <w:rPr>
                <w:vertAlign w:val="superscript"/>
                <w:lang w:val="en-AU"/>
              </w:rPr>
            </w:pPr>
            <w:r w:rsidRPr="008817AE">
              <w:rPr>
                <w:lang w:val="en-AU"/>
              </w:rPr>
              <w:t>± 2.5</w:t>
            </w:r>
            <w:ins w:id="3721" w:author="Phillip" w:date="2023-08-04T15:01:00Z">
              <w:r>
                <w:rPr>
                  <w:lang w:val="en-AU"/>
                </w:rPr>
                <w:t xml:space="preserve"> </w:t>
              </w:r>
            </w:ins>
            <w:r w:rsidRPr="008817AE">
              <w:rPr>
                <w:vertAlign w:val="superscript"/>
                <w:lang w:val="en-AU"/>
              </w:rPr>
              <w:t>(2)</w:t>
            </w:r>
          </w:p>
        </w:tc>
        <w:tc>
          <w:tcPr>
            <w:tcW w:w="426" w:type="pct"/>
            <w:tcBorders>
              <w:left w:val="single" w:sz="4" w:space="0" w:color="auto"/>
            </w:tcBorders>
            <w:shd w:val="clear" w:color="auto" w:fill="auto"/>
            <w:vAlign w:val="center"/>
          </w:tcPr>
          <w:p w14:paraId="63B396D4" w14:textId="3C6B3301" w:rsidR="00403AB4" w:rsidRPr="008817AE" w:rsidRDefault="00403AB4" w:rsidP="00403AB4">
            <w:pPr>
              <w:pStyle w:val="TABLE-cell"/>
              <w:keepNext/>
              <w:jc w:val="center"/>
              <w:rPr>
                <w:lang w:val="en-AU"/>
              </w:rPr>
            </w:pPr>
            <w:r w:rsidRPr="008817AE">
              <w:rPr>
                <w:lang w:val="en-AU"/>
              </w:rPr>
              <w:t>± 1.5</w:t>
            </w:r>
          </w:p>
        </w:tc>
        <w:tc>
          <w:tcPr>
            <w:tcW w:w="426" w:type="pct"/>
            <w:tcBorders>
              <w:left w:val="single" w:sz="4" w:space="0" w:color="auto"/>
            </w:tcBorders>
            <w:shd w:val="clear" w:color="auto" w:fill="auto"/>
            <w:vAlign w:val="center"/>
          </w:tcPr>
          <w:p w14:paraId="7BAE34AE" w14:textId="77777777" w:rsidR="00403AB4" w:rsidRPr="008817AE" w:rsidRDefault="00403AB4" w:rsidP="00403AB4">
            <w:pPr>
              <w:pStyle w:val="TABLE-cell"/>
              <w:keepNext/>
              <w:jc w:val="center"/>
              <w:rPr>
                <w:lang w:val="en-AU"/>
              </w:rPr>
            </w:pPr>
            <w:r w:rsidRPr="008817AE">
              <w:rPr>
                <w:lang w:val="en-AU"/>
              </w:rPr>
              <w:t>± 1</w:t>
            </w:r>
          </w:p>
        </w:tc>
        <w:tc>
          <w:tcPr>
            <w:tcW w:w="426" w:type="pct"/>
            <w:tcBorders>
              <w:left w:val="single" w:sz="4" w:space="0" w:color="auto"/>
            </w:tcBorders>
            <w:shd w:val="clear" w:color="auto" w:fill="auto"/>
            <w:vAlign w:val="center"/>
          </w:tcPr>
          <w:p w14:paraId="6527E61A" w14:textId="48A5B134" w:rsidR="00403AB4" w:rsidRPr="008817AE" w:rsidRDefault="00403AB4" w:rsidP="00403AB4">
            <w:pPr>
              <w:pStyle w:val="TABLE-cell"/>
              <w:keepNext/>
              <w:jc w:val="center"/>
              <w:rPr>
                <w:lang w:val="en-AU"/>
              </w:rPr>
            </w:pPr>
            <w:r w:rsidRPr="008817AE">
              <w:rPr>
                <w:lang w:val="en-AU"/>
              </w:rPr>
              <w:t>± 0.5</w:t>
            </w:r>
          </w:p>
        </w:tc>
        <w:tc>
          <w:tcPr>
            <w:tcW w:w="429" w:type="pct"/>
            <w:tcBorders>
              <w:left w:val="single" w:sz="4" w:space="0" w:color="auto"/>
            </w:tcBorders>
            <w:shd w:val="clear" w:color="auto" w:fill="auto"/>
            <w:vAlign w:val="center"/>
          </w:tcPr>
          <w:p w14:paraId="46B36D0E" w14:textId="6CB6FD0B" w:rsidR="00403AB4" w:rsidRPr="008817AE" w:rsidRDefault="00403AB4" w:rsidP="00403AB4">
            <w:pPr>
              <w:pStyle w:val="TABLE-cell"/>
              <w:keepNext/>
              <w:jc w:val="center"/>
              <w:rPr>
                <w:lang w:val="en-AU"/>
              </w:rPr>
            </w:pPr>
            <w:r w:rsidRPr="008817AE">
              <w:rPr>
                <w:lang w:val="en-AU"/>
              </w:rPr>
              <w:t>± 0.25</w:t>
            </w:r>
          </w:p>
        </w:tc>
      </w:tr>
      <w:tr w:rsidR="00403AB4" w:rsidRPr="008817AE" w14:paraId="56741B25" w14:textId="77777777" w:rsidTr="00403AB4">
        <w:trPr>
          <w:cantSplit/>
        </w:trPr>
        <w:tc>
          <w:tcPr>
            <w:tcW w:w="1382" w:type="pct"/>
            <w:vMerge w:val="restart"/>
            <w:tcBorders>
              <w:right w:val="single" w:sz="4" w:space="0" w:color="auto"/>
            </w:tcBorders>
            <w:shd w:val="clear" w:color="auto" w:fill="auto"/>
            <w:vAlign w:val="center"/>
          </w:tcPr>
          <w:p w14:paraId="73C181D4" w14:textId="77777777" w:rsidR="00403AB4" w:rsidRPr="008817AE" w:rsidRDefault="00403AB4" w:rsidP="00403AB4">
            <w:pPr>
              <w:pStyle w:val="TABLE-cell"/>
              <w:keepNext/>
              <w:rPr>
                <w:lang w:val="en-AU"/>
              </w:rPr>
            </w:pPr>
            <w:r w:rsidRPr="008817AE">
              <w:rPr>
                <w:lang w:val="en-AU"/>
              </w:rPr>
              <w:t>Voltage variation</w:t>
            </w:r>
            <w:ins w:id="3722" w:author="Phillip" w:date="2023-08-04T15:00:00Z">
              <w:r>
                <w:rPr>
                  <w:lang w:val="en-AU"/>
                </w:rPr>
                <w:t xml:space="preserve"> </w:t>
              </w:r>
            </w:ins>
            <w:r w:rsidRPr="008817AE">
              <w:rPr>
                <w:vertAlign w:val="superscript"/>
                <w:lang w:val="en-AU"/>
              </w:rPr>
              <w:t>(3)</w:t>
            </w:r>
          </w:p>
        </w:tc>
        <w:tc>
          <w:tcPr>
            <w:tcW w:w="454" w:type="pct"/>
            <w:vMerge w:val="restart"/>
            <w:shd w:val="clear" w:color="auto" w:fill="auto"/>
            <w:vAlign w:val="center"/>
          </w:tcPr>
          <w:p w14:paraId="619E9C12" w14:textId="77777777" w:rsidR="00403AB4" w:rsidRPr="008817AE" w:rsidRDefault="00403AB4" w:rsidP="00403AB4">
            <w:pPr>
              <w:pStyle w:val="TABLE-cell"/>
              <w:keepNext/>
              <w:jc w:val="center"/>
              <w:rPr>
                <w:lang w:val="en-AU"/>
              </w:rPr>
            </w:pPr>
            <w:r w:rsidRPr="008817AE">
              <w:rPr>
                <w:lang w:val="en-AU"/>
              </w:rPr>
              <w:t>2.3.4</w:t>
            </w:r>
          </w:p>
        </w:tc>
        <w:tc>
          <w:tcPr>
            <w:tcW w:w="589" w:type="pct"/>
            <w:vMerge w:val="restart"/>
            <w:shd w:val="clear" w:color="auto" w:fill="auto"/>
            <w:vAlign w:val="center"/>
          </w:tcPr>
          <w:p w14:paraId="1CD65AB3" w14:textId="77777777" w:rsidR="00403AB4" w:rsidRPr="008817AE" w:rsidRDefault="00403AB4" w:rsidP="00403AB4">
            <w:pPr>
              <w:pStyle w:val="TABLE-cell"/>
              <w:keepNext/>
              <w:jc w:val="center"/>
              <w:rPr>
                <w:rFonts w:cs="Times New Roman"/>
                <w:lang w:val="en-AU"/>
              </w:rPr>
            </w:pPr>
            <w:proofErr w:type="spellStart"/>
            <w:r w:rsidRPr="008817AE">
              <w:rPr>
                <w:rFonts w:cs="Times New Roman"/>
                <w:i/>
                <w:lang w:val="en-AU"/>
              </w:rPr>
              <w:t>I</w:t>
            </w:r>
            <w:r w:rsidRPr="008817AE">
              <w:rPr>
                <w:rFonts w:cs="Times New Roman"/>
                <w:vertAlign w:val="subscript"/>
                <w:lang w:val="en-AU"/>
              </w:rPr>
              <w:t>tr</w:t>
            </w:r>
            <w:proofErr w:type="spellEnd"/>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666237AD" w14:textId="77777777" w:rsidR="00403AB4" w:rsidRPr="008817AE" w:rsidRDefault="00403AB4" w:rsidP="00403AB4">
            <w:pPr>
              <w:pStyle w:val="TABLE-cell"/>
              <w:keepNext/>
              <w:jc w:val="center"/>
              <w:rPr>
                <w:lang w:val="en-AU"/>
              </w:rPr>
            </w:pPr>
            <w:r w:rsidRPr="008817AE">
              <w:rPr>
                <w:lang w:val="en-AU"/>
              </w:rPr>
              <w:t>1</w:t>
            </w:r>
          </w:p>
        </w:tc>
        <w:tc>
          <w:tcPr>
            <w:tcW w:w="426" w:type="pct"/>
            <w:tcBorders>
              <w:top w:val="single" w:sz="4" w:space="0" w:color="auto"/>
              <w:left w:val="single" w:sz="4" w:space="0" w:color="auto"/>
              <w:bottom w:val="single" w:sz="4" w:space="0" w:color="auto"/>
            </w:tcBorders>
            <w:shd w:val="clear" w:color="auto" w:fill="auto"/>
            <w:vAlign w:val="center"/>
          </w:tcPr>
          <w:p w14:paraId="60FEDFF5" w14:textId="0512B617" w:rsidR="00403AB4" w:rsidRPr="008817AE" w:rsidRDefault="00403AB4" w:rsidP="00403AB4">
            <w:pPr>
              <w:pStyle w:val="TABLE-cell"/>
              <w:keepNext/>
              <w:jc w:val="center"/>
              <w:rPr>
                <w:lang w:val="en-AU"/>
              </w:rPr>
            </w:pPr>
            <w:r w:rsidRPr="008817AE">
              <w:rPr>
                <w:lang w:val="en-AU"/>
              </w:rPr>
              <w:t>± 1.0</w:t>
            </w:r>
          </w:p>
        </w:tc>
        <w:tc>
          <w:tcPr>
            <w:tcW w:w="426" w:type="pct"/>
            <w:tcBorders>
              <w:top w:val="single" w:sz="4" w:space="0" w:color="auto"/>
              <w:bottom w:val="single" w:sz="4" w:space="0" w:color="auto"/>
            </w:tcBorders>
            <w:shd w:val="clear" w:color="auto" w:fill="auto"/>
            <w:vAlign w:val="center"/>
          </w:tcPr>
          <w:p w14:paraId="2CE29A5D" w14:textId="7BABA992" w:rsidR="00403AB4" w:rsidRPr="008817AE" w:rsidRDefault="00403AB4" w:rsidP="00403AB4">
            <w:pPr>
              <w:pStyle w:val="TABLE-cell"/>
              <w:keepNext/>
              <w:jc w:val="center"/>
              <w:rPr>
                <w:lang w:val="en-AU"/>
              </w:rPr>
            </w:pPr>
            <w:r w:rsidRPr="008817AE">
              <w:rPr>
                <w:lang w:val="en-AU"/>
              </w:rPr>
              <w:t>± 0.5</w:t>
            </w:r>
          </w:p>
        </w:tc>
        <w:tc>
          <w:tcPr>
            <w:tcW w:w="426" w:type="pct"/>
            <w:tcBorders>
              <w:top w:val="single" w:sz="4" w:space="0" w:color="auto"/>
              <w:bottom w:val="single" w:sz="4" w:space="0" w:color="auto"/>
            </w:tcBorders>
            <w:shd w:val="clear" w:color="auto" w:fill="auto"/>
            <w:vAlign w:val="center"/>
          </w:tcPr>
          <w:p w14:paraId="0C48ABE5" w14:textId="77777777" w:rsidR="00403AB4" w:rsidRPr="008817AE" w:rsidRDefault="00403AB4" w:rsidP="00403AB4">
            <w:pPr>
              <w:pStyle w:val="TABLE-cell"/>
              <w:keepNext/>
              <w:jc w:val="center"/>
              <w:rPr>
                <w:lang w:val="en-AU"/>
              </w:rPr>
            </w:pPr>
            <w:r w:rsidRPr="008817AE">
              <w:rPr>
                <w:lang w:val="en-AU"/>
              </w:rPr>
              <w:t>± 0.25</w:t>
            </w:r>
          </w:p>
        </w:tc>
        <w:tc>
          <w:tcPr>
            <w:tcW w:w="426" w:type="pct"/>
            <w:tcBorders>
              <w:top w:val="single" w:sz="4" w:space="0" w:color="auto"/>
              <w:bottom w:val="single" w:sz="4" w:space="0" w:color="auto"/>
            </w:tcBorders>
            <w:shd w:val="clear" w:color="auto" w:fill="auto"/>
            <w:vAlign w:val="center"/>
          </w:tcPr>
          <w:p w14:paraId="5AF715F4" w14:textId="6CA8FCEB" w:rsidR="00403AB4" w:rsidRPr="008817AE" w:rsidRDefault="00403AB4" w:rsidP="00403AB4">
            <w:pPr>
              <w:pStyle w:val="TABLE-cell"/>
              <w:keepNext/>
              <w:jc w:val="center"/>
              <w:rPr>
                <w:lang w:val="en-AU"/>
              </w:rPr>
            </w:pPr>
            <w:r w:rsidRPr="008817AE">
              <w:rPr>
                <w:lang w:val="en-AU"/>
              </w:rPr>
              <w:t>± 0.1</w:t>
            </w:r>
          </w:p>
        </w:tc>
        <w:tc>
          <w:tcPr>
            <w:tcW w:w="429" w:type="pct"/>
            <w:tcBorders>
              <w:top w:val="single" w:sz="4" w:space="0" w:color="auto"/>
              <w:bottom w:val="single" w:sz="4" w:space="0" w:color="auto"/>
            </w:tcBorders>
            <w:shd w:val="clear" w:color="auto" w:fill="auto"/>
            <w:vAlign w:val="center"/>
          </w:tcPr>
          <w:p w14:paraId="54122075" w14:textId="4F10FC48" w:rsidR="00403AB4" w:rsidRPr="008817AE" w:rsidRDefault="00403AB4" w:rsidP="00403AB4">
            <w:pPr>
              <w:pStyle w:val="TABLE-cell"/>
              <w:keepNext/>
              <w:jc w:val="center"/>
              <w:rPr>
                <w:lang w:val="en-AU"/>
              </w:rPr>
            </w:pPr>
            <w:r w:rsidRPr="008817AE">
              <w:rPr>
                <w:lang w:val="en-AU"/>
              </w:rPr>
              <w:t>± 0.05</w:t>
            </w:r>
          </w:p>
        </w:tc>
      </w:tr>
      <w:tr w:rsidR="00403AB4" w:rsidRPr="008817AE" w14:paraId="7CE263C6" w14:textId="77777777" w:rsidTr="00403AB4">
        <w:trPr>
          <w:cantSplit/>
        </w:trPr>
        <w:tc>
          <w:tcPr>
            <w:tcW w:w="1382" w:type="pct"/>
            <w:vMerge/>
            <w:tcBorders>
              <w:right w:val="single" w:sz="4" w:space="0" w:color="auto"/>
            </w:tcBorders>
            <w:shd w:val="clear" w:color="auto" w:fill="auto"/>
            <w:vAlign w:val="center"/>
          </w:tcPr>
          <w:p w14:paraId="3F4230D6" w14:textId="77777777" w:rsidR="00403AB4" w:rsidRPr="008817AE" w:rsidRDefault="00403AB4" w:rsidP="00403AB4">
            <w:pPr>
              <w:pStyle w:val="TABLE-cell"/>
              <w:keepNext/>
              <w:rPr>
                <w:lang w:val="en-AU"/>
              </w:rPr>
            </w:pPr>
          </w:p>
        </w:tc>
        <w:tc>
          <w:tcPr>
            <w:tcW w:w="454" w:type="pct"/>
            <w:vMerge/>
            <w:shd w:val="clear" w:color="auto" w:fill="auto"/>
            <w:vAlign w:val="center"/>
          </w:tcPr>
          <w:p w14:paraId="695845C6"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7A79BA6E"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2AF217AE" w14:textId="77777777" w:rsidR="00403AB4" w:rsidRPr="008817AE" w:rsidRDefault="00403AB4" w:rsidP="00403AB4">
            <w:pPr>
              <w:pStyle w:val="TABLE-cell"/>
              <w:keepNext/>
              <w:jc w:val="center"/>
              <w:rPr>
                <w:lang w:val="en-AU"/>
              </w:rPr>
            </w:pPr>
            <w:r w:rsidRPr="008817AE">
              <w:rPr>
                <w:lang w:val="en-AU"/>
              </w:rPr>
              <w:t>0.5</w:t>
            </w:r>
          </w:p>
        </w:tc>
        <w:tc>
          <w:tcPr>
            <w:tcW w:w="426" w:type="pct"/>
            <w:tcBorders>
              <w:top w:val="single" w:sz="4" w:space="0" w:color="auto"/>
              <w:left w:val="single" w:sz="4" w:space="0" w:color="auto"/>
            </w:tcBorders>
            <w:shd w:val="clear" w:color="auto" w:fill="auto"/>
            <w:vAlign w:val="center"/>
          </w:tcPr>
          <w:p w14:paraId="248342A8" w14:textId="6D8E1D6B" w:rsidR="00403AB4" w:rsidRPr="008817AE" w:rsidRDefault="00403AB4" w:rsidP="00403AB4">
            <w:pPr>
              <w:pStyle w:val="TABLE-cell"/>
              <w:keepNext/>
              <w:jc w:val="center"/>
              <w:rPr>
                <w:lang w:val="en-AU"/>
              </w:rPr>
            </w:pPr>
            <w:r w:rsidRPr="008817AE">
              <w:rPr>
                <w:lang w:val="en-AU"/>
              </w:rPr>
              <w:t>± 1.5</w:t>
            </w:r>
          </w:p>
        </w:tc>
        <w:tc>
          <w:tcPr>
            <w:tcW w:w="426" w:type="pct"/>
            <w:tcBorders>
              <w:top w:val="single" w:sz="4" w:space="0" w:color="auto"/>
            </w:tcBorders>
            <w:shd w:val="clear" w:color="auto" w:fill="auto"/>
            <w:vAlign w:val="center"/>
          </w:tcPr>
          <w:p w14:paraId="5AA0F5B4" w14:textId="1218FA3D" w:rsidR="00403AB4" w:rsidRPr="008817AE" w:rsidRDefault="00403AB4" w:rsidP="00403AB4">
            <w:pPr>
              <w:pStyle w:val="TABLE-cell"/>
              <w:keepNext/>
              <w:jc w:val="center"/>
              <w:rPr>
                <w:lang w:val="en-AU"/>
              </w:rPr>
            </w:pPr>
            <w:r w:rsidRPr="008817AE">
              <w:rPr>
                <w:lang w:val="en-AU"/>
              </w:rPr>
              <w:t>± 1.0</w:t>
            </w:r>
          </w:p>
        </w:tc>
        <w:tc>
          <w:tcPr>
            <w:tcW w:w="426" w:type="pct"/>
            <w:tcBorders>
              <w:top w:val="single" w:sz="4" w:space="0" w:color="auto"/>
            </w:tcBorders>
            <w:shd w:val="clear" w:color="auto" w:fill="auto"/>
            <w:vAlign w:val="center"/>
          </w:tcPr>
          <w:p w14:paraId="6BFEEFF3" w14:textId="77777777" w:rsidR="00403AB4" w:rsidRPr="008817AE" w:rsidRDefault="00403AB4" w:rsidP="00403AB4">
            <w:pPr>
              <w:pStyle w:val="TABLE-cell"/>
              <w:keepNext/>
              <w:jc w:val="center"/>
              <w:rPr>
                <w:lang w:val="en-AU"/>
              </w:rPr>
            </w:pPr>
            <w:r w:rsidRPr="008817AE">
              <w:rPr>
                <w:lang w:val="en-AU"/>
              </w:rPr>
              <w:t>± 0.5</w:t>
            </w:r>
          </w:p>
        </w:tc>
        <w:tc>
          <w:tcPr>
            <w:tcW w:w="426" w:type="pct"/>
            <w:tcBorders>
              <w:top w:val="single" w:sz="4" w:space="0" w:color="auto"/>
            </w:tcBorders>
            <w:shd w:val="clear" w:color="auto" w:fill="auto"/>
            <w:vAlign w:val="center"/>
          </w:tcPr>
          <w:p w14:paraId="2E483D42" w14:textId="35D92635" w:rsidR="00403AB4" w:rsidRPr="008817AE" w:rsidRDefault="00403AB4" w:rsidP="00403AB4">
            <w:pPr>
              <w:pStyle w:val="TABLE-cell"/>
              <w:keepNext/>
              <w:jc w:val="center"/>
              <w:rPr>
                <w:lang w:val="en-AU"/>
              </w:rPr>
            </w:pPr>
            <w:r w:rsidRPr="008817AE">
              <w:rPr>
                <w:lang w:val="en-AU"/>
              </w:rPr>
              <w:t>± 0.2</w:t>
            </w:r>
          </w:p>
        </w:tc>
        <w:tc>
          <w:tcPr>
            <w:tcW w:w="429" w:type="pct"/>
            <w:tcBorders>
              <w:top w:val="single" w:sz="4" w:space="0" w:color="auto"/>
            </w:tcBorders>
            <w:shd w:val="clear" w:color="auto" w:fill="auto"/>
            <w:vAlign w:val="center"/>
          </w:tcPr>
          <w:p w14:paraId="2462C9BF" w14:textId="19C71F82" w:rsidR="00403AB4" w:rsidRPr="008817AE" w:rsidRDefault="00403AB4" w:rsidP="00403AB4">
            <w:pPr>
              <w:pStyle w:val="TABLE-cell"/>
              <w:keepNext/>
              <w:jc w:val="center"/>
              <w:rPr>
                <w:lang w:val="en-AU"/>
              </w:rPr>
            </w:pPr>
            <w:r w:rsidRPr="008817AE">
              <w:rPr>
                <w:lang w:val="en-AU"/>
              </w:rPr>
              <w:t>± 0.1</w:t>
            </w:r>
          </w:p>
        </w:tc>
      </w:tr>
      <w:tr w:rsidR="00403AB4" w:rsidRPr="008817AE" w14:paraId="3D05F60E" w14:textId="77777777" w:rsidTr="00403AB4">
        <w:trPr>
          <w:cantSplit/>
        </w:trPr>
        <w:tc>
          <w:tcPr>
            <w:tcW w:w="1382" w:type="pct"/>
            <w:vMerge w:val="restart"/>
            <w:tcBorders>
              <w:right w:val="single" w:sz="4" w:space="0" w:color="auto"/>
            </w:tcBorders>
            <w:shd w:val="clear" w:color="auto" w:fill="auto"/>
            <w:vAlign w:val="center"/>
          </w:tcPr>
          <w:p w14:paraId="141A9666" w14:textId="77777777" w:rsidR="00403AB4" w:rsidRPr="008817AE" w:rsidRDefault="00403AB4" w:rsidP="00403AB4">
            <w:pPr>
              <w:pStyle w:val="TABLE-cell"/>
              <w:keepNext/>
              <w:rPr>
                <w:lang w:val="en-AU"/>
              </w:rPr>
            </w:pPr>
            <w:r w:rsidRPr="008817AE">
              <w:rPr>
                <w:lang w:val="en-AU"/>
              </w:rPr>
              <w:t>Frequency variation</w:t>
            </w:r>
          </w:p>
        </w:tc>
        <w:tc>
          <w:tcPr>
            <w:tcW w:w="454" w:type="pct"/>
            <w:vMerge w:val="restart"/>
            <w:shd w:val="clear" w:color="auto" w:fill="auto"/>
            <w:vAlign w:val="center"/>
          </w:tcPr>
          <w:p w14:paraId="5B087715" w14:textId="77777777" w:rsidR="00403AB4" w:rsidRPr="008817AE" w:rsidRDefault="00403AB4" w:rsidP="00403AB4">
            <w:pPr>
              <w:pStyle w:val="TABLE-cell"/>
              <w:keepNext/>
              <w:jc w:val="center"/>
              <w:rPr>
                <w:lang w:val="en-AU"/>
              </w:rPr>
            </w:pPr>
            <w:r w:rsidRPr="008817AE">
              <w:rPr>
                <w:lang w:val="en-AU"/>
              </w:rPr>
              <w:t>2.3.5</w:t>
            </w:r>
          </w:p>
        </w:tc>
        <w:tc>
          <w:tcPr>
            <w:tcW w:w="589" w:type="pct"/>
            <w:vMerge w:val="restart"/>
            <w:shd w:val="clear" w:color="auto" w:fill="auto"/>
            <w:vAlign w:val="center"/>
          </w:tcPr>
          <w:p w14:paraId="6ECD4B06" w14:textId="77777777" w:rsidR="00403AB4" w:rsidRPr="008817AE" w:rsidRDefault="00403AB4" w:rsidP="00403AB4">
            <w:pPr>
              <w:pStyle w:val="TABLE-cell"/>
              <w:keepNext/>
              <w:jc w:val="center"/>
              <w:rPr>
                <w:rFonts w:cs="Times New Roman"/>
                <w:lang w:val="en-AU"/>
              </w:rPr>
            </w:pPr>
            <w:proofErr w:type="spellStart"/>
            <w:r w:rsidRPr="008817AE">
              <w:rPr>
                <w:rFonts w:cs="Times New Roman"/>
                <w:i/>
                <w:lang w:val="en-AU"/>
              </w:rPr>
              <w:t>I</w:t>
            </w:r>
            <w:r w:rsidRPr="008817AE">
              <w:rPr>
                <w:rFonts w:cs="Times New Roman"/>
                <w:vertAlign w:val="subscript"/>
                <w:lang w:val="en-AU"/>
              </w:rPr>
              <w:t>tr</w:t>
            </w:r>
            <w:proofErr w:type="spellEnd"/>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54C422AF"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03737702" w14:textId="5246CA3E" w:rsidR="00403AB4" w:rsidRPr="008817AE" w:rsidRDefault="00403AB4" w:rsidP="00403AB4">
            <w:pPr>
              <w:pStyle w:val="TABLE-cell"/>
              <w:keepNext/>
              <w:jc w:val="center"/>
              <w:rPr>
                <w:lang w:val="en-AU"/>
              </w:rPr>
            </w:pPr>
            <w:r w:rsidRPr="008817AE">
              <w:rPr>
                <w:lang w:val="en-AU"/>
              </w:rPr>
              <w:t>± 0.8</w:t>
            </w:r>
          </w:p>
        </w:tc>
        <w:tc>
          <w:tcPr>
            <w:tcW w:w="426" w:type="pct"/>
            <w:shd w:val="clear" w:color="auto" w:fill="auto"/>
            <w:vAlign w:val="center"/>
          </w:tcPr>
          <w:p w14:paraId="7FA93C9F" w14:textId="5B4F4DD8"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1A87A91C" w14:textId="77777777" w:rsidR="00403AB4" w:rsidRPr="008817AE" w:rsidRDefault="00403AB4" w:rsidP="00403AB4">
            <w:pPr>
              <w:pStyle w:val="TABLE-cell"/>
              <w:keepNext/>
              <w:jc w:val="center"/>
              <w:rPr>
                <w:lang w:val="en-AU"/>
              </w:rPr>
            </w:pPr>
            <w:r w:rsidRPr="008817AE">
              <w:rPr>
                <w:lang w:val="en-AU"/>
              </w:rPr>
              <w:t>± 0.2</w:t>
            </w:r>
          </w:p>
        </w:tc>
        <w:tc>
          <w:tcPr>
            <w:tcW w:w="426" w:type="pct"/>
            <w:shd w:val="clear" w:color="auto" w:fill="auto"/>
            <w:vAlign w:val="center"/>
          </w:tcPr>
          <w:p w14:paraId="616F48B3" w14:textId="7AB75A9A"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0544D758" w14:textId="1C48BF2E" w:rsidR="00403AB4" w:rsidRPr="008817AE" w:rsidRDefault="00403AB4" w:rsidP="00403AB4">
            <w:pPr>
              <w:pStyle w:val="TABLE-cell"/>
              <w:keepNext/>
              <w:jc w:val="center"/>
              <w:rPr>
                <w:lang w:val="en-AU"/>
              </w:rPr>
            </w:pPr>
            <w:r w:rsidRPr="008817AE">
              <w:rPr>
                <w:lang w:val="en-AU"/>
              </w:rPr>
              <w:t>± 0.05</w:t>
            </w:r>
          </w:p>
        </w:tc>
      </w:tr>
      <w:tr w:rsidR="00403AB4" w:rsidRPr="008817AE" w14:paraId="03243D30" w14:textId="77777777" w:rsidTr="00403AB4">
        <w:trPr>
          <w:cantSplit/>
        </w:trPr>
        <w:tc>
          <w:tcPr>
            <w:tcW w:w="1382" w:type="pct"/>
            <w:vMerge/>
            <w:tcBorders>
              <w:right w:val="single" w:sz="4" w:space="0" w:color="auto"/>
            </w:tcBorders>
            <w:shd w:val="clear" w:color="auto" w:fill="auto"/>
            <w:vAlign w:val="center"/>
          </w:tcPr>
          <w:p w14:paraId="28BD3B92" w14:textId="77777777" w:rsidR="00403AB4" w:rsidRPr="008817AE" w:rsidRDefault="00403AB4" w:rsidP="00403AB4">
            <w:pPr>
              <w:pStyle w:val="TABLE-cell"/>
              <w:keepNext/>
              <w:rPr>
                <w:lang w:val="en-AU"/>
              </w:rPr>
            </w:pPr>
          </w:p>
        </w:tc>
        <w:tc>
          <w:tcPr>
            <w:tcW w:w="454" w:type="pct"/>
            <w:vMerge/>
            <w:shd w:val="clear" w:color="auto" w:fill="auto"/>
            <w:vAlign w:val="center"/>
          </w:tcPr>
          <w:p w14:paraId="7EA32AA0"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54A72D1E"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2C7AAE71" w14:textId="77777777" w:rsidR="00403AB4" w:rsidRPr="008817AE" w:rsidRDefault="00403AB4" w:rsidP="00403AB4">
            <w:pPr>
              <w:pStyle w:val="TABLE-cell"/>
              <w:keepNext/>
              <w:jc w:val="center"/>
              <w:rPr>
                <w:lang w:val="en-AU"/>
              </w:rPr>
            </w:pPr>
            <w:r w:rsidRPr="008817AE">
              <w:rPr>
                <w:lang w:val="en-AU"/>
              </w:rPr>
              <w:t>0.5</w:t>
            </w:r>
          </w:p>
        </w:tc>
        <w:tc>
          <w:tcPr>
            <w:tcW w:w="426" w:type="pct"/>
            <w:tcBorders>
              <w:left w:val="single" w:sz="4" w:space="0" w:color="auto"/>
            </w:tcBorders>
            <w:shd w:val="clear" w:color="auto" w:fill="auto"/>
            <w:vAlign w:val="center"/>
          </w:tcPr>
          <w:p w14:paraId="7982F705" w14:textId="5178F776"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304B7015" w14:textId="6270C42B" w:rsidR="00403AB4" w:rsidRPr="008817AE" w:rsidRDefault="00403AB4" w:rsidP="00403AB4">
            <w:pPr>
              <w:pStyle w:val="TABLE-cell"/>
              <w:keepNext/>
              <w:jc w:val="center"/>
              <w:rPr>
                <w:lang w:val="en-AU"/>
              </w:rPr>
            </w:pPr>
            <w:r w:rsidRPr="008817AE">
              <w:rPr>
                <w:lang w:val="en-AU"/>
              </w:rPr>
              <w:t>± 0.7</w:t>
            </w:r>
          </w:p>
        </w:tc>
        <w:tc>
          <w:tcPr>
            <w:tcW w:w="426" w:type="pct"/>
            <w:shd w:val="clear" w:color="auto" w:fill="auto"/>
            <w:vAlign w:val="center"/>
          </w:tcPr>
          <w:p w14:paraId="59179372" w14:textId="77777777" w:rsidR="00403AB4" w:rsidRPr="008817AE" w:rsidRDefault="00403AB4" w:rsidP="00403AB4">
            <w:pPr>
              <w:pStyle w:val="TABLE-cell"/>
              <w:keepNext/>
              <w:jc w:val="center"/>
              <w:rPr>
                <w:lang w:val="en-AU"/>
              </w:rPr>
            </w:pPr>
            <w:r w:rsidRPr="008817AE">
              <w:rPr>
                <w:lang w:val="en-AU"/>
              </w:rPr>
              <w:t>± 0.2</w:t>
            </w:r>
          </w:p>
        </w:tc>
        <w:tc>
          <w:tcPr>
            <w:tcW w:w="426" w:type="pct"/>
            <w:shd w:val="clear" w:color="auto" w:fill="auto"/>
            <w:vAlign w:val="center"/>
          </w:tcPr>
          <w:p w14:paraId="788050A1" w14:textId="2FA190B9"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6DA236FB" w14:textId="444AD8F7" w:rsidR="00403AB4" w:rsidRPr="008817AE" w:rsidRDefault="00403AB4" w:rsidP="00403AB4">
            <w:pPr>
              <w:pStyle w:val="TABLE-cell"/>
              <w:keepNext/>
              <w:jc w:val="center"/>
              <w:rPr>
                <w:lang w:val="en-AU"/>
              </w:rPr>
            </w:pPr>
            <w:r w:rsidRPr="008817AE">
              <w:rPr>
                <w:lang w:val="en-AU"/>
              </w:rPr>
              <w:t>± 0.05</w:t>
            </w:r>
          </w:p>
        </w:tc>
      </w:tr>
      <w:tr w:rsidR="00403AB4" w:rsidRPr="008817AE" w14:paraId="58B1DD8D" w14:textId="77777777" w:rsidTr="00403AB4">
        <w:trPr>
          <w:cantSplit/>
        </w:trPr>
        <w:tc>
          <w:tcPr>
            <w:tcW w:w="1382" w:type="pct"/>
            <w:tcBorders>
              <w:right w:val="single" w:sz="4" w:space="0" w:color="auto"/>
            </w:tcBorders>
            <w:shd w:val="clear" w:color="auto" w:fill="auto"/>
            <w:vAlign w:val="center"/>
          </w:tcPr>
          <w:p w14:paraId="204C139C" w14:textId="77777777" w:rsidR="00403AB4" w:rsidRPr="008817AE" w:rsidRDefault="00403AB4" w:rsidP="00403AB4">
            <w:pPr>
              <w:pStyle w:val="TABLE-cell"/>
              <w:keepNext/>
              <w:rPr>
                <w:lang w:val="en-AU"/>
              </w:rPr>
            </w:pPr>
            <w:r w:rsidRPr="008817AE">
              <w:rPr>
                <w:lang w:val="en-AU"/>
              </w:rPr>
              <w:t>Harmonics in voltage and current circuits</w:t>
            </w:r>
          </w:p>
        </w:tc>
        <w:tc>
          <w:tcPr>
            <w:tcW w:w="454" w:type="pct"/>
            <w:shd w:val="clear" w:color="auto" w:fill="auto"/>
            <w:vAlign w:val="center"/>
          </w:tcPr>
          <w:p w14:paraId="219911DB" w14:textId="77777777" w:rsidR="00403AB4" w:rsidRPr="008817AE" w:rsidRDefault="00403AB4" w:rsidP="00403AB4">
            <w:pPr>
              <w:pStyle w:val="TABLE-cell"/>
              <w:keepNext/>
              <w:jc w:val="center"/>
              <w:rPr>
                <w:lang w:val="en-AU"/>
              </w:rPr>
            </w:pPr>
            <w:r w:rsidRPr="008817AE">
              <w:rPr>
                <w:lang w:val="en-AU"/>
              </w:rPr>
              <w:t>2.3.6.1</w:t>
            </w:r>
          </w:p>
        </w:tc>
        <w:tc>
          <w:tcPr>
            <w:tcW w:w="589" w:type="pct"/>
            <w:shd w:val="clear" w:color="auto" w:fill="auto"/>
            <w:vAlign w:val="center"/>
          </w:tcPr>
          <w:p w14:paraId="084EC24C" w14:textId="77777777" w:rsidR="00403AB4" w:rsidRPr="008817AE" w:rsidRDefault="00403AB4" w:rsidP="00403AB4">
            <w:pPr>
              <w:pStyle w:val="TABLE-cell"/>
              <w:keepNext/>
              <w:jc w:val="center"/>
              <w:rPr>
                <w:rFonts w:cs="Times New Roman"/>
                <w:lang w:val="en-AU"/>
              </w:rPr>
            </w:pPr>
            <w:proofErr w:type="spellStart"/>
            <w:r w:rsidRPr="008817AE">
              <w:rPr>
                <w:rFonts w:cs="Times New Roman"/>
                <w:i/>
                <w:lang w:val="en-AU"/>
              </w:rPr>
              <w:t>I</w:t>
            </w:r>
            <w:r w:rsidRPr="008817AE">
              <w:rPr>
                <w:rFonts w:cs="Times New Roman"/>
                <w:vertAlign w:val="subscript"/>
                <w:lang w:val="en-AU"/>
              </w:rPr>
              <w:t>tr</w:t>
            </w:r>
            <w:proofErr w:type="spellEnd"/>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508098E1"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7075BD36" w14:textId="0B8B01FD" w:rsidR="00403AB4" w:rsidRPr="008817AE" w:rsidRDefault="00403AB4" w:rsidP="00403AB4">
            <w:pPr>
              <w:pStyle w:val="TABLE-cell"/>
              <w:keepNext/>
              <w:jc w:val="center"/>
              <w:rPr>
                <w:vertAlign w:val="superscript"/>
                <w:lang w:val="en-AU"/>
              </w:rPr>
            </w:pPr>
            <w:r w:rsidRPr="008817AE">
              <w:rPr>
                <w:lang w:val="en-AU"/>
              </w:rPr>
              <w:t>± 1.0</w:t>
            </w:r>
          </w:p>
        </w:tc>
        <w:tc>
          <w:tcPr>
            <w:tcW w:w="426" w:type="pct"/>
            <w:shd w:val="clear" w:color="auto" w:fill="auto"/>
            <w:vAlign w:val="center"/>
          </w:tcPr>
          <w:p w14:paraId="6FE8B9C6" w14:textId="1988951D" w:rsidR="00403AB4" w:rsidRPr="008817AE" w:rsidRDefault="00403AB4" w:rsidP="00403AB4">
            <w:pPr>
              <w:pStyle w:val="TABLE-cell"/>
              <w:keepNext/>
              <w:jc w:val="center"/>
              <w:rPr>
                <w:lang w:val="en-AU"/>
              </w:rPr>
            </w:pPr>
            <w:r w:rsidRPr="008817AE">
              <w:rPr>
                <w:lang w:val="en-AU"/>
              </w:rPr>
              <w:t>± 0.8</w:t>
            </w:r>
          </w:p>
        </w:tc>
        <w:tc>
          <w:tcPr>
            <w:tcW w:w="426" w:type="pct"/>
            <w:shd w:val="clear" w:color="auto" w:fill="auto"/>
            <w:vAlign w:val="center"/>
          </w:tcPr>
          <w:p w14:paraId="4E2BD631" w14:textId="77777777"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02C4F9FC" w14:textId="197ACF8C" w:rsidR="00403AB4" w:rsidRPr="008817AE" w:rsidRDefault="00403AB4" w:rsidP="00403AB4">
            <w:pPr>
              <w:pStyle w:val="TABLE-cell"/>
              <w:keepNext/>
              <w:jc w:val="center"/>
              <w:rPr>
                <w:lang w:val="en-AU"/>
              </w:rPr>
            </w:pPr>
            <w:r w:rsidRPr="008817AE">
              <w:rPr>
                <w:lang w:val="en-AU"/>
              </w:rPr>
              <w:t>± 0.4</w:t>
            </w:r>
          </w:p>
        </w:tc>
        <w:tc>
          <w:tcPr>
            <w:tcW w:w="429" w:type="pct"/>
            <w:shd w:val="clear" w:color="auto" w:fill="auto"/>
            <w:vAlign w:val="center"/>
          </w:tcPr>
          <w:p w14:paraId="59B6E667" w14:textId="697508CA" w:rsidR="00403AB4" w:rsidRPr="008817AE" w:rsidRDefault="00403AB4" w:rsidP="00403AB4">
            <w:pPr>
              <w:pStyle w:val="TABLE-cell"/>
              <w:keepNext/>
              <w:jc w:val="center"/>
              <w:rPr>
                <w:lang w:val="en-AU"/>
              </w:rPr>
            </w:pPr>
            <w:r w:rsidRPr="008817AE">
              <w:rPr>
                <w:lang w:val="en-AU"/>
              </w:rPr>
              <w:t>± 0.2</w:t>
            </w:r>
          </w:p>
        </w:tc>
      </w:tr>
      <w:tr w:rsidR="00403AB4" w:rsidRPr="008817AE" w14:paraId="6E2B5C9C" w14:textId="77777777" w:rsidTr="00403AB4">
        <w:trPr>
          <w:cantSplit/>
        </w:trPr>
        <w:tc>
          <w:tcPr>
            <w:tcW w:w="1382" w:type="pct"/>
            <w:tcBorders>
              <w:right w:val="single" w:sz="4" w:space="0" w:color="auto"/>
            </w:tcBorders>
            <w:shd w:val="clear" w:color="auto" w:fill="auto"/>
            <w:vAlign w:val="center"/>
          </w:tcPr>
          <w:p w14:paraId="3A8D5CCA" w14:textId="77777777" w:rsidR="00403AB4" w:rsidRPr="008817AE" w:rsidRDefault="00403AB4" w:rsidP="00403AB4">
            <w:pPr>
              <w:pStyle w:val="TABLE-cell"/>
              <w:keepNext/>
              <w:rPr>
                <w:lang w:val="en-AU"/>
              </w:rPr>
            </w:pPr>
            <w:r w:rsidRPr="008817AE">
              <w:rPr>
                <w:lang w:val="en-AU"/>
              </w:rPr>
              <w:t>Integral cycle load control test</w:t>
            </w:r>
          </w:p>
        </w:tc>
        <w:tc>
          <w:tcPr>
            <w:tcW w:w="454" w:type="pct"/>
            <w:shd w:val="clear" w:color="auto" w:fill="auto"/>
            <w:vAlign w:val="center"/>
          </w:tcPr>
          <w:p w14:paraId="5C2D80CE" w14:textId="77777777" w:rsidR="00403AB4" w:rsidRPr="008817AE" w:rsidRDefault="00403AB4" w:rsidP="00403AB4">
            <w:pPr>
              <w:pStyle w:val="TABLE-cell"/>
              <w:keepNext/>
              <w:jc w:val="center"/>
              <w:rPr>
                <w:lang w:val="en-AU"/>
              </w:rPr>
            </w:pPr>
            <w:r w:rsidRPr="008817AE">
              <w:rPr>
                <w:lang w:val="en-AU"/>
              </w:rPr>
              <w:t>2.3.6.2</w:t>
            </w:r>
          </w:p>
        </w:tc>
        <w:tc>
          <w:tcPr>
            <w:tcW w:w="589" w:type="pct"/>
            <w:shd w:val="clear" w:color="auto" w:fill="auto"/>
            <w:vAlign w:val="center"/>
          </w:tcPr>
          <w:p w14:paraId="58B34D5B"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proofErr w:type="spellStart"/>
            <w:r w:rsidRPr="008817AE">
              <w:rPr>
                <w:rFonts w:cs="Times New Roman"/>
                <w:i/>
                <w:lang w:val="en-AU"/>
              </w:rPr>
              <w:t>I</w:t>
            </w:r>
            <w:r w:rsidRPr="008817AE">
              <w:rPr>
                <w:rFonts w:cs="Times New Roman"/>
                <w:vertAlign w:val="subscript"/>
                <w:lang w:val="en-AU"/>
              </w:rPr>
              <w:t>tr</w:t>
            </w:r>
            <w:proofErr w:type="spellEnd"/>
          </w:p>
        </w:tc>
        <w:tc>
          <w:tcPr>
            <w:tcW w:w="441" w:type="pct"/>
            <w:shd w:val="clear" w:color="auto" w:fill="auto"/>
            <w:vAlign w:val="center"/>
          </w:tcPr>
          <w:p w14:paraId="71AB72D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5960EF87" w14:textId="717C194D" w:rsidR="00403AB4" w:rsidRPr="008817AE" w:rsidRDefault="00403AB4" w:rsidP="00403AB4">
            <w:pPr>
              <w:pStyle w:val="TABLE-cell"/>
              <w:keepNext/>
              <w:jc w:val="center"/>
              <w:rPr>
                <w:lang w:val="en-AU"/>
              </w:rPr>
            </w:pPr>
            <w:r w:rsidRPr="008817AE">
              <w:rPr>
                <w:lang w:val="en-AU"/>
              </w:rPr>
              <w:t>± 6.0</w:t>
            </w:r>
          </w:p>
        </w:tc>
        <w:tc>
          <w:tcPr>
            <w:tcW w:w="426" w:type="pct"/>
            <w:shd w:val="clear" w:color="auto" w:fill="auto"/>
            <w:vAlign w:val="center"/>
          </w:tcPr>
          <w:p w14:paraId="76D1F704" w14:textId="07B461B4"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6FFE40A6" w14:textId="77777777"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0803053D" w14:textId="1377D145" w:rsidR="00403AB4" w:rsidRPr="008817AE" w:rsidRDefault="00403AB4" w:rsidP="00403AB4">
            <w:pPr>
              <w:pStyle w:val="TABLE-cell"/>
              <w:keepNext/>
              <w:jc w:val="center"/>
              <w:rPr>
                <w:lang w:val="en-AU"/>
              </w:rPr>
            </w:pPr>
            <w:r w:rsidRPr="008817AE">
              <w:rPr>
                <w:lang w:val="en-AU"/>
              </w:rPr>
              <w:t>± 0.6</w:t>
            </w:r>
          </w:p>
        </w:tc>
        <w:tc>
          <w:tcPr>
            <w:tcW w:w="429" w:type="pct"/>
            <w:shd w:val="clear" w:color="auto" w:fill="auto"/>
            <w:vAlign w:val="center"/>
          </w:tcPr>
          <w:p w14:paraId="76EC9C0B" w14:textId="0F01E667" w:rsidR="00403AB4" w:rsidRPr="008817AE" w:rsidRDefault="00403AB4" w:rsidP="00403AB4">
            <w:pPr>
              <w:pStyle w:val="TABLE-cell"/>
              <w:keepNext/>
              <w:jc w:val="center"/>
              <w:rPr>
                <w:lang w:val="en-AU"/>
              </w:rPr>
            </w:pPr>
            <w:r w:rsidRPr="008817AE">
              <w:rPr>
                <w:lang w:val="en-AU"/>
              </w:rPr>
              <w:t>± 0.3</w:t>
            </w:r>
          </w:p>
        </w:tc>
      </w:tr>
      <w:tr w:rsidR="00403AB4" w:rsidRPr="008817AE" w14:paraId="17AC3D5C" w14:textId="77777777" w:rsidTr="00403AB4">
        <w:trPr>
          <w:cantSplit/>
        </w:trPr>
        <w:tc>
          <w:tcPr>
            <w:tcW w:w="1382" w:type="pct"/>
            <w:tcBorders>
              <w:right w:val="single" w:sz="4" w:space="0" w:color="auto"/>
            </w:tcBorders>
            <w:shd w:val="clear" w:color="auto" w:fill="auto"/>
            <w:vAlign w:val="center"/>
          </w:tcPr>
          <w:p w14:paraId="108CCE60" w14:textId="77777777" w:rsidR="00403AB4" w:rsidRPr="008817AE" w:rsidRDefault="00403AB4" w:rsidP="00403AB4">
            <w:pPr>
              <w:pStyle w:val="TABLE-cell"/>
              <w:keepNext/>
              <w:rPr>
                <w:lang w:val="en-AU"/>
              </w:rPr>
            </w:pPr>
            <w:r w:rsidRPr="008817AE">
              <w:rPr>
                <w:lang w:val="en-AU"/>
              </w:rPr>
              <w:t>Odd harmonics in the current circuit</w:t>
            </w:r>
          </w:p>
        </w:tc>
        <w:tc>
          <w:tcPr>
            <w:tcW w:w="454" w:type="pct"/>
            <w:shd w:val="clear" w:color="auto" w:fill="auto"/>
            <w:vAlign w:val="center"/>
          </w:tcPr>
          <w:p w14:paraId="04D5FC8A" w14:textId="77777777" w:rsidR="00403AB4" w:rsidRPr="008817AE" w:rsidRDefault="00403AB4" w:rsidP="00403AB4">
            <w:pPr>
              <w:pStyle w:val="TABLE-cell"/>
              <w:keepNext/>
              <w:jc w:val="center"/>
              <w:rPr>
                <w:lang w:val="en-AU"/>
              </w:rPr>
            </w:pPr>
            <w:r w:rsidRPr="008817AE">
              <w:rPr>
                <w:lang w:val="en-AU"/>
              </w:rPr>
              <w:t>2.3.6.3</w:t>
            </w:r>
          </w:p>
        </w:tc>
        <w:tc>
          <w:tcPr>
            <w:tcW w:w="589" w:type="pct"/>
            <w:shd w:val="clear" w:color="auto" w:fill="auto"/>
            <w:vAlign w:val="center"/>
          </w:tcPr>
          <w:p w14:paraId="2045EE6F"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proofErr w:type="spellStart"/>
            <w:r w:rsidRPr="008817AE">
              <w:rPr>
                <w:rFonts w:cs="Times New Roman"/>
                <w:i/>
                <w:lang w:val="en-AU"/>
              </w:rPr>
              <w:t>I</w:t>
            </w:r>
            <w:r w:rsidRPr="008817AE">
              <w:rPr>
                <w:rFonts w:cs="Times New Roman"/>
                <w:vertAlign w:val="subscript"/>
                <w:lang w:val="en-AU"/>
              </w:rPr>
              <w:t>tr</w:t>
            </w:r>
            <w:proofErr w:type="spellEnd"/>
          </w:p>
        </w:tc>
        <w:tc>
          <w:tcPr>
            <w:tcW w:w="441" w:type="pct"/>
            <w:shd w:val="clear" w:color="auto" w:fill="auto"/>
            <w:vAlign w:val="center"/>
          </w:tcPr>
          <w:p w14:paraId="35D8E9EC"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5D92D527" w14:textId="7821CA4C" w:rsidR="00403AB4" w:rsidRPr="008817AE" w:rsidRDefault="00403AB4" w:rsidP="00403AB4">
            <w:pPr>
              <w:pStyle w:val="TABLE-cell"/>
              <w:keepNext/>
              <w:jc w:val="center"/>
              <w:rPr>
                <w:lang w:val="en-AU"/>
              </w:rPr>
            </w:pPr>
            <w:r w:rsidRPr="008817AE">
              <w:rPr>
                <w:lang w:val="en-AU"/>
              </w:rPr>
              <w:t>± 6.0</w:t>
            </w:r>
          </w:p>
        </w:tc>
        <w:tc>
          <w:tcPr>
            <w:tcW w:w="426" w:type="pct"/>
            <w:shd w:val="clear" w:color="auto" w:fill="auto"/>
            <w:vAlign w:val="center"/>
          </w:tcPr>
          <w:p w14:paraId="650831E0" w14:textId="718270A8"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066E501F" w14:textId="77777777"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51045E66" w14:textId="0DF4634C" w:rsidR="00403AB4" w:rsidRPr="008817AE" w:rsidRDefault="00403AB4" w:rsidP="00403AB4">
            <w:pPr>
              <w:pStyle w:val="TABLE-cell"/>
              <w:keepNext/>
              <w:jc w:val="center"/>
              <w:rPr>
                <w:lang w:val="en-AU"/>
              </w:rPr>
            </w:pPr>
            <w:r w:rsidRPr="008817AE">
              <w:rPr>
                <w:lang w:val="en-AU"/>
              </w:rPr>
              <w:t>± 0.6</w:t>
            </w:r>
          </w:p>
        </w:tc>
        <w:tc>
          <w:tcPr>
            <w:tcW w:w="429" w:type="pct"/>
            <w:shd w:val="clear" w:color="auto" w:fill="auto"/>
            <w:vAlign w:val="center"/>
          </w:tcPr>
          <w:p w14:paraId="2FA63E2E" w14:textId="6E2BCB6B" w:rsidR="00403AB4" w:rsidRPr="008817AE" w:rsidRDefault="00403AB4" w:rsidP="00403AB4">
            <w:pPr>
              <w:pStyle w:val="TABLE-cell"/>
              <w:keepNext/>
              <w:jc w:val="center"/>
              <w:rPr>
                <w:lang w:val="en-AU"/>
              </w:rPr>
            </w:pPr>
            <w:r w:rsidRPr="008817AE">
              <w:rPr>
                <w:lang w:val="en-AU"/>
              </w:rPr>
              <w:t>± 0.3</w:t>
            </w:r>
          </w:p>
        </w:tc>
      </w:tr>
      <w:tr w:rsidR="00403AB4" w:rsidRPr="008817AE" w14:paraId="62D3DF3A" w14:textId="77777777" w:rsidTr="00403AB4">
        <w:trPr>
          <w:cantSplit/>
        </w:trPr>
        <w:tc>
          <w:tcPr>
            <w:tcW w:w="1382" w:type="pct"/>
            <w:tcBorders>
              <w:right w:val="single" w:sz="4" w:space="0" w:color="auto"/>
            </w:tcBorders>
            <w:shd w:val="clear" w:color="auto" w:fill="auto"/>
            <w:vAlign w:val="center"/>
          </w:tcPr>
          <w:p w14:paraId="45BAB34F" w14:textId="77777777" w:rsidR="00403AB4" w:rsidRPr="008817AE" w:rsidRDefault="00403AB4" w:rsidP="00403AB4">
            <w:pPr>
              <w:pStyle w:val="TABLE-cell"/>
              <w:keepNext/>
              <w:rPr>
                <w:lang w:val="en-AU"/>
              </w:rPr>
            </w:pPr>
            <w:r w:rsidRPr="008817AE">
              <w:rPr>
                <w:lang w:val="en-AU"/>
              </w:rPr>
              <w:t xml:space="preserve">High-order harmonics </w:t>
            </w:r>
          </w:p>
        </w:tc>
        <w:tc>
          <w:tcPr>
            <w:tcW w:w="454" w:type="pct"/>
            <w:shd w:val="clear" w:color="auto" w:fill="auto"/>
            <w:vAlign w:val="center"/>
          </w:tcPr>
          <w:p w14:paraId="267DC314" w14:textId="77777777" w:rsidR="00403AB4" w:rsidRPr="008817AE" w:rsidRDefault="00403AB4" w:rsidP="00403AB4">
            <w:pPr>
              <w:pStyle w:val="TABLE-cell"/>
              <w:keepNext/>
              <w:jc w:val="center"/>
              <w:rPr>
                <w:lang w:val="en-AU"/>
              </w:rPr>
            </w:pPr>
            <w:r w:rsidRPr="008817AE">
              <w:rPr>
                <w:lang w:val="en-AU"/>
              </w:rPr>
              <w:t>2.3.6.4</w:t>
            </w:r>
          </w:p>
        </w:tc>
        <w:tc>
          <w:tcPr>
            <w:tcW w:w="589" w:type="pct"/>
            <w:shd w:val="clear" w:color="auto" w:fill="auto"/>
            <w:vAlign w:val="center"/>
          </w:tcPr>
          <w:p w14:paraId="41B1A6E4" w14:textId="77777777" w:rsidR="00403AB4" w:rsidRPr="008817AE" w:rsidRDefault="00403AB4" w:rsidP="00403AB4">
            <w:pPr>
              <w:pStyle w:val="TABLE-cell"/>
              <w:keepNext/>
              <w:jc w:val="center"/>
              <w:rPr>
                <w:rFonts w:cs="Times New Roman"/>
                <w:lang w:val="en-AU"/>
              </w:rPr>
            </w:pPr>
            <w:proofErr w:type="spellStart"/>
            <w:r w:rsidRPr="008817AE">
              <w:rPr>
                <w:rFonts w:cs="Times New Roman"/>
                <w:i/>
                <w:lang w:val="en-AU"/>
              </w:rPr>
              <w:t>I</w:t>
            </w:r>
            <w:r w:rsidRPr="008817AE">
              <w:rPr>
                <w:rFonts w:cs="Times New Roman"/>
                <w:vertAlign w:val="subscript"/>
                <w:lang w:val="en-AU"/>
              </w:rPr>
              <w:t>tr</w:t>
            </w:r>
            <w:proofErr w:type="spellEnd"/>
          </w:p>
        </w:tc>
        <w:tc>
          <w:tcPr>
            <w:tcW w:w="441" w:type="pct"/>
            <w:shd w:val="clear" w:color="auto" w:fill="auto"/>
            <w:vAlign w:val="center"/>
          </w:tcPr>
          <w:p w14:paraId="575C3D6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08ABE086" w14:textId="0B9D3750"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44D13B30" w14:textId="1D158B7B"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29D8775B" w14:textId="77777777"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7067AC82" w14:textId="4635E806" w:rsidR="00403AB4" w:rsidRPr="008817AE" w:rsidRDefault="00403AB4" w:rsidP="00403AB4">
            <w:pPr>
              <w:pStyle w:val="TABLE-cell"/>
              <w:keepNext/>
              <w:jc w:val="center"/>
              <w:rPr>
                <w:lang w:val="en-AU"/>
              </w:rPr>
            </w:pPr>
            <w:r w:rsidRPr="008817AE">
              <w:rPr>
                <w:lang w:val="en-AU"/>
              </w:rPr>
              <w:t>± 0.5</w:t>
            </w:r>
          </w:p>
        </w:tc>
        <w:tc>
          <w:tcPr>
            <w:tcW w:w="429" w:type="pct"/>
            <w:shd w:val="clear" w:color="auto" w:fill="auto"/>
            <w:vAlign w:val="center"/>
          </w:tcPr>
          <w:p w14:paraId="5451D7E2" w14:textId="09BE2612" w:rsidR="00403AB4" w:rsidRPr="008817AE" w:rsidRDefault="00403AB4" w:rsidP="00403AB4">
            <w:pPr>
              <w:pStyle w:val="TABLE-cell"/>
              <w:keepNext/>
              <w:jc w:val="center"/>
              <w:rPr>
                <w:lang w:val="en-AU"/>
              </w:rPr>
            </w:pPr>
            <w:r w:rsidRPr="008817AE">
              <w:rPr>
                <w:lang w:val="en-AU"/>
              </w:rPr>
              <w:t>± 0.25</w:t>
            </w:r>
          </w:p>
        </w:tc>
      </w:tr>
      <w:tr w:rsidR="00403AB4" w:rsidRPr="008817AE" w14:paraId="5312B9F8" w14:textId="77777777" w:rsidTr="00403AB4">
        <w:trPr>
          <w:cantSplit/>
        </w:trPr>
        <w:tc>
          <w:tcPr>
            <w:tcW w:w="1382" w:type="pct"/>
            <w:tcBorders>
              <w:right w:val="single" w:sz="4" w:space="0" w:color="auto"/>
            </w:tcBorders>
            <w:shd w:val="clear" w:color="auto" w:fill="auto"/>
            <w:vAlign w:val="center"/>
          </w:tcPr>
          <w:p w14:paraId="7527A403" w14:textId="77777777" w:rsidR="00403AB4" w:rsidRPr="008817AE" w:rsidRDefault="00403AB4" w:rsidP="00403AB4">
            <w:pPr>
              <w:pStyle w:val="TABLE-cell"/>
              <w:keepNext/>
              <w:rPr>
                <w:lang w:val="en-AU"/>
              </w:rPr>
            </w:pPr>
            <w:r w:rsidRPr="008817AE">
              <w:rPr>
                <w:lang w:val="en-AU"/>
              </w:rPr>
              <w:t>DC in the AC current circuit</w:t>
            </w:r>
          </w:p>
        </w:tc>
        <w:tc>
          <w:tcPr>
            <w:tcW w:w="454" w:type="pct"/>
            <w:shd w:val="clear" w:color="auto" w:fill="auto"/>
            <w:vAlign w:val="center"/>
          </w:tcPr>
          <w:p w14:paraId="0CCBEF2B" w14:textId="77777777" w:rsidR="00403AB4" w:rsidRPr="008817AE" w:rsidRDefault="00403AB4" w:rsidP="00403AB4">
            <w:pPr>
              <w:pStyle w:val="TABLE-cell"/>
              <w:keepNext/>
              <w:jc w:val="center"/>
              <w:rPr>
                <w:lang w:val="en-AU"/>
              </w:rPr>
            </w:pPr>
            <w:r w:rsidRPr="008817AE">
              <w:rPr>
                <w:lang w:val="en-AU"/>
              </w:rPr>
              <w:t>2.3.6.5</w:t>
            </w:r>
          </w:p>
        </w:tc>
        <w:tc>
          <w:tcPr>
            <w:tcW w:w="589" w:type="pct"/>
            <w:shd w:val="clear" w:color="auto" w:fill="auto"/>
            <w:vAlign w:val="center"/>
          </w:tcPr>
          <w:p w14:paraId="06A303A4" w14:textId="77777777" w:rsidR="00403AB4" w:rsidRPr="008817AE" w:rsidRDefault="0047256C" w:rsidP="00403AB4">
            <w:pPr>
              <w:pStyle w:val="TABLE-cell"/>
              <w:keepNext/>
              <w:jc w:val="center"/>
              <w:rPr>
                <w:rFonts w:cs="Times New Roman"/>
                <w:lang w:val="en-AU"/>
              </w:rPr>
            </w:pPr>
            <m:oMathPara>
              <m:oMath>
                <m:f>
                  <m:fPr>
                    <m:type m:val="lin"/>
                    <m:ctrlPr>
                      <w:rPr>
                        <w:rFonts w:ascii="Cambria Math" w:hAnsi="Cambria Math" w:cs="Times New Roman"/>
                        <w:i/>
                        <w:lang w:val="en-AU"/>
                      </w:rPr>
                    </m:ctrlPr>
                  </m:fPr>
                  <m:num>
                    <m:sSub>
                      <m:sSubPr>
                        <m:ctrlPr>
                          <w:rPr>
                            <w:rFonts w:ascii="Cambria Math" w:hAnsi="Cambria Math" w:cs="Times New Roman"/>
                            <w:i/>
                            <w:lang w:val="en-AU"/>
                          </w:rPr>
                        </m:ctrlPr>
                      </m:sSubPr>
                      <m:e>
                        <m:r>
                          <w:rPr>
                            <w:rFonts w:ascii="Cambria Math" w:hAnsi="Cambria Math" w:cs="Times New Roman"/>
                            <w:lang w:val="en-AU"/>
                          </w:rPr>
                          <m:t>I</m:t>
                        </m:r>
                      </m:e>
                      <m:sub>
                        <m:r>
                          <w:rPr>
                            <w:rFonts w:ascii="Cambria Math" w:hAnsi="Cambria Math" w:cs="Times New Roman"/>
                            <w:lang w:val="en-AU"/>
                          </w:rPr>
                          <m:t>max</m:t>
                        </m:r>
                      </m:sub>
                    </m:sSub>
                  </m:num>
                  <m:den>
                    <m:rad>
                      <m:radPr>
                        <m:degHide m:val="1"/>
                        <m:ctrlPr>
                          <w:rPr>
                            <w:rFonts w:ascii="Cambria Math" w:hAnsi="Cambria Math" w:cs="Times New Roman"/>
                            <w:i/>
                            <w:lang w:val="en-AU"/>
                          </w:rPr>
                        </m:ctrlPr>
                      </m:radPr>
                      <m:deg/>
                      <m:e>
                        <m:r>
                          <w:rPr>
                            <w:rFonts w:ascii="Cambria Math" w:hAnsi="Cambria Math" w:cs="Times New Roman"/>
                            <w:lang w:val="en-AU"/>
                          </w:rPr>
                          <m:t>2</m:t>
                        </m:r>
                      </m:e>
                    </m:rad>
                  </m:den>
                </m:f>
              </m:oMath>
            </m:oMathPara>
          </w:p>
        </w:tc>
        <w:tc>
          <w:tcPr>
            <w:tcW w:w="441" w:type="pct"/>
            <w:shd w:val="clear" w:color="auto" w:fill="auto"/>
            <w:vAlign w:val="center"/>
          </w:tcPr>
          <w:p w14:paraId="36CF54D7"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4AF680AA" w14:textId="54E8CE74" w:rsidR="00403AB4" w:rsidRPr="008817AE" w:rsidRDefault="00403AB4" w:rsidP="00403AB4">
            <w:pPr>
              <w:pStyle w:val="TABLE-cell"/>
              <w:keepNext/>
              <w:jc w:val="center"/>
              <w:rPr>
                <w:lang w:val="en-AU"/>
              </w:rPr>
            </w:pPr>
            <w:r w:rsidRPr="008817AE">
              <w:rPr>
                <w:lang w:val="en-AU"/>
              </w:rPr>
              <w:t>± 6.0</w:t>
            </w:r>
          </w:p>
        </w:tc>
        <w:tc>
          <w:tcPr>
            <w:tcW w:w="426" w:type="pct"/>
            <w:shd w:val="clear" w:color="auto" w:fill="auto"/>
            <w:vAlign w:val="center"/>
          </w:tcPr>
          <w:p w14:paraId="6DB2DB50" w14:textId="0B725FF8"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019478F0" w14:textId="77777777"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37F03FD1" w14:textId="7FFEE446" w:rsidR="00403AB4" w:rsidRPr="008817AE" w:rsidRDefault="00403AB4" w:rsidP="00403AB4">
            <w:pPr>
              <w:pStyle w:val="TABLE-cell"/>
              <w:keepNext/>
              <w:jc w:val="center"/>
              <w:rPr>
                <w:lang w:val="en-AU"/>
              </w:rPr>
            </w:pPr>
            <w:r w:rsidRPr="008817AE">
              <w:rPr>
                <w:lang w:val="en-AU"/>
              </w:rPr>
              <w:t>± 1</w:t>
            </w:r>
          </w:p>
        </w:tc>
        <w:tc>
          <w:tcPr>
            <w:tcW w:w="429" w:type="pct"/>
            <w:shd w:val="clear" w:color="auto" w:fill="auto"/>
            <w:vAlign w:val="center"/>
          </w:tcPr>
          <w:p w14:paraId="16CD0A59" w14:textId="1B206F42" w:rsidR="00403AB4" w:rsidRPr="008817AE" w:rsidRDefault="00403AB4" w:rsidP="00403AB4">
            <w:pPr>
              <w:pStyle w:val="TABLE-cell"/>
              <w:keepNext/>
              <w:jc w:val="center"/>
              <w:rPr>
                <w:lang w:val="en-AU"/>
              </w:rPr>
            </w:pPr>
            <w:r w:rsidRPr="008817AE">
              <w:rPr>
                <w:lang w:val="en-AU"/>
              </w:rPr>
              <w:t>± 0.5</w:t>
            </w:r>
          </w:p>
        </w:tc>
      </w:tr>
      <w:tr w:rsidR="00403AB4" w:rsidRPr="008817AE" w14:paraId="6CD389D5" w14:textId="77777777" w:rsidTr="00403AB4">
        <w:trPr>
          <w:cantSplit/>
        </w:trPr>
        <w:tc>
          <w:tcPr>
            <w:tcW w:w="1382" w:type="pct"/>
            <w:tcBorders>
              <w:right w:val="single" w:sz="4" w:space="0" w:color="auto"/>
            </w:tcBorders>
            <w:shd w:val="clear" w:color="auto" w:fill="auto"/>
            <w:vAlign w:val="center"/>
          </w:tcPr>
          <w:p w14:paraId="10753D6F" w14:textId="77777777" w:rsidR="00403AB4" w:rsidRPr="008817AE" w:rsidRDefault="00403AB4" w:rsidP="00403AB4">
            <w:pPr>
              <w:pStyle w:val="TABLE-cell"/>
              <w:keepNext/>
              <w:rPr>
                <w:lang w:val="en-AU"/>
              </w:rPr>
            </w:pPr>
            <w:r w:rsidRPr="008817AE">
              <w:rPr>
                <w:lang w:val="en-AU"/>
              </w:rPr>
              <w:t xml:space="preserve">Reversed phase sequence </w:t>
            </w:r>
          </w:p>
        </w:tc>
        <w:tc>
          <w:tcPr>
            <w:tcW w:w="454" w:type="pct"/>
            <w:shd w:val="clear" w:color="auto" w:fill="auto"/>
            <w:vAlign w:val="center"/>
          </w:tcPr>
          <w:p w14:paraId="7CC272BC" w14:textId="77777777" w:rsidR="00403AB4" w:rsidRPr="008817AE" w:rsidRDefault="00403AB4" w:rsidP="00403AB4">
            <w:pPr>
              <w:pStyle w:val="TABLE-cell"/>
              <w:keepNext/>
              <w:jc w:val="center"/>
              <w:rPr>
                <w:lang w:val="en-AU"/>
              </w:rPr>
            </w:pPr>
            <w:r w:rsidRPr="008817AE">
              <w:rPr>
                <w:lang w:val="en-AU"/>
              </w:rPr>
              <w:t>2.3.7</w:t>
            </w:r>
          </w:p>
        </w:tc>
        <w:tc>
          <w:tcPr>
            <w:tcW w:w="589" w:type="pct"/>
            <w:shd w:val="clear" w:color="auto" w:fill="auto"/>
            <w:vAlign w:val="center"/>
          </w:tcPr>
          <w:p w14:paraId="4AB884F7"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proofErr w:type="spellStart"/>
            <w:r w:rsidRPr="008817AE">
              <w:rPr>
                <w:rFonts w:cs="Times New Roman"/>
                <w:i/>
                <w:lang w:val="en-AU"/>
              </w:rPr>
              <w:t>I</w:t>
            </w:r>
            <w:r w:rsidRPr="008817AE">
              <w:rPr>
                <w:rFonts w:cs="Times New Roman"/>
                <w:vertAlign w:val="subscript"/>
                <w:lang w:val="en-AU"/>
              </w:rPr>
              <w:t>tr</w:t>
            </w:r>
            <w:proofErr w:type="spellEnd"/>
          </w:p>
        </w:tc>
        <w:tc>
          <w:tcPr>
            <w:tcW w:w="441" w:type="pct"/>
            <w:shd w:val="clear" w:color="auto" w:fill="auto"/>
            <w:vAlign w:val="center"/>
          </w:tcPr>
          <w:p w14:paraId="23D1DC8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45054CD4" w14:textId="2EBB7CC3"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7761468A" w14:textId="31B86A4E"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69DC210E" w14:textId="77777777" w:rsidR="00403AB4" w:rsidRPr="008817AE" w:rsidRDefault="00403AB4" w:rsidP="00403AB4">
            <w:pPr>
              <w:pStyle w:val="TABLE-cell"/>
              <w:keepNext/>
              <w:jc w:val="center"/>
              <w:rPr>
                <w:lang w:val="en-AU"/>
              </w:rPr>
            </w:pPr>
            <w:r w:rsidRPr="008817AE">
              <w:rPr>
                <w:lang w:val="en-AU"/>
              </w:rPr>
              <w:t>± 0.1</w:t>
            </w:r>
          </w:p>
        </w:tc>
        <w:tc>
          <w:tcPr>
            <w:tcW w:w="426" w:type="pct"/>
            <w:shd w:val="clear" w:color="auto" w:fill="auto"/>
            <w:vAlign w:val="center"/>
          </w:tcPr>
          <w:p w14:paraId="3CECF8EB" w14:textId="3AD2AD07" w:rsidR="00403AB4" w:rsidRPr="008817AE" w:rsidRDefault="00403AB4" w:rsidP="00403AB4">
            <w:pPr>
              <w:pStyle w:val="TABLE-cell"/>
              <w:keepNext/>
              <w:jc w:val="center"/>
              <w:rPr>
                <w:lang w:val="en-AU"/>
              </w:rPr>
            </w:pPr>
            <w:r w:rsidRPr="008817AE">
              <w:rPr>
                <w:lang w:val="en-AU"/>
              </w:rPr>
              <w:t>± 0.05</w:t>
            </w:r>
          </w:p>
        </w:tc>
        <w:tc>
          <w:tcPr>
            <w:tcW w:w="429" w:type="pct"/>
            <w:shd w:val="clear" w:color="auto" w:fill="auto"/>
            <w:vAlign w:val="center"/>
          </w:tcPr>
          <w:p w14:paraId="6A161940" w14:textId="5CB40F79" w:rsidR="00403AB4" w:rsidRPr="008817AE" w:rsidRDefault="00403AB4" w:rsidP="00403AB4">
            <w:pPr>
              <w:pStyle w:val="TABLE-cell"/>
              <w:keepNext/>
              <w:jc w:val="center"/>
              <w:rPr>
                <w:lang w:val="en-AU"/>
              </w:rPr>
            </w:pPr>
            <w:r w:rsidRPr="008817AE">
              <w:rPr>
                <w:lang w:val="en-AU"/>
              </w:rPr>
              <w:t>± 0.05</w:t>
            </w:r>
          </w:p>
        </w:tc>
      </w:tr>
      <w:tr w:rsidR="00403AB4" w:rsidRPr="008817AE" w14:paraId="3CEC44CB" w14:textId="77777777" w:rsidTr="00403AB4">
        <w:trPr>
          <w:cantSplit/>
        </w:trPr>
        <w:tc>
          <w:tcPr>
            <w:tcW w:w="1382" w:type="pct"/>
            <w:tcBorders>
              <w:right w:val="single" w:sz="4" w:space="0" w:color="auto"/>
            </w:tcBorders>
            <w:shd w:val="clear" w:color="auto" w:fill="auto"/>
            <w:vAlign w:val="center"/>
          </w:tcPr>
          <w:p w14:paraId="0A5BAB91" w14:textId="77777777" w:rsidR="00403AB4" w:rsidRPr="008817AE" w:rsidRDefault="00403AB4" w:rsidP="00403AB4">
            <w:pPr>
              <w:pStyle w:val="TABLE-cell"/>
              <w:keepNext/>
              <w:rPr>
                <w:lang w:val="en-AU"/>
              </w:rPr>
            </w:pPr>
            <w:r w:rsidRPr="008817AE">
              <w:rPr>
                <w:lang w:val="en-AU"/>
              </w:rPr>
              <w:t>Magnetic field (AC, power frequency) of external origin</w:t>
            </w:r>
          </w:p>
        </w:tc>
        <w:tc>
          <w:tcPr>
            <w:tcW w:w="454" w:type="pct"/>
            <w:shd w:val="clear" w:color="auto" w:fill="auto"/>
            <w:vAlign w:val="center"/>
          </w:tcPr>
          <w:p w14:paraId="79D17E76" w14:textId="77777777" w:rsidR="00403AB4" w:rsidRPr="008817AE" w:rsidRDefault="00403AB4" w:rsidP="00403AB4">
            <w:pPr>
              <w:pStyle w:val="TABLE-cell"/>
              <w:keepNext/>
              <w:jc w:val="center"/>
              <w:rPr>
                <w:lang w:val="en-AU"/>
              </w:rPr>
            </w:pPr>
            <w:r w:rsidRPr="008817AE">
              <w:rPr>
                <w:lang w:val="en-AU"/>
              </w:rPr>
              <w:t>2.3.8</w:t>
            </w:r>
          </w:p>
        </w:tc>
        <w:tc>
          <w:tcPr>
            <w:tcW w:w="589" w:type="pct"/>
            <w:shd w:val="clear" w:color="auto" w:fill="auto"/>
            <w:vAlign w:val="center"/>
          </w:tcPr>
          <w:p w14:paraId="74ED7C2F"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proofErr w:type="spellStart"/>
            <w:r w:rsidRPr="008817AE">
              <w:rPr>
                <w:rFonts w:cs="Times New Roman"/>
                <w:i/>
                <w:lang w:val="en-AU"/>
              </w:rPr>
              <w:t>I</w:t>
            </w:r>
            <w:r w:rsidRPr="008817AE">
              <w:rPr>
                <w:rFonts w:cs="Times New Roman"/>
                <w:vertAlign w:val="subscript"/>
                <w:lang w:val="en-AU"/>
              </w:rPr>
              <w:t>tr</w:t>
            </w:r>
            <w:proofErr w:type="spellEnd"/>
            <w:r w:rsidRPr="008817AE">
              <w:rPr>
                <w:rFonts w:cs="Times New Roman"/>
                <w:lang w:val="en-AU"/>
              </w:rPr>
              <w:t>,</w:t>
            </w:r>
            <w:r w:rsidRPr="008817AE">
              <w:rPr>
                <w:rFonts w:cs="Times New Roman"/>
                <w:lang w:val="en-AU"/>
              </w:rPr>
              <w:br/>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55C2191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1248CD70" w14:textId="565D9316"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0DFE0BDF" w14:textId="5D8F8BA1"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661A16BE" w14:textId="77777777"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11E761B9" w14:textId="4A10340D" w:rsidR="00403AB4" w:rsidRPr="008817AE" w:rsidRDefault="00403AB4" w:rsidP="00403AB4">
            <w:pPr>
              <w:pStyle w:val="TABLE-cell"/>
              <w:keepNext/>
              <w:jc w:val="center"/>
              <w:rPr>
                <w:lang w:val="en-AU"/>
              </w:rPr>
            </w:pPr>
            <w:r w:rsidRPr="008817AE">
              <w:rPr>
                <w:lang w:val="en-AU"/>
              </w:rPr>
              <w:t>± 0.5</w:t>
            </w:r>
          </w:p>
        </w:tc>
        <w:tc>
          <w:tcPr>
            <w:tcW w:w="429" w:type="pct"/>
            <w:shd w:val="clear" w:color="auto" w:fill="auto"/>
            <w:vAlign w:val="center"/>
          </w:tcPr>
          <w:p w14:paraId="749CC2DB" w14:textId="7C4BC9CC" w:rsidR="00403AB4" w:rsidRPr="008817AE" w:rsidRDefault="00403AB4" w:rsidP="00403AB4">
            <w:pPr>
              <w:pStyle w:val="TABLE-cell"/>
              <w:keepNext/>
              <w:jc w:val="center"/>
              <w:rPr>
                <w:lang w:val="en-AU"/>
              </w:rPr>
            </w:pPr>
            <w:r w:rsidRPr="008817AE">
              <w:rPr>
                <w:lang w:val="en-AU"/>
              </w:rPr>
              <w:t>± 0.25</w:t>
            </w:r>
          </w:p>
        </w:tc>
      </w:tr>
      <w:tr w:rsidR="00403AB4" w:rsidRPr="008817AE" w14:paraId="1050BA33" w14:textId="77777777" w:rsidTr="00403AB4">
        <w:trPr>
          <w:cantSplit/>
        </w:trPr>
        <w:tc>
          <w:tcPr>
            <w:tcW w:w="1382" w:type="pct"/>
            <w:tcBorders>
              <w:right w:val="single" w:sz="4" w:space="0" w:color="auto"/>
            </w:tcBorders>
            <w:shd w:val="clear" w:color="auto" w:fill="auto"/>
            <w:vAlign w:val="center"/>
          </w:tcPr>
          <w:p w14:paraId="4F17F5B0" w14:textId="77777777" w:rsidR="00403AB4" w:rsidRPr="008817AE" w:rsidRDefault="00403AB4" w:rsidP="00403AB4">
            <w:pPr>
              <w:pStyle w:val="TABLE-cell"/>
              <w:keepNext/>
              <w:rPr>
                <w:lang w:val="en-AU"/>
              </w:rPr>
            </w:pPr>
            <w:r w:rsidRPr="008817AE">
              <w:rPr>
                <w:lang w:val="en-AU"/>
              </w:rPr>
              <w:t>Radiated, RF, electromagnetic fields</w:t>
            </w:r>
          </w:p>
        </w:tc>
        <w:tc>
          <w:tcPr>
            <w:tcW w:w="454" w:type="pct"/>
            <w:shd w:val="clear" w:color="auto" w:fill="auto"/>
            <w:vAlign w:val="center"/>
          </w:tcPr>
          <w:p w14:paraId="653947E3" w14:textId="77777777" w:rsidR="00403AB4" w:rsidRPr="008817AE" w:rsidRDefault="00403AB4" w:rsidP="00403AB4">
            <w:pPr>
              <w:pStyle w:val="TABLE-cell"/>
              <w:keepNext/>
              <w:jc w:val="center"/>
              <w:rPr>
                <w:lang w:val="en-AU"/>
              </w:rPr>
            </w:pPr>
            <w:r w:rsidRPr="008817AE">
              <w:rPr>
                <w:lang w:val="en-AU"/>
              </w:rPr>
              <w:t>2.3.9.1</w:t>
            </w:r>
          </w:p>
        </w:tc>
        <w:tc>
          <w:tcPr>
            <w:tcW w:w="589" w:type="pct"/>
            <w:shd w:val="clear" w:color="auto" w:fill="auto"/>
            <w:vAlign w:val="center"/>
          </w:tcPr>
          <w:p w14:paraId="6187BF55"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proofErr w:type="spellStart"/>
            <w:r w:rsidRPr="008817AE">
              <w:rPr>
                <w:rFonts w:cs="Times New Roman"/>
                <w:i/>
                <w:lang w:val="en-AU"/>
              </w:rPr>
              <w:t>I</w:t>
            </w:r>
            <w:r w:rsidRPr="008817AE">
              <w:rPr>
                <w:rFonts w:cs="Times New Roman"/>
                <w:vertAlign w:val="subscript"/>
                <w:lang w:val="en-AU"/>
              </w:rPr>
              <w:t>tr</w:t>
            </w:r>
            <w:proofErr w:type="spellEnd"/>
          </w:p>
        </w:tc>
        <w:tc>
          <w:tcPr>
            <w:tcW w:w="441" w:type="pct"/>
            <w:shd w:val="clear" w:color="auto" w:fill="auto"/>
            <w:vAlign w:val="center"/>
          </w:tcPr>
          <w:p w14:paraId="2FC400FD" w14:textId="77777777" w:rsidR="00403AB4" w:rsidRPr="008817AE" w:rsidRDefault="00403AB4" w:rsidP="00403AB4">
            <w:pPr>
              <w:pStyle w:val="TABLE-cell"/>
              <w:keepNext/>
              <w:jc w:val="center"/>
              <w:rPr>
                <w:lang w:val="en-AU"/>
              </w:rPr>
            </w:pPr>
            <w:r w:rsidRPr="008817AE">
              <w:rPr>
                <w:lang w:val="en-AU"/>
              </w:rPr>
              <w:t xml:space="preserve">1 </w:t>
            </w:r>
          </w:p>
        </w:tc>
        <w:tc>
          <w:tcPr>
            <w:tcW w:w="426" w:type="pct"/>
            <w:tcBorders>
              <w:left w:val="single" w:sz="4" w:space="0" w:color="auto"/>
            </w:tcBorders>
            <w:shd w:val="clear" w:color="auto" w:fill="auto"/>
            <w:vAlign w:val="center"/>
          </w:tcPr>
          <w:p w14:paraId="0D66ACF9" w14:textId="67C11676"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370695BD" w14:textId="1CCB9117"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12AB3FDE" w14:textId="77777777"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4EBDD0B5" w14:textId="0B714FC8" w:rsidR="00403AB4" w:rsidRPr="008817AE" w:rsidRDefault="00403AB4" w:rsidP="00403AB4">
            <w:pPr>
              <w:pStyle w:val="TABLE-cell"/>
              <w:keepNext/>
              <w:jc w:val="center"/>
              <w:rPr>
                <w:lang w:val="en-AU"/>
              </w:rPr>
            </w:pPr>
            <w:r w:rsidRPr="008817AE">
              <w:rPr>
                <w:lang w:val="en-AU"/>
              </w:rPr>
              <w:t>± 1</w:t>
            </w:r>
          </w:p>
        </w:tc>
        <w:tc>
          <w:tcPr>
            <w:tcW w:w="429" w:type="pct"/>
            <w:shd w:val="clear" w:color="auto" w:fill="auto"/>
            <w:vAlign w:val="center"/>
          </w:tcPr>
          <w:p w14:paraId="62FC9E45" w14:textId="744517E3" w:rsidR="00403AB4" w:rsidRPr="008817AE" w:rsidRDefault="00403AB4" w:rsidP="00403AB4">
            <w:pPr>
              <w:pStyle w:val="TABLE-cell"/>
              <w:keepNext/>
              <w:jc w:val="center"/>
              <w:rPr>
                <w:lang w:val="en-AU"/>
              </w:rPr>
            </w:pPr>
            <w:r w:rsidRPr="008817AE">
              <w:rPr>
                <w:lang w:val="en-AU"/>
              </w:rPr>
              <w:t>± 0.5</w:t>
            </w:r>
          </w:p>
        </w:tc>
      </w:tr>
      <w:tr w:rsidR="00403AB4" w:rsidRPr="008817AE" w14:paraId="1D3B1997" w14:textId="77777777" w:rsidTr="00403AB4">
        <w:trPr>
          <w:cantSplit/>
        </w:trPr>
        <w:tc>
          <w:tcPr>
            <w:tcW w:w="1382" w:type="pct"/>
            <w:tcBorders>
              <w:right w:val="single" w:sz="4" w:space="0" w:color="auto"/>
            </w:tcBorders>
            <w:shd w:val="clear" w:color="auto" w:fill="auto"/>
            <w:vAlign w:val="center"/>
          </w:tcPr>
          <w:p w14:paraId="0403F70B" w14:textId="77777777" w:rsidR="00403AB4" w:rsidRPr="008817AE" w:rsidRDefault="00403AB4" w:rsidP="00403AB4">
            <w:pPr>
              <w:pStyle w:val="TABLE-cell"/>
              <w:keepNext/>
              <w:rPr>
                <w:lang w:val="en-AU"/>
              </w:rPr>
            </w:pPr>
            <w:r w:rsidRPr="008817AE">
              <w:rPr>
                <w:lang w:val="en-AU"/>
              </w:rPr>
              <w:t>Conducted disturbances, induced by radio frequency fields</w:t>
            </w:r>
          </w:p>
        </w:tc>
        <w:tc>
          <w:tcPr>
            <w:tcW w:w="454" w:type="pct"/>
            <w:shd w:val="clear" w:color="auto" w:fill="auto"/>
            <w:vAlign w:val="center"/>
          </w:tcPr>
          <w:p w14:paraId="27292389" w14:textId="77777777" w:rsidR="00403AB4" w:rsidRPr="008817AE" w:rsidRDefault="00403AB4" w:rsidP="00403AB4">
            <w:pPr>
              <w:pStyle w:val="TABLE-cell"/>
              <w:keepNext/>
              <w:jc w:val="center"/>
              <w:rPr>
                <w:lang w:val="en-AU"/>
              </w:rPr>
            </w:pPr>
            <w:r w:rsidRPr="008817AE">
              <w:rPr>
                <w:lang w:val="en-AU"/>
              </w:rPr>
              <w:t>2.3.9.2</w:t>
            </w:r>
          </w:p>
        </w:tc>
        <w:tc>
          <w:tcPr>
            <w:tcW w:w="589" w:type="pct"/>
            <w:shd w:val="clear" w:color="auto" w:fill="auto"/>
            <w:vAlign w:val="center"/>
          </w:tcPr>
          <w:p w14:paraId="7044FDA2"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proofErr w:type="spellStart"/>
            <w:r w:rsidRPr="008817AE">
              <w:rPr>
                <w:rFonts w:cs="Times New Roman"/>
                <w:i/>
                <w:lang w:val="en-AU"/>
              </w:rPr>
              <w:t>I</w:t>
            </w:r>
            <w:r w:rsidRPr="008817AE">
              <w:rPr>
                <w:rFonts w:cs="Times New Roman"/>
                <w:vertAlign w:val="subscript"/>
                <w:lang w:val="en-AU"/>
              </w:rPr>
              <w:t>tr</w:t>
            </w:r>
            <w:proofErr w:type="spellEnd"/>
          </w:p>
        </w:tc>
        <w:tc>
          <w:tcPr>
            <w:tcW w:w="441" w:type="pct"/>
            <w:shd w:val="clear" w:color="auto" w:fill="auto"/>
            <w:vAlign w:val="center"/>
          </w:tcPr>
          <w:p w14:paraId="21C318E7"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549F22DE" w14:textId="701BA7D0"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78098D64" w14:textId="6C780F62"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21822101" w14:textId="77777777"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1838D797" w14:textId="626D3825" w:rsidR="00403AB4" w:rsidRPr="008817AE" w:rsidRDefault="00403AB4" w:rsidP="00403AB4">
            <w:pPr>
              <w:pStyle w:val="TABLE-cell"/>
              <w:keepNext/>
              <w:jc w:val="center"/>
              <w:rPr>
                <w:lang w:val="en-AU"/>
              </w:rPr>
            </w:pPr>
            <w:r w:rsidRPr="008817AE">
              <w:rPr>
                <w:lang w:val="en-AU"/>
              </w:rPr>
              <w:t>± 1</w:t>
            </w:r>
          </w:p>
        </w:tc>
        <w:tc>
          <w:tcPr>
            <w:tcW w:w="429" w:type="pct"/>
            <w:shd w:val="clear" w:color="auto" w:fill="auto"/>
            <w:vAlign w:val="center"/>
          </w:tcPr>
          <w:p w14:paraId="57B3867C" w14:textId="684CCB8E" w:rsidR="00403AB4" w:rsidRPr="008817AE" w:rsidRDefault="00403AB4" w:rsidP="00403AB4">
            <w:pPr>
              <w:pStyle w:val="TABLE-cell"/>
              <w:keepNext/>
              <w:jc w:val="center"/>
              <w:rPr>
                <w:lang w:val="en-AU"/>
              </w:rPr>
            </w:pPr>
            <w:r w:rsidRPr="008817AE">
              <w:rPr>
                <w:lang w:val="en-AU"/>
              </w:rPr>
              <w:t>± 0.5</w:t>
            </w:r>
          </w:p>
        </w:tc>
      </w:tr>
      <w:tr w:rsidR="00403AB4" w:rsidRPr="008817AE" w14:paraId="3A6DD807" w14:textId="77777777" w:rsidTr="00403AB4">
        <w:trPr>
          <w:cantSplit/>
        </w:trPr>
        <w:tc>
          <w:tcPr>
            <w:tcW w:w="1382" w:type="pct"/>
            <w:tcBorders>
              <w:right w:val="single" w:sz="4" w:space="0" w:color="auto"/>
            </w:tcBorders>
            <w:shd w:val="clear" w:color="auto" w:fill="auto"/>
            <w:vAlign w:val="center"/>
          </w:tcPr>
          <w:p w14:paraId="7F5187D3" w14:textId="77777777" w:rsidR="00403AB4" w:rsidRPr="008817AE" w:rsidRDefault="00403AB4" w:rsidP="00403AB4">
            <w:pPr>
              <w:pStyle w:val="TABLE-cell"/>
              <w:keepNext/>
              <w:rPr>
                <w:lang w:val="en-AU"/>
              </w:rPr>
            </w:pPr>
            <w:r w:rsidRPr="008817AE">
              <w:rPr>
                <w:lang w:val="en-AU"/>
              </w:rPr>
              <w:t>Fast load current variation</w:t>
            </w:r>
          </w:p>
        </w:tc>
        <w:tc>
          <w:tcPr>
            <w:tcW w:w="454" w:type="pct"/>
            <w:shd w:val="clear" w:color="auto" w:fill="auto"/>
            <w:vAlign w:val="center"/>
          </w:tcPr>
          <w:p w14:paraId="75D49EEA" w14:textId="77777777" w:rsidR="00403AB4" w:rsidRPr="008817AE" w:rsidRDefault="00403AB4" w:rsidP="00403AB4">
            <w:pPr>
              <w:pStyle w:val="TABLE-cell"/>
              <w:keepNext/>
              <w:jc w:val="center"/>
              <w:rPr>
                <w:lang w:val="en-AU"/>
              </w:rPr>
            </w:pPr>
            <w:r w:rsidRPr="008817AE">
              <w:rPr>
                <w:lang w:val="en-AU"/>
              </w:rPr>
              <w:t>2.3.10</w:t>
            </w:r>
          </w:p>
        </w:tc>
        <w:tc>
          <w:tcPr>
            <w:tcW w:w="589" w:type="pct"/>
            <w:shd w:val="clear" w:color="auto" w:fill="auto"/>
            <w:vAlign w:val="center"/>
          </w:tcPr>
          <w:p w14:paraId="78E15B2F"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proofErr w:type="spellStart"/>
            <w:r w:rsidRPr="008817AE">
              <w:rPr>
                <w:rFonts w:cs="Times New Roman"/>
                <w:i/>
                <w:lang w:val="en-AU"/>
              </w:rPr>
              <w:t>I</w:t>
            </w:r>
            <w:r w:rsidRPr="008817AE">
              <w:rPr>
                <w:rFonts w:cs="Times New Roman"/>
                <w:vertAlign w:val="subscript"/>
                <w:lang w:val="en-AU"/>
              </w:rPr>
              <w:t>tr</w:t>
            </w:r>
            <w:proofErr w:type="spellEnd"/>
          </w:p>
        </w:tc>
        <w:tc>
          <w:tcPr>
            <w:tcW w:w="441" w:type="pct"/>
            <w:shd w:val="clear" w:color="auto" w:fill="auto"/>
            <w:vAlign w:val="center"/>
          </w:tcPr>
          <w:p w14:paraId="787414BB"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184C311D" w14:textId="106DFC67"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3E04DDA8" w14:textId="0AB116DF"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5BB851BE" w14:textId="77777777"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4924CC73" w14:textId="5F2AB5D3" w:rsidR="00403AB4" w:rsidRPr="008817AE" w:rsidRDefault="00403AB4" w:rsidP="00403AB4">
            <w:pPr>
              <w:pStyle w:val="TABLE-cell"/>
              <w:keepNext/>
              <w:jc w:val="center"/>
              <w:rPr>
                <w:lang w:val="en-AU"/>
              </w:rPr>
            </w:pPr>
            <w:r w:rsidRPr="008817AE">
              <w:rPr>
                <w:lang w:val="en-AU"/>
              </w:rPr>
              <w:t>± 0.5</w:t>
            </w:r>
          </w:p>
        </w:tc>
        <w:tc>
          <w:tcPr>
            <w:tcW w:w="429" w:type="pct"/>
            <w:shd w:val="clear" w:color="auto" w:fill="auto"/>
            <w:vAlign w:val="center"/>
          </w:tcPr>
          <w:p w14:paraId="23C43D3B" w14:textId="14065697" w:rsidR="00403AB4" w:rsidRPr="008817AE" w:rsidRDefault="00403AB4" w:rsidP="00403AB4">
            <w:pPr>
              <w:pStyle w:val="TABLE-cell"/>
              <w:keepNext/>
              <w:jc w:val="center"/>
              <w:rPr>
                <w:lang w:val="en-AU"/>
              </w:rPr>
            </w:pPr>
            <w:r w:rsidRPr="008817AE">
              <w:rPr>
                <w:lang w:val="en-AU"/>
              </w:rPr>
              <w:t>± 0.25</w:t>
            </w:r>
          </w:p>
        </w:tc>
      </w:tr>
      <w:tr w:rsidR="00403AB4" w:rsidRPr="008817AE" w14:paraId="3BBC6EC7" w14:textId="77777777" w:rsidTr="005C2B8F">
        <w:tblPrEx>
          <w:tblCellMar>
            <w:left w:w="30" w:type="dxa"/>
            <w:right w:w="30" w:type="dxa"/>
          </w:tblCellMar>
        </w:tblPrEx>
        <w:tc>
          <w:tcPr>
            <w:tcW w:w="5000" w:type="pct"/>
            <w:gridSpan w:val="9"/>
            <w:shd w:val="clear" w:color="FFFF00" w:fill="auto"/>
          </w:tcPr>
          <w:p w14:paraId="230544FC" w14:textId="77777777" w:rsidR="00403AB4" w:rsidRPr="008817AE" w:rsidRDefault="00403AB4" w:rsidP="00403AB4">
            <w:pPr>
              <w:pStyle w:val="Table-Note"/>
              <w:keepNext/>
            </w:pPr>
            <w:r w:rsidRPr="008817AE">
              <w:rPr>
                <w:vertAlign w:val="superscript"/>
              </w:rPr>
              <w:t>(1)</w:t>
            </w:r>
            <w:r w:rsidRPr="008817AE">
              <w:t xml:space="preserve"> Inductive</w:t>
            </w:r>
          </w:p>
          <w:p w14:paraId="1C34331E" w14:textId="77777777" w:rsidR="00403AB4" w:rsidRPr="008817AE" w:rsidRDefault="00403AB4" w:rsidP="00403AB4">
            <w:pPr>
              <w:pStyle w:val="Table-Note"/>
              <w:keepNext/>
            </w:pPr>
            <w:r w:rsidRPr="008817AE">
              <w:rPr>
                <w:vertAlign w:val="superscript"/>
              </w:rPr>
              <w:t>(2)</w:t>
            </w:r>
            <w:r w:rsidRPr="008817AE">
              <w:t xml:space="preserve"> The error shift may exceed the value specified in the table provided the error is within </w:t>
            </w:r>
            <w:r w:rsidRPr="008817AE">
              <w:rPr>
                <w:rFonts w:cs="Times New Roman"/>
              </w:rPr>
              <w:t xml:space="preserve">± </w:t>
            </w:r>
            <w:r w:rsidRPr="008817AE">
              <w:t>2.5 %.</w:t>
            </w:r>
          </w:p>
          <w:p w14:paraId="1999C8E3" w14:textId="77777777" w:rsidR="00403AB4" w:rsidRPr="008817AE" w:rsidRDefault="00403AB4" w:rsidP="00403AB4">
            <w:pPr>
              <w:pStyle w:val="Table-Note"/>
              <w:keepNext/>
            </w:pPr>
            <w:r w:rsidRPr="008817AE">
              <w:rPr>
                <w:vertAlign w:val="superscript"/>
              </w:rPr>
              <w:t>(3)</w:t>
            </w:r>
            <w:r w:rsidRPr="008817AE">
              <w:t xml:space="preserve"> For poly-phase meters the requirement is for symmetrical voltage variations.</w:t>
            </w:r>
          </w:p>
        </w:tc>
      </w:tr>
    </w:tbl>
    <w:p w14:paraId="77C38A35" w14:textId="77777777" w:rsidR="008A4A84" w:rsidRPr="008817AE" w:rsidRDefault="008A4A84" w:rsidP="008A4A84">
      <w:pPr>
        <w:pStyle w:val="Heading2"/>
      </w:pPr>
      <w:bookmarkStart w:id="3723" w:name="_Toc1146307"/>
      <w:bookmarkStart w:id="3724" w:name="_Toc1375317"/>
      <w:bookmarkStart w:id="3725" w:name="_Toc1387615"/>
      <w:bookmarkStart w:id="3726" w:name="_Toc1387719"/>
      <w:bookmarkStart w:id="3727" w:name="_Toc1146308"/>
      <w:bookmarkStart w:id="3728" w:name="_Toc1375318"/>
      <w:bookmarkStart w:id="3729" w:name="_Toc1387616"/>
      <w:bookmarkStart w:id="3730" w:name="_Toc1387720"/>
      <w:bookmarkStart w:id="3731" w:name="_Ref112256761"/>
      <w:bookmarkStart w:id="3732" w:name="_Ref112256768"/>
      <w:bookmarkStart w:id="3733" w:name="_Toc159855405"/>
      <w:bookmarkStart w:id="3734" w:name="_Toc182411535"/>
      <w:bookmarkEnd w:id="3723"/>
      <w:bookmarkEnd w:id="3724"/>
      <w:bookmarkEnd w:id="3725"/>
      <w:bookmarkEnd w:id="3726"/>
      <w:bookmarkEnd w:id="3727"/>
      <w:bookmarkEnd w:id="3728"/>
      <w:bookmarkEnd w:id="3729"/>
      <w:bookmarkEnd w:id="3730"/>
      <w:r w:rsidRPr="008817AE">
        <w:t>Disturbances</w:t>
      </w:r>
      <w:bookmarkEnd w:id="3731"/>
      <w:bookmarkEnd w:id="3732"/>
      <w:bookmarkEnd w:id="3733"/>
      <w:bookmarkEnd w:id="3734"/>
    </w:p>
    <w:p w14:paraId="3EA2A758" w14:textId="77777777" w:rsidR="008A4A84" w:rsidRPr="008817AE" w:rsidRDefault="008A4A84" w:rsidP="008A4A84">
      <w:pPr>
        <w:pStyle w:val="Heading3"/>
      </w:pPr>
      <w:bookmarkStart w:id="3735" w:name="_Ref30689619"/>
      <w:bookmarkStart w:id="3736" w:name="_Toc159855406"/>
      <w:r w:rsidRPr="008817AE">
        <w:t>Description of the disturbances</w:t>
      </w:r>
      <w:bookmarkEnd w:id="3735"/>
      <w:bookmarkEnd w:id="3736"/>
    </w:p>
    <w:p w14:paraId="00FAB809" w14:textId="77777777" w:rsidR="00DA0620" w:rsidRPr="008817AE" w:rsidRDefault="00DA0620" w:rsidP="00DA0620">
      <w:pPr>
        <w:pStyle w:val="Heading4"/>
      </w:pPr>
      <w:r w:rsidRPr="008817AE">
        <w:t>Magnetic field (AC, power frequency) of external origin</w:t>
      </w:r>
    </w:p>
    <w:tbl>
      <w:tblPr>
        <w:tblStyle w:val="TableGrid"/>
        <w:tblW w:w="0" w:type="auto"/>
        <w:tblLayout w:type="fixed"/>
        <w:tblLook w:val="04A0" w:firstRow="1" w:lastRow="0" w:firstColumn="1" w:lastColumn="0" w:noHBand="0" w:noVBand="1"/>
      </w:tblPr>
      <w:tblGrid>
        <w:gridCol w:w="1555"/>
        <w:gridCol w:w="8073"/>
      </w:tblGrid>
      <w:tr w:rsidR="00BE7A08" w:rsidRPr="008817AE" w14:paraId="00C2FFDE" w14:textId="77777777" w:rsidTr="00BA373C">
        <w:tc>
          <w:tcPr>
            <w:tcW w:w="1555" w:type="dxa"/>
          </w:tcPr>
          <w:p w14:paraId="2D72D550" w14:textId="77777777" w:rsidR="00BE7A08" w:rsidRPr="008817AE" w:rsidRDefault="009E61EF" w:rsidP="00BE7A08">
            <w:pPr>
              <w:pStyle w:val="TABLE-cell"/>
              <w:keepNext/>
            </w:pPr>
            <w:r w:rsidRPr="008817AE">
              <w:t>Description</w:t>
            </w:r>
            <w:r w:rsidR="00BE7A08" w:rsidRPr="008817AE">
              <w:t>:</w:t>
            </w:r>
          </w:p>
        </w:tc>
        <w:tc>
          <w:tcPr>
            <w:tcW w:w="8073" w:type="dxa"/>
          </w:tcPr>
          <w:p w14:paraId="296E1FB4" w14:textId="77777777" w:rsidR="0096027E" w:rsidRPr="008817AE" w:rsidRDefault="0089379B">
            <w:pPr>
              <w:pStyle w:val="TABLE-cell"/>
              <w:keepNext/>
            </w:pPr>
            <w:r w:rsidRPr="008817AE">
              <w:t>A</w:t>
            </w:r>
            <w:r w:rsidR="00BE7A08" w:rsidRPr="008817AE">
              <w:t xml:space="preserve"> power frequency</w:t>
            </w:r>
            <w:r w:rsidR="0096027E" w:rsidRPr="008817AE">
              <w:t xml:space="preserve"> </w:t>
            </w:r>
            <w:r w:rsidRPr="008817AE">
              <w:t>(</w:t>
            </w:r>
            <w:proofErr w:type="spellStart"/>
            <w:r w:rsidRPr="008817AE">
              <w:rPr>
                <w:i/>
              </w:rPr>
              <w:t>f</w:t>
            </w:r>
            <w:r w:rsidRPr="008817AE">
              <w:rPr>
                <w:vertAlign w:val="subscript"/>
              </w:rPr>
              <w:t>nom</w:t>
            </w:r>
            <w:proofErr w:type="spellEnd"/>
            <w:r w:rsidRPr="008817AE">
              <w:t xml:space="preserve">) magnetic field of </w:t>
            </w:r>
            <w:r w:rsidR="0096027E" w:rsidRPr="008817AE">
              <w:t xml:space="preserve">origin </w:t>
            </w:r>
            <w:r w:rsidR="00BE7A08" w:rsidRPr="008817AE">
              <w:t>external</w:t>
            </w:r>
            <w:r w:rsidR="0096027E" w:rsidRPr="008817AE">
              <w:t xml:space="preserve"> may be generated by </w:t>
            </w:r>
            <w:r w:rsidR="00E534DB" w:rsidRPr="008817AE">
              <w:t xml:space="preserve">nearby powerlines or </w:t>
            </w:r>
            <w:r w:rsidR="0096027E" w:rsidRPr="008817AE">
              <w:t>electrical</w:t>
            </w:r>
            <w:r w:rsidRPr="008817AE">
              <w:t xml:space="preserve"> </w:t>
            </w:r>
            <w:r w:rsidR="0096027E" w:rsidRPr="008817AE">
              <w:t>equipment.</w:t>
            </w:r>
          </w:p>
        </w:tc>
      </w:tr>
      <w:tr w:rsidR="00BE7A08" w:rsidRPr="008817AE" w14:paraId="418049BA" w14:textId="77777777" w:rsidTr="00BA373C">
        <w:tc>
          <w:tcPr>
            <w:tcW w:w="1555" w:type="dxa"/>
          </w:tcPr>
          <w:p w14:paraId="53DE9DB5" w14:textId="77777777" w:rsidR="00BE7A08" w:rsidRPr="008817AE" w:rsidRDefault="00BE7A08" w:rsidP="00BE7A08">
            <w:pPr>
              <w:pStyle w:val="TABLE-cell"/>
            </w:pPr>
            <w:r w:rsidRPr="008817AE">
              <w:t>Value range:</w:t>
            </w:r>
          </w:p>
        </w:tc>
        <w:tc>
          <w:tcPr>
            <w:tcW w:w="8073" w:type="dxa"/>
          </w:tcPr>
          <w:p w14:paraId="1E5517D7" w14:textId="77777777" w:rsidR="00BE7A08" w:rsidRPr="008817AE" w:rsidRDefault="0089379B" w:rsidP="0089379B">
            <w:pPr>
              <w:pStyle w:val="TABLE-cell"/>
              <w:tabs>
                <w:tab w:val="left" w:pos="2730"/>
              </w:tabs>
              <w:rPr>
                <w:lang w:val="en-AU"/>
              </w:rPr>
            </w:pPr>
            <w:r w:rsidRPr="008817AE">
              <w:rPr>
                <w:lang w:val="en-AU"/>
              </w:rPr>
              <w:t>1000 A/m, 3 s</w:t>
            </w:r>
          </w:p>
        </w:tc>
      </w:tr>
    </w:tbl>
    <w:p w14:paraId="61FA16B6" w14:textId="77777777" w:rsidR="00DA0620" w:rsidRPr="008817AE" w:rsidRDefault="00DA0620" w:rsidP="00DA0620">
      <w:pPr>
        <w:pStyle w:val="Heading4"/>
      </w:pPr>
      <w:r w:rsidRPr="008817AE">
        <w:lastRenderedPageBreak/>
        <w:t>Electrostatic discharges</w:t>
      </w:r>
    </w:p>
    <w:tbl>
      <w:tblPr>
        <w:tblStyle w:val="TableGrid"/>
        <w:tblW w:w="0" w:type="auto"/>
        <w:tblLayout w:type="fixed"/>
        <w:tblLook w:val="04A0" w:firstRow="1" w:lastRow="0" w:firstColumn="1" w:lastColumn="0" w:noHBand="0" w:noVBand="1"/>
      </w:tblPr>
      <w:tblGrid>
        <w:gridCol w:w="1555"/>
        <w:gridCol w:w="8073"/>
      </w:tblGrid>
      <w:tr w:rsidR="00E534DB" w:rsidRPr="008817AE" w14:paraId="4DF128C4" w14:textId="77777777" w:rsidTr="00BA373C">
        <w:tc>
          <w:tcPr>
            <w:tcW w:w="1555" w:type="dxa"/>
          </w:tcPr>
          <w:p w14:paraId="52461CE8" w14:textId="77777777" w:rsidR="00E534DB" w:rsidRPr="008817AE" w:rsidRDefault="009E61EF" w:rsidP="00A90F2D">
            <w:pPr>
              <w:pStyle w:val="TABLE-cell"/>
              <w:keepNext/>
            </w:pPr>
            <w:r w:rsidRPr="008817AE">
              <w:t>Description</w:t>
            </w:r>
            <w:r w:rsidR="00E534DB" w:rsidRPr="008817AE">
              <w:t>:</w:t>
            </w:r>
          </w:p>
        </w:tc>
        <w:tc>
          <w:tcPr>
            <w:tcW w:w="8073" w:type="dxa"/>
          </w:tcPr>
          <w:p w14:paraId="66CFD37C" w14:textId="77777777" w:rsidR="00E534DB" w:rsidRPr="008817AE" w:rsidRDefault="009274AF" w:rsidP="009274AF">
            <w:pPr>
              <w:pStyle w:val="TABLE-cell"/>
              <w:keepNext/>
            </w:pPr>
            <w:r w:rsidRPr="008817AE">
              <w:t>An electrostatic discharge may result from a</w:t>
            </w:r>
            <w:r w:rsidR="00A90F2D" w:rsidRPr="008817AE">
              <w:t>n</w:t>
            </w:r>
            <w:r w:rsidRPr="008817AE">
              <w:t xml:space="preserve"> </w:t>
            </w:r>
            <w:r w:rsidR="00A90F2D" w:rsidRPr="008817AE">
              <w:t xml:space="preserve">electrostatically charged </w:t>
            </w:r>
            <w:r w:rsidR="009E61EF" w:rsidRPr="008817AE">
              <w:t xml:space="preserve">object (such as a </w:t>
            </w:r>
            <w:r w:rsidRPr="008817AE">
              <w:t>person</w:t>
            </w:r>
            <w:r w:rsidR="009E61EF" w:rsidRPr="008817AE">
              <w:t>)</w:t>
            </w:r>
            <w:r w:rsidRPr="008817AE">
              <w:t xml:space="preserve"> touching, or coming in close contact with, a meter</w:t>
            </w:r>
            <w:r w:rsidR="00E534DB" w:rsidRPr="008817AE">
              <w:t>.</w:t>
            </w:r>
          </w:p>
        </w:tc>
      </w:tr>
      <w:tr w:rsidR="00DA0620" w:rsidRPr="008817AE" w14:paraId="2233F422" w14:textId="77777777" w:rsidTr="00BA373C">
        <w:tc>
          <w:tcPr>
            <w:tcW w:w="1555" w:type="dxa"/>
          </w:tcPr>
          <w:p w14:paraId="37B5D68C" w14:textId="77777777" w:rsidR="00DA0620" w:rsidRPr="008817AE" w:rsidRDefault="00DA0620" w:rsidP="00DA0620">
            <w:pPr>
              <w:pStyle w:val="TABLE-cell"/>
            </w:pPr>
            <w:r w:rsidRPr="008817AE">
              <w:t>Value range:</w:t>
            </w:r>
          </w:p>
        </w:tc>
        <w:tc>
          <w:tcPr>
            <w:tcW w:w="8073" w:type="dxa"/>
          </w:tcPr>
          <w:p w14:paraId="55F48F8D" w14:textId="3F1C6069" w:rsidR="00DA0620" w:rsidRPr="008817AE" w:rsidRDefault="009274AF" w:rsidP="001F73F4">
            <w:pPr>
              <w:pStyle w:val="TABLE-cell"/>
              <w:rPr>
                <w:lang w:val="en-AU"/>
              </w:rPr>
            </w:pPr>
            <w:r w:rsidRPr="008817AE">
              <w:rPr>
                <w:lang w:val="en-AU"/>
              </w:rPr>
              <w:t>8 kV contact discharge;</w:t>
            </w:r>
            <w:r w:rsidR="009E61EF" w:rsidRPr="008817AE">
              <w:rPr>
                <w:lang w:val="en-AU"/>
              </w:rPr>
              <w:t xml:space="preserve"> </w:t>
            </w:r>
            <w:r w:rsidRPr="008817AE">
              <w:rPr>
                <w:lang w:val="en-AU"/>
              </w:rPr>
              <w:t>15 kV air discharge.</w:t>
            </w:r>
          </w:p>
        </w:tc>
      </w:tr>
    </w:tbl>
    <w:p w14:paraId="54663EA6" w14:textId="77777777" w:rsidR="00A90F2D" w:rsidRPr="008817AE" w:rsidRDefault="00A90F2D" w:rsidP="00A90F2D">
      <w:pPr>
        <w:pStyle w:val="Heading4"/>
      </w:pPr>
      <w:r w:rsidRPr="008817AE">
        <w:t>Fast Transients</w:t>
      </w:r>
    </w:p>
    <w:tbl>
      <w:tblPr>
        <w:tblStyle w:val="TableGrid"/>
        <w:tblW w:w="0" w:type="auto"/>
        <w:tblLayout w:type="fixed"/>
        <w:tblLook w:val="04A0" w:firstRow="1" w:lastRow="0" w:firstColumn="1" w:lastColumn="0" w:noHBand="0" w:noVBand="1"/>
      </w:tblPr>
      <w:tblGrid>
        <w:gridCol w:w="1555"/>
        <w:gridCol w:w="8073"/>
      </w:tblGrid>
      <w:tr w:rsidR="00A90F2D" w:rsidRPr="008817AE" w14:paraId="069F5BA5" w14:textId="77777777" w:rsidTr="00BA373C">
        <w:tc>
          <w:tcPr>
            <w:tcW w:w="1555" w:type="dxa"/>
          </w:tcPr>
          <w:p w14:paraId="717E453C" w14:textId="77777777" w:rsidR="00A90F2D" w:rsidRPr="008817AE" w:rsidRDefault="009E61EF" w:rsidP="00A90F2D">
            <w:pPr>
              <w:pStyle w:val="TABLE-cell"/>
              <w:keepNext/>
            </w:pPr>
            <w:r w:rsidRPr="008817AE">
              <w:t>Description</w:t>
            </w:r>
            <w:r w:rsidR="00A90F2D" w:rsidRPr="008817AE">
              <w:t>:</w:t>
            </w:r>
          </w:p>
        </w:tc>
        <w:tc>
          <w:tcPr>
            <w:tcW w:w="8073" w:type="dxa"/>
          </w:tcPr>
          <w:p w14:paraId="14331452" w14:textId="77777777" w:rsidR="00A90F2D" w:rsidRPr="008817AE" w:rsidRDefault="00057F59">
            <w:pPr>
              <w:pStyle w:val="TABLE-cell"/>
              <w:keepNext/>
            </w:pPr>
            <w:r w:rsidRPr="008817AE">
              <w:t>Fast transient may be generated by power circuit switching and may be propagated onto power lines and signal lines.</w:t>
            </w:r>
          </w:p>
        </w:tc>
      </w:tr>
      <w:tr w:rsidR="00A90F2D" w:rsidRPr="008817AE" w14:paraId="6640E94D" w14:textId="77777777" w:rsidTr="00BA373C">
        <w:tc>
          <w:tcPr>
            <w:tcW w:w="1555" w:type="dxa"/>
          </w:tcPr>
          <w:p w14:paraId="2A8B71DB" w14:textId="77777777" w:rsidR="00A90F2D" w:rsidRPr="008817AE" w:rsidRDefault="00A90F2D" w:rsidP="00A90F2D">
            <w:pPr>
              <w:pStyle w:val="TABLE-cell"/>
            </w:pPr>
            <w:r w:rsidRPr="008817AE">
              <w:t>Value range:</w:t>
            </w:r>
          </w:p>
        </w:tc>
        <w:tc>
          <w:tcPr>
            <w:tcW w:w="8073" w:type="dxa"/>
          </w:tcPr>
          <w:p w14:paraId="429B98C7" w14:textId="318C7317" w:rsidR="00A90F2D" w:rsidRPr="008817AE" w:rsidRDefault="00057F59" w:rsidP="001F73F4">
            <w:pPr>
              <w:pStyle w:val="TABLE-cell"/>
              <w:rPr>
                <w:lang w:val="en-AU"/>
              </w:rPr>
            </w:pPr>
            <w:r w:rsidRPr="008817AE">
              <w:rPr>
                <w:lang w:val="en-AU"/>
              </w:rPr>
              <w:t xml:space="preserve">Voltage and current circuits: </w:t>
            </w:r>
            <w:ins w:id="3737" w:author="Mitchell, Phillip" w:date="2024-07-02T11:19:00Z">
              <w:r w:rsidR="00B56F44">
                <w:rPr>
                  <w:rFonts w:cs="Times New Roman"/>
                  <w:lang w:val="en-AU"/>
                </w:rPr>
                <w:t>±</w:t>
              </w:r>
            </w:ins>
            <w:r w:rsidRPr="008817AE">
              <w:rPr>
                <w:lang w:val="en-AU"/>
              </w:rPr>
              <w:t>4 kV;</w:t>
            </w:r>
            <w:r w:rsidR="009E61EF" w:rsidRPr="008817AE">
              <w:rPr>
                <w:lang w:val="en-AU"/>
              </w:rPr>
              <w:t xml:space="preserve"> </w:t>
            </w:r>
            <w:r w:rsidRPr="008817AE">
              <w:rPr>
                <w:lang w:val="en-AU"/>
              </w:rPr>
              <w:t xml:space="preserve">Auxiliary circuits: </w:t>
            </w:r>
            <w:ins w:id="3738" w:author="Mitchell, Phillip" w:date="2024-07-02T11:19:00Z">
              <w:r w:rsidR="00B56F44">
                <w:rPr>
                  <w:rFonts w:cs="Times New Roman"/>
                  <w:lang w:val="en-AU"/>
                </w:rPr>
                <w:t>±</w:t>
              </w:r>
            </w:ins>
            <w:r w:rsidRPr="008817AE">
              <w:rPr>
                <w:lang w:val="en-AU"/>
              </w:rPr>
              <w:t>2 kV</w:t>
            </w:r>
            <w:ins w:id="3739" w:author="Mitchell, Phillip" w:date="2024-07-02T11:19:00Z">
              <w:r w:rsidR="00B56F44">
                <w:rPr>
                  <w:lang w:val="en-AU"/>
                </w:rPr>
                <w:t>; Signal lines</w:t>
              </w:r>
              <w:r w:rsidR="00B56F44" w:rsidRPr="008817AE">
                <w:rPr>
                  <w:lang w:val="en-AU"/>
                </w:rPr>
                <w:t xml:space="preserve">: </w:t>
              </w:r>
              <w:r w:rsidR="00B56F44">
                <w:rPr>
                  <w:rFonts w:cs="Times New Roman"/>
                  <w:lang w:val="en-AU"/>
                </w:rPr>
                <w:t>±1</w:t>
              </w:r>
              <w:r w:rsidR="00B56F44" w:rsidRPr="008817AE">
                <w:rPr>
                  <w:lang w:val="en-AU"/>
                </w:rPr>
                <w:t xml:space="preserve"> kV</w:t>
              </w:r>
            </w:ins>
            <w:r w:rsidRPr="008817AE">
              <w:rPr>
                <w:lang w:val="en-AU"/>
              </w:rPr>
              <w:t>.</w:t>
            </w:r>
          </w:p>
        </w:tc>
      </w:tr>
    </w:tbl>
    <w:p w14:paraId="45B248EB" w14:textId="77777777" w:rsidR="00484D0C" w:rsidRPr="008817AE" w:rsidRDefault="00484D0C" w:rsidP="00484D0C">
      <w:pPr>
        <w:pStyle w:val="Heading4"/>
      </w:pPr>
      <w:r w:rsidRPr="008817AE">
        <w:t>Severe voltage variations</w:t>
      </w:r>
    </w:p>
    <w:tbl>
      <w:tblPr>
        <w:tblStyle w:val="TableGrid"/>
        <w:tblW w:w="0" w:type="auto"/>
        <w:tblLayout w:type="fixed"/>
        <w:tblLook w:val="04A0" w:firstRow="1" w:lastRow="0" w:firstColumn="1" w:lastColumn="0" w:noHBand="0" w:noVBand="1"/>
      </w:tblPr>
      <w:tblGrid>
        <w:gridCol w:w="1555"/>
        <w:gridCol w:w="8073"/>
      </w:tblGrid>
      <w:tr w:rsidR="00484D0C" w:rsidRPr="008817AE" w14:paraId="01E2FDE5" w14:textId="77777777" w:rsidTr="00BA373C">
        <w:tc>
          <w:tcPr>
            <w:tcW w:w="1555" w:type="dxa"/>
          </w:tcPr>
          <w:p w14:paraId="63A42906" w14:textId="77777777" w:rsidR="00484D0C" w:rsidRPr="008817AE" w:rsidRDefault="00DB6718" w:rsidP="00EB1A42">
            <w:pPr>
              <w:pStyle w:val="TABLE-cell"/>
              <w:keepNext/>
            </w:pPr>
            <w:r w:rsidRPr="008817AE">
              <w:t>Description</w:t>
            </w:r>
            <w:r w:rsidR="00484D0C" w:rsidRPr="008817AE">
              <w:t>:</w:t>
            </w:r>
          </w:p>
        </w:tc>
        <w:tc>
          <w:tcPr>
            <w:tcW w:w="8073" w:type="dxa"/>
          </w:tcPr>
          <w:p w14:paraId="2BC6BA3A" w14:textId="77777777" w:rsidR="00484D0C" w:rsidRPr="008817AE" w:rsidRDefault="009E61EF" w:rsidP="00EB1A42">
            <w:pPr>
              <w:pStyle w:val="TABLE-cell"/>
              <w:keepNext/>
            </w:pPr>
            <w:r w:rsidRPr="008817AE">
              <w:t xml:space="preserve">Severe voltage variations may be caused by faults in the </w:t>
            </w:r>
            <w:r w:rsidR="00DB6718" w:rsidRPr="008817AE">
              <w:t>supply network.</w:t>
            </w:r>
          </w:p>
        </w:tc>
      </w:tr>
      <w:tr w:rsidR="00484D0C" w:rsidRPr="008817AE" w14:paraId="38D43736" w14:textId="77777777" w:rsidTr="00BA373C">
        <w:tc>
          <w:tcPr>
            <w:tcW w:w="1555" w:type="dxa"/>
          </w:tcPr>
          <w:p w14:paraId="7C32DDDB" w14:textId="77777777" w:rsidR="00484D0C" w:rsidRPr="008817AE" w:rsidRDefault="00484D0C" w:rsidP="00EB1A42">
            <w:pPr>
              <w:pStyle w:val="TABLE-cell"/>
            </w:pPr>
            <w:r w:rsidRPr="008817AE">
              <w:t>Value range:</w:t>
            </w:r>
          </w:p>
        </w:tc>
        <w:tc>
          <w:tcPr>
            <w:tcW w:w="8073" w:type="dxa"/>
          </w:tcPr>
          <w:p w14:paraId="46760615" w14:textId="77777777" w:rsidR="00484D0C" w:rsidRPr="008817AE" w:rsidRDefault="00484D0C">
            <w:pPr>
              <w:pStyle w:val="TABLE-cell"/>
              <w:rPr>
                <w:vertAlign w:val="subscript"/>
                <w:lang w:val="en-AU"/>
              </w:rPr>
            </w:pPr>
            <w:r w:rsidRPr="008817AE">
              <w:rPr>
                <w:lang w:val="en-AU"/>
              </w:rPr>
              <w:t xml:space="preserve">0.8 </w:t>
            </w:r>
            <w:proofErr w:type="spellStart"/>
            <w:r w:rsidRPr="008817AE">
              <w:rPr>
                <w:i/>
                <w:lang w:val="en-AU"/>
              </w:rPr>
              <w:t>U</w:t>
            </w:r>
            <w:r w:rsidRPr="008817AE">
              <w:rPr>
                <w:vertAlign w:val="subscript"/>
                <w:lang w:val="en-AU"/>
              </w:rPr>
              <w:t>nom</w:t>
            </w:r>
            <w:proofErr w:type="spellEnd"/>
            <w:r w:rsidRPr="008817AE">
              <w:rPr>
                <w:lang w:val="en-AU"/>
              </w:rPr>
              <w:t xml:space="preserve"> ≤ </w:t>
            </w:r>
            <w:r w:rsidRPr="008817AE">
              <w:rPr>
                <w:i/>
                <w:lang w:val="en-AU"/>
              </w:rPr>
              <w:t>U</w:t>
            </w:r>
            <w:r w:rsidRPr="008817AE">
              <w:rPr>
                <w:lang w:val="en-AU"/>
              </w:rPr>
              <w:t xml:space="preserve"> &lt; 0.9 </w:t>
            </w:r>
            <w:proofErr w:type="spellStart"/>
            <w:r w:rsidRPr="008817AE">
              <w:rPr>
                <w:i/>
                <w:lang w:val="en-AU"/>
              </w:rPr>
              <w:t>U</w:t>
            </w:r>
            <w:r w:rsidRPr="008817AE">
              <w:rPr>
                <w:vertAlign w:val="subscript"/>
                <w:lang w:val="en-AU"/>
              </w:rPr>
              <w:t>nom</w:t>
            </w:r>
            <w:proofErr w:type="spellEnd"/>
            <w:r w:rsidRPr="008817AE">
              <w:rPr>
                <w:lang w:val="en-AU"/>
              </w:rPr>
              <w:t>;</w:t>
            </w:r>
            <w:r w:rsidR="00DB6718" w:rsidRPr="008817AE">
              <w:rPr>
                <w:lang w:val="en-AU"/>
              </w:rPr>
              <w:t xml:space="preserve"> </w:t>
            </w:r>
            <w:r w:rsidRPr="008817AE">
              <w:rPr>
                <w:lang w:val="en-AU"/>
              </w:rPr>
              <w:t xml:space="preserve">1.1 </w:t>
            </w:r>
            <w:proofErr w:type="spellStart"/>
            <w:r w:rsidRPr="008817AE">
              <w:rPr>
                <w:i/>
                <w:lang w:val="en-AU"/>
              </w:rPr>
              <w:t>U</w:t>
            </w:r>
            <w:r w:rsidRPr="008817AE">
              <w:rPr>
                <w:vertAlign w:val="subscript"/>
                <w:lang w:val="en-AU"/>
              </w:rPr>
              <w:t>nom</w:t>
            </w:r>
            <w:proofErr w:type="spellEnd"/>
            <w:r w:rsidRPr="008817AE">
              <w:rPr>
                <w:lang w:val="en-AU"/>
              </w:rPr>
              <w:t xml:space="preserve"> &lt; </w:t>
            </w:r>
            <w:r w:rsidRPr="008817AE">
              <w:rPr>
                <w:i/>
                <w:lang w:val="en-AU"/>
              </w:rPr>
              <w:t>U</w:t>
            </w:r>
            <w:r w:rsidRPr="008817AE">
              <w:rPr>
                <w:lang w:val="en-AU"/>
              </w:rPr>
              <w:t xml:space="preserve"> ≤ 1.15 </w:t>
            </w:r>
            <w:proofErr w:type="spellStart"/>
            <w:r w:rsidRPr="008817AE">
              <w:rPr>
                <w:i/>
                <w:lang w:val="en-AU"/>
              </w:rPr>
              <w:t>U</w:t>
            </w:r>
            <w:r w:rsidRPr="008817AE">
              <w:rPr>
                <w:vertAlign w:val="subscript"/>
                <w:lang w:val="en-AU"/>
              </w:rPr>
              <w:t>nom</w:t>
            </w:r>
            <w:proofErr w:type="spellEnd"/>
            <w:r w:rsidRPr="008817AE">
              <w:rPr>
                <w:lang w:val="en-AU"/>
              </w:rPr>
              <w:t>;</w:t>
            </w:r>
            <w:r w:rsidR="00DB6718" w:rsidRPr="008817AE">
              <w:rPr>
                <w:i/>
                <w:lang w:val="en-AU"/>
              </w:rPr>
              <w:t xml:space="preserve"> </w:t>
            </w:r>
            <w:r w:rsidRPr="008817AE">
              <w:rPr>
                <w:i/>
                <w:lang w:val="en-AU"/>
              </w:rPr>
              <w:t>U</w:t>
            </w:r>
            <w:r w:rsidRPr="008817AE">
              <w:rPr>
                <w:lang w:val="en-AU"/>
              </w:rPr>
              <w:t xml:space="preserve"> &lt; 0.8 </w:t>
            </w:r>
            <w:proofErr w:type="spellStart"/>
            <w:r w:rsidRPr="008817AE">
              <w:rPr>
                <w:i/>
                <w:lang w:val="en-AU"/>
              </w:rPr>
              <w:t>U</w:t>
            </w:r>
            <w:r w:rsidRPr="008817AE">
              <w:rPr>
                <w:vertAlign w:val="subscript"/>
                <w:lang w:val="en-AU"/>
              </w:rPr>
              <w:t>nom</w:t>
            </w:r>
            <w:proofErr w:type="spellEnd"/>
          </w:p>
        </w:tc>
      </w:tr>
    </w:tbl>
    <w:p w14:paraId="6C8613A2" w14:textId="77777777" w:rsidR="0040331B" w:rsidRPr="008817AE" w:rsidRDefault="0040331B" w:rsidP="0040331B">
      <w:pPr>
        <w:pStyle w:val="Heading4"/>
      </w:pPr>
      <w:r w:rsidRPr="008817AE">
        <w:t xml:space="preserve">One or two phases </w:t>
      </w:r>
      <w:proofErr w:type="gramStart"/>
      <w:r w:rsidRPr="008817AE">
        <w:t>interrupted</w:t>
      </w:r>
      <w:proofErr w:type="gramEnd"/>
    </w:p>
    <w:tbl>
      <w:tblPr>
        <w:tblStyle w:val="TableGrid"/>
        <w:tblW w:w="0" w:type="auto"/>
        <w:tblLayout w:type="fixed"/>
        <w:tblLook w:val="04A0" w:firstRow="1" w:lastRow="0" w:firstColumn="1" w:lastColumn="0" w:noHBand="0" w:noVBand="1"/>
      </w:tblPr>
      <w:tblGrid>
        <w:gridCol w:w="1555"/>
        <w:gridCol w:w="8073"/>
      </w:tblGrid>
      <w:tr w:rsidR="0040331B" w:rsidRPr="008817AE" w14:paraId="7D9F0A16" w14:textId="77777777" w:rsidTr="00BA373C">
        <w:tc>
          <w:tcPr>
            <w:tcW w:w="1555" w:type="dxa"/>
          </w:tcPr>
          <w:p w14:paraId="6EAC2702" w14:textId="77777777" w:rsidR="0040331B" w:rsidRPr="008817AE" w:rsidRDefault="00DB6718" w:rsidP="00EB1A42">
            <w:pPr>
              <w:pStyle w:val="TABLE-cell"/>
              <w:keepNext/>
            </w:pPr>
            <w:r w:rsidRPr="008817AE">
              <w:t>Description</w:t>
            </w:r>
            <w:r w:rsidR="0040331B" w:rsidRPr="008817AE">
              <w:t>:</w:t>
            </w:r>
          </w:p>
        </w:tc>
        <w:tc>
          <w:tcPr>
            <w:tcW w:w="8073" w:type="dxa"/>
          </w:tcPr>
          <w:p w14:paraId="5D616CFD" w14:textId="4E570BD6" w:rsidR="0040331B" w:rsidRPr="008817AE" w:rsidRDefault="0040331B" w:rsidP="00EB1A42">
            <w:pPr>
              <w:pStyle w:val="TABLE-cell"/>
              <w:keepNext/>
            </w:pPr>
            <w:r w:rsidRPr="008817AE">
              <w:rPr>
                <w:lang w:val="en-AU"/>
              </w:rPr>
              <w:t xml:space="preserve">One or two phases </w:t>
            </w:r>
            <w:proofErr w:type="gramStart"/>
            <w:r w:rsidRPr="008817AE">
              <w:rPr>
                <w:lang w:val="en-AU"/>
              </w:rPr>
              <w:t>interrupted</w:t>
            </w:r>
            <w:r w:rsidRPr="008817AE">
              <w:rPr>
                <w:vertAlign w:val="superscript"/>
                <w:lang w:val="en-AU"/>
              </w:rPr>
              <w:t>(</w:t>
            </w:r>
            <w:proofErr w:type="gramEnd"/>
            <w:r w:rsidRPr="008817AE">
              <w:rPr>
                <w:vertAlign w:val="superscript"/>
                <w:lang w:val="en-AU"/>
              </w:rPr>
              <w:t>1)</w:t>
            </w:r>
            <w:r w:rsidRPr="008817AE">
              <w:rPr>
                <w:lang w:val="en-AU"/>
              </w:rPr>
              <w:t xml:space="preserve"> </w:t>
            </w:r>
            <w:r w:rsidR="00DB6718" w:rsidRPr="008817AE">
              <w:rPr>
                <w:lang w:val="en-AU"/>
              </w:rPr>
              <w:t xml:space="preserve">may </w:t>
            </w:r>
            <w:del w:id="3740" w:author="Phillip" w:date="2023-08-17T15:19:00Z">
              <w:r w:rsidR="00DB6718" w:rsidRPr="008817AE" w:rsidDel="00924D76">
                <w:rPr>
                  <w:lang w:val="en-AU"/>
                </w:rPr>
                <w:delText xml:space="preserve">be </w:delText>
              </w:r>
            </w:del>
            <w:r w:rsidR="00DB6718" w:rsidRPr="008817AE">
              <w:rPr>
                <w:lang w:val="en-AU"/>
              </w:rPr>
              <w:t xml:space="preserve">cause </w:t>
            </w:r>
            <w:del w:id="3741" w:author="Phillip" w:date="2023-08-17T15:19:00Z">
              <w:r w:rsidR="00DB6718" w:rsidRPr="008817AE" w:rsidDel="00924D76">
                <w:rPr>
                  <w:lang w:val="en-AU"/>
                </w:rPr>
                <w:delText xml:space="preserve">be </w:delText>
              </w:r>
            </w:del>
            <w:r w:rsidR="00DB6718" w:rsidRPr="008817AE">
              <w:rPr>
                <w:lang w:val="en-AU"/>
              </w:rPr>
              <w:t>faults in the supply network.</w:t>
            </w:r>
          </w:p>
        </w:tc>
      </w:tr>
      <w:tr w:rsidR="0040331B" w:rsidRPr="008817AE" w14:paraId="14797656" w14:textId="77777777" w:rsidTr="00BA373C">
        <w:tc>
          <w:tcPr>
            <w:tcW w:w="1555" w:type="dxa"/>
          </w:tcPr>
          <w:p w14:paraId="5952E893" w14:textId="77777777" w:rsidR="0040331B" w:rsidRPr="008817AE" w:rsidRDefault="0040331B" w:rsidP="00EB1A42">
            <w:pPr>
              <w:pStyle w:val="TABLE-cell"/>
              <w:keepNext/>
            </w:pPr>
            <w:r w:rsidRPr="008817AE">
              <w:t>Value range:</w:t>
            </w:r>
          </w:p>
        </w:tc>
        <w:tc>
          <w:tcPr>
            <w:tcW w:w="8073" w:type="dxa"/>
          </w:tcPr>
          <w:p w14:paraId="5CB12F89" w14:textId="77777777" w:rsidR="0040331B" w:rsidRPr="008817AE" w:rsidRDefault="0040331B" w:rsidP="00EB1A42">
            <w:pPr>
              <w:pStyle w:val="TABLE-cell"/>
              <w:keepNext/>
              <w:rPr>
                <w:lang w:val="en-AU"/>
              </w:rPr>
            </w:pPr>
            <w:r w:rsidRPr="008817AE">
              <w:rPr>
                <w:lang w:val="en-AU"/>
              </w:rPr>
              <w:t>One or two phases removed.</w:t>
            </w:r>
          </w:p>
        </w:tc>
      </w:tr>
      <w:tr w:rsidR="0040331B" w:rsidRPr="008817AE" w14:paraId="62A77C46" w14:textId="77777777" w:rsidTr="00BA373C">
        <w:tc>
          <w:tcPr>
            <w:tcW w:w="1555" w:type="dxa"/>
          </w:tcPr>
          <w:p w14:paraId="12BD735F" w14:textId="17263E21" w:rsidR="0040331B" w:rsidRPr="008817AE" w:rsidRDefault="001F0AEC" w:rsidP="00EB1A42">
            <w:pPr>
              <w:pStyle w:val="TABLE-cell"/>
            </w:pPr>
            <w:r w:rsidRPr="008817AE">
              <w:t>Applicability</w:t>
            </w:r>
            <w:r w:rsidR="0040331B" w:rsidRPr="008817AE">
              <w:t>:</w:t>
            </w:r>
          </w:p>
        </w:tc>
        <w:tc>
          <w:tcPr>
            <w:tcW w:w="8073" w:type="dxa"/>
          </w:tcPr>
          <w:p w14:paraId="08FFCAD9" w14:textId="77777777" w:rsidR="0040331B" w:rsidRPr="008817AE" w:rsidRDefault="0040331B" w:rsidP="004F6793">
            <w:pPr>
              <w:pStyle w:val="TABLE-cell"/>
              <w:rPr>
                <w:lang w:val="en-AU"/>
              </w:rPr>
            </w:pPr>
            <w:r w:rsidRPr="008817AE">
              <w:rPr>
                <w:lang w:val="en-AU"/>
              </w:rPr>
              <w:t>Poly-phase meters.</w:t>
            </w:r>
          </w:p>
          <w:p w14:paraId="5815974F" w14:textId="77777777" w:rsidR="0040331B" w:rsidRPr="008817AE" w:rsidRDefault="0040331B" w:rsidP="0040331B">
            <w:pPr>
              <w:pStyle w:val="TABLE-cell"/>
              <w:rPr>
                <w:lang w:val="en-AU"/>
              </w:rPr>
            </w:pPr>
            <w:r w:rsidRPr="008817AE">
              <w:rPr>
                <w:lang w:val="en-AU"/>
              </w:rPr>
              <w:t>Two phases interrupted is only for those connection modes where a missing phase means that energy can be delivered.</w:t>
            </w:r>
          </w:p>
          <w:p w14:paraId="4F5A9F8B" w14:textId="77777777" w:rsidR="0040331B" w:rsidRPr="008817AE" w:rsidRDefault="0040331B" w:rsidP="0040331B">
            <w:pPr>
              <w:pStyle w:val="TABLE-cell"/>
            </w:pPr>
            <w:r w:rsidRPr="008817AE">
              <w:t>This requirement applies only to fault conditions of the network, not for an alternative connection mode. A poly-phase meter which is powered from only one of its phases shall not have the voltage of that phase interrupted for the purposes of this test.</w:t>
            </w:r>
          </w:p>
        </w:tc>
      </w:tr>
    </w:tbl>
    <w:p w14:paraId="4E576F08" w14:textId="03EBA0DF" w:rsidR="0040331B" w:rsidRPr="008817AE" w:rsidRDefault="00E0686F" w:rsidP="0040331B">
      <w:pPr>
        <w:pStyle w:val="Note"/>
      </w:pPr>
      <w:r w:rsidRPr="008817AE">
        <w:t xml:space="preserve">Note </w:t>
      </w:r>
      <w:r w:rsidR="0040331B" w:rsidRPr="008817AE">
        <w:t>(1)</w:t>
      </w:r>
      <w:r w:rsidRPr="008817AE">
        <w:t>:</w:t>
      </w:r>
      <w:r w:rsidRPr="008817AE">
        <w:tab/>
      </w:r>
      <w:r w:rsidR="0040331B" w:rsidRPr="008817AE">
        <w:t>This is also known as voltage unbalance</w:t>
      </w:r>
      <w:r w:rsidRPr="008817AE">
        <w:t>.</w:t>
      </w:r>
    </w:p>
    <w:p w14:paraId="0B4B6B70" w14:textId="77777777" w:rsidR="00EB1A42" w:rsidRPr="008817AE" w:rsidRDefault="00EB1A42" w:rsidP="00EB1A42">
      <w:pPr>
        <w:pStyle w:val="Heading4"/>
      </w:pPr>
      <w:r w:rsidRPr="008817AE">
        <w:t>Continuous (DC) magnetic induction of external origin</w:t>
      </w:r>
    </w:p>
    <w:tbl>
      <w:tblPr>
        <w:tblStyle w:val="TableGrid"/>
        <w:tblW w:w="0" w:type="auto"/>
        <w:tblLayout w:type="fixed"/>
        <w:tblLook w:val="04A0" w:firstRow="1" w:lastRow="0" w:firstColumn="1" w:lastColumn="0" w:noHBand="0" w:noVBand="1"/>
      </w:tblPr>
      <w:tblGrid>
        <w:gridCol w:w="1555"/>
        <w:gridCol w:w="8073"/>
      </w:tblGrid>
      <w:tr w:rsidR="00EB1A42" w:rsidRPr="008817AE" w14:paraId="526131F6" w14:textId="77777777" w:rsidTr="00BA373C">
        <w:tc>
          <w:tcPr>
            <w:tcW w:w="1555" w:type="dxa"/>
          </w:tcPr>
          <w:p w14:paraId="67655FE2" w14:textId="77777777" w:rsidR="00EB1A42" w:rsidRPr="008817AE" w:rsidRDefault="00DB6718" w:rsidP="00EB1A42">
            <w:pPr>
              <w:pStyle w:val="TABLE-cell"/>
              <w:keepNext/>
            </w:pPr>
            <w:r w:rsidRPr="008817AE">
              <w:t>Description</w:t>
            </w:r>
            <w:r w:rsidR="00EB1A42" w:rsidRPr="008817AE">
              <w:t>:</w:t>
            </w:r>
          </w:p>
        </w:tc>
        <w:tc>
          <w:tcPr>
            <w:tcW w:w="8073" w:type="dxa"/>
          </w:tcPr>
          <w:p w14:paraId="371C43C8" w14:textId="4DF2191A" w:rsidR="00EB1A42" w:rsidRPr="008817AE" w:rsidRDefault="00EB1A42" w:rsidP="00A62AA8">
            <w:pPr>
              <w:pStyle w:val="TABLE-cell"/>
              <w:keepNext/>
            </w:pPr>
            <w:r w:rsidRPr="008817AE">
              <w:t xml:space="preserve">Continuous (DC) magnetic induction </w:t>
            </w:r>
            <w:r w:rsidR="00DB6718" w:rsidRPr="008817AE">
              <w:t xml:space="preserve">of </w:t>
            </w:r>
            <w:r w:rsidRPr="008817AE">
              <w:t xml:space="preserve">external </w:t>
            </w:r>
            <w:r w:rsidR="00DB6718" w:rsidRPr="008817AE">
              <w:t xml:space="preserve">origin may be caused by a nearby permanent </w:t>
            </w:r>
            <w:proofErr w:type="gramStart"/>
            <w:r w:rsidR="00DB6718" w:rsidRPr="008817AE">
              <w:t>magnet</w:t>
            </w:r>
            <w:r w:rsidR="00CA33F3" w:rsidRPr="008817AE">
              <w:rPr>
                <w:vertAlign w:val="superscript"/>
              </w:rPr>
              <w:t>(</w:t>
            </w:r>
            <w:proofErr w:type="gramEnd"/>
            <w:r w:rsidR="00CA33F3" w:rsidRPr="008817AE">
              <w:rPr>
                <w:vertAlign w:val="superscript"/>
              </w:rPr>
              <w:t>1)</w:t>
            </w:r>
          </w:p>
        </w:tc>
      </w:tr>
      <w:tr w:rsidR="00EB1A42" w:rsidRPr="008817AE" w14:paraId="76DAAA24" w14:textId="77777777" w:rsidTr="00BA373C">
        <w:tc>
          <w:tcPr>
            <w:tcW w:w="1555" w:type="dxa"/>
          </w:tcPr>
          <w:p w14:paraId="75C69031" w14:textId="77777777" w:rsidR="00EB1A42" w:rsidRPr="008817AE" w:rsidRDefault="00EB1A42" w:rsidP="00EB1A42">
            <w:pPr>
              <w:pStyle w:val="TABLE-cell"/>
            </w:pPr>
            <w:r w:rsidRPr="008817AE">
              <w:t>Value range:</w:t>
            </w:r>
          </w:p>
        </w:tc>
        <w:tc>
          <w:tcPr>
            <w:tcW w:w="8073" w:type="dxa"/>
          </w:tcPr>
          <w:p w14:paraId="5D96A23B" w14:textId="168B27C3" w:rsidR="00EB1A42" w:rsidRPr="008817AE" w:rsidRDefault="00A62AA8" w:rsidP="00A62AA8">
            <w:pPr>
              <w:pStyle w:val="TABLE-cell"/>
              <w:tabs>
                <w:tab w:val="left" w:pos="2730"/>
              </w:tabs>
              <w:rPr>
                <w:lang w:val="en-AU"/>
              </w:rPr>
            </w:pPr>
            <w:r w:rsidRPr="008817AE">
              <w:rPr>
                <w:lang w:val="en-AU"/>
              </w:rPr>
              <w:t xml:space="preserve">Flux </w:t>
            </w:r>
            <w:proofErr w:type="gramStart"/>
            <w:r w:rsidRPr="008817AE">
              <w:rPr>
                <w:lang w:val="en-AU"/>
              </w:rPr>
              <w:t>density</w:t>
            </w:r>
            <w:r w:rsidRPr="008817AE">
              <w:rPr>
                <w:vertAlign w:val="superscript"/>
                <w:lang w:val="en-AU"/>
              </w:rPr>
              <w:t>(</w:t>
            </w:r>
            <w:proofErr w:type="gramEnd"/>
            <w:r w:rsidRPr="008817AE">
              <w:rPr>
                <w:vertAlign w:val="superscript"/>
                <w:lang w:val="en-AU"/>
              </w:rPr>
              <w:t>2)</w:t>
            </w:r>
            <w:r w:rsidRPr="008817AE">
              <w:rPr>
                <w:lang w:val="en-AU"/>
              </w:rPr>
              <w:t xml:space="preserve"> </w:t>
            </w:r>
            <w:del w:id="3742" w:author="Phillip" w:date="2023-08-17T15:29:00Z">
              <w:r w:rsidRPr="008817AE" w:rsidDel="0042347F">
                <w:rPr>
                  <w:lang w:val="en-AU"/>
                </w:rPr>
                <w:delText xml:space="preserve">as </w:delText>
              </w:r>
            </w:del>
            <w:ins w:id="3743" w:author="Phillip" w:date="2023-08-17T15:29:00Z">
              <w:r w:rsidR="0042347F">
                <w:rPr>
                  <w:lang w:val="en-AU"/>
                </w:rPr>
                <w:t>at</w:t>
              </w:r>
              <w:r w:rsidR="0042347F" w:rsidRPr="008817AE">
                <w:rPr>
                  <w:lang w:val="en-AU"/>
                </w:rPr>
                <w:t xml:space="preserve"> </w:t>
              </w:r>
            </w:ins>
            <w:r w:rsidRPr="008817AE">
              <w:rPr>
                <w:lang w:val="en-AU"/>
              </w:rPr>
              <w:t xml:space="preserve">the centre of the pole surface: </w:t>
            </w:r>
            <w:r w:rsidR="00EA5A37" w:rsidRPr="008817AE">
              <w:rPr>
                <w:lang w:val="en-AU"/>
              </w:rPr>
              <w:t xml:space="preserve">400 </w:t>
            </w:r>
            <w:proofErr w:type="spellStart"/>
            <w:r w:rsidR="00EB1A42" w:rsidRPr="008817AE">
              <w:rPr>
                <w:lang w:val="en-AU"/>
              </w:rPr>
              <w:t>mT</w:t>
            </w:r>
            <w:proofErr w:type="spellEnd"/>
            <w:r w:rsidR="00EB1A42" w:rsidRPr="008817AE">
              <w:rPr>
                <w:lang w:val="en-AU"/>
              </w:rPr>
              <w:t xml:space="preserve"> </w:t>
            </w:r>
            <w:r w:rsidRPr="008817AE">
              <w:rPr>
                <w:rFonts w:cs="Times New Roman"/>
                <w:lang w:val="en-AU"/>
              </w:rPr>
              <w:t>±</w:t>
            </w:r>
            <w:r w:rsidRPr="008817AE">
              <w:rPr>
                <w:lang w:val="en-AU"/>
              </w:rPr>
              <w:t xml:space="preserve"> 10 </w:t>
            </w:r>
            <w:proofErr w:type="spellStart"/>
            <w:r w:rsidRPr="008817AE">
              <w:rPr>
                <w:lang w:val="en-AU"/>
              </w:rPr>
              <w:t>mT</w:t>
            </w:r>
            <w:proofErr w:type="spellEnd"/>
          </w:p>
        </w:tc>
      </w:tr>
    </w:tbl>
    <w:p w14:paraId="39F09CA8" w14:textId="3DDC62EB" w:rsidR="00CA33F3" w:rsidRPr="008817AE" w:rsidRDefault="00E0686F" w:rsidP="00E0686F">
      <w:pPr>
        <w:pStyle w:val="Note"/>
      </w:pPr>
      <w:r w:rsidRPr="008817AE">
        <w:t>Note (1):</w:t>
      </w:r>
      <w:r w:rsidRPr="008817AE">
        <w:tab/>
      </w:r>
      <w:r w:rsidR="00CA33F3" w:rsidRPr="008817AE">
        <w:t xml:space="preserve">Manufacturers may additionally include an alarm upon detection of a continuous (DC) magnetic induction of greater than </w:t>
      </w:r>
      <w:r w:rsidR="00EA5A37" w:rsidRPr="008817AE">
        <w:t xml:space="preserve">400 </w:t>
      </w:r>
      <w:proofErr w:type="spellStart"/>
      <w:r w:rsidR="00CA33F3" w:rsidRPr="008817AE">
        <w:t>mT.</w:t>
      </w:r>
      <w:proofErr w:type="spellEnd"/>
    </w:p>
    <w:p w14:paraId="5EB69AAB" w14:textId="597F54A7" w:rsidR="00EB1A42" w:rsidRPr="008817AE" w:rsidRDefault="00E0686F" w:rsidP="00CA33F3">
      <w:pPr>
        <w:pStyle w:val="Note"/>
        <w:rPr>
          <w:vertAlign w:val="subscript"/>
        </w:rPr>
      </w:pPr>
      <w:r w:rsidRPr="008817AE">
        <w:t>Note (2):</w:t>
      </w:r>
      <w:r w:rsidRPr="008817AE">
        <w:tab/>
      </w:r>
      <w:r w:rsidR="00EB1A42" w:rsidRPr="008817AE">
        <w:t>National authorities may select a lower magnetic induction for national requirements.</w:t>
      </w:r>
    </w:p>
    <w:p w14:paraId="1E587075" w14:textId="6119F757" w:rsidR="00057F59" w:rsidRPr="008817AE" w:rsidRDefault="00057F59" w:rsidP="00057F59">
      <w:pPr>
        <w:pStyle w:val="Heading4"/>
      </w:pPr>
      <w:r w:rsidRPr="008817AE">
        <w:t xml:space="preserve">Voltage </w:t>
      </w:r>
      <w:r w:rsidR="00A20DE5" w:rsidRPr="008817AE">
        <w:t>d</w:t>
      </w:r>
      <w:r w:rsidRPr="008817AE">
        <w:t>ips</w:t>
      </w:r>
      <w:r w:rsidR="00A20DE5" w:rsidRPr="008817AE">
        <w:t xml:space="preserve"> and interruptions</w:t>
      </w:r>
      <w:ins w:id="3744" w:author="Mitchell, Phillip" w:date="2024-07-02T12:22:00Z">
        <w:r w:rsidR="005B6475">
          <w:t xml:space="preserve"> on AC power supply</w:t>
        </w:r>
      </w:ins>
    </w:p>
    <w:tbl>
      <w:tblPr>
        <w:tblStyle w:val="TableGrid"/>
        <w:tblW w:w="0" w:type="auto"/>
        <w:tblLayout w:type="fixed"/>
        <w:tblLook w:val="04A0" w:firstRow="1" w:lastRow="0" w:firstColumn="1" w:lastColumn="0" w:noHBand="0" w:noVBand="1"/>
      </w:tblPr>
      <w:tblGrid>
        <w:gridCol w:w="1555"/>
        <w:gridCol w:w="8073"/>
      </w:tblGrid>
      <w:tr w:rsidR="00057F59" w:rsidRPr="008817AE" w14:paraId="4BE45392" w14:textId="77777777" w:rsidTr="00BA373C">
        <w:tc>
          <w:tcPr>
            <w:tcW w:w="1555" w:type="dxa"/>
          </w:tcPr>
          <w:p w14:paraId="41DF0648" w14:textId="77777777" w:rsidR="00057F59" w:rsidRPr="008817AE" w:rsidRDefault="00DB6718" w:rsidP="004D6C94">
            <w:pPr>
              <w:pStyle w:val="TABLE-cell"/>
              <w:keepNext/>
            </w:pPr>
            <w:r w:rsidRPr="008817AE">
              <w:t>Description</w:t>
            </w:r>
            <w:r w:rsidR="00057F59" w:rsidRPr="008817AE">
              <w:t>:</w:t>
            </w:r>
          </w:p>
        </w:tc>
        <w:tc>
          <w:tcPr>
            <w:tcW w:w="8073" w:type="dxa"/>
          </w:tcPr>
          <w:p w14:paraId="2400C077" w14:textId="77777777" w:rsidR="00057F59" w:rsidRPr="008817AE" w:rsidRDefault="00EA4987" w:rsidP="003B7255">
            <w:pPr>
              <w:pStyle w:val="TABLE-cell"/>
              <w:keepNext/>
            </w:pPr>
            <w:r w:rsidRPr="008817AE">
              <w:t xml:space="preserve">Voltage dips </w:t>
            </w:r>
            <w:r w:rsidR="00A20DE5" w:rsidRPr="008817AE">
              <w:t xml:space="preserve">and interruptions </w:t>
            </w:r>
            <w:r w:rsidRPr="008817AE">
              <w:t>may be caused by load changes</w:t>
            </w:r>
            <w:r w:rsidR="003B7255" w:rsidRPr="008817AE">
              <w:t xml:space="preserve"> or other faults</w:t>
            </w:r>
            <w:r w:rsidRPr="008817AE">
              <w:t xml:space="preserve"> on supply networks</w:t>
            </w:r>
            <w:r w:rsidR="00057F59" w:rsidRPr="008817AE">
              <w:t>.</w:t>
            </w:r>
          </w:p>
        </w:tc>
      </w:tr>
      <w:tr w:rsidR="00057F59" w:rsidRPr="008817AE" w14:paraId="041F8A25" w14:textId="77777777" w:rsidTr="00BA373C">
        <w:tc>
          <w:tcPr>
            <w:tcW w:w="1555" w:type="dxa"/>
          </w:tcPr>
          <w:p w14:paraId="1166E6AD" w14:textId="77777777" w:rsidR="00057F59" w:rsidRPr="008817AE" w:rsidRDefault="00057F59" w:rsidP="004D6C94">
            <w:pPr>
              <w:pStyle w:val="TABLE-cell"/>
            </w:pPr>
            <w:r w:rsidRPr="008817AE">
              <w:t>Value range:</w:t>
            </w:r>
          </w:p>
        </w:tc>
        <w:tc>
          <w:tcPr>
            <w:tcW w:w="8073" w:type="dxa"/>
          </w:tcPr>
          <w:p w14:paraId="7C611ECB" w14:textId="546D3CB6" w:rsidR="001962D4" w:rsidRPr="008817AE" w:rsidRDefault="001962D4">
            <w:pPr>
              <w:pStyle w:val="TABLE-cell"/>
              <w:tabs>
                <w:tab w:val="left" w:pos="2730"/>
              </w:tabs>
              <w:rPr>
                <w:lang w:val="en-AU"/>
              </w:rPr>
            </w:pPr>
            <w:r w:rsidRPr="008817AE">
              <w:rPr>
                <w:lang w:val="en-AU"/>
              </w:rPr>
              <w:t>100</w:t>
            </w:r>
            <w:r w:rsidR="00BB5662" w:rsidRPr="008817AE">
              <w:rPr>
                <w:lang w:val="en-AU"/>
              </w:rPr>
              <w:t xml:space="preserve"> </w:t>
            </w:r>
            <w:r w:rsidRPr="008817AE">
              <w:rPr>
                <w:lang w:val="en-AU"/>
              </w:rPr>
              <w:t xml:space="preserve">% voltage reduction, 5/6 </w:t>
            </w:r>
            <w:proofErr w:type="gramStart"/>
            <w:r w:rsidRPr="008817AE">
              <w:rPr>
                <w:lang w:val="en-AU"/>
              </w:rPr>
              <w:t>cycles</w:t>
            </w:r>
            <w:r w:rsidR="00083935" w:rsidRPr="008817AE">
              <w:rPr>
                <w:vertAlign w:val="superscript"/>
                <w:lang w:val="en-AU"/>
              </w:rPr>
              <w:t>(</w:t>
            </w:r>
            <w:proofErr w:type="gramEnd"/>
            <w:r w:rsidR="00083935" w:rsidRPr="008817AE">
              <w:rPr>
                <w:vertAlign w:val="superscript"/>
                <w:lang w:val="en-AU"/>
              </w:rPr>
              <w:t>1)</w:t>
            </w:r>
          </w:p>
          <w:p w14:paraId="33AC3E22" w14:textId="7DBEF5FE" w:rsidR="00057F59" w:rsidRPr="008817AE" w:rsidRDefault="00D43088">
            <w:pPr>
              <w:pStyle w:val="TABLE-cell"/>
              <w:tabs>
                <w:tab w:val="left" w:pos="2730"/>
              </w:tabs>
              <w:rPr>
                <w:vertAlign w:val="superscript"/>
                <w:lang w:val="en-AU"/>
              </w:rPr>
            </w:pPr>
            <w:r w:rsidRPr="008817AE">
              <w:rPr>
                <w:lang w:val="en-AU"/>
              </w:rPr>
              <w:t>100</w:t>
            </w:r>
            <w:r w:rsidR="00BB5662" w:rsidRPr="008817AE">
              <w:rPr>
                <w:lang w:val="en-AU"/>
              </w:rPr>
              <w:t xml:space="preserve"> </w:t>
            </w:r>
            <w:r w:rsidRPr="008817AE">
              <w:rPr>
                <w:lang w:val="en-AU"/>
              </w:rPr>
              <w:t xml:space="preserve">% voltage reduction, 50/60 </w:t>
            </w:r>
            <w:proofErr w:type="gramStart"/>
            <w:r w:rsidRPr="008817AE">
              <w:rPr>
                <w:lang w:val="en-AU"/>
              </w:rPr>
              <w:t>cycles</w:t>
            </w:r>
            <w:r w:rsidRPr="008817AE">
              <w:rPr>
                <w:vertAlign w:val="superscript"/>
                <w:lang w:val="en-AU"/>
              </w:rPr>
              <w:t>(</w:t>
            </w:r>
            <w:proofErr w:type="gramEnd"/>
            <w:r w:rsidRPr="008817AE">
              <w:rPr>
                <w:vertAlign w:val="superscript"/>
                <w:lang w:val="en-AU"/>
              </w:rPr>
              <w:t>1)</w:t>
            </w:r>
          </w:p>
          <w:p w14:paraId="1A78AFCA" w14:textId="21F01659" w:rsidR="001962D4" w:rsidRPr="008817AE" w:rsidRDefault="001962D4">
            <w:pPr>
              <w:pStyle w:val="TABLE-cell"/>
              <w:tabs>
                <w:tab w:val="left" w:pos="2730"/>
              </w:tabs>
              <w:rPr>
                <w:lang w:val="en-AU"/>
              </w:rPr>
            </w:pPr>
            <w:r w:rsidRPr="008817AE">
              <w:rPr>
                <w:lang w:val="en-AU"/>
              </w:rPr>
              <w:t>100</w:t>
            </w:r>
            <w:r w:rsidR="00BB5662" w:rsidRPr="008817AE">
              <w:rPr>
                <w:lang w:val="en-AU"/>
              </w:rPr>
              <w:t xml:space="preserve"> </w:t>
            </w:r>
            <w:r w:rsidRPr="008817AE">
              <w:rPr>
                <w:lang w:val="en-AU"/>
              </w:rPr>
              <w:t>% voltage reduction, 1/1</w:t>
            </w:r>
            <w:r w:rsidR="00083935" w:rsidRPr="008817AE">
              <w:rPr>
                <w:vertAlign w:val="superscript"/>
                <w:lang w:val="en-AU"/>
              </w:rPr>
              <w:t>(1)</w:t>
            </w:r>
          </w:p>
          <w:p w14:paraId="71D87C89" w14:textId="12961E97" w:rsidR="00D43088" w:rsidRPr="008817AE" w:rsidRDefault="00D43088">
            <w:pPr>
              <w:pStyle w:val="TABLE-cell"/>
              <w:tabs>
                <w:tab w:val="left" w:pos="2730"/>
              </w:tabs>
              <w:rPr>
                <w:lang w:val="en-AU"/>
              </w:rPr>
            </w:pPr>
            <w:r w:rsidRPr="008817AE">
              <w:rPr>
                <w:lang w:val="en-AU"/>
              </w:rPr>
              <w:t>95</w:t>
            </w:r>
            <w:r w:rsidR="00BB5662" w:rsidRPr="008817AE">
              <w:rPr>
                <w:lang w:val="en-AU"/>
              </w:rPr>
              <w:t xml:space="preserve"> </w:t>
            </w:r>
            <w:r w:rsidRPr="008817AE">
              <w:rPr>
                <w:lang w:val="en-AU"/>
              </w:rPr>
              <w:t xml:space="preserve">% voltage reduction, 250/300 </w:t>
            </w:r>
            <w:proofErr w:type="gramStart"/>
            <w:r w:rsidRPr="008817AE">
              <w:rPr>
                <w:lang w:val="en-AU"/>
              </w:rPr>
              <w:t>cycles</w:t>
            </w:r>
            <w:r w:rsidRPr="008817AE">
              <w:rPr>
                <w:vertAlign w:val="superscript"/>
                <w:lang w:val="en-AU"/>
              </w:rPr>
              <w:t>(</w:t>
            </w:r>
            <w:proofErr w:type="gramEnd"/>
            <w:r w:rsidRPr="008817AE">
              <w:rPr>
                <w:vertAlign w:val="superscript"/>
                <w:lang w:val="en-AU"/>
              </w:rPr>
              <w:t>1)</w:t>
            </w:r>
          </w:p>
          <w:p w14:paraId="73FCBFE5" w14:textId="24203A8F" w:rsidR="001962D4" w:rsidRPr="008817AE" w:rsidRDefault="001962D4" w:rsidP="00D43088">
            <w:pPr>
              <w:pStyle w:val="TABLE-cell"/>
              <w:tabs>
                <w:tab w:val="left" w:pos="2730"/>
              </w:tabs>
              <w:rPr>
                <w:lang w:val="en-AU"/>
              </w:rPr>
            </w:pPr>
            <w:r w:rsidRPr="008817AE">
              <w:rPr>
                <w:lang w:val="en-AU"/>
              </w:rPr>
              <w:t>60</w:t>
            </w:r>
            <w:r w:rsidR="00BB5662" w:rsidRPr="008817AE">
              <w:rPr>
                <w:lang w:val="en-AU"/>
              </w:rPr>
              <w:t xml:space="preserve"> </w:t>
            </w:r>
            <w:r w:rsidRPr="008817AE">
              <w:rPr>
                <w:lang w:val="en-AU"/>
              </w:rPr>
              <w:t>% voltage reduction, 5/6</w:t>
            </w:r>
            <w:r w:rsidR="00083935" w:rsidRPr="008817AE">
              <w:rPr>
                <w:vertAlign w:val="superscript"/>
                <w:lang w:val="en-AU"/>
              </w:rPr>
              <w:t>(1)</w:t>
            </w:r>
          </w:p>
          <w:p w14:paraId="192E79F9" w14:textId="0373402B" w:rsidR="00D43088" w:rsidRPr="008817AE" w:rsidRDefault="00D43088" w:rsidP="00D43088">
            <w:pPr>
              <w:pStyle w:val="TABLE-cell"/>
              <w:tabs>
                <w:tab w:val="left" w:pos="2730"/>
              </w:tabs>
              <w:rPr>
                <w:lang w:val="en-AU"/>
              </w:rPr>
            </w:pPr>
            <w:r w:rsidRPr="008817AE">
              <w:rPr>
                <w:lang w:val="en-AU"/>
              </w:rPr>
              <w:t>60</w:t>
            </w:r>
            <w:r w:rsidR="00BB5662" w:rsidRPr="008817AE">
              <w:rPr>
                <w:lang w:val="en-AU"/>
              </w:rPr>
              <w:t xml:space="preserve"> </w:t>
            </w:r>
            <w:r w:rsidRPr="008817AE">
              <w:rPr>
                <w:lang w:val="en-AU"/>
              </w:rPr>
              <w:t xml:space="preserve">% voltage reduction, 50/60 </w:t>
            </w:r>
            <w:proofErr w:type="gramStart"/>
            <w:r w:rsidRPr="008817AE">
              <w:rPr>
                <w:lang w:val="en-AU"/>
              </w:rPr>
              <w:t>cycles</w:t>
            </w:r>
            <w:r w:rsidRPr="008817AE">
              <w:rPr>
                <w:vertAlign w:val="superscript"/>
                <w:lang w:val="en-AU"/>
              </w:rPr>
              <w:t>(</w:t>
            </w:r>
            <w:proofErr w:type="gramEnd"/>
            <w:r w:rsidRPr="008817AE">
              <w:rPr>
                <w:vertAlign w:val="superscript"/>
                <w:lang w:val="en-AU"/>
              </w:rPr>
              <w:t>1)</w:t>
            </w:r>
          </w:p>
          <w:p w14:paraId="24D6C02E" w14:textId="77715848" w:rsidR="00083935" w:rsidRPr="008817AE" w:rsidRDefault="00083935" w:rsidP="00083935">
            <w:pPr>
              <w:pStyle w:val="TABLE-cell"/>
              <w:tabs>
                <w:tab w:val="left" w:pos="2730"/>
              </w:tabs>
              <w:rPr>
                <w:lang w:val="en-AU"/>
              </w:rPr>
            </w:pPr>
            <w:r w:rsidRPr="008817AE">
              <w:rPr>
                <w:lang w:val="en-AU"/>
              </w:rPr>
              <w:t>30</w:t>
            </w:r>
            <w:r w:rsidR="00BB5662" w:rsidRPr="008817AE">
              <w:rPr>
                <w:lang w:val="en-AU"/>
              </w:rPr>
              <w:t xml:space="preserve"> </w:t>
            </w:r>
            <w:r w:rsidRPr="008817AE">
              <w:rPr>
                <w:lang w:val="en-AU"/>
              </w:rPr>
              <w:t xml:space="preserve">% voltage reduction, 0.5/0.5 </w:t>
            </w:r>
            <w:proofErr w:type="gramStart"/>
            <w:r w:rsidRPr="008817AE">
              <w:rPr>
                <w:lang w:val="en-AU"/>
              </w:rPr>
              <w:t>cycle</w:t>
            </w:r>
            <w:r w:rsidRPr="008817AE">
              <w:rPr>
                <w:vertAlign w:val="superscript"/>
                <w:lang w:val="en-AU"/>
              </w:rPr>
              <w:t>(</w:t>
            </w:r>
            <w:proofErr w:type="gramEnd"/>
            <w:r w:rsidRPr="008817AE">
              <w:rPr>
                <w:vertAlign w:val="superscript"/>
                <w:lang w:val="en-AU"/>
              </w:rPr>
              <w:t>1)</w:t>
            </w:r>
          </w:p>
          <w:p w14:paraId="270A1602" w14:textId="5254B7DE" w:rsidR="00D43088" w:rsidRPr="008817AE" w:rsidRDefault="00D43088" w:rsidP="00D43088">
            <w:pPr>
              <w:pStyle w:val="TABLE-cell"/>
              <w:tabs>
                <w:tab w:val="left" w:pos="2730"/>
              </w:tabs>
              <w:rPr>
                <w:lang w:val="en-AU"/>
              </w:rPr>
            </w:pPr>
            <w:r w:rsidRPr="008817AE">
              <w:rPr>
                <w:lang w:val="en-AU"/>
              </w:rPr>
              <w:t>30</w:t>
            </w:r>
            <w:r w:rsidR="00BB5662" w:rsidRPr="008817AE">
              <w:rPr>
                <w:lang w:val="en-AU"/>
              </w:rPr>
              <w:t xml:space="preserve"> </w:t>
            </w:r>
            <w:r w:rsidRPr="008817AE">
              <w:rPr>
                <w:lang w:val="en-AU"/>
              </w:rPr>
              <w:t xml:space="preserve">% voltage reduction, 1/1 </w:t>
            </w:r>
            <w:proofErr w:type="gramStart"/>
            <w:r w:rsidRPr="008817AE">
              <w:rPr>
                <w:lang w:val="en-AU"/>
              </w:rPr>
              <w:t>cycle</w:t>
            </w:r>
            <w:r w:rsidRPr="008817AE">
              <w:rPr>
                <w:vertAlign w:val="superscript"/>
                <w:lang w:val="en-AU"/>
              </w:rPr>
              <w:t>(</w:t>
            </w:r>
            <w:proofErr w:type="gramEnd"/>
            <w:r w:rsidRPr="008817AE">
              <w:rPr>
                <w:vertAlign w:val="superscript"/>
                <w:lang w:val="en-AU"/>
              </w:rPr>
              <w:t>1)</w:t>
            </w:r>
          </w:p>
          <w:p w14:paraId="59D8621A" w14:textId="171EA747" w:rsidR="004666F8" w:rsidRPr="008817AE" w:rsidRDefault="00D43088">
            <w:pPr>
              <w:pStyle w:val="TABLE-cell"/>
              <w:tabs>
                <w:tab w:val="left" w:pos="2730"/>
              </w:tabs>
              <w:rPr>
                <w:lang w:val="en-AU"/>
              </w:rPr>
            </w:pPr>
            <w:r w:rsidRPr="008817AE">
              <w:rPr>
                <w:lang w:val="en-AU"/>
              </w:rPr>
              <w:t>50</w:t>
            </w:r>
            <w:r w:rsidR="00BB5662" w:rsidRPr="008817AE">
              <w:rPr>
                <w:lang w:val="en-AU"/>
              </w:rPr>
              <w:t xml:space="preserve"> </w:t>
            </w:r>
            <w:r w:rsidRPr="008817AE">
              <w:rPr>
                <w:lang w:val="en-AU"/>
              </w:rPr>
              <w:t xml:space="preserve">% voltage reduction, 3000/3600 </w:t>
            </w:r>
            <w:proofErr w:type="gramStart"/>
            <w:r w:rsidRPr="008817AE">
              <w:rPr>
                <w:lang w:val="en-AU"/>
              </w:rPr>
              <w:t>cycles</w:t>
            </w:r>
            <w:r w:rsidRPr="008817AE">
              <w:rPr>
                <w:vertAlign w:val="superscript"/>
                <w:lang w:val="en-AU"/>
              </w:rPr>
              <w:t>(</w:t>
            </w:r>
            <w:proofErr w:type="gramEnd"/>
            <w:r w:rsidRPr="008817AE">
              <w:rPr>
                <w:vertAlign w:val="superscript"/>
                <w:lang w:val="en-AU"/>
              </w:rPr>
              <w:t>1)</w:t>
            </w:r>
          </w:p>
          <w:p w14:paraId="366CB9C5" w14:textId="420AC875" w:rsidR="00083935" w:rsidRPr="008817AE" w:rsidRDefault="00E0686F" w:rsidP="00EC0C94">
            <w:pPr>
              <w:pStyle w:val="Table-Note"/>
            </w:pPr>
            <w:r w:rsidRPr="008817AE">
              <w:rPr>
                <w:vertAlign w:val="superscript"/>
              </w:rPr>
              <w:t>(1)</w:t>
            </w:r>
            <w:r w:rsidR="00083935" w:rsidRPr="008817AE">
              <w:t xml:space="preserve"> “Cycle(s)” means a number of nominal power line frequency at either 50 Hz or 60 Hz</w:t>
            </w:r>
            <w:r w:rsidR="00ED0D6C" w:rsidRPr="008817AE">
              <w:t xml:space="preserve"> (e.g.) </w:t>
            </w:r>
            <w:r w:rsidR="00FF5DA9" w:rsidRPr="008817AE">
              <w:t xml:space="preserve">“50/60” means “50 cycles for 50 Hz test” and “60 cycles for 60 Hz test”. </w:t>
            </w:r>
            <w:r w:rsidR="00083935" w:rsidRPr="008817AE">
              <w:t xml:space="preserve"> </w:t>
            </w:r>
          </w:p>
        </w:tc>
      </w:tr>
    </w:tbl>
    <w:p w14:paraId="01C31651" w14:textId="4504D6AB" w:rsidR="005B6475" w:rsidRPr="008817AE" w:rsidRDefault="005B6475" w:rsidP="005B6475">
      <w:pPr>
        <w:pStyle w:val="Heading4"/>
        <w:rPr>
          <w:ins w:id="3745" w:author="Mitchell, Phillip" w:date="2024-07-02T12:23:00Z"/>
        </w:rPr>
      </w:pPr>
      <w:ins w:id="3746" w:author="Mitchell, Phillip" w:date="2024-07-02T12:23:00Z">
        <w:r w:rsidRPr="008817AE">
          <w:lastRenderedPageBreak/>
          <w:t>Voltage dips and interruptions</w:t>
        </w:r>
        <w:r>
          <w:t xml:space="preserve"> on DC power supply</w:t>
        </w:r>
      </w:ins>
    </w:p>
    <w:tbl>
      <w:tblPr>
        <w:tblStyle w:val="TableGrid"/>
        <w:tblW w:w="0" w:type="auto"/>
        <w:tblLayout w:type="fixed"/>
        <w:tblLook w:val="04A0" w:firstRow="1" w:lastRow="0" w:firstColumn="1" w:lastColumn="0" w:noHBand="0" w:noVBand="1"/>
      </w:tblPr>
      <w:tblGrid>
        <w:gridCol w:w="1555"/>
        <w:gridCol w:w="8073"/>
      </w:tblGrid>
      <w:tr w:rsidR="005B6475" w:rsidRPr="008817AE" w14:paraId="46C4BA26" w14:textId="77777777" w:rsidTr="00132478">
        <w:trPr>
          <w:ins w:id="3747" w:author="Mitchell, Phillip" w:date="2024-07-02T12:23:00Z"/>
        </w:trPr>
        <w:tc>
          <w:tcPr>
            <w:tcW w:w="1555" w:type="dxa"/>
          </w:tcPr>
          <w:p w14:paraId="343BBFED" w14:textId="77777777" w:rsidR="005B6475" w:rsidRPr="008817AE" w:rsidRDefault="005B6475" w:rsidP="00132478">
            <w:pPr>
              <w:pStyle w:val="TABLE-cell"/>
              <w:keepNext/>
              <w:rPr>
                <w:ins w:id="3748" w:author="Mitchell, Phillip" w:date="2024-07-02T12:23:00Z"/>
              </w:rPr>
            </w:pPr>
            <w:ins w:id="3749" w:author="Mitchell, Phillip" w:date="2024-07-02T12:23:00Z">
              <w:r w:rsidRPr="008817AE">
                <w:t>Description:</w:t>
              </w:r>
            </w:ins>
          </w:p>
        </w:tc>
        <w:tc>
          <w:tcPr>
            <w:tcW w:w="8073" w:type="dxa"/>
          </w:tcPr>
          <w:p w14:paraId="733EAECC" w14:textId="77777777" w:rsidR="005B6475" w:rsidRPr="008817AE" w:rsidRDefault="005B6475" w:rsidP="00132478">
            <w:pPr>
              <w:pStyle w:val="TABLE-cell"/>
              <w:keepNext/>
              <w:rPr>
                <w:ins w:id="3750" w:author="Mitchell, Phillip" w:date="2024-07-02T12:23:00Z"/>
              </w:rPr>
            </w:pPr>
            <w:ins w:id="3751" w:author="Mitchell, Phillip" w:date="2024-07-02T12:23:00Z">
              <w:r w:rsidRPr="008817AE">
                <w:t>Voltage dips and interruptions may be caused by load changes or other faults on supply networks.</w:t>
              </w:r>
            </w:ins>
          </w:p>
        </w:tc>
      </w:tr>
      <w:tr w:rsidR="005B6475" w:rsidRPr="008817AE" w14:paraId="19BF5F42" w14:textId="77777777" w:rsidTr="00132478">
        <w:trPr>
          <w:ins w:id="3752" w:author="Mitchell, Phillip" w:date="2024-07-02T12:23:00Z"/>
        </w:trPr>
        <w:tc>
          <w:tcPr>
            <w:tcW w:w="1555" w:type="dxa"/>
          </w:tcPr>
          <w:p w14:paraId="04262F55" w14:textId="77777777" w:rsidR="005B6475" w:rsidRPr="008817AE" w:rsidRDefault="005B6475" w:rsidP="00132478">
            <w:pPr>
              <w:pStyle w:val="TABLE-cell"/>
              <w:rPr>
                <w:ins w:id="3753" w:author="Mitchell, Phillip" w:date="2024-07-02T12:23:00Z"/>
              </w:rPr>
            </w:pPr>
            <w:ins w:id="3754" w:author="Mitchell, Phillip" w:date="2024-07-02T12:23:00Z">
              <w:r w:rsidRPr="008817AE">
                <w:t>Value range:</w:t>
              </w:r>
            </w:ins>
          </w:p>
        </w:tc>
        <w:tc>
          <w:tcPr>
            <w:tcW w:w="8073" w:type="dxa"/>
          </w:tcPr>
          <w:p w14:paraId="47F27618" w14:textId="1A4EC44D" w:rsidR="005B6475" w:rsidRPr="008817AE" w:rsidRDefault="005B6475" w:rsidP="00132478">
            <w:pPr>
              <w:pStyle w:val="TABLE-cell"/>
              <w:tabs>
                <w:tab w:val="left" w:pos="2730"/>
              </w:tabs>
              <w:rPr>
                <w:ins w:id="3755" w:author="Mitchell, Phillip" w:date="2024-07-02T12:23:00Z"/>
                <w:lang w:val="en-AU"/>
              </w:rPr>
            </w:pPr>
            <w:ins w:id="3756" w:author="Mitchell, Phillip" w:date="2024-07-02T12:23:00Z">
              <w:r w:rsidRPr="008817AE">
                <w:rPr>
                  <w:lang w:val="en-AU"/>
                </w:rPr>
                <w:t xml:space="preserve">100 % voltage reduction, </w:t>
              </w:r>
              <w:r>
                <w:rPr>
                  <w:lang w:val="en-AU"/>
                </w:rPr>
                <w:t>1 s</w:t>
              </w:r>
            </w:ins>
          </w:p>
          <w:p w14:paraId="3BA9429F" w14:textId="1BC7F5FE" w:rsidR="005B6475" w:rsidRPr="008817AE" w:rsidRDefault="005B6475" w:rsidP="00132478">
            <w:pPr>
              <w:pStyle w:val="TABLE-cell"/>
              <w:tabs>
                <w:tab w:val="left" w:pos="2730"/>
              </w:tabs>
              <w:rPr>
                <w:ins w:id="3757" w:author="Mitchell, Phillip" w:date="2024-07-02T12:23:00Z"/>
                <w:vertAlign w:val="superscript"/>
                <w:lang w:val="en-AU"/>
              </w:rPr>
            </w:pPr>
            <w:ins w:id="3758" w:author="Mitchell, Phillip" w:date="2024-07-02T12:23:00Z">
              <w:r w:rsidRPr="008817AE">
                <w:rPr>
                  <w:lang w:val="en-AU"/>
                </w:rPr>
                <w:t xml:space="preserve">100 % voltage reduction, </w:t>
              </w:r>
            </w:ins>
            <w:ins w:id="3759" w:author="Mitchell, Phillip" w:date="2024-07-02T12:24:00Z">
              <w:r>
                <w:rPr>
                  <w:lang w:val="en-AU"/>
                </w:rPr>
                <w:t>0.01 s</w:t>
              </w:r>
            </w:ins>
          </w:p>
          <w:p w14:paraId="676DA7AC" w14:textId="702141EB" w:rsidR="005B6475" w:rsidRPr="008817AE" w:rsidRDefault="005B6475" w:rsidP="00132478">
            <w:pPr>
              <w:pStyle w:val="TABLE-cell"/>
              <w:tabs>
                <w:tab w:val="left" w:pos="2730"/>
              </w:tabs>
              <w:rPr>
                <w:ins w:id="3760" w:author="Mitchell, Phillip" w:date="2024-07-02T12:23:00Z"/>
                <w:lang w:val="en-AU"/>
              </w:rPr>
            </w:pPr>
            <w:ins w:id="3761" w:author="Mitchell, Phillip" w:date="2024-07-02T12:23:00Z">
              <w:r w:rsidRPr="008817AE">
                <w:rPr>
                  <w:lang w:val="en-AU"/>
                </w:rPr>
                <w:t xml:space="preserve">100 % voltage reduction, </w:t>
              </w:r>
            </w:ins>
            <w:ins w:id="3762" w:author="Mitchell, Phillip" w:date="2024-07-02T12:24:00Z">
              <w:r>
                <w:rPr>
                  <w:lang w:val="en-AU"/>
                </w:rPr>
                <w:t>0.001 s</w:t>
              </w:r>
            </w:ins>
          </w:p>
          <w:p w14:paraId="7BD640AD" w14:textId="7B57DB30" w:rsidR="005B6475" w:rsidRPr="008817AE" w:rsidRDefault="005B6475" w:rsidP="00132478">
            <w:pPr>
              <w:pStyle w:val="TABLE-cell"/>
              <w:tabs>
                <w:tab w:val="left" w:pos="2730"/>
              </w:tabs>
              <w:rPr>
                <w:ins w:id="3763" w:author="Mitchell, Phillip" w:date="2024-07-02T12:23:00Z"/>
                <w:lang w:val="en-AU"/>
              </w:rPr>
            </w:pPr>
            <w:ins w:id="3764" w:author="Mitchell, Phillip" w:date="2024-07-02T12:23:00Z">
              <w:r w:rsidRPr="008817AE">
                <w:rPr>
                  <w:lang w:val="en-AU"/>
                </w:rPr>
                <w:t xml:space="preserve">60 % voltage reduction, </w:t>
              </w:r>
            </w:ins>
            <w:ins w:id="3765" w:author="Mitchell, Phillip" w:date="2024-07-02T12:25:00Z">
              <w:r>
                <w:rPr>
                  <w:lang w:val="en-AU"/>
                </w:rPr>
                <w:t>0.3 s</w:t>
              </w:r>
            </w:ins>
          </w:p>
          <w:p w14:paraId="657C21F5" w14:textId="6FE03E5A" w:rsidR="005B6475" w:rsidRPr="008817AE" w:rsidRDefault="005B6475" w:rsidP="00132478">
            <w:pPr>
              <w:pStyle w:val="TABLE-cell"/>
              <w:tabs>
                <w:tab w:val="left" w:pos="2730"/>
              </w:tabs>
              <w:rPr>
                <w:ins w:id="3766" w:author="Mitchell, Phillip" w:date="2024-07-02T12:23:00Z"/>
                <w:lang w:val="en-AU"/>
              </w:rPr>
            </w:pPr>
            <w:ins w:id="3767" w:author="Mitchell, Phillip" w:date="2024-07-02T12:23:00Z">
              <w:r w:rsidRPr="008817AE">
                <w:rPr>
                  <w:lang w:val="en-AU"/>
                </w:rPr>
                <w:t xml:space="preserve">60 % voltage reduction, </w:t>
              </w:r>
            </w:ins>
            <w:ins w:id="3768" w:author="Mitchell, Phillip" w:date="2024-07-02T12:25:00Z">
              <w:r>
                <w:rPr>
                  <w:lang w:val="en-AU"/>
                </w:rPr>
                <w:t>0.03 s</w:t>
              </w:r>
            </w:ins>
          </w:p>
          <w:p w14:paraId="662FB09C" w14:textId="734B5767" w:rsidR="005B6475" w:rsidRPr="008817AE" w:rsidRDefault="005B6475" w:rsidP="00132478">
            <w:pPr>
              <w:pStyle w:val="TABLE-cell"/>
              <w:tabs>
                <w:tab w:val="left" w:pos="2730"/>
              </w:tabs>
              <w:rPr>
                <w:ins w:id="3769" w:author="Mitchell, Phillip" w:date="2024-07-02T12:23:00Z"/>
                <w:lang w:val="en-AU"/>
              </w:rPr>
            </w:pPr>
            <w:ins w:id="3770" w:author="Mitchell, Phillip" w:date="2024-07-02T12:23:00Z">
              <w:r w:rsidRPr="008817AE">
                <w:rPr>
                  <w:lang w:val="en-AU"/>
                </w:rPr>
                <w:t xml:space="preserve">30 % voltage reduction, </w:t>
              </w:r>
            </w:ins>
            <w:ins w:id="3771" w:author="Mitchell, Phillip" w:date="2024-07-02T12:25:00Z">
              <w:r>
                <w:rPr>
                  <w:lang w:val="en-AU"/>
                </w:rPr>
                <w:t>0.3 s</w:t>
              </w:r>
            </w:ins>
          </w:p>
          <w:p w14:paraId="7F451EE6" w14:textId="115D2F51" w:rsidR="005B6475" w:rsidRPr="005B6475" w:rsidRDefault="005B6475">
            <w:pPr>
              <w:pStyle w:val="TABLE-cell"/>
              <w:tabs>
                <w:tab w:val="left" w:pos="2730"/>
              </w:tabs>
              <w:rPr>
                <w:ins w:id="3772" w:author="Mitchell, Phillip" w:date="2024-07-02T12:23:00Z"/>
                <w:lang w:val="en-AU"/>
                <w:rPrChange w:id="3773" w:author="Mitchell, Phillip" w:date="2024-07-02T12:25:00Z">
                  <w:rPr>
                    <w:ins w:id="3774" w:author="Mitchell, Phillip" w:date="2024-07-02T12:23:00Z"/>
                  </w:rPr>
                </w:rPrChange>
              </w:rPr>
              <w:pPrChange w:id="3775" w:author="Mitchell, Phillip" w:date="2024-07-02T12:25:00Z">
                <w:pPr>
                  <w:pStyle w:val="Table-Note"/>
                </w:pPr>
              </w:pPrChange>
            </w:pPr>
            <w:ins w:id="3776" w:author="Mitchell, Phillip" w:date="2024-07-02T12:23:00Z">
              <w:r w:rsidRPr="008817AE">
                <w:rPr>
                  <w:lang w:val="en-AU"/>
                </w:rPr>
                <w:t xml:space="preserve">30 % voltage reduction, </w:t>
              </w:r>
            </w:ins>
            <w:ins w:id="3777" w:author="Mitchell, Phillip" w:date="2024-07-02T12:25:00Z">
              <w:r>
                <w:rPr>
                  <w:lang w:val="en-AU"/>
                </w:rPr>
                <w:t>0.03 s</w:t>
              </w:r>
            </w:ins>
            <w:ins w:id="3778" w:author="Mitchell, Phillip" w:date="2024-07-02T12:23:00Z">
              <w:r w:rsidRPr="008817AE">
                <w:t xml:space="preserve">  </w:t>
              </w:r>
            </w:ins>
          </w:p>
        </w:tc>
      </w:tr>
    </w:tbl>
    <w:p w14:paraId="678AEB1A" w14:textId="77777777" w:rsidR="003B7255" w:rsidRPr="008817AE" w:rsidRDefault="003B7255" w:rsidP="003B7255">
      <w:pPr>
        <w:pStyle w:val="Heading4"/>
      </w:pPr>
      <w:r w:rsidRPr="008817AE">
        <w:t xml:space="preserve">Radiated, RF, electromagnetic </w:t>
      </w:r>
      <w:proofErr w:type="gramStart"/>
      <w:r w:rsidRPr="008817AE">
        <w:t>fields</w:t>
      </w:r>
      <w:proofErr w:type="gramEnd"/>
    </w:p>
    <w:tbl>
      <w:tblPr>
        <w:tblStyle w:val="TableGrid"/>
        <w:tblW w:w="0" w:type="auto"/>
        <w:tblLayout w:type="fixed"/>
        <w:tblLook w:val="04A0" w:firstRow="1" w:lastRow="0" w:firstColumn="1" w:lastColumn="0" w:noHBand="0" w:noVBand="1"/>
      </w:tblPr>
      <w:tblGrid>
        <w:gridCol w:w="1555"/>
        <w:gridCol w:w="8073"/>
      </w:tblGrid>
      <w:tr w:rsidR="003B7255" w:rsidRPr="008817AE" w14:paraId="518FDF87" w14:textId="77777777" w:rsidTr="00BA373C">
        <w:tc>
          <w:tcPr>
            <w:tcW w:w="1555" w:type="dxa"/>
          </w:tcPr>
          <w:p w14:paraId="576A313D" w14:textId="77777777" w:rsidR="003B7255" w:rsidRPr="008817AE" w:rsidRDefault="00DB6718" w:rsidP="004D6C94">
            <w:pPr>
              <w:pStyle w:val="TABLE-cell"/>
              <w:keepNext/>
            </w:pPr>
            <w:r w:rsidRPr="008817AE">
              <w:t>Description</w:t>
            </w:r>
            <w:r w:rsidR="003B7255" w:rsidRPr="008817AE">
              <w:t>:</w:t>
            </w:r>
          </w:p>
        </w:tc>
        <w:tc>
          <w:tcPr>
            <w:tcW w:w="8073" w:type="dxa"/>
          </w:tcPr>
          <w:p w14:paraId="1FEFE779" w14:textId="77777777" w:rsidR="003B7255" w:rsidRPr="008817AE" w:rsidRDefault="007223DE" w:rsidP="007223DE">
            <w:pPr>
              <w:pStyle w:val="TABLE-cell"/>
              <w:keepNext/>
            </w:pPr>
            <w:r w:rsidRPr="008817AE">
              <w:rPr>
                <w:lang w:val="en-AU"/>
              </w:rPr>
              <w:t>Radiated, RF, electromagnetic fields</w:t>
            </w:r>
            <w:r w:rsidRPr="008817AE">
              <w:t xml:space="preserve"> may be caused by radio transmitters and communication devices.</w:t>
            </w:r>
          </w:p>
        </w:tc>
      </w:tr>
      <w:tr w:rsidR="003B7255" w:rsidRPr="008817AE" w14:paraId="793A3474" w14:textId="77777777" w:rsidTr="00BA373C">
        <w:tc>
          <w:tcPr>
            <w:tcW w:w="1555" w:type="dxa"/>
          </w:tcPr>
          <w:p w14:paraId="177F1E54" w14:textId="77777777" w:rsidR="003B7255" w:rsidRPr="008817AE" w:rsidRDefault="003B7255" w:rsidP="004D6C94">
            <w:pPr>
              <w:pStyle w:val="TABLE-cell"/>
            </w:pPr>
            <w:r w:rsidRPr="008817AE">
              <w:t>Value range:</w:t>
            </w:r>
          </w:p>
        </w:tc>
        <w:tc>
          <w:tcPr>
            <w:tcW w:w="8073" w:type="dxa"/>
          </w:tcPr>
          <w:p w14:paraId="02BB3FA8" w14:textId="77777777" w:rsidR="003B7255" w:rsidRPr="008817AE" w:rsidRDefault="007223DE" w:rsidP="004D6C94">
            <w:pPr>
              <w:pStyle w:val="TABLE-cell"/>
              <w:tabs>
                <w:tab w:val="left" w:pos="2730"/>
              </w:tabs>
              <w:rPr>
                <w:lang w:val="en-AU"/>
              </w:rPr>
            </w:pPr>
            <w:r w:rsidRPr="008817AE">
              <w:rPr>
                <w:i/>
                <w:lang w:val="en-AU"/>
              </w:rPr>
              <w:t>f</w:t>
            </w:r>
            <w:r w:rsidRPr="008817AE">
              <w:rPr>
                <w:lang w:val="en-AU"/>
              </w:rPr>
              <w:t xml:space="preserve"> = 80 </w:t>
            </w:r>
            <w:r w:rsidR="009A0F8D" w:rsidRPr="008817AE">
              <w:rPr>
                <w:lang w:val="en-AU"/>
              </w:rPr>
              <w:t xml:space="preserve">MHz </w:t>
            </w:r>
            <w:r w:rsidRPr="008817AE">
              <w:rPr>
                <w:lang w:val="en-AU"/>
              </w:rPr>
              <w:t xml:space="preserve">to </w:t>
            </w:r>
            <w:r w:rsidR="009A0F8D" w:rsidRPr="008817AE">
              <w:rPr>
                <w:lang w:val="en-AU"/>
              </w:rPr>
              <w:t>2.0 GHz</w:t>
            </w:r>
            <w:r w:rsidRPr="008817AE">
              <w:rPr>
                <w:lang w:val="en-AU"/>
              </w:rPr>
              <w:t>, 30 V/m, amplitude modulated, without current.</w:t>
            </w:r>
          </w:p>
          <w:p w14:paraId="6485B9EA" w14:textId="77777777" w:rsidR="009A0F8D" w:rsidRPr="008817AE" w:rsidRDefault="009A0F8D" w:rsidP="009A0F8D">
            <w:pPr>
              <w:pStyle w:val="TABLE-cell"/>
              <w:tabs>
                <w:tab w:val="left" w:pos="2730"/>
              </w:tabs>
              <w:rPr>
                <w:lang w:val="en-AU"/>
              </w:rPr>
            </w:pPr>
            <w:r w:rsidRPr="008817AE">
              <w:rPr>
                <w:i/>
                <w:lang w:val="en-AU"/>
              </w:rPr>
              <w:t>f</w:t>
            </w:r>
            <w:r w:rsidRPr="008817AE">
              <w:rPr>
                <w:lang w:val="en-AU"/>
              </w:rPr>
              <w:t xml:space="preserve"> = 2.0 GHz to 6.0 GHz, 10 V/m, amplitude modulated, without current.</w:t>
            </w:r>
          </w:p>
        </w:tc>
      </w:tr>
    </w:tbl>
    <w:p w14:paraId="4E842695" w14:textId="26233E8A" w:rsidR="007223DE" w:rsidRPr="008817AE" w:rsidRDefault="007223DE" w:rsidP="007223DE">
      <w:pPr>
        <w:pStyle w:val="Heading4"/>
      </w:pPr>
      <w:r w:rsidRPr="008817AE">
        <w:t>Surges</w:t>
      </w:r>
      <w:del w:id="3779" w:author="Mitchell, Phillip" w:date="2024-07-02T11:23:00Z">
        <w:r w:rsidRPr="008817AE" w:rsidDel="005B3B53">
          <w:delText xml:space="preserve"> on AC mains power lines</w:delText>
        </w:r>
      </w:del>
    </w:p>
    <w:tbl>
      <w:tblPr>
        <w:tblStyle w:val="TableGrid"/>
        <w:tblW w:w="0" w:type="auto"/>
        <w:tblLayout w:type="fixed"/>
        <w:tblLook w:val="04A0" w:firstRow="1" w:lastRow="0" w:firstColumn="1" w:lastColumn="0" w:noHBand="0" w:noVBand="1"/>
      </w:tblPr>
      <w:tblGrid>
        <w:gridCol w:w="1555"/>
        <w:gridCol w:w="8073"/>
      </w:tblGrid>
      <w:tr w:rsidR="007223DE" w:rsidRPr="008817AE" w14:paraId="24C1F27B" w14:textId="77777777" w:rsidTr="00BA373C">
        <w:tc>
          <w:tcPr>
            <w:tcW w:w="1555" w:type="dxa"/>
          </w:tcPr>
          <w:p w14:paraId="3EC8F274" w14:textId="77777777" w:rsidR="007223DE" w:rsidRPr="008817AE" w:rsidRDefault="00DB6718" w:rsidP="004D6C94">
            <w:pPr>
              <w:pStyle w:val="TABLE-cell"/>
              <w:keepNext/>
            </w:pPr>
            <w:r w:rsidRPr="008817AE">
              <w:t>Description</w:t>
            </w:r>
            <w:r w:rsidR="007223DE" w:rsidRPr="008817AE">
              <w:t>:</w:t>
            </w:r>
          </w:p>
        </w:tc>
        <w:tc>
          <w:tcPr>
            <w:tcW w:w="8073" w:type="dxa"/>
          </w:tcPr>
          <w:p w14:paraId="3E0A1B31" w14:textId="77777777" w:rsidR="007223DE" w:rsidRPr="008817AE" w:rsidRDefault="007223DE" w:rsidP="007223DE">
            <w:pPr>
              <w:pStyle w:val="TABLE-cell"/>
              <w:keepNext/>
            </w:pPr>
            <w:r w:rsidRPr="008817AE">
              <w:rPr>
                <w:lang w:val="en-AU"/>
              </w:rPr>
              <w:t xml:space="preserve">Surges </w:t>
            </w:r>
            <w:r w:rsidRPr="008817AE">
              <w:t>may be caused by switching and lightning transients.</w:t>
            </w:r>
          </w:p>
        </w:tc>
      </w:tr>
      <w:tr w:rsidR="007223DE" w:rsidRPr="008817AE" w14:paraId="12B9CFDA" w14:textId="77777777" w:rsidTr="00BA373C">
        <w:tc>
          <w:tcPr>
            <w:tcW w:w="1555" w:type="dxa"/>
          </w:tcPr>
          <w:p w14:paraId="3F801DB1" w14:textId="77777777" w:rsidR="007223DE" w:rsidRPr="008817AE" w:rsidRDefault="007223DE" w:rsidP="004D6C94">
            <w:pPr>
              <w:pStyle w:val="TABLE-cell"/>
            </w:pPr>
            <w:r w:rsidRPr="008817AE">
              <w:t>Value range:</w:t>
            </w:r>
          </w:p>
        </w:tc>
        <w:tc>
          <w:tcPr>
            <w:tcW w:w="8073" w:type="dxa"/>
          </w:tcPr>
          <w:p w14:paraId="30FFF44E" w14:textId="6F775E33" w:rsidR="007223DE" w:rsidRDefault="007223DE" w:rsidP="007223DE">
            <w:pPr>
              <w:pStyle w:val="TABLE-cell"/>
              <w:rPr>
                <w:ins w:id="3780" w:author="Mitchell, Phillip" w:date="2024-07-10T14:55:00Z"/>
                <w:lang w:val="en-AU"/>
              </w:rPr>
            </w:pPr>
            <w:r w:rsidRPr="008817AE">
              <w:rPr>
                <w:lang w:val="en-AU"/>
              </w:rPr>
              <w:t>Voltage circuits</w:t>
            </w:r>
            <w:r w:rsidR="0069428C" w:rsidRPr="008817AE">
              <w:rPr>
                <w:lang w:val="en-AU"/>
              </w:rPr>
              <w:t xml:space="preserve"> </w:t>
            </w:r>
            <w:r w:rsidR="0069428C" w:rsidRPr="008817AE">
              <w:rPr>
                <w:vertAlign w:val="superscript"/>
                <w:lang w:val="en-AU"/>
              </w:rPr>
              <w:t>(1)</w:t>
            </w:r>
            <w:r w:rsidRPr="008817AE">
              <w:rPr>
                <w:lang w:val="en-AU"/>
              </w:rPr>
              <w:t xml:space="preserve">: 2 kV line to line, 4 kV line to </w:t>
            </w:r>
            <w:proofErr w:type="gramStart"/>
            <w:r w:rsidRPr="008817AE">
              <w:rPr>
                <w:lang w:val="en-AU"/>
              </w:rPr>
              <w:t>earth;</w:t>
            </w:r>
            <w:proofErr w:type="gramEnd"/>
          </w:p>
          <w:p w14:paraId="54A4AA38" w14:textId="5E44DDC5" w:rsidR="00253EA5" w:rsidRDefault="00253EA5" w:rsidP="00253EA5">
            <w:pPr>
              <w:pStyle w:val="TABLE-cell"/>
              <w:rPr>
                <w:ins w:id="3781" w:author="Mitchell, Phillip" w:date="2024-07-10T14:55:00Z"/>
                <w:lang w:val="en-AU"/>
              </w:rPr>
            </w:pPr>
            <w:ins w:id="3782" w:author="Mitchell, Phillip" w:date="2024-07-10T14:55:00Z">
              <w:r>
                <w:rPr>
                  <w:lang w:val="en-AU"/>
                </w:rPr>
                <w:t xml:space="preserve">Current circuits: </w:t>
              </w:r>
              <w:r w:rsidRPr="003D7659">
                <w:rPr>
                  <w:lang w:val="en-AU"/>
                </w:rPr>
                <w:t xml:space="preserve">Between the supply and the load </w:t>
              </w:r>
              <w:r>
                <w:rPr>
                  <w:lang w:val="en-AU"/>
                </w:rPr>
                <w:t>ports</w:t>
              </w:r>
              <w:r w:rsidRPr="003D7659">
                <w:rPr>
                  <w:lang w:val="en-AU"/>
                </w:rPr>
                <w:t xml:space="preserve"> of the same phase: 2 kV</w:t>
              </w:r>
            </w:ins>
          </w:p>
          <w:p w14:paraId="736A4C26" w14:textId="794CAA4B" w:rsidR="00253EA5" w:rsidRPr="008817AE" w:rsidRDefault="00253EA5" w:rsidP="007223DE">
            <w:pPr>
              <w:pStyle w:val="TABLE-cell"/>
              <w:rPr>
                <w:lang w:val="en-AU"/>
              </w:rPr>
            </w:pPr>
            <w:ins w:id="3783" w:author="Mitchell, Phillip" w:date="2024-07-10T14:55:00Z">
              <w:r>
                <w:rPr>
                  <w:lang w:val="en-AU"/>
                </w:rPr>
                <w:t>Signal lines: 0,5 kV in common mode to the PE terminal or neutral.</w:t>
              </w:r>
            </w:ins>
          </w:p>
          <w:p w14:paraId="2BC661C5" w14:textId="57C0E09C" w:rsidR="007223DE" w:rsidRPr="008817AE" w:rsidRDefault="007223DE" w:rsidP="007223DE">
            <w:pPr>
              <w:pStyle w:val="TABLE-cell"/>
              <w:tabs>
                <w:tab w:val="left" w:pos="2730"/>
              </w:tabs>
              <w:rPr>
                <w:lang w:val="en-AU"/>
              </w:rPr>
            </w:pPr>
            <w:r w:rsidRPr="008817AE">
              <w:rPr>
                <w:lang w:val="en-AU"/>
              </w:rPr>
              <w:t xml:space="preserve">Auxiliary </w:t>
            </w:r>
            <w:ins w:id="3784" w:author="Mitchell, Phillip" w:date="2024-07-10T14:55:00Z">
              <w:r w:rsidR="00253EA5">
                <w:rPr>
                  <w:lang w:val="en-AU"/>
                </w:rPr>
                <w:t xml:space="preserve">power supply </w:t>
              </w:r>
            </w:ins>
            <w:r w:rsidRPr="008817AE">
              <w:rPr>
                <w:lang w:val="en-AU"/>
              </w:rPr>
              <w:t>circuits: 1 kV line to line, 2 kV line to earth.</w:t>
            </w:r>
          </w:p>
          <w:p w14:paraId="664C287A" w14:textId="5165AF74" w:rsidR="0069428C" w:rsidRPr="008817AE" w:rsidRDefault="0069428C" w:rsidP="0069428C">
            <w:pPr>
              <w:pStyle w:val="Table-Note"/>
              <w:rPr>
                <w:lang w:val="en-AU"/>
              </w:rPr>
            </w:pPr>
            <w:r w:rsidRPr="008817AE">
              <w:rPr>
                <w:vertAlign w:val="superscript"/>
              </w:rPr>
              <w:t xml:space="preserve">(1) </w:t>
            </w:r>
            <w:r w:rsidRPr="008817AE">
              <w:t>In meters without PE terminal: 4 kV line to neutral.</w:t>
            </w:r>
          </w:p>
        </w:tc>
      </w:tr>
    </w:tbl>
    <w:p w14:paraId="5505E3C6" w14:textId="77777777" w:rsidR="007223DE" w:rsidRPr="008817AE" w:rsidRDefault="007223DE" w:rsidP="007223DE">
      <w:pPr>
        <w:pStyle w:val="Heading4"/>
      </w:pPr>
      <w:r w:rsidRPr="008817AE">
        <w:t xml:space="preserve">Damped oscillatory waves immunity </w:t>
      </w:r>
      <w:proofErr w:type="gramStart"/>
      <w:r w:rsidRPr="008817AE">
        <w:t>test</w:t>
      </w:r>
      <w:proofErr w:type="gramEnd"/>
    </w:p>
    <w:tbl>
      <w:tblPr>
        <w:tblStyle w:val="TableGrid"/>
        <w:tblW w:w="0" w:type="auto"/>
        <w:tblLayout w:type="fixed"/>
        <w:tblLook w:val="04A0" w:firstRow="1" w:lastRow="0" w:firstColumn="1" w:lastColumn="0" w:noHBand="0" w:noVBand="1"/>
      </w:tblPr>
      <w:tblGrid>
        <w:gridCol w:w="1555"/>
        <w:gridCol w:w="8073"/>
      </w:tblGrid>
      <w:tr w:rsidR="007223DE" w:rsidRPr="008817AE" w14:paraId="4FFA8E17" w14:textId="77777777" w:rsidTr="00BA373C">
        <w:tc>
          <w:tcPr>
            <w:tcW w:w="1555" w:type="dxa"/>
          </w:tcPr>
          <w:p w14:paraId="5E000EE6" w14:textId="77777777" w:rsidR="007223DE" w:rsidRPr="008817AE" w:rsidRDefault="00DB6718" w:rsidP="004D6C94">
            <w:pPr>
              <w:pStyle w:val="TABLE-cell"/>
              <w:keepNext/>
            </w:pPr>
            <w:r w:rsidRPr="008817AE">
              <w:t>Description</w:t>
            </w:r>
            <w:r w:rsidR="007223DE" w:rsidRPr="008817AE">
              <w:t>:</w:t>
            </w:r>
          </w:p>
        </w:tc>
        <w:tc>
          <w:tcPr>
            <w:tcW w:w="8073" w:type="dxa"/>
          </w:tcPr>
          <w:p w14:paraId="434883F1" w14:textId="77777777" w:rsidR="007223DE" w:rsidRPr="008817AE" w:rsidRDefault="007223DE" w:rsidP="004E17FB">
            <w:pPr>
              <w:pStyle w:val="TABLE-cell"/>
              <w:keepNext/>
            </w:pPr>
            <w:r w:rsidRPr="008817AE">
              <w:rPr>
                <w:lang w:val="en-AU"/>
              </w:rPr>
              <w:t xml:space="preserve">Damped oscillatory waves </w:t>
            </w:r>
            <w:r w:rsidR="004E17FB" w:rsidRPr="008817AE">
              <w:t xml:space="preserve">are a </w:t>
            </w:r>
            <w:proofErr w:type="gramStart"/>
            <w:r w:rsidR="004E17FB" w:rsidRPr="008817AE">
              <w:t>phenomena</w:t>
            </w:r>
            <w:proofErr w:type="gramEnd"/>
            <w:r w:rsidR="004E17FB" w:rsidRPr="008817AE">
              <w:t xml:space="preserve"> associated with some high and medium voltage substations.</w:t>
            </w:r>
          </w:p>
        </w:tc>
      </w:tr>
      <w:tr w:rsidR="007223DE" w:rsidRPr="008817AE" w14:paraId="248AE2BF" w14:textId="77777777" w:rsidTr="00BA373C">
        <w:tc>
          <w:tcPr>
            <w:tcW w:w="1555" w:type="dxa"/>
          </w:tcPr>
          <w:p w14:paraId="5A29E484" w14:textId="77777777" w:rsidR="007223DE" w:rsidRPr="008817AE" w:rsidRDefault="007223DE" w:rsidP="004D6C94">
            <w:pPr>
              <w:pStyle w:val="TABLE-cell"/>
            </w:pPr>
            <w:r w:rsidRPr="008817AE">
              <w:t>Value range:</w:t>
            </w:r>
          </w:p>
        </w:tc>
        <w:tc>
          <w:tcPr>
            <w:tcW w:w="8073" w:type="dxa"/>
          </w:tcPr>
          <w:p w14:paraId="143085D4" w14:textId="77777777" w:rsidR="007223DE" w:rsidRPr="008817AE" w:rsidRDefault="004E17FB" w:rsidP="004D6C94">
            <w:pPr>
              <w:pStyle w:val="TABLE-cell"/>
              <w:tabs>
                <w:tab w:val="left" w:pos="2730"/>
              </w:tabs>
              <w:rPr>
                <w:lang w:val="en-AU"/>
              </w:rPr>
            </w:pPr>
            <w:r w:rsidRPr="008817AE">
              <w:rPr>
                <w:lang w:val="en-AU"/>
              </w:rPr>
              <w:t>Voltage circuits: Common mode 2.5 kV, differential mode 1.0 kV.</w:t>
            </w:r>
          </w:p>
        </w:tc>
      </w:tr>
      <w:tr w:rsidR="007223DE" w:rsidRPr="008817AE" w14:paraId="4C9D2F8B" w14:textId="77777777" w:rsidTr="00BA373C">
        <w:tc>
          <w:tcPr>
            <w:tcW w:w="1555" w:type="dxa"/>
          </w:tcPr>
          <w:p w14:paraId="7F296CDC" w14:textId="3787FDED" w:rsidR="007223DE" w:rsidRPr="008817AE" w:rsidRDefault="00BA373C" w:rsidP="004D6C94">
            <w:pPr>
              <w:pStyle w:val="TABLE-cell"/>
            </w:pPr>
            <w:r w:rsidRPr="008817AE">
              <w:t>Applicability</w:t>
            </w:r>
            <w:r w:rsidR="007223DE" w:rsidRPr="008817AE">
              <w:t>:</w:t>
            </w:r>
          </w:p>
        </w:tc>
        <w:tc>
          <w:tcPr>
            <w:tcW w:w="8073" w:type="dxa"/>
          </w:tcPr>
          <w:p w14:paraId="73422BF4" w14:textId="77777777" w:rsidR="007223DE" w:rsidRPr="008817AE" w:rsidRDefault="004E17FB" w:rsidP="004D6C94">
            <w:pPr>
              <w:pStyle w:val="TABLE-cell"/>
            </w:pPr>
            <w:r w:rsidRPr="008817AE">
              <w:rPr>
                <w:lang w:val="en-AU"/>
              </w:rPr>
              <w:t>Transformer-operated meters</w:t>
            </w:r>
            <w:r w:rsidR="007223DE" w:rsidRPr="008817AE">
              <w:rPr>
                <w:lang w:val="en-AU"/>
              </w:rPr>
              <w:t>.</w:t>
            </w:r>
          </w:p>
        </w:tc>
      </w:tr>
    </w:tbl>
    <w:p w14:paraId="4535C3BC" w14:textId="77777777" w:rsidR="00E34982" w:rsidRPr="008817AE" w:rsidRDefault="00E34982" w:rsidP="00E34982">
      <w:pPr>
        <w:pStyle w:val="Heading4"/>
      </w:pPr>
      <w:r w:rsidRPr="008817AE">
        <w:t>Short-time overcurrent</w:t>
      </w:r>
    </w:p>
    <w:tbl>
      <w:tblPr>
        <w:tblStyle w:val="TableGrid"/>
        <w:tblW w:w="0" w:type="auto"/>
        <w:tblLayout w:type="fixed"/>
        <w:tblLook w:val="04A0" w:firstRow="1" w:lastRow="0" w:firstColumn="1" w:lastColumn="0" w:noHBand="0" w:noVBand="1"/>
      </w:tblPr>
      <w:tblGrid>
        <w:gridCol w:w="1555"/>
        <w:gridCol w:w="8073"/>
      </w:tblGrid>
      <w:tr w:rsidR="00E34982" w:rsidRPr="008817AE" w14:paraId="7AB138C4" w14:textId="77777777" w:rsidTr="00BA373C">
        <w:tc>
          <w:tcPr>
            <w:tcW w:w="1555" w:type="dxa"/>
          </w:tcPr>
          <w:p w14:paraId="3AA2CDC7" w14:textId="77777777" w:rsidR="00E34982" w:rsidRPr="008817AE" w:rsidRDefault="00DB6718" w:rsidP="004D6C94">
            <w:pPr>
              <w:pStyle w:val="TABLE-cell"/>
              <w:keepNext/>
            </w:pPr>
            <w:r w:rsidRPr="008817AE">
              <w:t>Description</w:t>
            </w:r>
            <w:r w:rsidR="00E34982" w:rsidRPr="008817AE">
              <w:t>:</w:t>
            </w:r>
          </w:p>
        </w:tc>
        <w:tc>
          <w:tcPr>
            <w:tcW w:w="8073" w:type="dxa"/>
          </w:tcPr>
          <w:p w14:paraId="12BD13E7" w14:textId="77777777" w:rsidR="00E34982" w:rsidRPr="008817AE" w:rsidRDefault="00E34982" w:rsidP="001A3AF4">
            <w:pPr>
              <w:pStyle w:val="TABLE-cell"/>
              <w:keepNext/>
            </w:pPr>
            <w:r w:rsidRPr="008817AE">
              <w:rPr>
                <w:lang w:val="en-AU"/>
              </w:rPr>
              <w:t>A short-time overcurrent may be caused by a short-circuit</w:t>
            </w:r>
            <w:r w:rsidR="001A3AF4" w:rsidRPr="008817AE">
              <w:rPr>
                <w:lang w:val="en-AU"/>
              </w:rPr>
              <w:t xml:space="preserve">, fault or other condition </w:t>
            </w:r>
            <w:r w:rsidRPr="008817AE">
              <w:rPr>
                <w:lang w:val="en-AU"/>
              </w:rPr>
              <w:t>on the supply network</w:t>
            </w:r>
            <w:r w:rsidRPr="008817AE">
              <w:t>.</w:t>
            </w:r>
          </w:p>
        </w:tc>
      </w:tr>
      <w:tr w:rsidR="00E34982" w:rsidRPr="008817AE" w14:paraId="7771AE87" w14:textId="77777777" w:rsidTr="00BA373C">
        <w:tc>
          <w:tcPr>
            <w:tcW w:w="1555" w:type="dxa"/>
          </w:tcPr>
          <w:p w14:paraId="7BDBABB7" w14:textId="77777777" w:rsidR="00E34982" w:rsidRPr="008817AE" w:rsidRDefault="00E34982" w:rsidP="004D6C94">
            <w:pPr>
              <w:pStyle w:val="TABLE-cell"/>
            </w:pPr>
            <w:r w:rsidRPr="008817AE">
              <w:t>Value range:</w:t>
            </w:r>
          </w:p>
        </w:tc>
        <w:tc>
          <w:tcPr>
            <w:tcW w:w="8073" w:type="dxa"/>
          </w:tcPr>
          <w:p w14:paraId="355776B4" w14:textId="56DDF096" w:rsidR="009A0F8D" w:rsidRPr="008817AE" w:rsidRDefault="001350E6" w:rsidP="00BB5662">
            <w:pPr>
              <w:pStyle w:val="TABLE-cell"/>
              <w:tabs>
                <w:tab w:val="left" w:pos="2730"/>
              </w:tabs>
              <w:rPr>
                <w:lang w:val="en-AU"/>
              </w:rPr>
            </w:pPr>
            <w:r w:rsidRPr="008817AE">
              <w:rPr>
                <w:lang w:val="en-AU"/>
              </w:rPr>
              <w:t>30</w:t>
            </w:r>
            <w:r w:rsidR="00BB5662" w:rsidRPr="008817AE">
              <w:rPr>
                <w:lang w:val="en-AU"/>
              </w:rPr>
              <w:t xml:space="preserve"> </w:t>
            </w:r>
            <w:r w:rsidR="009A0F8D" w:rsidRPr="008817AE">
              <w:rPr>
                <w:i/>
                <w:lang w:val="en-AU"/>
              </w:rPr>
              <w:t>I</w:t>
            </w:r>
            <w:r w:rsidR="009A0F8D" w:rsidRPr="008817AE">
              <w:rPr>
                <w:vertAlign w:val="subscript"/>
                <w:lang w:val="en-AU"/>
              </w:rPr>
              <w:t>max</w:t>
            </w:r>
            <w:r w:rsidRPr="008817AE">
              <w:rPr>
                <w:lang w:val="en-AU"/>
              </w:rPr>
              <w:t xml:space="preserve"> for direct-connected meters, 20 </w:t>
            </w:r>
            <w:r w:rsidR="00467F37" w:rsidRPr="008817AE">
              <w:rPr>
                <w:i/>
                <w:lang w:val="en-AU"/>
              </w:rPr>
              <w:t>I</w:t>
            </w:r>
            <w:r w:rsidR="00467F37" w:rsidRPr="008817AE">
              <w:rPr>
                <w:vertAlign w:val="subscript"/>
                <w:lang w:val="en-AU"/>
              </w:rPr>
              <w:t>max</w:t>
            </w:r>
            <w:r w:rsidRPr="008817AE">
              <w:rPr>
                <w:lang w:val="en-AU"/>
              </w:rPr>
              <w:t xml:space="preserve"> for transformer-operated meters.</w:t>
            </w:r>
          </w:p>
        </w:tc>
      </w:tr>
    </w:tbl>
    <w:p w14:paraId="1D434784" w14:textId="77777777" w:rsidR="001A3AF4" w:rsidRPr="008817AE" w:rsidRDefault="001A3AF4" w:rsidP="001A3AF4">
      <w:pPr>
        <w:pStyle w:val="Heading4"/>
      </w:pPr>
      <w:r w:rsidRPr="008817AE">
        <w:t>Impulse voltage</w:t>
      </w:r>
    </w:p>
    <w:tbl>
      <w:tblPr>
        <w:tblStyle w:val="TableGrid"/>
        <w:tblW w:w="0" w:type="auto"/>
        <w:tblLayout w:type="fixed"/>
        <w:tblLook w:val="04A0" w:firstRow="1" w:lastRow="0" w:firstColumn="1" w:lastColumn="0" w:noHBand="0" w:noVBand="1"/>
      </w:tblPr>
      <w:tblGrid>
        <w:gridCol w:w="1555"/>
        <w:gridCol w:w="8073"/>
      </w:tblGrid>
      <w:tr w:rsidR="001A3AF4" w:rsidRPr="008817AE" w14:paraId="55A5C13B" w14:textId="77777777" w:rsidTr="00BA373C">
        <w:tc>
          <w:tcPr>
            <w:tcW w:w="1555" w:type="dxa"/>
          </w:tcPr>
          <w:p w14:paraId="391B5424" w14:textId="77777777" w:rsidR="001A3AF4" w:rsidRPr="008817AE" w:rsidRDefault="009A5F80" w:rsidP="004D6C94">
            <w:pPr>
              <w:pStyle w:val="TABLE-cell"/>
              <w:keepNext/>
            </w:pPr>
            <w:r w:rsidRPr="008817AE">
              <w:t>Description</w:t>
            </w:r>
            <w:r w:rsidR="001A3AF4" w:rsidRPr="008817AE">
              <w:t>:</w:t>
            </w:r>
          </w:p>
        </w:tc>
        <w:tc>
          <w:tcPr>
            <w:tcW w:w="8073" w:type="dxa"/>
          </w:tcPr>
          <w:p w14:paraId="6877C3F7" w14:textId="77777777" w:rsidR="001A3AF4" w:rsidRPr="008817AE" w:rsidRDefault="001A3AF4" w:rsidP="000F416E">
            <w:pPr>
              <w:pStyle w:val="TABLE-cell"/>
              <w:keepNext/>
            </w:pPr>
            <w:r w:rsidRPr="008817AE">
              <w:rPr>
                <w:lang w:val="en-AU"/>
              </w:rPr>
              <w:t>Impulse voltages may be caused by lightning strikes</w:t>
            </w:r>
            <w:r w:rsidRPr="008817AE">
              <w:t>.</w:t>
            </w:r>
          </w:p>
        </w:tc>
      </w:tr>
      <w:tr w:rsidR="001A3AF4" w:rsidRPr="008817AE" w14:paraId="5132C4B8" w14:textId="77777777" w:rsidTr="00BA373C">
        <w:tc>
          <w:tcPr>
            <w:tcW w:w="1555" w:type="dxa"/>
          </w:tcPr>
          <w:p w14:paraId="52F2E0DB" w14:textId="77777777" w:rsidR="001A3AF4" w:rsidRPr="008817AE" w:rsidRDefault="001A3AF4" w:rsidP="004D6C94">
            <w:pPr>
              <w:pStyle w:val="TABLE-cell"/>
            </w:pPr>
            <w:r w:rsidRPr="008817AE">
              <w:t>Value range:</w:t>
            </w:r>
          </w:p>
        </w:tc>
        <w:tc>
          <w:tcPr>
            <w:tcW w:w="8073" w:type="dxa"/>
          </w:tcPr>
          <w:p w14:paraId="670F67DE" w14:textId="0302A07B" w:rsidR="004D09DF" w:rsidRPr="008817AE" w:rsidRDefault="004D09DF" w:rsidP="004D09DF">
            <w:pPr>
              <w:pStyle w:val="TABLE-cell"/>
              <w:rPr>
                <w:lang w:val="en-AU"/>
              </w:rPr>
            </w:pPr>
            <w:r w:rsidRPr="008817AE">
              <w:rPr>
                <w:lang w:val="en-AU"/>
              </w:rPr>
              <w:t>1.5 kV (</w:t>
            </w:r>
            <w:r w:rsidRPr="008817AE">
              <w:rPr>
                <w:rFonts w:cs="Times New Roman"/>
                <w:lang w:val="en-AU"/>
              </w:rPr>
              <w:t>≤</w:t>
            </w:r>
            <w:r w:rsidRPr="008817AE">
              <w:rPr>
                <w:lang w:val="en-AU"/>
              </w:rPr>
              <w:t xml:space="preserve"> 100 V); 2.5 kV (</w:t>
            </w:r>
            <w:r w:rsidRPr="008817AE">
              <w:rPr>
                <w:rFonts w:cs="Times New Roman"/>
                <w:lang w:val="en-AU"/>
              </w:rPr>
              <w:t>≤</w:t>
            </w:r>
            <w:r w:rsidRPr="008817AE">
              <w:rPr>
                <w:lang w:val="en-AU"/>
              </w:rPr>
              <w:t xml:space="preserve"> 150 V); 4 kV (</w:t>
            </w:r>
            <w:r w:rsidRPr="008817AE">
              <w:rPr>
                <w:rFonts w:cs="Times New Roman"/>
                <w:lang w:val="en-AU"/>
              </w:rPr>
              <w:t>≤</w:t>
            </w:r>
            <w:r w:rsidRPr="008817AE">
              <w:rPr>
                <w:lang w:val="en-AU"/>
              </w:rPr>
              <w:t xml:space="preserve"> 300 V); 6 kV (</w:t>
            </w:r>
            <w:r w:rsidRPr="008817AE">
              <w:rPr>
                <w:rFonts w:cs="Times New Roman"/>
                <w:lang w:val="en-AU"/>
              </w:rPr>
              <w:t>≤</w:t>
            </w:r>
            <w:r w:rsidRPr="008817AE">
              <w:rPr>
                <w:lang w:val="en-AU"/>
              </w:rPr>
              <w:t xml:space="preserve"> 600 V).</w:t>
            </w:r>
          </w:p>
          <w:p w14:paraId="737A861A" w14:textId="1E7A4C57" w:rsidR="001C6372" w:rsidRPr="008817AE" w:rsidRDefault="004D09DF" w:rsidP="001F73F4">
            <w:pPr>
              <w:pStyle w:val="TABLE-cell"/>
              <w:rPr>
                <w:lang w:val="en-AU"/>
              </w:rPr>
            </w:pPr>
            <w:r w:rsidRPr="008817AE">
              <w:rPr>
                <w:lang w:val="en-AU"/>
              </w:rPr>
              <w:t>Alternatively, national authorities may specify higher values up to:</w:t>
            </w:r>
          </w:p>
          <w:p w14:paraId="4AA90507" w14:textId="34FA8560" w:rsidR="00B33E4E" w:rsidRPr="008817AE" w:rsidRDefault="001A3AF4" w:rsidP="00B33E4E">
            <w:pPr>
              <w:pStyle w:val="TABLE-cell"/>
              <w:rPr>
                <w:lang w:val="en-AU"/>
              </w:rPr>
            </w:pPr>
            <w:r w:rsidRPr="008817AE">
              <w:rPr>
                <w:lang w:val="en-AU"/>
              </w:rPr>
              <w:t>3 kV (</w:t>
            </w:r>
            <w:r w:rsidRPr="008817AE">
              <w:rPr>
                <w:rFonts w:cs="Times New Roman"/>
                <w:lang w:val="en-AU"/>
              </w:rPr>
              <w:t>≤</w:t>
            </w:r>
            <w:r w:rsidRPr="008817AE">
              <w:rPr>
                <w:lang w:val="en-AU"/>
              </w:rPr>
              <w:t xml:space="preserve"> 100 V);</w:t>
            </w:r>
            <w:r w:rsidR="009A5F80" w:rsidRPr="008817AE">
              <w:rPr>
                <w:lang w:val="en-AU"/>
              </w:rPr>
              <w:t xml:space="preserve"> </w:t>
            </w:r>
            <w:r w:rsidRPr="008817AE">
              <w:rPr>
                <w:lang w:val="en-AU"/>
              </w:rPr>
              <w:t>6 kV (</w:t>
            </w:r>
            <w:r w:rsidRPr="008817AE">
              <w:rPr>
                <w:rFonts w:cs="Times New Roman"/>
                <w:lang w:val="en-AU"/>
              </w:rPr>
              <w:t>≤</w:t>
            </w:r>
            <w:r w:rsidRPr="008817AE">
              <w:rPr>
                <w:lang w:val="en-AU"/>
              </w:rPr>
              <w:t xml:space="preserve"> 150 V);</w:t>
            </w:r>
            <w:r w:rsidR="009A5F80" w:rsidRPr="008817AE">
              <w:rPr>
                <w:lang w:val="en-AU"/>
              </w:rPr>
              <w:t xml:space="preserve"> </w:t>
            </w:r>
            <w:r w:rsidRPr="008817AE">
              <w:rPr>
                <w:lang w:val="en-AU"/>
              </w:rPr>
              <w:t>10 kV (</w:t>
            </w:r>
            <w:r w:rsidRPr="008817AE">
              <w:rPr>
                <w:rFonts w:cs="Times New Roman"/>
                <w:lang w:val="en-AU"/>
              </w:rPr>
              <w:t>≤</w:t>
            </w:r>
            <w:r w:rsidRPr="008817AE">
              <w:rPr>
                <w:lang w:val="en-AU"/>
              </w:rPr>
              <w:t xml:space="preserve"> 300 V);</w:t>
            </w:r>
            <w:r w:rsidR="009A5F80" w:rsidRPr="008817AE">
              <w:rPr>
                <w:lang w:val="en-AU"/>
              </w:rPr>
              <w:t xml:space="preserve"> </w:t>
            </w:r>
            <w:r w:rsidRPr="008817AE">
              <w:rPr>
                <w:lang w:val="en-AU"/>
              </w:rPr>
              <w:t>12 kV (</w:t>
            </w:r>
            <w:r w:rsidRPr="008817AE">
              <w:rPr>
                <w:rFonts w:cs="Times New Roman"/>
                <w:lang w:val="en-AU"/>
              </w:rPr>
              <w:t>≤</w:t>
            </w:r>
            <w:r w:rsidRPr="008817AE">
              <w:rPr>
                <w:lang w:val="en-AU"/>
              </w:rPr>
              <w:t xml:space="preserve"> 600 V).</w:t>
            </w:r>
          </w:p>
        </w:tc>
      </w:tr>
    </w:tbl>
    <w:p w14:paraId="3B9A338A" w14:textId="77777777" w:rsidR="001A3AF4" w:rsidRPr="008817AE" w:rsidRDefault="001A3AF4" w:rsidP="001A3AF4">
      <w:pPr>
        <w:pStyle w:val="Heading4"/>
      </w:pPr>
      <w:r w:rsidRPr="008817AE">
        <w:t>Earth fault</w:t>
      </w:r>
    </w:p>
    <w:tbl>
      <w:tblPr>
        <w:tblStyle w:val="TableGrid"/>
        <w:tblW w:w="0" w:type="auto"/>
        <w:tblLayout w:type="fixed"/>
        <w:tblLook w:val="04A0" w:firstRow="1" w:lastRow="0" w:firstColumn="1" w:lastColumn="0" w:noHBand="0" w:noVBand="1"/>
      </w:tblPr>
      <w:tblGrid>
        <w:gridCol w:w="1555"/>
        <w:gridCol w:w="8073"/>
      </w:tblGrid>
      <w:tr w:rsidR="001A3AF4" w:rsidRPr="008817AE" w14:paraId="442F532A" w14:textId="77777777" w:rsidTr="00BA373C">
        <w:tc>
          <w:tcPr>
            <w:tcW w:w="1555" w:type="dxa"/>
          </w:tcPr>
          <w:p w14:paraId="25B7F7D2" w14:textId="77777777" w:rsidR="001A3AF4" w:rsidRPr="008817AE" w:rsidRDefault="009A5F80" w:rsidP="004D6C94">
            <w:pPr>
              <w:pStyle w:val="TABLE-cell"/>
              <w:keepNext/>
            </w:pPr>
            <w:r w:rsidRPr="008817AE">
              <w:t>Description</w:t>
            </w:r>
            <w:r w:rsidR="001A3AF4" w:rsidRPr="008817AE">
              <w:t>:</w:t>
            </w:r>
          </w:p>
        </w:tc>
        <w:tc>
          <w:tcPr>
            <w:tcW w:w="8073" w:type="dxa"/>
          </w:tcPr>
          <w:p w14:paraId="1DAB0018" w14:textId="77777777" w:rsidR="00444F22" w:rsidRPr="008817AE" w:rsidRDefault="001A3AF4">
            <w:pPr>
              <w:pStyle w:val="TABLE-cell"/>
              <w:keepNext/>
            </w:pPr>
            <w:r w:rsidRPr="008817AE">
              <w:rPr>
                <w:lang w:val="en-AU"/>
              </w:rPr>
              <w:t xml:space="preserve">An earth fault </w:t>
            </w:r>
            <w:r w:rsidR="009A5F80" w:rsidRPr="008817AE">
              <w:rPr>
                <w:lang w:val="en-AU"/>
              </w:rPr>
              <w:t>is the unintended connection of circuits to earth (ground).</w:t>
            </w:r>
          </w:p>
        </w:tc>
      </w:tr>
      <w:tr w:rsidR="001A3AF4" w:rsidRPr="008817AE" w14:paraId="768FEB6E" w14:textId="77777777" w:rsidTr="00BA373C">
        <w:tc>
          <w:tcPr>
            <w:tcW w:w="1555" w:type="dxa"/>
          </w:tcPr>
          <w:p w14:paraId="66963FCE" w14:textId="77777777" w:rsidR="001A3AF4" w:rsidRPr="008817AE" w:rsidRDefault="001A3AF4" w:rsidP="004D6C94">
            <w:pPr>
              <w:pStyle w:val="TABLE-cell"/>
            </w:pPr>
            <w:r w:rsidRPr="008817AE">
              <w:t>Value range:</w:t>
            </w:r>
          </w:p>
        </w:tc>
        <w:tc>
          <w:tcPr>
            <w:tcW w:w="8073" w:type="dxa"/>
          </w:tcPr>
          <w:p w14:paraId="2D1AC1F7" w14:textId="77777777" w:rsidR="001A3AF4" w:rsidRPr="008817AE" w:rsidRDefault="00444F22" w:rsidP="004D6C94">
            <w:pPr>
              <w:pStyle w:val="TABLE-cell"/>
              <w:tabs>
                <w:tab w:val="left" w:pos="2730"/>
              </w:tabs>
              <w:rPr>
                <w:lang w:val="en-AU"/>
              </w:rPr>
            </w:pPr>
            <w:r w:rsidRPr="008817AE">
              <w:rPr>
                <w:lang w:val="en-AU"/>
              </w:rPr>
              <w:t>Earth fault in one phase.</w:t>
            </w:r>
          </w:p>
        </w:tc>
      </w:tr>
      <w:tr w:rsidR="001A3AF4" w:rsidRPr="008817AE" w14:paraId="66DDE77E" w14:textId="77777777" w:rsidTr="00BA373C">
        <w:tc>
          <w:tcPr>
            <w:tcW w:w="1555" w:type="dxa"/>
          </w:tcPr>
          <w:p w14:paraId="0A47DED7" w14:textId="1CF601AA" w:rsidR="001A3AF4" w:rsidRPr="008817AE" w:rsidRDefault="00BA373C" w:rsidP="004D6C94">
            <w:pPr>
              <w:pStyle w:val="TABLE-cell"/>
            </w:pPr>
            <w:r w:rsidRPr="008817AE">
              <w:lastRenderedPageBreak/>
              <w:t>Applicability</w:t>
            </w:r>
            <w:r w:rsidR="001A3AF4" w:rsidRPr="008817AE">
              <w:t>:</w:t>
            </w:r>
          </w:p>
        </w:tc>
        <w:tc>
          <w:tcPr>
            <w:tcW w:w="8073" w:type="dxa"/>
          </w:tcPr>
          <w:p w14:paraId="023C8599" w14:textId="77777777" w:rsidR="001A3AF4" w:rsidRPr="008817AE" w:rsidRDefault="00444F22" w:rsidP="004D6C94">
            <w:pPr>
              <w:pStyle w:val="TABLE-cell"/>
            </w:pPr>
            <w:r w:rsidRPr="008817AE">
              <w:rPr>
                <w:lang w:val="en-AU"/>
              </w:rPr>
              <w:t>This test only applies to three-phase four-wire transformer-operated meters connected to distribution networks which are equipped with earth fault neutralizers or in which the star point is isolated.</w:t>
            </w:r>
          </w:p>
        </w:tc>
      </w:tr>
    </w:tbl>
    <w:p w14:paraId="6A06AD5B" w14:textId="2D3A9ADF" w:rsidR="00444F22" w:rsidRPr="008817AE" w:rsidRDefault="00444F22" w:rsidP="00444F22">
      <w:pPr>
        <w:pStyle w:val="Heading4"/>
      </w:pPr>
      <w:r w:rsidRPr="008817AE">
        <w:t xml:space="preserve">Operation of </w:t>
      </w:r>
      <w:r w:rsidR="007F233B" w:rsidRPr="008817AE">
        <w:t>auxiliary</w:t>
      </w:r>
      <w:r w:rsidRPr="008817AE">
        <w:t xml:space="preserve"> devices</w:t>
      </w:r>
    </w:p>
    <w:tbl>
      <w:tblPr>
        <w:tblStyle w:val="TableGrid"/>
        <w:tblW w:w="0" w:type="auto"/>
        <w:tblLayout w:type="fixed"/>
        <w:tblLook w:val="04A0" w:firstRow="1" w:lastRow="0" w:firstColumn="1" w:lastColumn="0" w:noHBand="0" w:noVBand="1"/>
      </w:tblPr>
      <w:tblGrid>
        <w:gridCol w:w="1555"/>
        <w:gridCol w:w="8073"/>
      </w:tblGrid>
      <w:tr w:rsidR="00444F22" w:rsidRPr="008817AE" w14:paraId="3125535A" w14:textId="77777777" w:rsidTr="00BA373C">
        <w:tc>
          <w:tcPr>
            <w:tcW w:w="1555" w:type="dxa"/>
          </w:tcPr>
          <w:p w14:paraId="1D357213" w14:textId="77777777" w:rsidR="00444F22" w:rsidRPr="008817AE" w:rsidRDefault="009A5F80" w:rsidP="004D6C94">
            <w:pPr>
              <w:pStyle w:val="TABLE-cell"/>
              <w:keepNext/>
            </w:pPr>
            <w:r w:rsidRPr="008817AE">
              <w:t>Description</w:t>
            </w:r>
            <w:r w:rsidR="00444F22" w:rsidRPr="008817AE">
              <w:t>:</w:t>
            </w:r>
          </w:p>
        </w:tc>
        <w:tc>
          <w:tcPr>
            <w:tcW w:w="8073" w:type="dxa"/>
          </w:tcPr>
          <w:p w14:paraId="2665F99A" w14:textId="3C54288A" w:rsidR="00444F22" w:rsidRPr="008817AE" w:rsidRDefault="00444F22">
            <w:pPr>
              <w:pStyle w:val="TABLE-cell"/>
              <w:keepNext/>
            </w:pPr>
            <w:r w:rsidRPr="008817AE">
              <w:rPr>
                <w:lang w:val="en-AU"/>
              </w:rPr>
              <w:t xml:space="preserve">The operation of </w:t>
            </w:r>
            <w:r w:rsidR="007F233B" w:rsidRPr="008817AE">
              <w:rPr>
                <w:lang w:val="en-AU"/>
              </w:rPr>
              <w:t>auxiliary</w:t>
            </w:r>
            <w:r w:rsidRPr="008817AE">
              <w:rPr>
                <w:lang w:val="en-AU"/>
              </w:rPr>
              <w:t xml:space="preserve"> devices</w:t>
            </w:r>
            <w:r w:rsidR="009A5F80" w:rsidRPr="008817AE">
              <w:t>.</w:t>
            </w:r>
          </w:p>
        </w:tc>
      </w:tr>
      <w:tr w:rsidR="00444F22" w:rsidRPr="008817AE" w14:paraId="3157A7D5" w14:textId="77777777" w:rsidTr="00BA373C">
        <w:tc>
          <w:tcPr>
            <w:tcW w:w="1555" w:type="dxa"/>
          </w:tcPr>
          <w:p w14:paraId="7FFB6554" w14:textId="77777777" w:rsidR="00444F22" w:rsidRPr="008817AE" w:rsidRDefault="00444F22" w:rsidP="004D6C94">
            <w:pPr>
              <w:pStyle w:val="TABLE-cell"/>
            </w:pPr>
            <w:r w:rsidRPr="008817AE">
              <w:t>Value range:</w:t>
            </w:r>
          </w:p>
        </w:tc>
        <w:tc>
          <w:tcPr>
            <w:tcW w:w="8073" w:type="dxa"/>
          </w:tcPr>
          <w:p w14:paraId="6A6B4C36" w14:textId="03A41393" w:rsidR="00444F22" w:rsidRPr="008817AE" w:rsidRDefault="007F233B" w:rsidP="004D6C94">
            <w:pPr>
              <w:pStyle w:val="TABLE-cell"/>
              <w:tabs>
                <w:tab w:val="left" w:pos="2730"/>
              </w:tabs>
              <w:rPr>
                <w:lang w:val="en-AU"/>
              </w:rPr>
            </w:pPr>
            <w:r w:rsidRPr="008817AE">
              <w:rPr>
                <w:lang w:val="en-AU"/>
              </w:rPr>
              <w:t>Auxiliary</w:t>
            </w:r>
            <w:r w:rsidR="00444F22" w:rsidRPr="008817AE">
              <w:rPr>
                <w:lang w:val="en-AU"/>
              </w:rPr>
              <w:t xml:space="preserve"> devices operated with </w:t>
            </w:r>
            <w:r w:rsidR="00444F22" w:rsidRPr="008817AE">
              <w:rPr>
                <w:i/>
                <w:lang w:val="en-AU"/>
              </w:rPr>
              <w:t xml:space="preserve">I = </w:t>
            </w:r>
            <w:proofErr w:type="spellStart"/>
            <w:r w:rsidR="00444F22" w:rsidRPr="008817AE">
              <w:rPr>
                <w:i/>
                <w:lang w:val="en-AU"/>
              </w:rPr>
              <w:t>I</w:t>
            </w:r>
            <w:r w:rsidR="00444F22" w:rsidRPr="008817AE">
              <w:rPr>
                <w:vertAlign w:val="subscript"/>
                <w:lang w:val="en-AU"/>
              </w:rPr>
              <w:t>min</w:t>
            </w:r>
            <w:proofErr w:type="spellEnd"/>
            <w:r w:rsidR="00444F22" w:rsidRPr="008817AE">
              <w:rPr>
                <w:lang w:val="en-AU"/>
              </w:rPr>
              <w:t xml:space="preserve"> and </w:t>
            </w:r>
            <w:r w:rsidR="00444F22" w:rsidRPr="008817AE">
              <w:rPr>
                <w:i/>
                <w:lang w:val="en-AU"/>
              </w:rPr>
              <w:t>I</w:t>
            </w:r>
            <w:r w:rsidR="00444F22" w:rsidRPr="008817AE">
              <w:rPr>
                <w:vertAlign w:val="subscript"/>
                <w:lang w:val="en-AU"/>
              </w:rPr>
              <w:t>max</w:t>
            </w:r>
          </w:p>
        </w:tc>
      </w:tr>
      <w:tr w:rsidR="00444F22" w:rsidRPr="008817AE" w14:paraId="4FC3AE42" w14:textId="77777777" w:rsidTr="00BA373C">
        <w:tc>
          <w:tcPr>
            <w:tcW w:w="1555" w:type="dxa"/>
          </w:tcPr>
          <w:p w14:paraId="0ACE65A8" w14:textId="421ABCB4" w:rsidR="00444F22" w:rsidRPr="008817AE" w:rsidRDefault="00BA373C" w:rsidP="004D6C94">
            <w:pPr>
              <w:pStyle w:val="TABLE-cell"/>
            </w:pPr>
            <w:r w:rsidRPr="008817AE">
              <w:t>Applicability</w:t>
            </w:r>
            <w:r w:rsidR="00444F22" w:rsidRPr="008817AE">
              <w:t>:</w:t>
            </w:r>
          </w:p>
        </w:tc>
        <w:tc>
          <w:tcPr>
            <w:tcW w:w="8073" w:type="dxa"/>
          </w:tcPr>
          <w:p w14:paraId="2B1E9841" w14:textId="488F8EEC" w:rsidR="00444F22" w:rsidRPr="008817AE" w:rsidRDefault="00444F22" w:rsidP="004D6C94">
            <w:pPr>
              <w:pStyle w:val="TABLE-cell"/>
            </w:pPr>
            <w:r w:rsidRPr="008817AE">
              <w:rPr>
                <w:lang w:val="en-AU"/>
              </w:rPr>
              <w:t xml:space="preserve">All meters with </w:t>
            </w:r>
            <w:r w:rsidR="007F233B" w:rsidRPr="008817AE">
              <w:rPr>
                <w:lang w:val="en-AU"/>
              </w:rPr>
              <w:t>auxiliary</w:t>
            </w:r>
            <w:r w:rsidRPr="008817AE">
              <w:rPr>
                <w:lang w:val="en-AU"/>
              </w:rPr>
              <w:t xml:space="preserve"> devices.</w:t>
            </w:r>
          </w:p>
        </w:tc>
      </w:tr>
    </w:tbl>
    <w:p w14:paraId="2101001B" w14:textId="77777777" w:rsidR="00444F22" w:rsidRPr="008817AE" w:rsidRDefault="00444F22" w:rsidP="00444F22">
      <w:pPr>
        <w:pStyle w:val="Heading4"/>
      </w:pPr>
      <w:r w:rsidRPr="008817AE">
        <w:t>Vibration</w:t>
      </w:r>
    </w:p>
    <w:tbl>
      <w:tblPr>
        <w:tblStyle w:val="TableGrid"/>
        <w:tblW w:w="0" w:type="auto"/>
        <w:tblLayout w:type="fixed"/>
        <w:tblLook w:val="04A0" w:firstRow="1" w:lastRow="0" w:firstColumn="1" w:lastColumn="0" w:noHBand="0" w:noVBand="1"/>
      </w:tblPr>
      <w:tblGrid>
        <w:gridCol w:w="1555"/>
        <w:gridCol w:w="8073"/>
      </w:tblGrid>
      <w:tr w:rsidR="00444F22" w:rsidRPr="008817AE" w14:paraId="17D3A7F0" w14:textId="77777777" w:rsidTr="00BA373C">
        <w:tc>
          <w:tcPr>
            <w:tcW w:w="1555" w:type="dxa"/>
          </w:tcPr>
          <w:p w14:paraId="3E6DD563" w14:textId="77777777" w:rsidR="00444F22" w:rsidRPr="008817AE" w:rsidRDefault="009A5F80" w:rsidP="004D6C94">
            <w:pPr>
              <w:pStyle w:val="TABLE-cell"/>
              <w:keepNext/>
            </w:pPr>
            <w:r w:rsidRPr="008817AE">
              <w:t>Description</w:t>
            </w:r>
            <w:r w:rsidR="00444F22" w:rsidRPr="008817AE">
              <w:t>:</w:t>
            </w:r>
          </w:p>
        </w:tc>
        <w:tc>
          <w:tcPr>
            <w:tcW w:w="8073" w:type="dxa"/>
          </w:tcPr>
          <w:p w14:paraId="16A01F0B" w14:textId="77777777" w:rsidR="00673E5D" w:rsidRPr="008817AE" w:rsidRDefault="00444F22">
            <w:pPr>
              <w:pStyle w:val="TABLE-cell"/>
              <w:keepNext/>
            </w:pPr>
            <w:r w:rsidRPr="008817AE">
              <w:rPr>
                <w:lang w:val="en-AU"/>
              </w:rPr>
              <w:t xml:space="preserve">Vibration </w:t>
            </w:r>
            <w:r w:rsidR="009A5F80" w:rsidRPr="008817AE">
              <w:rPr>
                <w:lang w:val="en-AU"/>
              </w:rPr>
              <w:t>may occur during transportation of the meter.</w:t>
            </w:r>
          </w:p>
        </w:tc>
      </w:tr>
      <w:tr w:rsidR="00444F22" w:rsidRPr="008817AE" w14:paraId="3BE4C0FD" w14:textId="77777777" w:rsidTr="00BA373C">
        <w:tc>
          <w:tcPr>
            <w:tcW w:w="1555" w:type="dxa"/>
          </w:tcPr>
          <w:p w14:paraId="2DDE6BD8" w14:textId="77777777" w:rsidR="00444F22" w:rsidRPr="008817AE" w:rsidRDefault="00444F22" w:rsidP="004D6C94">
            <w:pPr>
              <w:pStyle w:val="TABLE-cell"/>
            </w:pPr>
            <w:r w:rsidRPr="008817AE">
              <w:t>Value range:</w:t>
            </w:r>
          </w:p>
        </w:tc>
        <w:tc>
          <w:tcPr>
            <w:tcW w:w="8073" w:type="dxa"/>
          </w:tcPr>
          <w:p w14:paraId="48DC0626" w14:textId="77777777" w:rsidR="00444F22" w:rsidRPr="008817AE" w:rsidRDefault="00444F22" w:rsidP="004D6C94">
            <w:pPr>
              <w:pStyle w:val="TABLE-cell"/>
              <w:tabs>
                <w:tab w:val="left" w:pos="2730"/>
              </w:tabs>
              <w:rPr>
                <w:lang w:val="en-AU"/>
              </w:rPr>
            </w:pPr>
            <w:r w:rsidRPr="008817AE">
              <w:rPr>
                <w:lang w:val="en-AU"/>
              </w:rPr>
              <w:t>Vibration in three mutually perpendicular axes</w:t>
            </w:r>
          </w:p>
        </w:tc>
      </w:tr>
    </w:tbl>
    <w:p w14:paraId="1573B392" w14:textId="77777777" w:rsidR="00444F22" w:rsidRPr="008817AE" w:rsidRDefault="00444F22" w:rsidP="00444F22">
      <w:pPr>
        <w:pStyle w:val="Heading4"/>
      </w:pPr>
      <w:r w:rsidRPr="008817AE">
        <w:t>Shock</w:t>
      </w:r>
    </w:p>
    <w:tbl>
      <w:tblPr>
        <w:tblStyle w:val="TableGrid"/>
        <w:tblW w:w="0" w:type="auto"/>
        <w:tblLayout w:type="fixed"/>
        <w:tblLook w:val="04A0" w:firstRow="1" w:lastRow="0" w:firstColumn="1" w:lastColumn="0" w:noHBand="0" w:noVBand="1"/>
      </w:tblPr>
      <w:tblGrid>
        <w:gridCol w:w="1555"/>
        <w:gridCol w:w="8073"/>
      </w:tblGrid>
      <w:tr w:rsidR="00444F22" w:rsidRPr="008817AE" w14:paraId="547D8567" w14:textId="77777777" w:rsidTr="00BA373C">
        <w:tc>
          <w:tcPr>
            <w:tcW w:w="1555" w:type="dxa"/>
          </w:tcPr>
          <w:p w14:paraId="12BC9B98" w14:textId="77777777" w:rsidR="00444F22" w:rsidRPr="008817AE" w:rsidRDefault="009A5F80" w:rsidP="004D6C94">
            <w:pPr>
              <w:pStyle w:val="TABLE-cell"/>
              <w:keepNext/>
            </w:pPr>
            <w:r w:rsidRPr="008817AE">
              <w:t>Description</w:t>
            </w:r>
            <w:r w:rsidR="00444F22" w:rsidRPr="008817AE">
              <w:t>:</w:t>
            </w:r>
          </w:p>
        </w:tc>
        <w:tc>
          <w:tcPr>
            <w:tcW w:w="8073" w:type="dxa"/>
          </w:tcPr>
          <w:p w14:paraId="68A9C87E" w14:textId="77777777" w:rsidR="002319B3" w:rsidRPr="008817AE" w:rsidRDefault="002319B3" w:rsidP="002319B3">
            <w:pPr>
              <w:pStyle w:val="TABLE-cell"/>
              <w:keepNext/>
            </w:pPr>
            <w:r w:rsidRPr="008817AE">
              <w:t>Shocks may be caused by dropping the meter during transportation or other similar events.</w:t>
            </w:r>
          </w:p>
        </w:tc>
      </w:tr>
      <w:tr w:rsidR="00444F22" w:rsidRPr="008817AE" w14:paraId="384B211D" w14:textId="77777777" w:rsidTr="00BA373C">
        <w:tc>
          <w:tcPr>
            <w:tcW w:w="1555" w:type="dxa"/>
          </w:tcPr>
          <w:p w14:paraId="6E73B561" w14:textId="77777777" w:rsidR="00444F22" w:rsidRPr="008817AE" w:rsidRDefault="00444F22" w:rsidP="004D6C94">
            <w:pPr>
              <w:pStyle w:val="TABLE-cell"/>
            </w:pPr>
            <w:r w:rsidRPr="008817AE">
              <w:t>Value range:</w:t>
            </w:r>
          </w:p>
        </w:tc>
        <w:tc>
          <w:tcPr>
            <w:tcW w:w="8073" w:type="dxa"/>
          </w:tcPr>
          <w:p w14:paraId="680238D5" w14:textId="77777777" w:rsidR="00444F22" w:rsidRPr="008817AE" w:rsidRDefault="00673E5D" w:rsidP="004D6C94">
            <w:pPr>
              <w:pStyle w:val="TABLE-cell"/>
              <w:tabs>
                <w:tab w:val="left" w:pos="2730"/>
              </w:tabs>
              <w:rPr>
                <w:lang w:val="en-AU"/>
              </w:rPr>
            </w:pPr>
            <w:r w:rsidRPr="008817AE">
              <w:rPr>
                <w:lang w:val="en-AU"/>
              </w:rPr>
              <w:t>Pulse shape: Half-sine, Peak acceleration: 300 ms</w:t>
            </w:r>
            <w:r w:rsidRPr="008817AE">
              <w:rPr>
                <w:vertAlign w:val="superscript"/>
                <w:lang w:val="en-AU"/>
              </w:rPr>
              <w:t>-2</w:t>
            </w:r>
            <w:r w:rsidRPr="008817AE">
              <w:rPr>
                <w:lang w:val="en-AU"/>
              </w:rPr>
              <w:t xml:space="preserve">, Pulse duration: 18 </w:t>
            </w:r>
            <w:proofErr w:type="spellStart"/>
            <w:r w:rsidRPr="008817AE">
              <w:rPr>
                <w:lang w:val="en-AU"/>
              </w:rPr>
              <w:t>ms</w:t>
            </w:r>
            <w:proofErr w:type="spellEnd"/>
          </w:p>
        </w:tc>
      </w:tr>
    </w:tbl>
    <w:p w14:paraId="2A14709B" w14:textId="77777777" w:rsidR="00673E5D" w:rsidRPr="008817AE" w:rsidRDefault="00673E5D" w:rsidP="00673E5D">
      <w:pPr>
        <w:pStyle w:val="Heading4"/>
      </w:pPr>
      <w:r w:rsidRPr="008817AE">
        <w:t>Protection against solar radiation</w:t>
      </w:r>
    </w:p>
    <w:tbl>
      <w:tblPr>
        <w:tblStyle w:val="TableGrid"/>
        <w:tblW w:w="0" w:type="auto"/>
        <w:tblLayout w:type="fixed"/>
        <w:tblLook w:val="04A0" w:firstRow="1" w:lastRow="0" w:firstColumn="1" w:lastColumn="0" w:noHBand="0" w:noVBand="1"/>
      </w:tblPr>
      <w:tblGrid>
        <w:gridCol w:w="1555"/>
        <w:gridCol w:w="8073"/>
      </w:tblGrid>
      <w:tr w:rsidR="00673E5D" w:rsidRPr="008817AE" w14:paraId="6793650A" w14:textId="77777777" w:rsidTr="00BA373C">
        <w:tc>
          <w:tcPr>
            <w:tcW w:w="1555" w:type="dxa"/>
          </w:tcPr>
          <w:p w14:paraId="6D30B90E" w14:textId="77777777" w:rsidR="00673E5D" w:rsidRPr="008817AE" w:rsidRDefault="009A5F80" w:rsidP="004D6C94">
            <w:pPr>
              <w:pStyle w:val="TABLE-cell"/>
              <w:keepNext/>
            </w:pPr>
            <w:r w:rsidRPr="008817AE">
              <w:t>Description</w:t>
            </w:r>
            <w:r w:rsidR="00673E5D" w:rsidRPr="008817AE">
              <w:t>:</w:t>
            </w:r>
          </w:p>
        </w:tc>
        <w:tc>
          <w:tcPr>
            <w:tcW w:w="8073" w:type="dxa"/>
          </w:tcPr>
          <w:p w14:paraId="01384A9F" w14:textId="77777777" w:rsidR="00673E5D" w:rsidRPr="008817AE" w:rsidRDefault="0069280A">
            <w:pPr>
              <w:pStyle w:val="TABLE-cell"/>
              <w:keepNext/>
            </w:pPr>
            <w:r w:rsidRPr="008817AE">
              <w:rPr>
                <w:lang w:val="en-AU"/>
              </w:rPr>
              <w:t>Solar radiation is the exposure to sunlight.</w:t>
            </w:r>
          </w:p>
        </w:tc>
      </w:tr>
      <w:tr w:rsidR="00673E5D" w:rsidRPr="008817AE" w14:paraId="689332A6" w14:textId="77777777" w:rsidTr="00BA373C">
        <w:tc>
          <w:tcPr>
            <w:tcW w:w="1555" w:type="dxa"/>
          </w:tcPr>
          <w:p w14:paraId="1C982214" w14:textId="77777777" w:rsidR="00673E5D" w:rsidRPr="008817AE" w:rsidRDefault="00673E5D" w:rsidP="004D6C94">
            <w:pPr>
              <w:pStyle w:val="TABLE-cell"/>
            </w:pPr>
            <w:r w:rsidRPr="008817AE">
              <w:t>Value range:</w:t>
            </w:r>
          </w:p>
        </w:tc>
        <w:tc>
          <w:tcPr>
            <w:tcW w:w="8073" w:type="dxa"/>
          </w:tcPr>
          <w:p w14:paraId="1360185C" w14:textId="77777777" w:rsidR="00673E5D" w:rsidRPr="008817AE" w:rsidRDefault="00673E5D" w:rsidP="004D6C94">
            <w:pPr>
              <w:pStyle w:val="TABLE-cell"/>
              <w:tabs>
                <w:tab w:val="left" w:pos="2730"/>
              </w:tabs>
              <w:rPr>
                <w:lang w:val="en-AU"/>
              </w:rPr>
            </w:pPr>
            <w:r w:rsidRPr="008817AE">
              <w:rPr>
                <w:lang w:val="en-AU"/>
              </w:rPr>
              <w:t>0.76 W</w:t>
            </w:r>
            <w:r w:rsidRPr="008817AE">
              <w:rPr>
                <w:rFonts w:cs="Times New Roman"/>
                <w:lang w:val="en-AU"/>
              </w:rPr>
              <w:t>·</w:t>
            </w:r>
            <w:r w:rsidRPr="008817AE">
              <w:rPr>
                <w:lang w:val="en-AU"/>
              </w:rPr>
              <w:t>m</w:t>
            </w:r>
            <w:r w:rsidRPr="008817AE">
              <w:rPr>
                <w:vertAlign w:val="superscript"/>
                <w:lang w:val="en-AU"/>
              </w:rPr>
              <w:t>2</w:t>
            </w:r>
            <w:r w:rsidRPr="008817AE">
              <w:rPr>
                <w:rFonts w:cs="Times New Roman"/>
                <w:lang w:val="en-AU"/>
              </w:rPr>
              <w:t>·</w:t>
            </w:r>
            <w:r w:rsidRPr="008817AE">
              <w:rPr>
                <w:lang w:val="en-AU"/>
              </w:rPr>
              <w:t>nm</w:t>
            </w:r>
            <w:r w:rsidRPr="008817AE">
              <w:rPr>
                <w:vertAlign w:val="superscript"/>
                <w:lang w:val="en-AU"/>
              </w:rPr>
              <w:t>-1</w:t>
            </w:r>
            <w:r w:rsidRPr="008817AE">
              <w:rPr>
                <w:lang w:val="en-AU"/>
              </w:rPr>
              <w:t xml:space="preserve"> at 340 nm, with cycling rig for 66 days</w:t>
            </w:r>
          </w:p>
        </w:tc>
      </w:tr>
      <w:tr w:rsidR="00673E5D" w:rsidRPr="008817AE" w14:paraId="61018E15" w14:textId="77777777" w:rsidTr="00BA373C">
        <w:tc>
          <w:tcPr>
            <w:tcW w:w="1555" w:type="dxa"/>
          </w:tcPr>
          <w:p w14:paraId="720AF11B" w14:textId="77777777" w:rsidR="00673E5D" w:rsidRPr="008817AE" w:rsidRDefault="00673E5D" w:rsidP="004D6C94">
            <w:pPr>
              <w:pStyle w:val="TABLE-cell"/>
            </w:pPr>
            <w:r w:rsidRPr="008817AE">
              <w:t>Scope:</w:t>
            </w:r>
          </w:p>
        </w:tc>
        <w:tc>
          <w:tcPr>
            <w:tcW w:w="8073" w:type="dxa"/>
          </w:tcPr>
          <w:p w14:paraId="28D07ABE" w14:textId="77777777" w:rsidR="00673E5D" w:rsidRPr="008817AE" w:rsidRDefault="000F416E" w:rsidP="004D6C94">
            <w:pPr>
              <w:pStyle w:val="TABLE-cell"/>
            </w:pPr>
            <w:r w:rsidRPr="008817AE">
              <w:rPr>
                <w:lang w:val="en-AU"/>
              </w:rPr>
              <w:t>For outdoor</w:t>
            </w:r>
            <w:r w:rsidR="00673E5D" w:rsidRPr="008817AE">
              <w:rPr>
                <w:lang w:val="en-AU"/>
              </w:rPr>
              <w:t xml:space="preserve"> meters</w:t>
            </w:r>
            <w:r w:rsidRPr="008817AE">
              <w:rPr>
                <w:lang w:val="en-AU"/>
              </w:rPr>
              <w:t xml:space="preserve"> only</w:t>
            </w:r>
            <w:r w:rsidR="00673E5D" w:rsidRPr="008817AE">
              <w:rPr>
                <w:lang w:val="en-AU"/>
              </w:rPr>
              <w:t>.</w:t>
            </w:r>
          </w:p>
        </w:tc>
      </w:tr>
    </w:tbl>
    <w:p w14:paraId="13B4AB46" w14:textId="77777777" w:rsidR="00DE6D95" w:rsidRPr="008817AE" w:rsidRDefault="00DE6D95" w:rsidP="00DE6D95">
      <w:pPr>
        <w:pStyle w:val="Heading4"/>
      </w:pPr>
      <w:r w:rsidRPr="008817AE">
        <w:t>Dry Heat</w:t>
      </w:r>
    </w:p>
    <w:tbl>
      <w:tblPr>
        <w:tblStyle w:val="TableGrid"/>
        <w:tblW w:w="0" w:type="auto"/>
        <w:tblLayout w:type="fixed"/>
        <w:tblLook w:val="04A0" w:firstRow="1" w:lastRow="0" w:firstColumn="1" w:lastColumn="0" w:noHBand="0" w:noVBand="1"/>
      </w:tblPr>
      <w:tblGrid>
        <w:gridCol w:w="1555"/>
        <w:gridCol w:w="8073"/>
      </w:tblGrid>
      <w:tr w:rsidR="00DE6D95" w:rsidRPr="008817AE" w14:paraId="5F2111F3" w14:textId="77777777" w:rsidTr="00BA373C">
        <w:tc>
          <w:tcPr>
            <w:tcW w:w="1555" w:type="dxa"/>
          </w:tcPr>
          <w:p w14:paraId="151B68A2" w14:textId="77777777" w:rsidR="00DE6D95" w:rsidRPr="008817AE" w:rsidRDefault="0069280A" w:rsidP="004D6C94">
            <w:pPr>
              <w:pStyle w:val="TABLE-cell"/>
              <w:keepNext/>
            </w:pPr>
            <w:r w:rsidRPr="008817AE">
              <w:t>Description</w:t>
            </w:r>
            <w:r w:rsidR="00DE6D95" w:rsidRPr="008817AE">
              <w:t>:</w:t>
            </w:r>
          </w:p>
        </w:tc>
        <w:tc>
          <w:tcPr>
            <w:tcW w:w="8073" w:type="dxa"/>
          </w:tcPr>
          <w:p w14:paraId="5789DE46" w14:textId="77777777" w:rsidR="00DE6D95" w:rsidRPr="008817AE" w:rsidRDefault="00DE6D95">
            <w:pPr>
              <w:pStyle w:val="TABLE-cell"/>
              <w:keepNext/>
            </w:pPr>
            <w:r w:rsidRPr="008817AE">
              <w:rPr>
                <w:lang w:val="en-AU"/>
              </w:rPr>
              <w:t xml:space="preserve">Dry heat </w:t>
            </w:r>
            <w:r w:rsidR="0069280A" w:rsidRPr="008817AE">
              <w:rPr>
                <w:lang w:val="en-AU"/>
              </w:rPr>
              <w:t xml:space="preserve">is </w:t>
            </w:r>
            <w:r w:rsidR="005C5113" w:rsidRPr="008817AE">
              <w:rPr>
                <w:lang w:val="en-AU"/>
              </w:rPr>
              <w:t xml:space="preserve">very </w:t>
            </w:r>
            <w:r w:rsidR="0069280A" w:rsidRPr="008817AE">
              <w:rPr>
                <w:lang w:val="en-AU"/>
              </w:rPr>
              <w:t xml:space="preserve">high temperature </w:t>
            </w:r>
            <w:r w:rsidR="005C5113" w:rsidRPr="008817AE">
              <w:rPr>
                <w:lang w:val="en-AU"/>
              </w:rPr>
              <w:t>with low humidity</w:t>
            </w:r>
            <w:r w:rsidR="0069280A" w:rsidRPr="008817AE">
              <w:rPr>
                <w:lang w:val="en-AU"/>
              </w:rPr>
              <w:t>.</w:t>
            </w:r>
          </w:p>
        </w:tc>
      </w:tr>
      <w:tr w:rsidR="00DE6D95" w:rsidRPr="008817AE" w14:paraId="01D58DEA" w14:textId="77777777" w:rsidTr="00BA373C">
        <w:tc>
          <w:tcPr>
            <w:tcW w:w="1555" w:type="dxa"/>
          </w:tcPr>
          <w:p w14:paraId="12BA6E0C" w14:textId="77777777" w:rsidR="00DE6D95" w:rsidRPr="008817AE" w:rsidRDefault="00DE6D95" w:rsidP="004D6C94">
            <w:pPr>
              <w:pStyle w:val="TABLE-cell"/>
            </w:pPr>
            <w:r w:rsidRPr="008817AE">
              <w:t>Value range:</w:t>
            </w:r>
          </w:p>
        </w:tc>
        <w:tc>
          <w:tcPr>
            <w:tcW w:w="8073" w:type="dxa"/>
          </w:tcPr>
          <w:p w14:paraId="151C82E0" w14:textId="77777777" w:rsidR="00DE6D95" w:rsidRPr="008817AE" w:rsidRDefault="00DE6D95" w:rsidP="004D6C94">
            <w:pPr>
              <w:pStyle w:val="TABLE-cell"/>
              <w:tabs>
                <w:tab w:val="left" w:pos="2730"/>
              </w:tabs>
              <w:rPr>
                <w:lang w:val="en-AU"/>
              </w:rPr>
            </w:pPr>
            <w:r w:rsidRPr="008817AE">
              <w:rPr>
                <w:lang w:val="en-AU"/>
              </w:rPr>
              <w:t>One standard temperature higher than upper specified temperature limit, 2 h</w:t>
            </w:r>
          </w:p>
        </w:tc>
      </w:tr>
    </w:tbl>
    <w:p w14:paraId="75A90602" w14:textId="77777777" w:rsidR="00DE6D95" w:rsidRPr="008817AE" w:rsidRDefault="00DE6D95" w:rsidP="00DE6D95">
      <w:pPr>
        <w:pStyle w:val="Heading4"/>
      </w:pPr>
      <w:r w:rsidRPr="008817AE">
        <w:t>Cold</w:t>
      </w:r>
    </w:p>
    <w:tbl>
      <w:tblPr>
        <w:tblStyle w:val="TableGrid"/>
        <w:tblW w:w="0" w:type="auto"/>
        <w:tblLayout w:type="fixed"/>
        <w:tblLook w:val="04A0" w:firstRow="1" w:lastRow="0" w:firstColumn="1" w:lastColumn="0" w:noHBand="0" w:noVBand="1"/>
      </w:tblPr>
      <w:tblGrid>
        <w:gridCol w:w="1555"/>
        <w:gridCol w:w="8073"/>
      </w:tblGrid>
      <w:tr w:rsidR="00DE6D95" w:rsidRPr="008817AE" w14:paraId="226D9E6E" w14:textId="77777777" w:rsidTr="00BA373C">
        <w:tc>
          <w:tcPr>
            <w:tcW w:w="1555" w:type="dxa"/>
          </w:tcPr>
          <w:p w14:paraId="70586B57" w14:textId="77777777" w:rsidR="00DE6D95" w:rsidRPr="008817AE" w:rsidRDefault="0069280A" w:rsidP="004D6C94">
            <w:pPr>
              <w:pStyle w:val="TABLE-cell"/>
              <w:keepNext/>
            </w:pPr>
            <w:r w:rsidRPr="008817AE">
              <w:t>Description</w:t>
            </w:r>
            <w:r w:rsidR="00DE6D95" w:rsidRPr="008817AE">
              <w:t>:</w:t>
            </w:r>
          </w:p>
        </w:tc>
        <w:tc>
          <w:tcPr>
            <w:tcW w:w="8073" w:type="dxa"/>
          </w:tcPr>
          <w:p w14:paraId="0B1AE91C" w14:textId="77777777" w:rsidR="00DE6D95" w:rsidRPr="008817AE" w:rsidRDefault="0069280A">
            <w:pPr>
              <w:pStyle w:val="TABLE-cell"/>
              <w:keepNext/>
            </w:pPr>
            <w:r w:rsidRPr="008817AE">
              <w:rPr>
                <w:lang w:val="en-AU"/>
              </w:rPr>
              <w:t>Cold is low temperature below the lower temperature limit.</w:t>
            </w:r>
          </w:p>
        </w:tc>
      </w:tr>
      <w:tr w:rsidR="00DE6D95" w:rsidRPr="008817AE" w14:paraId="0C275660" w14:textId="77777777" w:rsidTr="00BA373C">
        <w:tc>
          <w:tcPr>
            <w:tcW w:w="1555" w:type="dxa"/>
          </w:tcPr>
          <w:p w14:paraId="6263B1D5" w14:textId="77777777" w:rsidR="00DE6D95" w:rsidRPr="008817AE" w:rsidRDefault="00DE6D95" w:rsidP="004D6C94">
            <w:pPr>
              <w:pStyle w:val="TABLE-cell"/>
            </w:pPr>
            <w:r w:rsidRPr="008817AE">
              <w:t>Value range:</w:t>
            </w:r>
          </w:p>
        </w:tc>
        <w:tc>
          <w:tcPr>
            <w:tcW w:w="8073" w:type="dxa"/>
          </w:tcPr>
          <w:p w14:paraId="25AA2A59" w14:textId="77777777" w:rsidR="00DE6D95" w:rsidRPr="008817AE" w:rsidRDefault="00DE6D95" w:rsidP="004D6C94">
            <w:pPr>
              <w:pStyle w:val="TABLE-cell"/>
              <w:tabs>
                <w:tab w:val="left" w:pos="2730"/>
              </w:tabs>
              <w:rPr>
                <w:lang w:val="en-AU"/>
              </w:rPr>
            </w:pPr>
            <w:r w:rsidRPr="008817AE">
              <w:rPr>
                <w:lang w:val="en-AU"/>
              </w:rPr>
              <w:t>One standard temperature lower than lower specified temperature limit, 2 h</w:t>
            </w:r>
          </w:p>
        </w:tc>
      </w:tr>
    </w:tbl>
    <w:p w14:paraId="4BE01AB9" w14:textId="77777777" w:rsidR="00DE6D95" w:rsidRPr="008817AE" w:rsidRDefault="00DE6D95" w:rsidP="00DE6D95">
      <w:pPr>
        <w:pStyle w:val="Heading4"/>
      </w:pPr>
      <w:r w:rsidRPr="008817AE">
        <w:t>Damp Heat</w:t>
      </w:r>
    </w:p>
    <w:tbl>
      <w:tblPr>
        <w:tblStyle w:val="TableGrid"/>
        <w:tblW w:w="0" w:type="auto"/>
        <w:tblLayout w:type="fixed"/>
        <w:tblLook w:val="04A0" w:firstRow="1" w:lastRow="0" w:firstColumn="1" w:lastColumn="0" w:noHBand="0" w:noVBand="1"/>
      </w:tblPr>
      <w:tblGrid>
        <w:gridCol w:w="1555"/>
        <w:gridCol w:w="8073"/>
      </w:tblGrid>
      <w:tr w:rsidR="00DE6D95" w:rsidRPr="008817AE" w14:paraId="5FB084B1" w14:textId="77777777" w:rsidTr="00BA373C">
        <w:tc>
          <w:tcPr>
            <w:tcW w:w="1555" w:type="dxa"/>
          </w:tcPr>
          <w:p w14:paraId="6F6E0172" w14:textId="77777777" w:rsidR="00DE6D95" w:rsidRPr="008817AE" w:rsidRDefault="0069280A" w:rsidP="004D6C94">
            <w:pPr>
              <w:pStyle w:val="TABLE-cell"/>
              <w:keepNext/>
            </w:pPr>
            <w:r w:rsidRPr="008817AE">
              <w:t>Description</w:t>
            </w:r>
            <w:r w:rsidR="00DE6D95" w:rsidRPr="008817AE">
              <w:t>:</w:t>
            </w:r>
          </w:p>
        </w:tc>
        <w:tc>
          <w:tcPr>
            <w:tcW w:w="8073" w:type="dxa"/>
          </w:tcPr>
          <w:p w14:paraId="6A3A753D" w14:textId="77777777" w:rsidR="00DE6D95" w:rsidRPr="008817AE" w:rsidRDefault="00DE6D95">
            <w:pPr>
              <w:pStyle w:val="TABLE-cell"/>
              <w:keepNext/>
            </w:pPr>
            <w:r w:rsidRPr="008817AE">
              <w:rPr>
                <w:lang w:val="en-AU"/>
              </w:rPr>
              <w:t xml:space="preserve">Damp heat </w:t>
            </w:r>
            <w:r w:rsidR="0069280A" w:rsidRPr="008817AE">
              <w:rPr>
                <w:lang w:val="en-AU"/>
              </w:rPr>
              <w:t xml:space="preserve">is </w:t>
            </w:r>
            <w:r w:rsidR="005C5113" w:rsidRPr="008817AE">
              <w:rPr>
                <w:lang w:val="en-AU"/>
              </w:rPr>
              <w:t xml:space="preserve">high </w:t>
            </w:r>
            <w:r w:rsidR="0069280A" w:rsidRPr="008817AE">
              <w:rPr>
                <w:lang w:val="en-AU"/>
              </w:rPr>
              <w:t xml:space="preserve">temperature with </w:t>
            </w:r>
            <w:r w:rsidR="005C5113" w:rsidRPr="008817AE">
              <w:rPr>
                <w:lang w:val="en-AU"/>
              </w:rPr>
              <w:t>high humidity</w:t>
            </w:r>
            <w:r w:rsidR="0069280A" w:rsidRPr="008817AE">
              <w:rPr>
                <w:lang w:val="en-AU"/>
              </w:rPr>
              <w:t>.</w:t>
            </w:r>
          </w:p>
        </w:tc>
      </w:tr>
      <w:tr w:rsidR="00DE6D95" w:rsidRPr="008817AE" w14:paraId="616164E4" w14:textId="77777777" w:rsidTr="00BA373C">
        <w:tc>
          <w:tcPr>
            <w:tcW w:w="1555" w:type="dxa"/>
          </w:tcPr>
          <w:p w14:paraId="11DF6AD9" w14:textId="77777777" w:rsidR="00DE6D95" w:rsidRPr="008817AE" w:rsidRDefault="00DE6D95" w:rsidP="004D6C94">
            <w:pPr>
              <w:pStyle w:val="TABLE-cell"/>
            </w:pPr>
            <w:r w:rsidRPr="008817AE">
              <w:t>Value range:</w:t>
            </w:r>
          </w:p>
        </w:tc>
        <w:tc>
          <w:tcPr>
            <w:tcW w:w="8073" w:type="dxa"/>
          </w:tcPr>
          <w:p w14:paraId="4312B390" w14:textId="77777777" w:rsidR="00DE6D95" w:rsidRPr="008817AE" w:rsidRDefault="00DE6D95" w:rsidP="00DE6D95">
            <w:pPr>
              <w:pStyle w:val="TABLE-cell"/>
              <w:rPr>
                <w:lang w:val="en-AU"/>
              </w:rPr>
            </w:pPr>
            <w:r w:rsidRPr="008817AE">
              <w:rPr>
                <w:lang w:val="en-AU"/>
              </w:rPr>
              <w:t xml:space="preserve">H1: 30 </w:t>
            </w:r>
            <w:r w:rsidRPr="008817AE">
              <w:rPr>
                <w:rFonts w:cs="Times New Roman"/>
                <w:lang w:val="en-AU"/>
              </w:rPr>
              <w:t>°</w:t>
            </w:r>
            <w:r w:rsidRPr="008817AE">
              <w:rPr>
                <w:lang w:val="en-AU"/>
              </w:rPr>
              <w:t xml:space="preserve">C, </w:t>
            </w:r>
            <w:proofErr w:type="gramStart"/>
            <w:r w:rsidRPr="008817AE">
              <w:rPr>
                <w:lang w:val="en-AU"/>
              </w:rPr>
              <w:t>85 %;</w:t>
            </w:r>
            <w:proofErr w:type="gramEnd"/>
          </w:p>
          <w:p w14:paraId="3F7F8603" w14:textId="77777777" w:rsidR="00DE6D95" w:rsidRPr="008817AE" w:rsidRDefault="00DE6D95" w:rsidP="00DE6D95">
            <w:pPr>
              <w:pStyle w:val="TABLE-cell"/>
              <w:rPr>
                <w:lang w:val="en-AU"/>
              </w:rPr>
            </w:pPr>
            <w:r w:rsidRPr="008817AE">
              <w:rPr>
                <w:lang w:val="en-AU"/>
              </w:rPr>
              <w:t xml:space="preserve">H2: Cyclic 25 </w:t>
            </w:r>
            <w:r w:rsidRPr="008817AE">
              <w:rPr>
                <w:rFonts w:cs="Times New Roman"/>
                <w:lang w:val="en-AU"/>
              </w:rPr>
              <w:t>°</w:t>
            </w:r>
            <w:r w:rsidRPr="008817AE">
              <w:rPr>
                <w:lang w:val="en-AU"/>
              </w:rPr>
              <w:t>C, 95 % to 40 </w:t>
            </w:r>
            <w:r w:rsidRPr="008817AE">
              <w:rPr>
                <w:rFonts w:cs="Times New Roman"/>
                <w:lang w:val="en-AU"/>
              </w:rPr>
              <w:t>°</w:t>
            </w:r>
            <w:r w:rsidRPr="008817AE">
              <w:rPr>
                <w:lang w:val="en-AU"/>
              </w:rPr>
              <w:t xml:space="preserve">C, </w:t>
            </w:r>
            <w:proofErr w:type="gramStart"/>
            <w:r w:rsidRPr="008817AE">
              <w:rPr>
                <w:lang w:val="en-AU"/>
              </w:rPr>
              <w:t>93 %;</w:t>
            </w:r>
            <w:proofErr w:type="gramEnd"/>
          </w:p>
          <w:p w14:paraId="1A44EDBE" w14:textId="77777777" w:rsidR="00DE6D95" w:rsidRPr="008817AE" w:rsidRDefault="00DE6D95" w:rsidP="00DE6D95">
            <w:pPr>
              <w:pStyle w:val="TABLE-cell"/>
              <w:tabs>
                <w:tab w:val="left" w:pos="2730"/>
              </w:tabs>
              <w:rPr>
                <w:lang w:val="en-AU"/>
              </w:rPr>
            </w:pPr>
            <w:r w:rsidRPr="008817AE">
              <w:rPr>
                <w:lang w:val="en-AU"/>
              </w:rPr>
              <w:t xml:space="preserve">H3: Cyclic 25 </w:t>
            </w:r>
            <w:r w:rsidRPr="008817AE">
              <w:rPr>
                <w:rFonts w:cs="Times New Roman"/>
                <w:lang w:val="en-AU"/>
              </w:rPr>
              <w:t>°</w:t>
            </w:r>
            <w:r w:rsidRPr="008817AE">
              <w:rPr>
                <w:lang w:val="en-AU"/>
              </w:rPr>
              <w:t xml:space="preserve">C, 95 % to 55 </w:t>
            </w:r>
            <w:r w:rsidRPr="008817AE">
              <w:rPr>
                <w:rFonts w:cs="Times New Roman"/>
                <w:lang w:val="en-AU"/>
              </w:rPr>
              <w:t>°</w:t>
            </w:r>
            <w:r w:rsidRPr="008817AE">
              <w:rPr>
                <w:lang w:val="en-AU"/>
              </w:rPr>
              <w:t>C, 93 %.</w:t>
            </w:r>
          </w:p>
        </w:tc>
      </w:tr>
    </w:tbl>
    <w:p w14:paraId="0CF50BE3" w14:textId="77777777" w:rsidR="00E439AF" w:rsidRPr="008817AE" w:rsidRDefault="00E439AF" w:rsidP="00E439AF">
      <w:pPr>
        <w:pStyle w:val="Heading4"/>
      </w:pPr>
      <w:r w:rsidRPr="008817AE">
        <w:t>Durability</w:t>
      </w:r>
    </w:p>
    <w:tbl>
      <w:tblPr>
        <w:tblStyle w:val="TableGrid"/>
        <w:tblW w:w="0" w:type="auto"/>
        <w:tblLayout w:type="fixed"/>
        <w:tblLook w:val="04A0" w:firstRow="1" w:lastRow="0" w:firstColumn="1" w:lastColumn="0" w:noHBand="0" w:noVBand="1"/>
      </w:tblPr>
      <w:tblGrid>
        <w:gridCol w:w="1555"/>
        <w:gridCol w:w="8073"/>
      </w:tblGrid>
      <w:tr w:rsidR="00E439AF" w:rsidRPr="008817AE" w14:paraId="7951B7E3" w14:textId="77777777" w:rsidTr="00BA373C">
        <w:tc>
          <w:tcPr>
            <w:tcW w:w="1555" w:type="dxa"/>
          </w:tcPr>
          <w:p w14:paraId="2FD5AE2D" w14:textId="77777777" w:rsidR="00E439AF" w:rsidRPr="008817AE" w:rsidRDefault="0069280A" w:rsidP="004D6C94">
            <w:pPr>
              <w:pStyle w:val="TABLE-cell"/>
              <w:keepNext/>
            </w:pPr>
            <w:r w:rsidRPr="008817AE">
              <w:t>Description</w:t>
            </w:r>
            <w:r w:rsidR="00E439AF" w:rsidRPr="008817AE">
              <w:t>:</w:t>
            </w:r>
          </w:p>
        </w:tc>
        <w:tc>
          <w:tcPr>
            <w:tcW w:w="8073" w:type="dxa"/>
          </w:tcPr>
          <w:p w14:paraId="3387BC5B" w14:textId="77777777" w:rsidR="00E439AF" w:rsidRPr="008817AE" w:rsidRDefault="005C5113">
            <w:pPr>
              <w:pStyle w:val="TABLE-cell"/>
              <w:keepNext/>
            </w:pPr>
            <w:r w:rsidRPr="008817AE">
              <w:rPr>
                <w:lang w:val="en-AU"/>
              </w:rPr>
              <w:t>The u</w:t>
            </w:r>
            <w:r w:rsidR="00DA0C5A" w:rsidRPr="008817AE">
              <w:rPr>
                <w:lang w:val="en-AU"/>
              </w:rPr>
              <w:t xml:space="preserve">se of </w:t>
            </w:r>
            <w:r w:rsidRPr="008817AE">
              <w:rPr>
                <w:lang w:val="en-AU"/>
              </w:rPr>
              <w:t xml:space="preserve">a </w:t>
            </w:r>
            <w:r w:rsidR="00DA0C5A" w:rsidRPr="008817AE">
              <w:rPr>
                <w:lang w:val="en-AU"/>
              </w:rPr>
              <w:t xml:space="preserve">meter for a sustained </w:t>
            </w:r>
            <w:proofErr w:type="gramStart"/>
            <w:r w:rsidR="00DA0C5A" w:rsidRPr="008817AE">
              <w:rPr>
                <w:lang w:val="en-AU"/>
              </w:rPr>
              <w:t>period of time</w:t>
            </w:r>
            <w:proofErr w:type="gramEnd"/>
            <w:r w:rsidR="00E439AF" w:rsidRPr="008817AE">
              <w:rPr>
                <w:lang w:val="en-AU"/>
              </w:rPr>
              <w:t>.</w:t>
            </w:r>
            <w:r w:rsidRPr="008817AE">
              <w:rPr>
                <w:lang w:val="en-AU"/>
              </w:rPr>
              <w:t xml:space="preserve"> This disturbance is associated with the performance of the meter over long-term use.</w:t>
            </w:r>
          </w:p>
        </w:tc>
      </w:tr>
      <w:tr w:rsidR="00E439AF" w:rsidRPr="008817AE" w14:paraId="0AA399F0" w14:textId="77777777" w:rsidTr="00BA373C">
        <w:tc>
          <w:tcPr>
            <w:tcW w:w="1555" w:type="dxa"/>
          </w:tcPr>
          <w:p w14:paraId="4F086E95" w14:textId="77777777" w:rsidR="00E439AF" w:rsidRPr="008817AE" w:rsidRDefault="00E439AF" w:rsidP="004D6C94">
            <w:pPr>
              <w:pStyle w:val="TABLE-cell"/>
            </w:pPr>
            <w:r w:rsidRPr="008817AE">
              <w:t>Value range:</w:t>
            </w:r>
          </w:p>
        </w:tc>
        <w:tc>
          <w:tcPr>
            <w:tcW w:w="8073" w:type="dxa"/>
          </w:tcPr>
          <w:p w14:paraId="1187325B" w14:textId="77777777" w:rsidR="00E439AF" w:rsidRPr="008817AE" w:rsidRDefault="00DA0C5A" w:rsidP="00DA0C5A">
            <w:pPr>
              <w:pStyle w:val="TABLE-cell"/>
              <w:tabs>
                <w:tab w:val="left" w:pos="2730"/>
              </w:tabs>
              <w:rPr>
                <w:lang w:val="en-AU"/>
              </w:rPr>
            </w:pPr>
            <w:r w:rsidRPr="008817AE">
              <w:rPr>
                <w:lang w:val="en-AU"/>
              </w:rPr>
              <w:t xml:space="preserve">High current and/or temperature for a sustained </w:t>
            </w:r>
            <w:proofErr w:type="gramStart"/>
            <w:r w:rsidRPr="008817AE">
              <w:rPr>
                <w:lang w:val="en-AU"/>
              </w:rPr>
              <w:t>period of time</w:t>
            </w:r>
            <w:proofErr w:type="gramEnd"/>
          </w:p>
        </w:tc>
      </w:tr>
    </w:tbl>
    <w:p w14:paraId="48D3536A" w14:textId="77777777" w:rsidR="008A218F" w:rsidRPr="008817AE" w:rsidRDefault="008A218F" w:rsidP="008A218F">
      <w:pPr>
        <w:pStyle w:val="Heading4"/>
      </w:pPr>
      <w:r w:rsidRPr="008817AE">
        <w:t xml:space="preserve">Ring </w:t>
      </w:r>
      <w:proofErr w:type="gramStart"/>
      <w:r w:rsidRPr="008817AE">
        <w:t>wave</w:t>
      </w:r>
      <w:proofErr w:type="gramEnd"/>
    </w:p>
    <w:tbl>
      <w:tblPr>
        <w:tblStyle w:val="TableGrid"/>
        <w:tblW w:w="0" w:type="auto"/>
        <w:tblLayout w:type="fixed"/>
        <w:tblLook w:val="04A0" w:firstRow="1" w:lastRow="0" w:firstColumn="1" w:lastColumn="0" w:noHBand="0" w:noVBand="1"/>
      </w:tblPr>
      <w:tblGrid>
        <w:gridCol w:w="1555"/>
        <w:gridCol w:w="8073"/>
      </w:tblGrid>
      <w:tr w:rsidR="008A218F" w:rsidRPr="008817AE" w14:paraId="32A2452A" w14:textId="77777777" w:rsidTr="00BA373C">
        <w:tc>
          <w:tcPr>
            <w:tcW w:w="1555" w:type="dxa"/>
          </w:tcPr>
          <w:p w14:paraId="6E33F7BA" w14:textId="77777777" w:rsidR="008A218F" w:rsidRPr="008817AE" w:rsidRDefault="005C5113" w:rsidP="00F150EA">
            <w:pPr>
              <w:pStyle w:val="TABLE-cell"/>
              <w:keepNext/>
            </w:pPr>
            <w:r w:rsidRPr="008817AE">
              <w:t>Description</w:t>
            </w:r>
            <w:r w:rsidR="008A218F" w:rsidRPr="008817AE">
              <w:t>:</w:t>
            </w:r>
          </w:p>
        </w:tc>
        <w:tc>
          <w:tcPr>
            <w:tcW w:w="8073" w:type="dxa"/>
          </w:tcPr>
          <w:p w14:paraId="5AB37BD3" w14:textId="77777777" w:rsidR="008A218F" w:rsidRPr="008817AE" w:rsidRDefault="008A218F" w:rsidP="00F150EA">
            <w:pPr>
              <w:pStyle w:val="TABLE-cell"/>
              <w:keepNext/>
            </w:pPr>
            <w:r w:rsidRPr="008817AE">
              <w:t>Ring waves are oscillatory transients and may be caused by switching of electrical networks and reactive loads, faults or insulation breakdown of power supply circuits or lighting.</w:t>
            </w:r>
          </w:p>
        </w:tc>
      </w:tr>
      <w:tr w:rsidR="008A218F" w:rsidRPr="008817AE" w14:paraId="1118815C" w14:textId="77777777" w:rsidTr="00BA373C">
        <w:tc>
          <w:tcPr>
            <w:tcW w:w="1555" w:type="dxa"/>
          </w:tcPr>
          <w:p w14:paraId="16442B3C" w14:textId="77777777" w:rsidR="008A218F" w:rsidRPr="008817AE" w:rsidRDefault="008A218F" w:rsidP="00F150EA">
            <w:pPr>
              <w:pStyle w:val="TABLE-cell"/>
            </w:pPr>
            <w:r w:rsidRPr="008817AE">
              <w:t>Value range:</w:t>
            </w:r>
          </w:p>
        </w:tc>
        <w:tc>
          <w:tcPr>
            <w:tcW w:w="8073" w:type="dxa"/>
          </w:tcPr>
          <w:p w14:paraId="5F5F4801" w14:textId="6BA387B9" w:rsidR="0028566B" w:rsidRDefault="00442EA8">
            <w:pPr>
              <w:pStyle w:val="TABLE-cell"/>
              <w:rPr>
                <w:ins w:id="3785" w:author="Mitchell, Phillip" w:date="2024-09-25T14:02:00Z"/>
              </w:rPr>
              <w:pPrChange w:id="3786" w:author="Mitchell, Phillip" w:date="2024-09-25T14:09:00Z">
                <w:pPr>
                  <w:pStyle w:val="TABLE-cell"/>
                  <w:tabs>
                    <w:tab w:val="left" w:pos="2730"/>
                  </w:tabs>
                </w:pPr>
              </w:pPrChange>
            </w:pPr>
            <w:r w:rsidRPr="008817AE">
              <w:t xml:space="preserve">Voltage </w:t>
            </w:r>
            <w:del w:id="3787" w:author="Mitchell, Phillip" w:date="2024-09-25T14:08:00Z">
              <w:r w:rsidRPr="008817AE" w:rsidDel="005427D5">
                <w:delText xml:space="preserve">and current </w:delText>
              </w:r>
            </w:del>
            <w:r w:rsidRPr="008817AE">
              <w:t xml:space="preserve">circuits: </w:t>
            </w:r>
            <w:ins w:id="3788" w:author="Mitchell, Phillip" w:date="2024-09-25T14:08:00Z">
              <w:r w:rsidR="005427D5">
                <w:rPr>
                  <w:rFonts w:cs="Times New Roman"/>
                </w:rPr>
                <w:t>±</w:t>
              </w:r>
            </w:ins>
            <w:r w:rsidR="00021980" w:rsidRPr="008817AE">
              <w:t xml:space="preserve">4 kV (line to </w:t>
            </w:r>
            <w:del w:id="3789" w:author="Mitchell, Phillip" w:date="2024-09-25T14:08:00Z">
              <w:r w:rsidR="00021980" w:rsidRPr="008817AE" w:rsidDel="005427D5">
                <w:delText>ground</w:delText>
              </w:r>
            </w:del>
            <w:ins w:id="3790" w:author="Mitchell, Phillip" w:date="2024-09-25T14:08:00Z">
              <w:r w:rsidR="005427D5">
                <w:t>earth</w:t>
              </w:r>
            </w:ins>
            <w:r w:rsidR="00021980" w:rsidRPr="008817AE">
              <w:t xml:space="preserve">); </w:t>
            </w:r>
            <w:ins w:id="3791" w:author="Mitchell, Phillip" w:date="2024-09-25T14:08:00Z">
              <w:r w:rsidR="005427D5">
                <w:rPr>
                  <w:rFonts w:cs="Times New Roman"/>
                </w:rPr>
                <w:t>±</w:t>
              </w:r>
            </w:ins>
            <w:r w:rsidR="00021980" w:rsidRPr="008817AE">
              <w:t xml:space="preserve">2 </w:t>
            </w:r>
            <w:r w:rsidRPr="008817AE">
              <w:t>k</w:t>
            </w:r>
            <w:r w:rsidR="00021980" w:rsidRPr="008817AE">
              <w:t>V (</w:t>
            </w:r>
            <w:r w:rsidRPr="008817AE">
              <w:t>line to line)</w:t>
            </w:r>
          </w:p>
          <w:p w14:paraId="792AAD29" w14:textId="77777777" w:rsidR="00D84DB0" w:rsidRPr="005427D5" w:rsidRDefault="00D84DB0">
            <w:pPr>
              <w:pStyle w:val="TABLE-cell"/>
              <w:rPr>
                <w:ins w:id="3792" w:author="Mitchell, Phillip" w:date="2024-09-25T14:02:00Z"/>
              </w:rPr>
              <w:pPrChange w:id="3793" w:author="Mitchell, Phillip" w:date="2024-09-25T14:09:00Z">
                <w:pPr/>
              </w:pPrChange>
            </w:pPr>
            <w:ins w:id="3794" w:author="Mitchell, Phillip" w:date="2024-09-25T14:02:00Z">
              <w:r w:rsidRPr="005427D5">
                <w:t xml:space="preserve">Current circuits: Between the supply and the load ports of the same phase: </w:t>
              </w:r>
              <w:r w:rsidRPr="005427D5">
                <w:rPr>
                  <w:rPrChange w:id="3795" w:author="Mitchell, Phillip" w:date="2024-09-25T14:09:00Z">
                    <w:rPr>
                      <w:rFonts w:ascii="Calibri" w:hAnsi="Calibri" w:cs="Calibri"/>
                    </w:rPr>
                  </w:rPrChange>
                </w:rPr>
                <w:t>±</w:t>
              </w:r>
              <w:r w:rsidRPr="005427D5">
                <w:t>2 kV</w:t>
              </w:r>
            </w:ins>
          </w:p>
          <w:p w14:paraId="7541FCD2" w14:textId="77777777" w:rsidR="00D84DB0" w:rsidRPr="005427D5" w:rsidRDefault="00D84DB0">
            <w:pPr>
              <w:pStyle w:val="TABLE-cell"/>
              <w:rPr>
                <w:ins w:id="3796" w:author="Mitchell, Phillip" w:date="2024-09-25T14:02:00Z"/>
              </w:rPr>
              <w:pPrChange w:id="3797" w:author="Mitchell, Phillip" w:date="2024-09-25T14:09:00Z">
                <w:pPr/>
              </w:pPrChange>
            </w:pPr>
            <w:ins w:id="3798" w:author="Mitchell, Phillip" w:date="2024-09-25T14:02:00Z">
              <w:r w:rsidRPr="005427D5">
                <w:lastRenderedPageBreak/>
                <w:t xml:space="preserve">Signal lines: </w:t>
              </w:r>
              <w:r w:rsidRPr="005427D5">
                <w:rPr>
                  <w:rPrChange w:id="3799" w:author="Mitchell, Phillip" w:date="2024-09-25T14:09:00Z">
                    <w:rPr>
                      <w:rFonts w:ascii="Calibri" w:hAnsi="Calibri" w:cs="Calibri"/>
                    </w:rPr>
                  </w:rPrChange>
                </w:rPr>
                <w:t>±</w:t>
              </w:r>
              <w:r w:rsidRPr="005427D5">
                <w:t>0.5 kV in common mode to the PE terminal or neutral.</w:t>
              </w:r>
            </w:ins>
          </w:p>
          <w:p w14:paraId="503B6181" w14:textId="350265F2" w:rsidR="00D84DB0" w:rsidRPr="008817AE" w:rsidRDefault="00D84DB0">
            <w:pPr>
              <w:pStyle w:val="TABLE-cell"/>
              <w:pPrChange w:id="3800" w:author="Mitchell, Phillip" w:date="2024-09-25T14:09:00Z">
                <w:pPr>
                  <w:pStyle w:val="TABLE-cell"/>
                  <w:tabs>
                    <w:tab w:val="left" w:pos="2730"/>
                  </w:tabs>
                </w:pPr>
              </w:pPrChange>
            </w:pPr>
            <w:ins w:id="3801" w:author="Mitchell, Phillip" w:date="2024-09-25T14:02:00Z">
              <w:r w:rsidRPr="005427D5">
                <w:t xml:space="preserve">In meters without PE terminal: </w:t>
              </w:r>
              <w:r w:rsidRPr="005427D5">
                <w:rPr>
                  <w:rPrChange w:id="3802" w:author="Mitchell, Phillip" w:date="2024-09-25T14:09:00Z">
                    <w:rPr>
                      <w:rFonts w:ascii="Calibri" w:hAnsi="Calibri" w:cs="Calibri"/>
                    </w:rPr>
                  </w:rPrChange>
                </w:rPr>
                <w:t>±</w:t>
              </w:r>
              <w:r w:rsidRPr="005427D5">
                <w:t>4 kV line to neutral.</w:t>
              </w:r>
            </w:ins>
          </w:p>
        </w:tc>
      </w:tr>
    </w:tbl>
    <w:p w14:paraId="14B28A09" w14:textId="77777777" w:rsidR="00EA4987" w:rsidRPr="008817AE" w:rsidRDefault="004074E8" w:rsidP="00A314E6">
      <w:pPr>
        <w:pStyle w:val="Heading4"/>
      </w:pPr>
      <w:r w:rsidRPr="008817AE">
        <w:lastRenderedPageBreak/>
        <w:t>Differential mode current disturbances (2-150 kHz)</w:t>
      </w:r>
    </w:p>
    <w:tbl>
      <w:tblPr>
        <w:tblStyle w:val="TableGrid"/>
        <w:tblW w:w="0" w:type="auto"/>
        <w:tblLayout w:type="fixed"/>
        <w:tblLook w:val="04A0" w:firstRow="1" w:lastRow="0" w:firstColumn="1" w:lastColumn="0" w:noHBand="0" w:noVBand="1"/>
      </w:tblPr>
      <w:tblGrid>
        <w:gridCol w:w="1555"/>
        <w:gridCol w:w="8073"/>
      </w:tblGrid>
      <w:tr w:rsidR="004074E8" w:rsidRPr="008817AE" w14:paraId="422174B0" w14:textId="77777777" w:rsidTr="00BA373C">
        <w:tc>
          <w:tcPr>
            <w:tcW w:w="1555" w:type="dxa"/>
          </w:tcPr>
          <w:p w14:paraId="20663664" w14:textId="77777777" w:rsidR="004074E8" w:rsidRPr="008817AE" w:rsidRDefault="005C5113" w:rsidP="008C5A09">
            <w:pPr>
              <w:pStyle w:val="TABLE-cell"/>
              <w:keepNext/>
            </w:pPr>
            <w:r w:rsidRPr="008817AE">
              <w:t>Description</w:t>
            </w:r>
            <w:r w:rsidR="004074E8" w:rsidRPr="008817AE">
              <w:t>:</w:t>
            </w:r>
          </w:p>
        </w:tc>
        <w:tc>
          <w:tcPr>
            <w:tcW w:w="8073" w:type="dxa"/>
          </w:tcPr>
          <w:p w14:paraId="0C4159DF" w14:textId="77777777" w:rsidR="004074E8" w:rsidRPr="008817AE" w:rsidRDefault="004074E8">
            <w:pPr>
              <w:pStyle w:val="TABLE-cell"/>
              <w:keepNext/>
            </w:pPr>
            <w:r w:rsidRPr="008817AE">
              <w:t xml:space="preserve">Differential mode current disturbances in the range of 2 kHz to 150 kHz may be generated by </w:t>
            </w:r>
            <w:r w:rsidR="005E44CF" w:rsidRPr="008817AE">
              <w:t xml:space="preserve">equipment such as power electronics, </w:t>
            </w:r>
            <w:proofErr w:type="gramStart"/>
            <w:r w:rsidR="005E44CF" w:rsidRPr="008817AE">
              <w:t>inverters</w:t>
            </w:r>
            <w:proofErr w:type="gramEnd"/>
            <w:r w:rsidR="005E44CF" w:rsidRPr="008817AE">
              <w:t xml:space="preserve"> and mains communication systems</w:t>
            </w:r>
            <w:r w:rsidRPr="008817AE">
              <w:t>.</w:t>
            </w:r>
          </w:p>
        </w:tc>
      </w:tr>
      <w:tr w:rsidR="004074E8" w:rsidRPr="008817AE" w14:paraId="03DA284A" w14:textId="77777777" w:rsidTr="00BA373C">
        <w:tc>
          <w:tcPr>
            <w:tcW w:w="1555" w:type="dxa"/>
          </w:tcPr>
          <w:p w14:paraId="18865204" w14:textId="77777777" w:rsidR="004074E8" w:rsidRPr="008817AE" w:rsidRDefault="004074E8" w:rsidP="008C5A09">
            <w:pPr>
              <w:pStyle w:val="TABLE-cell"/>
            </w:pPr>
            <w:r w:rsidRPr="008817AE">
              <w:t>Value range:</w:t>
            </w:r>
          </w:p>
        </w:tc>
        <w:tc>
          <w:tcPr>
            <w:tcW w:w="8073" w:type="dxa"/>
          </w:tcPr>
          <w:p w14:paraId="74052144" w14:textId="77777777" w:rsidR="004074E8" w:rsidRPr="008817AE" w:rsidRDefault="00750E69" w:rsidP="008C5A09">
            <w:pPr>
              <w:pStyle w:val="TABLE-cell"/>
              <w:tabs>
                <w:tab w:val="left" w:pos="2730"/>
              </w:tabs>
              <w:rPr>
                <w:i/>
                <w:lang w:val="en-AU"/>
              </w:rPr>
            </w:pPr>
            <w:r w:rsidRPr="008817AE">
              <w:t>Differential mode current disturbances in the range of 2 kHz to 150 kHz</w:t>
            </w:r>
          </w:p>
        </w:tc>
      </w:tr>
    </w:tbl>
    <w:p w14:paraId="0DC93ACE" w14:textId="77777777" w:rsidR="008A4A84" w:rsidRPr="008817AE" w:rsidRDefault="008A4A84" w:rsidP="008A4A84">
      <w:pPr>
        <w:pStyle w:val="Heading3"/>
      </w:pPr>
      <w:bookmarkStart w:id="3803" w:name="_Ref31213632"/>
      <w:bookmarkStart w:id="3804" w:name="_Toc159855407"/>
      <w:r w:rsidRPr="008817AE">
        <w:t>Allowed effects of disturbances</w:t>
      </w:r>
      <w:bookmarkEnd w:id="3803"/>
      <w:bookmarkEnd w:id="3804"/>
    </w:p>
    <w:p w14:paraId="7BE1B850" w14:textId="486F5B74" w:rsidR="008A4A84" w:rsidRPr="008817AE" w:rsidRDefault="008A4A84" w:rsidP="008A4A84">
      <w:pPr>
        <w:pStyle w:val="BodyText"/>
      </w:pPr>
      <w:r w:rsidRPr="008817AE">
        <w:t>The meter shall withstand disturbances</w:t>
      </w:r>
      <w:r w:rsidR="00DA0C5A" w:rsidRPr="008817AE">
        <w:t xml:space="preserve">, </w:t>
      </w:r>
      <w:r w:rsidR="00E7781D" w:rsidRPr="008817AE">
        <w:t>as described in</w:t>
      </w:r>
      <w:r w:rsidR="00750E69" w:rsidRPr="008817AE">
        <w:t xml:space="preserve"> </w:t>
      </w:r>
      <w:r w:rsidR="00424D34" w:rsidRPr="008817AE">
        <w:fldChar w:fldCharType="begin"/>
      </w:r>
      <w:r w:rsidR="00424D34" w:rsidRPr="008817AE">
        <w:instrText xml:space="preserve"> REF _Ref30689619 \r </w:instrText>
      </w:r>
      <w:r w:rsidR="008817AE">
        <w:instrText xml:space="preserve"> \* MERGEFORMAT </w:instrText>
      </w:r>
      <w:r w:rsidR="00424D34" w:rsidRPr="008817AE">
        <w:fldChar w:fldCharType="separate"/>
      </w:r>
      <w:r w:rsidR="0033235A">
        <w:t>6.4.1</w:t>
      </w:r>
      <w:r w:rsidR="00424D34" w:rsidRPr="008817AE">
        <w:fldChar w:fldCharType="end"/>
      </w:r>
      <w:r w:rsidR="00DA0C5A" w:rsidRPr="008817AE">
        <w:t>,</w:t>
      </w:r>
      <w:r w:rsidRPr="008817AE">
        <w:t xml:space="preserve"> which may be encountered under conditions of normal use; as stated in</w:t>
      </w:r>
      <w:r w:rsidR="00750E69" w:rsidRPr="008817AE">
        <w:t xml:space="preserve"> </w:t>
      </w:r>
      <w:r w:rsidR="00424D34" w:rsidRPr="008817AE">
        <w:fldChar w:fldCharType="begin"/>
      </w:r>
      <w:r w:rsidR="00424D34" w:rsidRPr="008817AE">
        <w:instrText xml:space="preserve"> REF _Ref30689782 \r </w:instrText>
      </w:r>
      <w:r w:rsidR="008817AE">
        <w:instrText xml:space="preserve"> \* MERGEFORMAT </w:instrText>
      </w:r>
      <w:r w:rsidR="00424D34" w:rsidRPr="008817AE">
        <w:fldChar w:fldCharType="separate"/>
      </w:r>
      <w:r w:rsidR="0033235A">
        <w:t>6.2.1</w:t>
      </w:r>
      <w:r w:rsidR="00424D34" w:rsidRPr="008817AE">
        <w:fldChar w:fldCharType="end"/>
      </w:r>
      <w:r w:rsidRPr="008817AE">
        <w:t>, no significant fault shall occur for any disturbance.</w:t>
      </w:r>
    </w:p>
    <w:p w14:paraId="54FA8D0C" w14:textId="6DDC63F3" w:rsidR="00EE4F90" w:rsidRPr="008817AE" w:rsidRDefault="008A4A84" w:rsidP="004836C2">
      <w:pPr>
        <w:pStyle w:val="BodyText"/>
      </w:pPr>
      <w:r w:rsidRPr="008817AE">
        <w:t xml:space="preserve">An error shift larger than </w:t>
      </w:r>
      <w:r w:rsidR="00950657" w:rsidRPr="008817AE">
        <w:t xml:space="preserve">the fault limit </w:t>
      </w:r>
      <w:r w:rsidRPr="008817AE">
        <w:t xml:space="preserve">prescribed in </w:t>
      </w:r>
      <w:r w:rsidR="00424D34" w:rsidRPr="008817AE">
        <w:fldChar w:fldCharType="begin"/>
      </w:r>
      <w:r w:rsidR="00424D34" w:rsidRPr="008817AE">
        <w:instrText xml:space="preserve"> REF _Ref30689834 </w:instrText>
      </w:r>
      <w:r w:rsidR="008817AE">
        <w:instrText xml:space="preserve"> \* MERGEFORMAT </w:instrText>
      </w:r>
      <w:r w:rsidR="00424D34" w:rsidRPr="008817AE">
        <w:fldChar w:fldCharType="separate"/>
      </w:r>
      <w:ins w:id="3805" w:author="Mitchell, Phillip" w:date="2023-11-29T12:24:00Z">
        <w:r w:rsidR="0033235A" w:rsidRPr="008817AE">
          <w:t xml:space="preserve">Table </w:t>
        </w:r>
        <w:r w:rsidR="0033235A">
          <w:rPr>
            <w:noProof/>
          </w:rPr>
          <w:t>7</w:t>
        </w:r>
      </w:ins>
      <w:ins w:id="3806" w:author="Phillip" w:date="2023-08-21T13:12:00Z">
        <w:del w:id="3807" w:author="Mitchell, Phillip" w:date="2023-11-29T12:24:00Z">
          <w:r w:rsidR="00714DB9" w:rsidRPr="008817AE" w:rsidDel="0033235A">
            <w:delText xml:space="preserve">Table </w:delText>
          </w:r>
          <w:r w:rsidR="00714DB9" w:rsidDel="0033235A">
            <w:rPr>
              <w:noProof/>
            </w:rPr>
            <w:delText>7</w:delText>
          </w:r>
        </w:del>
      </w:ins>
      <w:del w:id="3808" w:author="Mitchell, Phillip" w:date="2023-11-29T12:24:00Z">
        <w:r w:rsidR="00AF7868" w:rsidRPr="008817AE" w:rsidDel="0033235A">
          <w:delText xml:space="preserve">Table </w:delText>
        </w:r>
        <w:r w:rsidR="00AF7868" w:rsidRPr="008817AE" w:rsidDel="0033235A">
          <w:rPr>
            <w:noProof/>
          </w:rPr>
          <w:delText>6</w:delText>
        </w:r>
      </w:del>
      <w:r w:rsidR="00424D34" w:rsidRPr="008817AE">
        <w:rPr>
          <w:noProof/>
        </w:rPr>
        <w:fldChar w:fldCharType="end"/>
      </w:r>
      <w:r w:rsidR="00750E69" w:rsidRPr="008817AE">
        <w:t xml:space="preserve"> </w:t>
      </w:r>
      <w:r w:rsidRPr="008817AE">
        <w:t xml:space="preserve">constitutes a significant fault. </w:t>
      </w:r>
      <w:r w:rsidR="00E7781D" w:rsidRPr="008817AE">
        <w:t>For disturbances where</w:t>
      </w:r>
      <w:r w:rsidRPr="008817AE">
        <w:t xml:space="preserve"> no current is applied, a change in the registers or pulses of the test output shall not be considered as a significant fault if the change in the registers or equivalent energy of the test output</w:t>
      </w:r>
      <w:del w:id="3809" w:author="Mitchell, Phillip" w:date="2024-07-02T12:32:00Z">
        <w:r w:rsidRPr="008817AE" w:rsidDel="005B6475">
          <w:delText>, expressed in kWh,</w:delText>
        </w:r>
      </w:del>
      <w:r w:rsidRPr="008817AE">
        <w:t xml:space="preserve"> is less than </w:t>
      </w:r>
      <w:ins w:id="3810" w:author="Phillip" w:date="2023-08-17T15:44:00Z">
        <w:r w:rsidR="00E8791D">
          <w:t xml:space="preserve">the </w:t>
        </w:r>
      </w:ins>
      <w:r w:rsidRPr="008817AE">
        <w:t>critical change value</w:t>
      </w:r>
      <w:r w:rsidR="004836C2" w:rsidRPr="008817AE">
        <w:t xml:space="preserve">. The </w:t>
      </w:r>
      <w:r w:rsidR="00EE4F90" w:rsidRPr="008817AE">
        <w:t>critical change value (</w:t>
      </w:r>
      <w:r w:rsidR="00EE4F90" w:rsidRPr="008817AE">
        <w:rPr>
          <w:i/>
        </w:rPr>
        <w:t>x</w:t>
      </w:r>
      <w:r w:rsidR="00EE4F90" w:rsidRPr="008817AE">
        <w:t>), is derived from the following formula:</w:t>
      </w:r>
    </w:p>
    <w:p w14:paraId="684D92F0" w14:textId="77777777" w:rsidR="00EE4F90" w:rsidRPr="008817AE" w:rsidRDefault="00EE4F90" w:rsidP="00EE4F90">
      <w:pPr>
        <w:pStyle w:val="BodyText"/>
        <w:jc w:val="center"/>
        <w:rPr>
          <w:vertAlign w:val="subscript"/>
        </w:rPr>
      </w:pPr>
      <w:r w:rsidRPr="008817AE">
        <w:rPr>
          <w:i/>
        </w:rPr>
        <w:t>x</w:t>
      </w:r>
      <w:r w:rsidRPr="008817AE">
        <w:t xml:space="preserve"> =</w:t>
      </w:r>
      <w:r w:rsidR="004836C2" w:rsidRPr="008817AE">
        <w:t xml:space="preserve"> </w:t>
      </w:r>
      <w:r w:rsidRPr="008817AE">
        <w:t>10</w:t>
      </w:r>
      <w:r w:rsidRPr="008817AE">
        <w:rPr>
          <w:vertAlign w:val="superscript"/>
        </w:rPr>
        <w:t>-6</w:t>
      </w:r>
      <w:r w:rsidRPr="008817AE">
        <w:t xml:space="preserve"> </w:t>
      </w:r>
      <w:r w:rsidRPr="008817AE">
        <w:rPr>
          <w:rFonts w:cs="Times New Roman"/>
        </w:rPr>
        <w:t>×</w:t>
      </w:r>
      <w:r w:rsidRPr="008817AE">
        <w:rPr>
          <w:vertAlign w:val="superscript"/>
        </w:rPr>
        <w:t xml:space="preserve"> </w:t>
      </w:r>
      <w:r w:rsidR="004836C2" w:rsidRPr="008817AE">
        <w:rPr>
          <w:i/>
        </w:rPr>
        <w:t>m</w:t>
      </w:r>
      <w:r w:rsidR="004836C2" w:rsidRPr="008817AE">
        <w:t xml:space="preserve"> </w:t>
      </w:r>
      <w:r w:rsidR="004836C2" w:rsidRPr="008817AE">
        <w:rPr>
          <w:rFonts w:cs="Times New Roman"/>
        </w:rPr>
        <w:t>×</w:t>
      </w:r>
      <w:r w:rsidR="004836C2" w:rsidRPr="008817AE">
        <w:t xml:space="preserve"> </w:t>
      </w:r>
      <w:proofErr w:type="spellStart"/>
      <w:r w:rsidR="004836C2" w:rsidRPr="008817AE">
        <w:rPr>
          <w:i/>
        </w:rPr>
        <w:t>U</w:t>
      </w:r>
      <w:r w:rsidR="004836C2" w:rsidRPr="008817AE">
        <w:rPr>
          <w:vertAlign w:val="subscript"/>
        </w:rPr>
        <w:t>nom</w:t>
      </w:r>
      <w:proofErr w:type="spellEnd"/>
      <w:r w:rsidR="004836C2" w:rsidRPr="008817AE">
        <w:t xml:space="preserve"> </w:t>
      </w:r>
      <w:r w:rsidR="004836C2" w:rsidRPr="008817AE">
        <w:rPr>
          <w:rFonts w:cs="Times New Roman"/>
        </w:rPr>
        <w:t>×</w:t>
      </w:r>
      <w:r w:rsidR="004836C2" w:rsidRPr="008817AE">
        <w:t xml:space="preserve"> </w:t>
      </w:r>
      <w:r w:rsidR="004836C2" w:rsidRPr="008817AE">
        <w:rPr>
          <w:i/>
        </w:rPr>
        <w:t>I</w:t>
      </w:r>
      <w:r w:rsidR="004836C2" w:rsidRPr="008817AE">
        <w:rPr>
          <w:vertAlign w:val="subscript"/>
        </w:rPr>
        <w:t>max</w:t>
      </w:r>
    </w:p>
    <w:p w14:paraId="7188A4B7" w14:textId="77777777" w:rsidR="00EE4F90" w:rsidRPr="008817AE" w:rsidRDefault="004836C2" w:rsidP="004836C2">
      <w:pPr>
        <w:pStyle w:val="BodyText"/>
      </w:pPr>
      <w:proofErr w:type="gramStart"/>
      <w:r w:rsidRPr="008817AE">
        <w:t>where</w:t>
      </w:r>
      <w:proofErr w:type="gramEnd"/>
    </w:p>
    <w:p w14:paraId="5A1E4C9D" w14:textId="61CE128E" w:rsidR="00EE4F90" w:rsidRPr="008817AE" w:rsidRDefault="00EE4F90" w:rsidP="00EE4F90">
      <w:pPr>
        <w:pStyle w:val="BodyText"/>
        <w:ind w:left="426"/>
      </w:pPr>
      <w:r w:rsidRPr="008817AE">
        <w:rPr>
          <w:i/>
        </w:rPr>
        <w:t>x</w:t>
      </w:r>
      <w:r w:rsidRPr="008817AE">
        <w:t xml:space="preserve"> is the critical change value expressed in kWh</w:t>
      </w:r>
      <w:ins w:id="3811" w:author="Phillip" w:date="2023-08-24T15:09:00Z">
        <w:r w:rsidR="009E47EC">
          <w:t>,</w:t>
        </w:r>
      </w:ins>
      <w:del w:id="3812" w:author="Phillip" w:date="2023-08-24T15:09:00Z">
        <w:r w:rsidRPr="008817AE" w:rsidDel="009E47EC">
          <w:delText xml:space="preserve"> or</w:delText>
        </w:r>
      </w:del>
      <w:r w:rsidRPr="008817AE">
        <w:t xml:space="preserve"> </w:t>
      </w:r>
      <w:proofErr w:type="spellStart"/>
      <w:r w:rsidRPr="008817AE">
        <w:t>kvarh</w:t>
      </w:r>
      <w:proofErr w:type="spellEnd"/>
      <w:ins w:id="3813" w:author="Phillip" w:date="2023-08-24T15:09:00Z">
        <w:r w:rsidR="009E47EC">
          <w:t xml:space="preserve"> or </w:t>
        </w:r>
        <w:proofErr w:type="spellStart"/>
        <w:r w:rsidR="009E47EC">
          <w:t>kVAh</w:t>
        </w:r>
      </w:ins>
      <w:proofErr w:type="spellEnd"/>
    </w:p>
    <w:p w14:paraId="6A4D033D" w14:textId="77777777" w:rsidR="00EE4F90" w:rsidRPr="008817AE" w:rsidRDefault="004836C2" w:rsidP="00EE4F90">
      <w:pPr>
        <w:pStyle w:val="BodyText"/>
        <w:ind w:left="426"/>
      </w:pPr>
      <w:r w:rsidRPr="008817AE">
        <w:rPr>
          <w:i/>
        </w:rPr>
        <w:t>m</w:t>
      </w:r>
      <w:r w:rsidRPr="008817AE">
        <w:t xml:space="preserve"> is the number of measuring elements</w:t>
      </w:r>
    </w:p>
    <w:p w14:paraId="68CC4946" w14:textId="77777777" w:rsidR="00EE4F90" w:rsidRPr="008817AE" w:rsidRDefault="004836C2" w:rsidP="00EE4F90">
      <w:pPr>
        <w:pStyle w:val="BodyText"/>
        <w:ind w:left="426"/>
      </w:pPr>
      <w:proofErr w:type="spellStart"/>
      <w:r w:rsidRPr="008817AE">
        <w:rPr>
          <w:i/>
        </w:rPr>
        <w:t>U</w:t>
      </w:r>
      <w:r w:rsidRPr="008817AE">
        <w:rPr>
          <w:vertAlign w:val="subscript"/>
        </w:rPr>
        <w:t>nom</w:t>
      </w:r>
      <w:proofErr w:type="spellEnd"/>
      <w:r w:rsidRPr="008817AE">
        <w:t xml:space="preserve"> is </w:t>
      </w:r>
      <w:r w:rsidR="00EE4F90" w:rsidRPr="008817AE">
        <w:t xml:space="preserve">the nominal voltage </w:t>
      </w:r>
      <w:r w:rsidRPr="008817AE">
        <w:t xml:space="preserve">expressed in </w:t>
      </w:r>
      <w:proofErr w:type="gramStart"/>
      <w:r w:rsidRPr="008817AE">
        <w:t>volts</w:t>
      </w:r>
      <w:proofErr w:type="gramEnd"/>
    </w:p>
    <w:p w14:paraId="1D68E035" w14:textId="7C1AFB38" w:rsidR="002319B3" w:rsidRPr="008817AE" w:rsidRDefault="004836C2" w:rsidP="008D0842">
      <w:pPr>
        <w:pStyle w:val="BodyText"/>
        <w:ind w:left="426"/>
      </w:pPr>
      <w:r w:rsidRPr="008817AE">
        <w:rPr>
          <w:i/>
        </w:rPr>
        <w:t>I</w:t>
      </w:r>
      <w:r w:rsidRPr="008817AE">
        <w:rPr>
          <w:vertAlign w:val="subscript"/>
        </w:rPr>
        <w:t>max</w:t>
      </w:r>
      <w:r w:rsidRPr="008817AE">
        <w:t xml:space="preserve"> </w:t>
      </w:r>
      <w:r w:rsidR="00EE4F90" w:rsidRPr="008817AE">
        <w:t xml:space="preserve">is the maximum current </w:t>
      </w:r>
      <w:r w:rsidRPr="008817AE">
        <w:t>expressed in amperes.</w:t>
      </w:r>
    </w:p>
    <w:p w14:paraId="5B6E1091" w14:textId="184C1475" w:rsidR="00750E69" w:rsidRPr="008817AE" w:rsidRDefault="00750E69" w:rsidP="001F73F4">
      <w:pPr>
        <w:pStyle w:val="Caption"/>
      </w:pPr>
      <w:bookmarkStart w:id="3814" w:name="_Ref30689834"/>
      <w:bookmarkStart w:id="3815" w:name="_Ref30689829"/>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3816" w:author="Mitchell, Phillip" w:date="2023-11-29T12:24:00Z">
        <w:r w:rsidR="0033235A">
          <w:rPr>
            <w:noProof/>
          </w:rPr>
          <w:t>7</w:t>
        </w:r>
      </w:ins>
      <w:ins w:id="3817" w:author="Phillip" w:date="2023-08-21T13:12:00Z">
        <w:del w:id="3818" w:author="Mitchell, Phillip" w:date="2023-09-01T11:35:00Z">
          <w:r w:rsidR="00714DB9" w:rsidDel="00906B73">
            <w:rPr>
              <w:noProof/>
            </w:rPr>
            <w:delText>7</w:delText>
          </w:r>
        </w:del>
      </w:ins>
      <w:del w:id="3819" w:author="Mitchell, Phillip" w:date="2023-09-01T11:35:00Z">
        <w:r w:rsidR="007530F8" w:rsidRPr="008817AE" w:rsidDel="00906B73">
          <w:rPr>
            <w:noProof/>
          </w:rPr>
          <w:delText>6</w:delText>
        </w:r>
      </w:del>
      <w:r w:rsidR="002C603C" w:rsidRPr="008817AE">
        <w:rPr>
          <w:noProof/>
        </w:rPr>
        <w:fldChar w:fldCharType="end"/>
      </w:r>
      <w:bookmarkEnd w:id="3814"/>
      <w:r w:rsidRPr="008817AE">
        <w:t xml:space="preserve"> - Fault limits </w:t>
      </w:r>
      <w:r w:rsidR="00A4595E" w:rsidRPr="008817AE">
        <w:t xml:space="preserve">and other </w:t>
      </w:r>
      <w:r w:rsidR="00AC2B59" w:rsidRPr="008817AE">
        <w:t xml:space="preserve">significant fault </w:t>
      </w:r>
      <w:r w:rsidR="00A4595E" w:rsidRPr="008817AE">
        <w:t xml:space="preserve">criteria </w:t>
      </w:r>
      <w:r w:rsidRPr="008817AE">
        <w:t>for disturbances</w:t>
      </w:r>
      <w:bookmarkEnd w:id="38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3"/>
        <w:gridCol w:w="1414"/>
        <w:gridCol w:w="857"/>
        <w:gridCol w:w="2128"/>
        <w:gridCol w:w="791"/>
        <w:gridCol w:w="791"/>
        <w:gridCol w:w="793"/>
        <w:gridCol w:w="791"/>
        <w:gridCol w:w="780"/>
      </w:tblGrid>
      <w:tr w:rsidR="00A20DE5" w:rsidRPr="008817AE" w14:paraId="2EE6F558" w14:textId="77777777" w:rsidTr="00A955EE">
        <w:trPr>
          <w:cantSplit/>
          <w:trHeight w:val="255"/>
          <w:tblHeader/>
          <w:jc w:val="center"/>
        </w:trPr>
        <w:tc>
          <w:tcPr>
            <w:tcW w:w="1400" w:type="pct"/>
            <w:gridSpan w:val="2"/>
            <w:vMerge w:val="restart"/>
            <w:vAlign w:val="center"/>
          </w:tcPr>
          <w:p w14:paraId="287E772C" w14:textId="77777777" w:rsidR="00A20DE5" w:rsidRPr="008817AE" w:rsidRDefault="00A20DE5" w:rsidP="00041B73">
            <w:pPr>
              <w:pStyle w:val="TABLE-col-heading"/>
              <w:rPr>
                <w:lang w:val="en-AU"/>
              </w:rPr>
            </w:pPr>
            <w:r w:rsidRPr="008817AE">
              <w:rPr>
                <w:lang w:val="en-AU"/>
              </w:rPr>
              <w:t>Disturbance quantity</w:t>
            </w:r>
          </w:p>
        </w:tc>
        <w:tc>
          <w:tcPr>
            <w:tcW w:w="445" w:type="pct"/>
            <w:vMerge w:val="restart"/>
            <w:vAlign w:val="center"/>
          </w:tcPr>
          <w:p w14:paraId="16AEAD6D" w14:textId="26B681A5" w:rsidR="00A20DE5" w:rsidRPr="008817AE" w:rsidRDefault="00A20DE5" w:rsidP="00AF7868">
            <w:pPr>
              <w:pStyle w:val="TABLE-col-heading"/>
              <w:rPr>
                <w:lang w:val="en-AU"/>
              </w:rPr>
            </w:pPr>
            <w:r w:rsidRPr="008817AE">
              <w:rPr>
                <w:lang w:val="en-AU"/>
              </w:rPr>
              <w:t xml:space="preserve">Test Clause, </w:t>
            </w:r>
            <w:r w:rsidR="00AF7868" w:rsidRPr="008817AE">
              <w:rPr>
                <w:lang w:val="en-AU"/>
              </w:rPr>
              <w:t>OIML R 46-2</w:t>
            </w:r>
          </w:p>
        </w:tc>
        <w:tc>
          <w:tcPr>
            <w:tcW w:w="1105" w:type="pct"/>
            <w:vMerge w:val="restart"/>
            <w:shd w:val="clear" w:color="auto" w:fill="auto"/>
            <w:vAlign w:val="center"/>
          </w:tcPr>
          <w:p w14:paraId="463FEB4A" w14:textId="77777777" w:rsidR="00A20DE5" w:rsidRPr="008817AE" w:rsidRDefault="00A4595E">
            <w:pPr>
              <w:pStyle w:val="TABLE-col-heading"/>
              <w:rPr>
                <w:vertAlign w:val="superscript"/>
                <w:lang w:val="en-AU"/>
              </w:rPr>
            </w:pPr>
            <w:r w:rsidRPr="008817AE">
              <w:rPr>
                <w:lang w:val="en-AU"/>
              </w:rPr>
              <w:t xml:space="preserve">Significant fault </w:t>
            </w:r>
            <w:proofErr w:type="gramStart"/>
            <w:r w:rsidRPr="008817AE">
              <w:rPr>
                <w:lang w:val="en-AU"/>
              </w:rPr>
              <w:t>criteria</w:t>
            </w:r>
            <w:r w:rsidR="00F8204B" w:rsidRPr="008817AE">
              <w:rPr>
                <w:vertAlign w:val="superscript"/>
                <w:lang w:val="en-AU"/>
              </w:rPr>
              <w:t>(</w:t>
            </w:r>
            <w:proofErr w:type="gramEnd"/>
            <w:r w:rsidR="00F8204B" w:rsidRPr="008817AE">
              <w:rPr>
                <w:vertAlign w:val="superscript"/>
                <w:lang w:val="en-AU"/>
              </w:rPr>
              <w:t>1</w:t>
            </w:r>
            <w:r w:rsidRPr="008817AE">
              <w:rPr>
                <w:vertAlign w:val="superscript"/>
                <w:lang w:val="en-AU"/>
              </w:rPr>
              <w:t>)</w:t>
            </w:r>
          </w:p>
        </w:tc>
        <w:tc>
          <w:tcPr>
            <w:tcW w:w="2050" w:type="pct"/>
            <w:gridSpan w:val="5"/>
            <w:vAlign w:val="center"/>
          </w:tcPr>
          <w:p w14:paraId="1D3254AB" w14:textId="77777777" w:rsidR="00A20DE5" w:rsidRPr="008817AE" w:rsidRDefault="00A20DE5">
            <w:pPr>
              <w:pStyle w:val="TABLE-col-heading"/>
              <w:rPr>
                <w:lang w:val="en-AU"/>
              </w:rPr>
            </w:pPr>
            <w:r w:rsidRPr="008817AE">
              <w:rPr>
                <w:lang w:val="en-AU"/>
              </w:rPr>
              <w:t xml:space="preserve">Fault </w:t>
            </w:r>
            <w:proofErr w:type="gramStart"/>
            <w:r w:rsidRPr="008817AE">
              <w:rPr>
                <w:lang w:val="en-AU"/>
              </w:rPr>
              <w:t>limit</w:t>
            </w:r>
            <w:r w:rsidR="00F8204B" w:rsidRPr="008817AE">
              <w:rPr>
                <w:vertAlign w:val="superscript"/>
                <w:lang w:val="en-AU"/>
              </w:rPr>
              <w:t>(</w:t>
            </w:r>
            <w:proofErr w:type="gramEnd"/>
            <w:r w:rsidR="00F8204B" w:rsidRPr="008817AE">
              <w:rPr>
                <w:vertAlign w:val="superscript"/>
                <w:lang w:val="en-AU"/>
              </w:rPr>
              <w:t>2</w:t>
            </w:r>
            <w:r w:rsidRPr="008817AE">
              <w:rPr>
                <w:vertAlign w:val="superscript"/>
                <w:lang w:val="en-AU"/>
              </w:rPr>
              <w:t>)</w:t>
            </w:r>
            <w:r w:rsidRPr="008817AE">
              <w:rPr>
                <w:lang w:val="en-AU"/>
              </w:rPr>
              <w:t xml:space="preserve"> (%) for meters of class</w:t>
            </w:r>
          </w:p>
        </w:tc>
      </w:tr>
      <w:tr w:rsidR="00A20DE5" w:rsidRPr="008817AE" w14:paraId="06974E57" w14:textId="77777777" w:rsidTr="00A955EE">
        <w:trPr>
          <w:cantSplit/>
          <w:trHeight w:val="255"/>
          <w:tblHeader/>
          <w:jc w:val="center"/>
        </w:trPr>
        <w:tc>
          <w:tcPr>
            <w:tcW w:w="1400" w:type="pct"/>
            <w:gridSpan w:val="2"/>
            <w:vMerge/>
            <w:vAlign w:val="center"/>
          </w:tcPr>
          <w:p w14:paraId="6D5F06E9" w14:textId="77777777" w:rsidR="00A20DE5" w:rsidRPr="008817AE" w:rsidRDefault="00A20DE5" w:rsidP="00041B73">
            <w:pPr>
              <w:pStyle w:val="TABLE-col-heading"/>
              <w:rPr>
                <w:lang w:val="en-AU"/>
              </w:rPr>
            </w:pPr>
          </w:p>
        </w:tc>
        <w:tc>
          <w:tcPr>
            <w:tcW w:w="445" w:type="pct"/>
            <w:vMerge/>
            <w:vAlign w:val="center"/>
          </w:tcPr>
          <w:p w14:paraId="7198FF98" w14:textId="77777777" w:rsidR="00A20DE5" w:rsidRPr="008817AE" w:rsidRDefault="00A20DE5">
            <w:pPr>
              <w:pStyle w:val="TABLE-col-heading"/>
              <w:rPr>
                <w:lang w:val="en-AU"/>
              </w:rPr>
            </w:pPr>
          </w:p>
        </w:tc>
        <w:tc>
          <w:tcPr>
            <w:tcW w:w="1105" w:type="pct"/>
            <w:vMerge/>
            <w:shd w:val="clear" w:color="auto" w:fill="auto"/>
          </w:tcPr>
          <w:p w14:paraId="15925A3D" w14:textId="77777777" w:rsidR="00A20DE5" w:rsidRPr="008817AE" w:rsidRDefault="00A20DE5" w:rsidP="00041B73">
            <w:pPr>
              <w:pStyle w:val="TABLE-col-heading"/>
              <w:rPr>
                <w:lang w:val="en-AU"/>
              </w:rPr>
            </w:pPr>
          </w:p>
        </w:tc>
        <w:tc>
          <w:tcPr>
            <w:tcW w:w="411" w:type="pct"/>
            <w:vAlign w:val="center"/>
          </w:tcPr>
          <w:p w14:paraId="2A9C9EEB" w14:textId="2BF23A12" w:rsidR="00A20DE5" w:rsidRPr="008817AE" w:rsidRDefault="00A20DE5" w:rsidP="009B43DE">
            <w:pPr>
              <w:pStyle w:val="TABLE-col-heading"/>
              <w:rPr>
                <w:lang w:val="en-AU"/>
              </w:rPr>
            </w:pPr>
            <w:r w:rsidRPr="008817AE">
              <w:rPr>
                <w:lang w:val="en-AU"/>
              </w:rPr>
              <w:t>A</w:t>
            </w:r>
            <w:ins w:id="3820" w:author="Mitchell, Phillip" w:date="2024-07-02T12:35:00Z">
              <w:r w:rsidR="009B43DE">
                <w:rPr>
                  <w:lang w:val="en-AU"/>
                </w:rPr>
                <w:br/>
                <w:t>(</w:t>
              </w:r>
            </w:ins>
            <w:del w:id="3821" w:author="Mitchell, Phillip" w:date="2024-07-02T12:35:00Z">
              <w:r w:rsidRPr="008817AE" w:rsidDel="009B43DE">
                <w:rPr>
                  <w:lang w:val="en-AU"/>
                </w:rPr>
                <w:delText xml:space="preserve"> / </w:delText>
              </w:r>
            </w:del>
            <w:r w:rsidRPr="008817AE">
              <w:rPr>
                <w:lang w:val="en-AU"/>
              </w:rPr>
              <w:t>2</w:t>
            </w:r>
            <w:ins w:id="3822" w:author="Mitchell, Phillip" w:date="2024-07-02T12:35:00Z">
              <w:r w:rsidR="009B43DE">
                <w:rPr>
                  <w:lang w:val="en-AU"/>
                </w:rPr>
                <w:t>)</w:t>
              </w:r>
            </w:ins>
          </w:p>
        </w:tc>
        <w:tc>
          <w:tcPr>
            <w:tcW w:w="411" w:type="pct"/>
            <w:vAlign w:val="center"/>
          </w:tcPr>
          <w:p w14:paraId="55895F28" w14:textId="791D74C1" w:rsidR="00A20DE5" w:rsidRPr="008817AE" w:rsidRDefault="00A20DE5">
            <w:pPr>
              <w:pStyle w:val="TABLE-col-heading"/>
              <w:rPr>
                <w:lang w:val="en-AU"/>
              </w:rPr>
            </w:pPr>
            <w:r w:rsidRPr="008817AE">
              <w:rPr>
                <w:lang w:val="en-AU"/>
              </w:rPr>
              <w:t>B</w:t>
            </w:r>
            <w:del w:id="3823" w:author="Mitchell, Phillip" w:date="2024-07-02T12:35:00Z">
              <w:r w:rsidRPr="008817AE" w:rsidDel="009B43DE">
                <w:rPr>
                  <w:lang w:val="en-AU"/>
                </w:rPr>
                <w:delText xml:space="preserve"> / </w:delText>
              </w:r>
            </w:del>
            <w:ins w:id="3824" w:author="Mitchell, Phillip" w:date="2024-07-02T12:35:00Z">
              <w:r w:rsidR="009B43DE">
                <w:rPr>
                  <w:lang w:val="en-AU"/>
                </w:rPr>
                <w:br/>
                <w:t>(</w:t>
              </w:r>
            </w:ins>
            <w:r w:rsidRPr="008817AE">
              <w:rPr>
                <w:lang w:val="en-AU"/>
              </w:rPr>
              <w:t>1</w:t>
            </w:r>
            <w:ins w:id="3825" w:author="Mitchell, Phillip" w:date="2024-07-02T12:35:00Z">
              <w:r w:rsidR="009B43DE">
                <w:rPr>
                  <w:lang w:val="en-AU"/>
                </w:rPr>
                <w:t>)</w:t>
              </w:r>
            </w:ins>
          </w:p>
        </w:tc>
        <w:tc>
          <w:tcPr>
            <w:tcW w:w="412" w:type="pct"/>
            <w:vAlign w:val="center"/>
          </w:tcPr>
          <w:p w14:paraId="12146DCE" w14:textId="68C7247B" w:rsidR="00A20DE5" w:rsidRPr="008817AE" w:rsidRDefault="00A20DE5">
            <w:pPr>
              <w:pStyle w:val="TABLE-col-heading"/>
              <w:rPr>
                <w:lang w:val="en-AU"/>
              </w:rPr>
            </w:pPr>
            <w:r w:rsidRPr="008817AE">
              <w:rPr>
                <w:lang w:val="en-AU"/>
              </w:rPr>
              <w:t>C</w:t>
            </w:r>
            <w:del w:id="3826" w:author="Mitchell, Phillip" w:date="2024-07-02T12:35:00Z">
              <w:r w:rsidRPr="008817AE" w:rsidDel="009B43DE">
                <w:rPr>
                  <w:lang w:val="en-AU"/>
                </w:rPr>
                <w:delText xml:space="preserve"> / </w:delText>
              </w:r>
            </w:del>
            <w:ins w:id="3827" w:author="Mitchell, Phillip" w:date="2024-07-02T12:35:00Z">
              <w:r w:rsidR="009B43DE">
                <w:rPr>
                  <w:lang w:val="en-AU"/>
                </w:rPr>
                <w:br/>
                <w:t>(</w:t>
              </w:r>
            </w:ins>
            <w:r w:rsidRPr="008817AE">
              <w:rPr>
                <w:lang w:val="en-AU"/>
              </w:rPr>
              <w:t>0.5</w:t>
            </w:r>
            <w:ins w:id="3828" w:author="Mitchell, Phillip" w:date="2024-07-02T12:35:00Z">
              <w:r w:rsidR="009B43DE">
                <w:rPr>
                  <w:lang w:val="en-AU"/>
                </w:rPr>
                <w:t>)</w:t>
              </w:r>
            </w:ins>
          </w:p>
        </w:tc>
        <w:tc>
          <w:tcPr>
            <w:tcW w:w="411" w:type="pct"/>
            <w:vAlign w:val="center"/>
          </w:tcPr>
          <w:p w14:paraId="34C53D5F" w14:textId="52A5D3A3" w:rsidR="00A20DE5" w:rsidRPr="008817AE" w:rsidRDefault="00A20DE5">
            <w:pPr>
              <w:pStyle w:val="TABLE-col-heading"/>
              <w:rPr>
                <w:lang w:val="en-AU"/>
              </w:rPr>
            </w:pPr>
            <w:r w:rsidRPr="008817AE">
              <w:rPr>
                <w:lang w:val="en-AU"/>
              </w:rPr>
              <w:t>D</w:t>
            </w:r>
            <w:ins w:id="3829" w:author="Mitchell, Phillip" w:date="2024-07-02T12:35:00Z">
              <w:r w:rsidR="009B43DE">
                <w:rPr>
                  <w:lang w:val="en-AU"/>
                </w:rPr>
                <w:br/>
                <w:t>(</w:t>
              </w:r>
            </w:ins>
            <w:del w:id="3830" w:author="Mitchell, Phillip" w:date="2024-07-02T12:35:00Z">
              <w:r w:rsidRPr="008817AE" w:rsidDel="009B43DE">
                <w:rPr>
                  <w:lang w:val="en-AU"/>
                </w:rPr>
                <w:delText xml:space="preserve"> / </w:delText>
              </w:r>
            </w:del>
            <w:r w:rsidRPr="008817AE">
              <w:rPr>
                <w:lang w:val="en-AU"/>
              </w:rPr>
              <w:t>0.2</w:t>
            </w:r>
            <w:ins w:id="3831" w:author="Mitchell, Phillip" w:date="2024-07-02T12:35:00Z">
              <w:r w:rsidR="009B43DE">
                <w:rPr>
                  <w:lang w:val="en-AU"/>
                </w:rPr>
                <w:t>)</w:t>
              </w:r>
            </w:ins>
          </w:p>
        </w:tc>
        <w:tc>
          <w:tcPr>
            <w:tcW w:w="406" w:type="pct"/>
            <w:vAlign w:val="center"/>
          </w:tcPr>
          <w:p w14:paraId="0DD02E92" w14:textId="3EC5BBC4" w:rsidR="00A20DE5" w:rsidRPr="008817AE" w:rsidRDefault="00A20DE5">
            <w:pPr>
              <w:pStyle w:val="TABLE-col-heading"/>
              <w:rPr>
                <w:lang w:val="en-AU"/>
              </w:rPr>
            </w:pPr>
            <w:r w:rsidRPr="008817AE">
              <w:rPr>
                <w:lang w:val="en-AU"/>
              </w:rPr>
              <w:t>E</w:t>
            </w:r>
            <w:del w:id="3832" w:author="Mitchell, Phillip" w:date="2024-07-02T12:36:00Z">
              <w:r w:rsidRPr="008817AE" w:rsidDel="009B43DE">
                <w:rPr>
                  <w:lang w:val="en-AU"/>
                </w:rPr>
                <w:delText xml:space="preserve"> / </w:delText>
              </w:r>
            </w:del>
            <w:ins w:id="3833" w:author="Mitchell, Phillip" w:date="2024-07-02T12:36:00Z">
              <w:r w:rsidR="009B43DE">
                <w:rPr>
                  <w:lang w:val="en-AU"/>
                </w:rPr>
                <w:br/>
                <w:t>(</w:t>
              </w:r>
            </w:ins>
            <w:r w:rsidRPr="008817AE">
              <w:rPr>
                <w:lang w:val="en-AU"/>
              </w:rPr>
              <w:t>0.1</w:t>
            </w:r>
            <w:ins w:id="3834" w:author="Mitchell, Phillip" w:date="2024-07-02T12:36:00Z">
              <w:r w:rsidR="009B43DE">
                <w:rPr>
                  <w:lang w:val="en-AU"/>
                </w:rPr>
                <w:t>)</w:t>
              </w:r>
            </w:ins>
          </w:p>
        </w:tc>
      </w:tr>
      <w:tr w:rsidR="00A20DE5" w:rsidRPr="008817AE" w14:paraId="66F3821C" w14:textId="77777777" w:rsidTr="00A955EE">
        <w:trPr>
          <w:cantSplit/>
          <w:trHeight w:val="467"/>
          <w:jc w:val="center"/>
        </w:trPr>
        <w:tc>
          <w:tcPr>
            <w:tcW w:w="1400" w:type="pct"/>
            <w:gridSpan w:val="2"/>
            <w:vAlign w:val="center"/>
          </w:tcPr>
          <w:p w14:paraId="75A51507" w14:textId="77777777" w:rsidR="00A20DE5" w:rsidRPr="008817AE" w:rsidRDefault="00A20DE5" w:rsidP="003C2022">
            <w:pPr>
              <w:pStyle w:val="TABLE-cell"/>
            </w:pPr>
            <w:r w:rsidRPr="008817AE">
              <w:t>Magnetic field (AC, power frequency) of external origin</w:t>
            </w:r>
          </w:p>
        </w:tc>
        <w:tc>
          <w:tcPr>
            <w:tcW w:w="445" w:type="pct"/>
            <w:vAlign w:val="center"/>
          </w:tcPr>
          <w:p w14:paraId="59249AF0" w14:textId="49824AA9" w:rsidR="00A20DE5" w:rsidRPr="008817AE" w:rsidRDefault="00AF7868">
            <w:pPr>
              <w:pStyle w:val="TABLE-centered"/>
              <w:rPr>
                <w:lang w:val="en-AU"/>
              </w:rPr>
            </w:pPr>
            <w:r w:rsidRPr="008817AE">
              <w:rPr>
                <w:lang w:val="en-AU"/>
              </w:rPr>
              <w:t>2.4.1</w:t>
            </w:r>
          </w:p>
        </w:tc>
        <w:tc>
          <w:tcPr>
            <w:tcW w:w="1105" w:type="pct"/>
            <w:shd w:val="clear" w:color="auto" w:fill="auto"/>
            <w:vAlign w:val="center"/>
          </w:tcPr>
          <w:p w14:paraId="6C58CA84" w14:textId="77777777" w:rsidR="00A20DE5" w:rsidRPr="008817AE" w:rsidRDefault="00A4595E" w:rsidP="001F73F4">
            <w:pPr>
              <w:pStyle w:val="TABLE-centered"/>
              <w:jc w:val="left"/>
              <w:rPr>
                <w:lang w:val="en-AU"/>
              </w:rPr>
            </w:pPr>
            <w:r w:rsidRPr="008817AE">
              <w:rPr>
                <w:lang w:val="en-AU"/>
              </w:rPr>
              <w:t>Critical change value</w:t>
            </w:r>
            <w:r w:rsidR="007A70D4" w:rsidRPr="008817AE">
              <w:rPr>
                <w:lang w:val="en-AU"/>
              </w:rPr>
              <w:t>.</w:t>
            </w:r>
          </w:p>
        </w:tc>
        <w:tc>
          <w:tcPr>
            <w:tcW w:w="411" w:type="pct"/>
            <w:shd w:val="clear" w:color="auto" w:fill="auto"/>
            <w:vAlign w:val="center"/>
          </w:tcPr>
          <w:p w14:paraId="255E2849" w14:textId="77777777" w:rsidR="00A20DE5" w:rsidRPr="008817AE" w:rsidRDefault="00A20DE5">
            <w:pPr>
              <w:pStyle w:val="TABLE-centered"/>
              <w:rPr>
                <w:lang w:val="en-AU"/>
              </w:rPr>
            </w:pPr>
            <w:r w:rsidRPr="008817AE">
              <w:rPr>
                <w:rFonts w:cs="Times New Roman"/>
                <w:lang w:val="en-AU"/>
              </w:rPr>
              <w:t>–</w:t>
            </w:r>
          </w:p>
        </w:tc>
        <w:tc>
          <w:tcPr>
            <w:tcW w:w="411" w:type="pct"/>
            <w:shd w:val="clear" w:color="auto" w:fill="auto"/>
            <w:vAlign w:val="center"/>
          </w:tcPr>
          <w:p w14:paraId="283C3596" w14:textId="77777777" w:rsidR="00A20DE5" w:rsidRPr="008817AE" w:rsidRDefault="00A20DE5">
            <w:pPr>
              <w:pStyle w:val="TABLE-centered"/>
              <w:rPr>
                <w:lang w:val="en-AU"/>
              </w:rPr>
            </w:pPr>
            <w:r w:rsidRPr="008817AE">
              <w:rPr>
                <w:rFonts w:cs="Times New Roman"/>
                <w:lang w:val="en-AU"/>
              </w:rPr>
              <w:t>–</w:t>
            </w:r>
          </w:p>
        </w:tc>
        <w:tc>
          <w:tcPr>
            <w:tcW w:w="412" w:type="pct"/>
            <w:shd w:val="clear" w:color="auto" w:fill="auto"/>
            <w:vAlign w:val="center"/>
          </w:tcPr>
          <w:p w14:paraId="28E096C2" w14:textId="77777777" w:rsidR="00A20DE5" w:rsidRPr="008817AE" w:rsidRDefault="00A20DE5">
            <w:pPr>
              <w:pStyle w:val="TABLE-centered"/>
              <w:rPr>
                <w:lang w:val="en-AU"/>
              </w:rPr>
            </w:pPr>
            <w:r w:rsidRPr="008817AE">
              <w:rPr>
                <w:rFonts w:cs="Times New Roman"/>
                <w:lang w:val="en-AU"/>
              </w:rPr>
              <w:t>–</w:t>
            </w:r>
          </w:p>
        </w:tc>
        <w:tc>
          <w:tcPr>
            <w:tcW w:w="411" w:type="pct"/>
            <w:shd w:val="clear" w:color="auto" w:fill="auto"/>
            <w:vAlign w:val="center"/>
          </w:tcPr>
          <w:p w14:paraId="4B044D18" w14:textId="77777777" w:rsidR="00A20DE5" w:rsidRPr="008817AE" w:rsidRDefault="00A20DE5">
            <w:pPr>
              <w:pStyle w:val="TABLE-centered"/>
              <w:rPr>
                <w:lang w:val="en-AU"/>
              </w:rPr>
            </w:pPr>
            <w:r w:rsidRPr="008817AE">
              <w:rPr>
                <w:rFonts w:cs="Times New Roman"/>
                <w:lang w:val="en-AU"/>
              </w:rPr>
              <w:t>–</w:t>
            </w:r>
          </w:p>
        </w:tc>
        <w:tc>
          <w:tcPr>
            <w:tcW w:w="406" w:type="pct"/>
            <w:shd w:val="clear" w:color="auto" w:fill="auto"/>
            <w:vAlign w:val="center"/>
          </w:tcPr>
          <w:p w14:paraId="7F0E6988" w14:textId="77777777" w:rsidR="00A20DE5" w:rsidRPr="008817AE" w:rsidRDefault="00A20DE5">
            <w:pPr>
              <w:pStyle w:val="TABLE-centered"/>
              <w:rPr>
                <w:lang w:val="en-AU"/>
              </w:rPr>
            </w:pPr>
            <w:r w:rsidRPr="008817AE">
              <w:rPr>
                <w:rFonts w:cs="Times New Roman"/>
                <w:lang w:val="en-AU"/>
              </w:rPr>
              <w:t>–</w:t>
            </w:r>
          </w:p>
        </w:tc>
      </w:tr>
      <w:tr w:rsidR="00A20DE5" w:rsidRPr="008817AE" w14:paraId="3580A81F" w14:textId="77777777" w:rsidTr="00A955EE">
        <w:trPr>
          <w:cantSplit/>
          <w:trHeight w:val="467"/>
          <w:jc w:val="center"/>
        </w:trPr>
        <w:tc>
          <w:tcPr>
            <w:tcW w:w="1400" w:type="pct"/>
            <w:gridSpan w:val="2"/>
            <w:tcBorders>
              <w:bottom w:val="single" w:sz="4" w:space="0" w:color="auto"/>
            </w:tcBorders>
            <w:vAlign w:val="center"/>
          </w:tcPr>
          <w:p w14:paraId="26D3682E" w14:textId="77777777" w:rsidR="00A20DE5" w:rsidRPr="008817AE" w:rsidRDefault="00A20DE5" w:rsidP="00A20DE5">
            <w:pPr>
              <w:pStyle w:val="TABLE-cell"/>
            </w:pPr>
            <w:r w:rsidRPr="008817AE">
              <w:t>Electrostatic discharges</w:t>
            </w:r>
          </w:p>
        </w:tc>
        <w:tc>
          <w:tcPr>
            <w:tcW w:w="445" w:type="pct"/>
            <w:vAlign w:val="center"/>
          </w:tcPr>
          <w:p w14:paraId="175077CB" w14:textId="267722CB" w:rsidR="00A20DE5" w:rsidRPr="008817AE" w:rsidRDefault="00AF7868" w:rsidP="005A25EB">
            <w:pPr>
              <w:pStyle w:val="TABLE-centered"/>
              <w:rPr>
                <w:lang w:val="en-AU"/>
              </w:rPr>
            </w:pPr>
            <w:r w:rsidRPr="008817AE">
              <w:rPr>
                <w:lang w:val="en-AU"/>
              </w:rPr>
              <w:t>2.4.2</w:t>
            </w:r>
          </w:p>
        </w:tc>
        <w:tc>
          <w:tcPr>
            <w:tcW w:w="1105" w:type="pct"/>
            <w:shd w:val="clear" w:color="auto" w:fill="auto"/>
            <w:vAlign w:val="center"/>
          </w:tcPr>
          <w:p w14:paraId="05105A60" w14:textId="77777777" w:rsidR="00A20DE5"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5F67CE1E" w14:textId="77777777" w:rsidR="00A20DE5" w:rsidRPr="008817AE" w:rsidRDefault="00A20DE5">
            <w:pPr>
              <w:pStyle w:val="TABLE-centered"/>
              <w:rPr>
                <w:rFonts w:cs="Times New Roman"/>
                <w:lang w:val="en-AU"/>
              </w:rPr>
            </w:pPr>
            <w:r w:rsidRPr="008817AE">
              <w:rPr>
                <w:rFonts w:cs="Times New Roman"/>
                <w:lang w:val="en-AU"/>
              </w:rPr>
              <w:t>–</w:t>
            </w:r>
          </w:p>
        </w:tc>
        <w:tc>
          <w:tcPr>
            <w:tcW w:w="411" w:type="pct"/>
            <w:shd w:val="clear" w:color="auto" w:fill="auto"/>
            <w:vAlign w:val="center"/>
          </w:tcPr>
          <w:p w14:paraId="2C5B4C69" w14:textId="77777777" w:rsidR="00A20DE5" w:rsidRPr="008817AE" w:rsidRDefault="00A20DE5">
            <w:pPr>
              <w:pStyle w:val="TABLE-centered"/>
              <w:rPr>
                <w:rFonts w:cs="Times New Roman"/>
                <w:lang w:val="en-AU"/>
              </w:rPr>
            </w:pPr>
            <w:r w:rsidRPr="008817AE">
              <w:rPr>
                <w:rFonts w:cs="Times New Roman"/>
                <w:lang w:val="en-AU"/>
              </w:rPr>
              <w:t>–</w:t>
            </w:r>
          </w:p>
        </w:tc>
        <w:tc>
          <w:tcPr>
            <w:tcW w:w="412" w:type="pct"/>
            <w:shd w:val="clear" w:color="auto" w:fill="auto"/>
            <w:vAlign w:val="center"/>
          </w:tcPr>
          <w:p w14:paraId="458F271E" w14:textId="77777777" w:rsidR="00A20DE5" w:rsidRPr="008817AE" w:rsidRDefault="00A20DE5">
            <w:pPr>
              <w:pStyle w:val="TABLE-centered"/>
              <w:rPr>
                <w:rFonts w:cs="Times New Roman"/>
                <w:lang w:val="en-AU"/>
              </w:rPr>
            </w:pPr>
            <w:r w:rsidRPr="008817AE">
              <w:rPr>
                <w:rFonts w:cs="Times New Roman"/>
                <w:lang w:val="en-AU"/>
              </w:rPr>
              <w:t>–</w:t>
            </w:r>
          </w:p>
        </w:tc>
        <w:tc>
          <w:tcPr>
            <w:tcW w:w="411" w:type="pct"/>
            <w:shd w:val="clear" w:color="auto" w:fill="auto"/>
            <w:vAlign w:val="center"/>
          </w:tcPr>
          <w:p w14:paraId="1FDC94F9" w14:textId="77777777" w:rsidR="00A20DE5" w:rsidRPr="008817AE" w:rsidRDefault="00A20DE5">
            <w:pPr>
              <w:pStyle w:val="TABLE-centered"/>
              <w:rPr>
                <w:rFonts w:cs="Times New Roman"/>
                <w:lang w:val="en-AU"/>
              </w:rPr>
            </w:pPr>
            <w:r w:rsidRPr="008817AE">
              <w:rPr>
                <w:rFonts w:cs="Times New Roman"/>
                <w:lang w:val="en-AU"/>
              </w:rPr>
              <w:t>–</w:t>
            </w:r>
          </w:p>
        </w:tc>
        <w:tc>
          <w:tcPr>
            <w:tcW w:w="406" w:type="pct"/>
            <w:shd w:val="clear" w:color="auto" w:fill="auto"/>
            <w:vAlign w:val="center"/>
          </w:tcPr>
          <w:p w14:paraId="6C4BDD96" w14:textId="77777777" w:rsidR="00A20DE5" w:rsidRPr="008817AE" w:rsidRDefault="00A20DE5">
            <w:pPr>
              <w:pStyle w:val="TABLE-centered"/>
              <w:rPr>
                <w:rFonts w:cs="Times New Roman"/>
                <w:lang w:val="en-AU"/>
              </w:rPr>
            </w:pPr>
            <w:r w:rsidRPr="008817AE">
              <w:rPr>
                <w:rFonts w:cs="Times New Roman"/>
                <w:lang w:val="en-AU"/>
              </w:rPr>
              <w:t>–</w:t>
            </w:r>
          </w:p>
        </w:tc>
      </w:tr>
      <w:tr w:rsidR="00A20DE5" w:rsidRPr="008817AE" w14:paraId="1EBC8970" w14:textId="77777777" w:rsidTr="00A955EE">
        <w:trPr>
          <w:cantSplit/>
          <w:trHeight w:val="467"/>
          <w:jc w:val="center"/>
        </w:trPr>
        <w:tc>
          <w:tcPr>
            <w:tcW w:w="1400" w:type="pct"/>
            <w:gridSpan w:val="2"/>
            <w:vAlign w:val="center"/>
          </w:tcPr>
          <w:p w14:paraId="23BE8501" w14:textId="77777777" w:rsidR="00A20DE5" w:rsidRPr="008817AE" w:rsidRDefault="00A20DE5" w:rsidP="00A20DE5">
            <w:pPr>
              <w:pStyle w:val="TABLE-cell"/>
            </w:pPr>
            <w:r w:rsidRPr="008817AE">
              <w:t>Fast transients</w:t>
            </w:r>
          </w:p>
        </w:tc>
        <w:tc>
          <w:tcPr>
            <w:tcW w:w="445" w:type="pct"/>
            <w:vAlign w:val="center"/>
          </w:tcPr>
          <w:p w14:paraId="5F0145BD" w14:textId="437E80B7" w:rsidR="00A20DE5" w:rsidRPr="008817AE" w:rsidRDefault="00AF7868">
            <w:pPr>
              <w:pStyle w:val="TABLE-centered"/>
              <w:rPr>
                <w:lang w:val="en-AU"/>
              </w:rPr>
            </w:pPr>
            <w:r w:rsidRPr="008817AE">
              <w:rPr>
                <w:lang w:val="en-AU"/>
              </w:rPr>
              <w:t>2.4.3</w:t>
            </w:r>
          </w:p>
        </w:tc>
        <w:tc>
          <w:tcPr>
            <w:tcW w:w="1105" w:type="pct"/>
            <w:shd w:val="clear" w:color="auto" w:fill="auto"/>
            <w:vAlign w:val="center"/>
          </w:tcPr>
          <w:p w14:paraId="4EDD3D59" w14:textId="77777777" w:rsidR="00A20DE5" w:rsidRPr="008817AE" w:rsidRDefault="00A4595E" w:rsidP="001F73F4">
            <w:pPr>
              <w:pStyle w:val="TABLE-centered"/>
              <w:jc w:val="left"/>
              <w:rPr>
                <w:lang w:val="en-AU"/>
              </w:rPr>
            </w:pPr>
            <w:r w:rsidRPr="008817AE">
              <w:rPr>
                <w:lang w:val="en-AU"/>
              </w:rPr>
              <w:t>Fault limit</w:t>
            </w:r>
            <w:r w:rsidR="007A70D4" w:rsidRPr="008817AE">
              <w:rPr>
                <w:lang w:val="en-AU"/>
              </w:rPr>
              <w:t>.</w:t>
            </w:r>
          </w:p>
        </w:tc>
        <w:tc>
          <w:tcPr>
            <w:tcW w:w="411" w:type="pct"/>
            <w:shd w:val="clear" w:color="auto" w:fill="auto"/>
            <w:vAlign w:val="center"/>
          </w:tcPr>
          <w:p w14:paraId="1887696F" w14:textId="77777777" w:rsidR="00A20DE5" w:rsidRPr="008817AE" w:rsidRDefault="00A20DE5">
            <w:pPr>
              <w:pStyle w:val="TABLE-centered"/>
              <w:rPr>
                <w:lang w:val="en-AU"/>
              </w:rPr>
            </w:pPr>
            <w:r w:rsidRPr="008817AE">
              <w:rPr>
                <w:lang w:val="en-AU"/>
              </w:rPr>
              <w:t>± 6.0</w:t>
            </w:r>
          </w:p>
        </w:tc>
        <w:tc>
          <w:tcPr>
            <w:tcW w:w="411" w:type="pct"/>
            <w:shd w:val="clear" w:color="auto" w:fill="auto"/>
            <w:vAlign w:val="center"/>
          </w:tcPr>
          <w:p w14:paraId="1DE48298" w14:textId="77777777" w:rsidR="00A20DE5" w:rsidRPr="008817AE" w:rsidRDefault="00A20DE5">
            <w:pPr>
              <w:pStyle w:val="TABLE-centered"/>
              <w:rPr>
                <w:lang w:val="en-AU"/>
              </w:rPr>
            </w:pPr>
            <w:r w:rsidRPr="008817AE">
              <w:rPr>
                <w:lang w:val="en-AU"/>
              </w:rPr>
              <w:t>± 4.0</w:t>
            </w:r>
          </w:p>
        </w:tc>
        <w:tc>
          <w:tcPr>
            <w:tcW w:w="412" w:type="pct"/>
            <w:shd w:val="clear" w:color="auto" w:fill="auto"/>
            <w:vAlign w:val="center"/>
          </w:tcPr>
          <w:p w14:paraId="6272CEB1" w14:textId="77777777" w:rsidR="00A20DE5" w:rsidRPr="008817AE" w:rsidRDefault="00A20DE5">
            <w:pPr>
              <w:pStyle w:val="TABLE-centered"/>
              <w:rPr>
                <w:lang w:val="en-AU"/>
              </w:rPr>
            </w:pPr>
            <w:r w:rsidRPr="008817AE">
              <w:rPr>
                <w:lang w:val="en-AU"/>
              </w:rPr>
              <w:t>± 2.0</w:t>
            </w:r>
          </w:p>
        </w:tc>
        <w:tc>
          <w:tcPr>
            <w:tcW w:w="411" w:type="pct"/>
            <w:shd w:val="clear" w:color="auto" w:fill="auto"/>
            <w:vAlign w:val="center"/>
          </w:tcPr>
          <w:p w14:paraId="69705575" w14:textId="77777777" w:rsidR="00A20DE5" w:rsidRPr="008817AE" w:rsidRDefault="00A20DE5">
            <w:pPr>
              <w:pStyle w:val="TABLE-centered"/>
              <w:rPr>
                <w:lang w:val="en-AU"/>
              </w:rPr>
            </w:pPr>
            <w:r w:rsidRPr="008817AE">
              <w:rPr>
                <w:lang w:val="en-AU"/>
              </w:rPr>
              <w:t>± 1.0</w:t>
            </w:r>
          </w:p>
        </w:tc>
        <w:tc>
          <w:tcPr>
            <w:tcW w:w="406" w:type="pct"/>
            <w:vAlign w:val="center"/>
          </w:tcPr>
          <w:p w14:paraId="158B5EB2" w14:textId="11789340" w:rsidR="00A20DE5" w:rsidRPr="008817AE" w:rsidRDefault="00A20DE5">
            <w:pPr>
              <w:pStyle w:val="TABLE-centered"/>
              <w:rPr>
                <w:lang w:val="en-AU"/>
              </w:rPr>
            </w:pPr>
            <w:r w:rsidRPr="008817AE">
              <w:rPr>
                <w:lang w:val="en-AU"/>
              </w:rPr>
              <w:t>± 0.</w:t>
            </w:r>
            <w:del w:id="3835" w:author="Phillip" w:date="2023-08-02T16:35:00Z">
              <w:r w:rsidRPr="008817AE" w:rsidDel="00A7134E">
                <w:rPr>
                  <w:lang w:val="en-AU"/>
                </w:rPr>
                <w:delText>0</w:delText>
              </w:r>
            </w:del>
            <w:r w:rsidRPr="008817AE">
              <w:rPr>
                <w:lang w:val="en-AU"/>
              </w:rPr>
              <w:t>5</w:t>
            </w:r>
          </w:p>
        </w:tc>
      </w:tr>
      <w:tr w:rsidR="007A70D4" w:rsidRPr="008817AE" w14:paraId="32BCF994" w14:textId="77777777" w:rsidTr="00A955EE">
        <w:trPr>
          <w:cantSplit/>
          <w:trHeight w:val="255"/>
          <w:jc w:val="center"/>
        </w:trPr>
        <w:tc>
          <w:tcPr>
            <w:tcW w:w="1400" w:type="pct"/>
            <w:gridSpan w:val="2"/>
            <w:tcBorders>
              <w:bottom w:val="single" w:sz="4" w:space="0" w:color="auto"/>
            </w:tcBorders>
            <w:shd w:val="clear" w:color="auto" w:fill="auto"/>
            <w:vAlign w:val="center"/>
          </w:tcPr>
          <w:p w14:paraId="41F15F0F" w14:textId="77777777" w:rsidR="007A70D4" w:rsidRPr="008817AE" w:rsidRDefault="007A70D4" w:rsidP="00542749">
            <w:pPr>
              <w:pStyle w:val="TABLE-cell"/>
              <w:rPr>
                <w:vertAlign w:val="superscript"/>
              </w:rPr>
            </w:pPr>
            <w:r w:rsidRPr="008817AE">
              <w:t xml:space="preserve">Severe voltage </w:t>
            </w:r>
            <w:proofErr w:type="gramStart"/>
            <w:r w:rsidRPr="008817AE">
              <w:t>variations</w:t>
            </w:r>
            <w:r w:rsidRPr="008817AE">
              <w:rPr>
                <w:vertAlign w:val="superscript"/>
              </w:rPr>
              <w:t>(</w:t>
            </w:r>
            <w:proofErr w:type="gramEnd"/>
            <w:r w:rsidR="00F8204B" w:rsidRPr="008817AE">
              <w:rPr>
                <w:vertAlign w:val="superscript"/>
              </w:rPr>
              <w:t>3</w:t>
            </w:r>
            <w:r w:rsidRPr="008817AE">
              <w:rPr>
                <w:vertAlign w:val="superscript"/>
              </w:rPr>
              <w:t>)</w:t>
            </w:r>
          </w:p>
        </w:tc>
        <w:tc>
          <w:tcPr>
            <w:tcW w:w="445" w:type="pct"/>
            <w:vAlign w:val="center"/>
          </w:tcPr>
          <w:p w14:paraId="63D8A654" w14:textId="55A92CB1" w:rsidR="007A70D4" w:rsidRPr="008817AE" w:rsidRDefault="00AF7868" w:rsidP="007A70D4">
            <w:pPr>
              <w:pStyle w:val="TABLE-centered"/>
              <w:rPr>
                <w:lang w:val="en-AU"/>
              </w:rPr>
            </w:pPr>
            <w:r w:rsidRPr="008817AE">
              <w:rPr>
                <w:lang w:val="en-AU"/>
              </w:rPr>
              <w:t>2.4.4</w:t>
            </w:r>
          </w:p>
        </w:tc>
        <w:tc>
          <w:tcPr>
            <w:tcW w:w="1105" w:type="pct"/>
            <w:shd w:val="clear" w:color="auto" w:fill="auto"/>
            <w:vAlign w:val="center"/>
          </w:tcPr>
          <w:p w14:paraId="0971C33B" w14:textId="77777777" w:rsidR="007A70D4" w:rsidRPr="008817AE" w:rsidRDefault="00A4595E">
            <w:pPr>
              <w:pStyle w:val="TABLE-centered"/>
              <w:jc w:val="left"/>
              <w:rPr>
                <w:lang w:val="en-AU"/>
              </w:rPr>
            </w:pPr>
            <w:r w:rsidRPr="008817AE">
              <w:rPr>
                <w:lang w:val="en-AU"/>
              </w:rPr>
              <w:t>Fault limit.</w:t>
            </w:r>
          </w:p>
        </w:tc>
        <w:tc>
          <w:tcPr>
            <w:tcW w:w="411" w:type="pct"/>
            <w:shd w:val="clear" w:color="auto" w:fill="auto"/>
            <w:vAlign w:val="center"/>
          </w:tcPr>
          <w:p w14:paraId="6C5B5252" w14:textId="2DD11F04" w:rsidR="007A70D4" w:rsidRPr="008817AE" w:rsidRDefault="007A70D4" w:rsidP="00F41475">
            <w:pPr>
              <w:pStyle w:val="TABLE-centered"/>
              <w:rPr>
                <w:vertAlign w:val="superscript"/>
                <w:lang w:val="en-AU"/>
              </w:rPr>
            </w:pPr>
            <w:r w:rsidRPr="008817AE">
              <w:rPr>
                <w:lang w:val="en-AU"/>
              </w:rPr>
              <w:t>± 1.5</w:t>
            </w:r>
          </w:p>
        </w:tc>
        <w:tc>
          <w:tcPr>
            <w:tcW w:w="411" w:type="pct"/>
            <w:shd w:val="clear" w:color="auto" w:fill="auto"/>
            <w:vAlign w:val="center"/>
          </w:tcPr>
          <w:p w14:paraId="06721438" w14:textId="77777777" w:rsidR="007A70D4" w:rsidRPr="008817AE" w:rsidRDefault="007A70D4" w:rsidP="007A70D4">
            <w:pPr>
              <w:pStyle w:val="TABLE-centered"/>
              <w:rPr>
                <w:lang w:val="en-AU"/>
              </w:rPr>
            </w:pPr>
            <w:r w:rsidRPr="008817AE">
              <w:rPr>
                <w:lang w:val="en-AU"/>
              </w:rPr>
              <w:t>± 1</w:t>
            </w:r>
          </w:p>
        </w:tc>
        <w:tc>
          <w:tcPr>
            <w:tcW w:w="412" w:type="pct"/>
            <w:shd w:val="clear" w:color="auto" w:fill="auto"/>
            <w:vAlign w:val="center"/>
          </w:tcPr>
          <w:p w14:paraId="617E68B5" w14:textId="77777777" w:rsidR="007A70D4" w:rsidRPr="008817AE" w:rsidRDefault="007A70D4" w:rsidP="007A70D4">
            <w:pPr>
              <w:pStyle w:val="TABLE-centered"/>
              <w:rPr>
                <w:lang w:val="en-AU"/>
              </w:rPr>
            </w:pPr>
            <w:r w:rsidRPr="008817AE">
              <w:rPr>
                <w:lang w:val="en-AU"/>
              </w:rPr>
              <w:t>± 0.6</w:t>
            </w:r>
          </w:p>
        </w:tc>
        <w:tc>
          <w:tcPr>
            <w:tcW w:w="411" w:type="pct"/>
            <w:shd w:val="clear" w:color="auto" w:fill="auto"/>
            <w:vAlign w:val="center"/>
          </w:tcPr>
          <w:p w14:paraId="4983C2B7" w14:textId="77777777" w:rsidR="007A70D4" w:rsidRPr="008817AE" w:rsidRDefault="007A70D4" w:rsidP="007A70D4">
            <w:pPr>
              <w:pStyle w:val="TABLE-centered"/>
              <w:rPr>
                <w:lang w:val="en-AU"/>
              </w:rPr>
            </w:pPr>
            <w:r w:rsidRPr="008817AE">
              <w:rPr>
                <w:lang w:val="en-AU"/>
              </w:rPr>
              <w:t>± 0.3</w:t>
            </w:r>
          </w:p>
        </w:tc>
        <w:tc>
          <w:tcPr>
            <w:tcW w:w="406" w:type="pct"/>
            <w:shd w:val="clear" w:color="auto" w:fill="auto"/>
            <w:vAlign w:val="center"/>
          </w:tcPr>
          <w:p w14:paraId="5ED1D3F3" w14:textId="74130261" w:rsidR="007A70D4" w:rsidRPr="008817AE" w:rsidRDefault="003352B0" w:rsidP="007A70D4">
            <w:pPr>
              <w:pStyle w:val="TABLE-centered"/>
              <w:rPr>
                <w:lang w:val="en-AU"/>
              </w:rPr>
            </w:pPr>
            <w:ins w:id="3836" w:author="Phillip" w:date="2023-08-18T14:03:00Z">
              <w:r>
                <w:rPr>
                  <w:lang w:val="en-AU"/>
                </w:rPr>
                <w:t>0.15</w:t>
              </w:r>
            </w:ins>
          </w:p>
        </w:tc>
      </w:tr>
      <w:tr w:rsidR="007A70D4" w:rsidRPr="008817AE" w14:paraId="4778F9F3" w14:textId="77777777" w:rsidTr="00A955EE">
        <w:trPr>
          <w:cantSplit/>
          <w:trHeight w:val="255"/>
          <w:jc w:val="center"/>
        </w:trPr>
        <w:tc>
          <w:tcPr>
            <w:tcW w:w="1400" w:type="pct"/>
            <w:gridSpan w:val="2"/>
            <w:shd w:val="clear" w:color="auto" w:fill="auto"/>
            <w:vAlign w:val="center"/>
          </w:tcPr>
          <w:p w14:paraId="16BF769D" w14:textId="77777777" w:rsidR="007A70D4" w:rsidRPr="008817AE" w:rsidRDefault="007A70D4" w:rsidP="007A70D4">
            <w:pPr>
              <w:pStyle w:val="TABLE-cell"/>
            </w:pPr>
            <w:r w:rsidRPr="008817AE">
              <w:t>One or two phases interrupted</w:t>
            </w:r>
          </w:p>
        </w:tc>
        <w:tc>
          <w:tcPr>
            <w:tcW w:w="445" w:type="pct"/>
            <w:vAlign w:val="center"/>
          </w:tcPr>
          <w:p w14:paraId="4A362254" w14:textId="562475FD" w:rsidR="007A70D4" w:rsidRPr="008817AE" w:rsidRDefault="00AF7868" w:rsidP="007A70D4">
            <w:pPr>
              <w:pStyle w:val="TABLE-centered"/>
              <w:rPr>
                <w:lang w:val="en-AU"/>
              </w:rPr>
            </w:pPr>
            <w:r w:rsidRPr="008817AE">
              <w:rPr>
                <w:lang w:val="en-AU"/>
              </w:rPr>
              <w:t>2.4.5</w:t>
            </w:r>
          </w:p>
        </w:tc>
        <w:tc>
          <w:tcPr>
            <w:tcW w:w="1105" w:type="pct"/>
            <w:shd w:val="clear" w:color="auto" w:fill="auto"/>
            <w:vAlign w:val="center"/>
          </w:tcPr>
          <w:p w14:paraId="19CFBA53" w14:textId="77777777" w:rsidR="007A70D4" w:rsidRPr="008817AE" w:rsidRDefault="00A4595E">
            <w:pPr>
              <w:pStyle w:val="TABLE-centered"/>
              <w:jc w:val="left"/>
              <w:rPr>
                <w:lang w:val="en-AU"/>
              </w:rPr>
            </w:pPr>
            <w:r w:rsidRPr="008817AE">
              <w:rPr>
                <w:lang w:val="en-AU"/>
              </w:rPr>
              <w:t>Fault limit.</w:t>
            </w:r>
          </w:p>
        </w:tc>
        <w:tc>
          <w:tcPr>
            <w:tcW w:w="411" w:type="pct"/>
            <w:shd w:val="clear" w:color="auto" w:fill="auto"/>
            <w:vAlign w:val="center"/>
          </w:tcPr>
          <w:p w14:paraId="512BB268" w14:textId="77777777" w:rsidR="007A70D4" w:rsidRPr="008817AE" w:rsidRDefault="007A70D4" w:rsidP="007A70D4">
            <w:pPr>
              <w:pStyle w:val="TABLE-centered"/>
              <w:rPr>
                <w:lang w:val="en-AU"/>
              </w:rPr>
            </w:pPr>
            <w:r w:rsidRPr="008817AE">
              <w:rPr>
                <w:lang w:val="en-AU"/>
              </w:rPr>
              <w:t>± 4</w:t>
            </w:r>
          </w:p>
        </w:tc>
        <w:tc>
          <w:tcPr>
            <w:tcW w:w="411" w:type="pct"/>
            <w:shd w:val="clear" w:color="auto" w:fill="auto"/>
            <w:vAlign w:val="center"/>
          </w:tcPr>
          <w:p w14:paraId="146818B9" w14:textId="77777777" w:rsidR="007A70D4" w:rsidRPr="008817AE" w:rsidRDefault="007A70D4" w:rsidP="007A70D4">
            <w:pPr>
              <w:pStyle w:val="TABLE-centered"/>
              <w:rPr>
                <w:lang w:val="en-AU"/>
              </w:rPr>
            </w:pPr>
            <w:r w:rsidRPr="008817AE">
              <w:rPr>
                <w:lang w:val="en-AU"/>
              </w:rPr>
              <w:t>± 2</w:t>
            </w:r>
          </w:p>
        </w:tc>
        <w:tc>
          <w:tcPr>
            <w:tcW w:w="412" w:type="pct"/>
            <w:shd w:val="clear" w:color="auto" w:fill="auto"/>
            <w:vAlign w:val="center"/>
          </w:tcPr>
          <w:p w14:paraId="78893BFB" w14:textId="77777777" w:rsidR="007A70D4" w:rsidRPr="008817AE" w:rsidRDefault="007A70D4" w:rsidP="007A70D4">
            <w:pPr>
              <w:pStyle w:val="TABLE-centered"/>
              <w:rPr>
                <w:lang w:val="en-AU"/>
              </w:rPr>
            </w:pPr>
            <w:r w:rsidRPr="008817AE">
              <w:rPr>
                <w:lang w:val="en-AU"/>
              </w:rPr>
              <w:t>± 1</w:t>
            </w:r>
          </w:p>
        </w:tc>
        <w:tc>
          <w:tcPr>
            <w:tcW w:w="411" w:type="pct"/>
            <w:shd w:val="clear" w:color="auto" w:fill="auto"/>
            <w:vAlign w:val="center"/>
          </w:tcPr>
          <w:p w14:paraId="43CF1707" w14:textId="77777777" w:rsidR="007A70D4" w:rsidRPr="008817AE" w:rsidRDefault="007A70D4" w:rsidP="007A70D4">
            <w:pPr>
              <w:pStyle w:val="TABLE-centered"/>
              <w:rPr>
                <w:lang w:val="en-AU"/>
              </w:rPr>
            </w:pPr>
            <w:r w:rsidRPr="008817AE">
              <w:rPr>
                <w:lang w:val="en-AU"/>
              </w:rPr>
              <w:t>± 0.5</w:t>
            </w:r>
          </w:p>
        </w:tc>
        <w:tc>
          <w:tcPr>
            <w:tcW w:w="406" w:type="pct"/>
            <w:shd w:val="clear" w:color="auto" w:fill="auto"/>
            <w:vAlign w:val="center"/>
          </w:tcPr>
          <w:p w14:paraId="7AB33158" w14:textId="77777777" w:rsidR="007A70D4" w:rsidRPr="008817AE" w:rsidRDefault="007A70D4" w:rsidP="007A70D4">
            <w:pPr>
              <w:pStyle w:val="TABLE-centered"/>
              <w:rPr>
                <w:lang w:val="en-AU"/>
              </w:rPr>
            </w:pPr>
            <w:r w:rsidRPr="008817AE">
              <w:rPr>
                <w:lang w:val="en-AU"/>
              </w:rPr>
              <w:t>± 0.25</w:t>
            </w:r>
          </w:p>
        </w:tc>
      </w:tr>
      <w:tr w:rsidR="007A70D4" w:rsidRPr="008817AE" w14:paraId="6F3E498A" w14:textId="77777777" w:rsidTr="00A955EE">
        <w:trPr>
          <w:cantSplit/>
          <w:trHeight w:val="255"/>
          <w:jc w:val="center"/>
        </w:trPr>
        <w:tc>
          <w:tcPr>
            <w:tcW w:w="1400" w:type="pct"/>
            <w:gridSpan w:val="2"/>
            <w:tcBorders>
              <w:bottom w:val="single" w:sz="4" w:space="0" w:color="auto"/>
            </w:tcBorders>
            <w:shd w:val="clear" w:color="auto" w:fill="auto"/>
            <w:vAlign w:val="center"/>
          </w:tcPr>
          <w:p w14:paraId="0719B839" w14:textId="77777777" w:rsidR="007A70D4" w:rsidRPr="008817AE" w:rsidRDefault="007A70D4" w:rsidP="007A70D4">
            <w:pPr>
              <w:pStyle w:val="TABLE-cell"/>
            </w:pPr>
            <w:r w:rsidRPr="008817AE">
              <w:rPr>
                <w:lang w:val="en-AU"/>
              </w:rPr>
              <w:t>Continuous (DC) magnetic induction of external origin</w:t>
            </w:r>
          </w:p>
        </w:tc>
        <w:tc>
          <w:tcPr>
            <w:tcW w:w="445" w:type="pct"/>
            <w:vAlign w:val="center"/>
          </w:tcPr>
          <w:p w14:paraId="00BD0720" w14:textId="4FCF5622" w:rsidR="007A70D4" w:rsidRPr="008817AE" w:rsidRDefault="00AF7868" w:rsidP="007A70D4">
            <w:pPr>
              <w:pStyle w:val="TABLE-centered"/>
              <w:rPr>
                <w:lang w:val="en-AU"/>
              </w:rPr>
            </w:pPr>
            <w:r w:rsidRPr="008817AE">
              <w:rPr>
                <w:lang w:val="en-AU"/>
              </w:rPr>
              <w:t>2.4.6</w:t>
            </w:r>
          </w:p>
        </w:tc>
        <w:tc>
          <w:tcPr>
            <w:tcW w:w="1105" w:type="pct"/>
            <w:shd w:val="clear" w:color="auto" w:fill="auto"/>
            <w:vAlign w:val="center"/>
          </w:tcPr>
          <w:p w14:paraId="6EC714BD" w14:textId="77777777" w:rsidR="007A70D4" w:rsidRPr="008817AE" w:rsidRDefault="00A4595E">
            <w:pPr>
              <w:pStyle w:val="TABLE-centered"/>
              <w:jc w:val="left"/>
              <w:rPr>
                <w:lang w:val="en-AU"/>
              </w:rPr>
            </w:pPr>
            <w:r w:rsidRPr="008817AE">
              <w:rPr>
                <w:lang w:val="en-AU"/>
              </w:rPr>
              <w:t>Fault limit.</w:t>
            </w:r>
          </w:p>
        </w:tc>
        <w:tc>
          <w:tcPr>
            <w:tcW w:w="411" w:type="pct"/>
            <w:shd w:val="clear" w:color="auto" w:fill="auto"/>
            <w:vAlign w:val="center"/>
          </w:tcPr>
          <w:p w14:paraId="667386C1" w14:textId="77777777" w:rsidR="007A70D4" w:rsidRPr="008817AE" w:rsidRDefault="007A70D4" w:rsidP="007A70D4">
            <w:pPr>
              <w:pStyle w:val="TABLE-centered"/>
              <w:rPr>
                <w:lang w:val="en-AU"/>
              </w:rPr>
            </w:pPr>
            <w:r w:rsidRPr="008817AE">
              <w:rPr>
                <w:lang w:val="en-AU"/>
              </w:rPr>
              <w:t>± 3</w:t>
            </w:r>
          </w:p>
        </w:tc>
        <w:tc>
          <w:tcPr>
            <w:tcW w:w="411" w:type="pct"/>
            <w:shd w:val="clear" w:color="auto" w:fill="auto"/>
            <w:vAlign w:val="center"/>
          </w:tcPr>
          <w:p w14:paraId="7905754C" w14:textId="77777777" w:rsidR="007A70D4" w:rsidRPr="008817AE" w:rsidRDefault="007A70D4" w:rsidP="007A70D4">
            <w:pPr>
              <w:pStyle w:val="TABLE-centered"/>
              <w:rPr>
                <w:lang w:val="en-AU"/>
              </w:rPr>
            </w:pPr>
            <w:r w:rsidRPr="008817AE">
              <w:rPr>
                <w:lang w:val="en-AU"/>
              </w:rPr>
              <w:t>± 1.5</w:t>
            </w:r>
          </w:p>
        </w:tc>
        <w:tc>
          <w:tcPr>
            <w:tcW w:w="412" w:type="pct"/>
            <w:shd w:val="clear" w:color="auto" w:fill="auto"/>
            <w:vAlign w:val="center"/>
          </w:tcPr>
          <w:p w14:paraId="6171E6FC" w14:textId="77777777" w:rsidR="007A70D4" w:rsidRPr="008817AE" w:rsidRDefault="007A70D4" w:rsidP="007A70D4">
            <w:pPr>
              <w:pStyle w:val="TABLE-centered"/>
              <w:rPr>
                <w:lang w:val="en-AU"/>
              </w:rPr>
            </w:pPr>
            <w:r w:rsidRPr="008817AE">
              <w:rPr>
                <w:lang w:val="en-AU"/>
              </w:rPr>
              <w:t>± 0.75</w:t>
            </w:r>
          </w:p>
        </w:tc>
        <w:tc>
          <w:tcPr>
            <w:tcW w:w="411" w:type="pct"/>
            <w:shd w:val="clear" w:color="auto" w:fill="auto"/>
            <w:vAlign w:val="center"/>
          </w:tcPr>
          <w:p w14:paraId="69B72D7B" w14:textId="77777777" w:rsidR="007A70D4" w:rsidRPr="008817AE" w:rsidRDefault="007A70D4" w:rsidP="007A70D4">
            <w:pPr>
              <w:pStyle w:val="TABLE-centered"/>
              <w:rPr>
                <w:lang w:val="en-AU"/>
              </w:rPr>
            </w:pPr>
            <w:r w:rsidRPr="008817AE">
              <w:rPr>
                <w:lang w:val="en-AU"/>
              </w:rPr>
              <w:t>± 0.5</w:t>
            </w:r>
          </w:p>
        </w:tc>
        <w:tc>
          <w:tcPr>
            <w:tcW w:w="406" w:type="pct"/>
            <w:shd w:val="clear" w:color="auto" w:fill="auto"/>
            <w:vAlign w:val="center"/>
          </w:tcPr>
          <w:p w14:paraId="3358C304" w14:textId="5CA45619" w:rsidR="007A70D4" w:rsidRPr="008817AE" w:rsidRDefault="00E2672F" w:rsidP="007A70D4">
            <w:pPr>
              <w:pStyle w:val="TABLE-centered"/>
              <w:rPr>
                <w:lang w:val="en-AU"/>
              </w:rPr>
            </w:pPr>
            <w:ins w:id="3837" w:author="Phillip" w:date="2023-08-18T14:27:00Z">
              <w:r w:rsidRPr="008817AE">
                <w:rPr>
                  <w:lang w:val="en-AU"/>
                </w:rPr>
                <w:t>± 0.25</w:t>
              </w:r>
            </w:ins>
          </w:p>
        </w:tc>
      </w:tr>
      <w:tr w:rsidR="00A955EE" w:rsidRPr="008817AE" w14:paraId="6BB3CC5C" w14:textId="77777777" w:rsidTr="00A955EE">
        <w:trPr>
          <w:cantSplit/>
          <w:trHeight w:val="467"/>
          <w:jc w:val="center"/>
          <w:ins w:id="3838" w:author="Mitchell, Phillip" w:date="2024-07-10T08:52:00Z"/>
        </w:trPr>
        <w:tc>
          <w:tcPr>
            <w:tcW w:w="1400" w:type="pct"/>
            <w:gridSpan w:val="2"/>
            <w:tcBorders>
              <w:top w:val="single" w:sz="4" w:space="0" w:color="auto"/>
            </w:tcBorders>
            <w:vAlign w:val="center"/>
          </w:tcPr>
          <w:p w14:paraId="43B98773" w14:textId="749D0190" w:rsidR="00A955EE" w:rsidRPr="008817AE" w:rsidRDefault="00A955EE" w:rsidP="008C1554">
            <w:pPr>
              <w:pStyle w:val="TABLE-cell"/>
              <w:rPr>
                <w:ins w:id="3839" w:author="Mitchell, Phillip" w:date="2024-07-10T08:52:00Z"/>
              </w:rPr>
            </w:pPr>
            <w:ins w:id="3840" w:author="Mitchell, Phillip" w:date="2024-07-10T08:52:00Z">
              <w:r w:rsidRPr="008817AE">
                <w:t xml:space="preserve">Voltage dips and </w:t>
              </w:r>
              <w:r>
                <w:t xml:space="preserve">short </w:t>
              </w:r>
              <w:r w:rsidRPr="008817AE">
                <w:t>interruptions</w:t>
              </w:r>
              <w:r>
                <w:t xml:space="preserve"> on AC power supply</w:t>
              </w:r>
            </w:ins>
          </w:p>
        </w:tc>
        <w:tc>
          <w:tcPr>
            <w:tcW w:w="445" w:type="pct"/>
            <w:vAlign w:val="center"/>
          </w:tcPr>
          <w:p w14:paraId="3F8E16E0" w14:textId="122CEB0D" w:rsidR="00A955EE" w:rsidRPr="008817AE" w:rsidRDefault="00A955EE" w:rsidP="008C1554">
            <w:pPr>
              <w:pStyle w:val="TABLE-centered"/>
              <w:rPr>
                <w:ins w:id="3841" w:author="Mitchell, Phillip" w:date="2024-07-10T08:52:00Z"/>
                <w:lang w:val="en-AU"/>
              </w:rPr>
            </w:pPr>
            <w:ins w:id="3842" w:author="Mitchell, Phillip" w:date="2024-07-10T08:52:00Z">
              <w:r w:rsidRPr="008817AE">
                <w:rPr>
                  <w:lang w:val="en-AU"/>
                </w:rPr>
                <w:t>2.4.7</w:t>
              </w:r>
            </w:ins>
            <w:ins w:id="3843" w:author="Mitchell, Phillip" w:date="2024-07-10T08:53:00Z">
              <w:r>
                <w:rPr>
                  <w:lang w:val="en-AU"/>
                </w:rPr>
                <w:t>.1</w:t>
              </w:r>
            </w:ins>
          </w:p>
        </w:tc>
        <w:tc>
          <w:tcPr>
            <w:tcW w:w="1105" w:type="pct"/>
            <w:shd w:val="clear" w:color="auto" w:fill="auto"/>
            <w:vAlign w:val="center"/>
          </w:tcPr>
          <w:p w14:paraId="49106FE2" w14:textId="77777777" w:rsidR="00A955EE" w:rsidRPr="008817AE" w:rsidRDefault="00A955EE" w:rsidP="008C1554">
            <w:pPr>
              <w:pStyle w:val="TABLE-centered"/>
              <w:jc w:val="left"/>
              <w:rPr>
                <w:ins w:id="3844" w:author="Mitchell, Phillip" w:date="2024-07-10T08:52:00Z"/>
                <w:lang w:val="en-AU"/>
              </w:rPr>
            </w:pPr>
            <w:ins w:id="3845" w:author="Mitchell, Phillip" w:date="2024-07-10T08:52:00Z">
              <w:r w:rsidRPr="008817AE">
                <w:rPr>
                  <w:lang w:val="en-AU"/>
                </w:rPr>
                <w:t>Critical change value.</w:t>
              </w:r>
            </w:ins>
          </w:p>
        </w:tc>
        <w:tc>
          <w:tcPr>
            <w:tcW w:w="411" w:type="pct"/>
            <w:shd w:val="clear" w:color="auto" w:fill="auto"/>
            <w:vAlign w:val="center"/>
          </w:tcPr>
          <w:p w14:paraId="16A10925" w14:textId="77777777" w:rsidR="00A955EE" w:rsidRPr="008817AE" w:rsidRDefault="00A955EE" w:rsidP="008C1554">
            <w:pPr>
              <w:pStyle w:val="TABLE-centered"/>
              <w:rPr>
                <w:ins w:id="3846" w:author="Mitchell, Phillip" w:date="2024-07-10T08:52:00Z"/>
                <w:lang w:val="en-AU"/>
              </w:rPr>
            </w:pPr>
            <w:ins w:id="3847" w:author="Mitchell, Phillip" w:date="2024-07-10T08:52:00Z">
              <w:r w:rsidRPr="008817AE">
                <w:rPr>
                  <w:rFonts w:cs="Times New Roman"/>
                  <w:lang w:val="en-AU"/>
                </w:rPr>
                <w:t>–</w:t>
              </w:r>
            </w:ins>
          </w:p>
        </w:tc>
        <w:tc>
          <w:tcPr>
            <w:tcW w:w="411" w:type="pct"/>
            <w:shd w:val="clear" w:color="auto" w:fill="auto"/>
            <w:vAlign w:val="center"/>
          </w:tcPr>
          <w:p w14:paraId="3AE89454" w14:textId="77777777" w:rsidR="00A955EE" w:rsidRPr="008817AE" w:rsidRDefault="00A955EE" w:rsidP="008C1554">
            <w:pPr>
              <w:pStyle w:val="TABLE-centered"/>
              <w:rPr>
                <w:ins w:id="3848" w:author="Mitchell, Phillip" w:date="2024-07-10T08:52:00Z"/>
                <w:lang w:val="en-AU"/>
              </w:rPr>
            </w:pPr>
            <w:ins w:id="3849" w:author="Mitchell, Phillip" w:date="2024-07-10T08:52:00Z">
              <w:r w:rsidRPr="008817AE">
                <w:rPr>
                  <w:rFonts w:cs="Times New Roman"/>
                  <w:lang w:val="en-AU"/>
                </w:rPr>
                <w:t>–</w:t>
              </w:r>
            </w:ins>
          </w:p>
        </w:tc>
        <w:tc>
          <w:tcPr>
            <w:tcW w:w="412" w:type="pct"/>
            <w:shd w:val="clear" w:color="auto" w:fill="auto"/>
            <w:vAlign w:val="center"/>
          </w:tcPr>
          <w:p w14:paraId="078F23B9" w14:textId="77777777" w:rsidR="00A955EE" w:rsidRPr="008817AE" w:rsidRDefault="00A955EE" w:rsidP="008C1554">
            <w:pPr>
              <w:pStyle w:val="TABLE-centered"/>
              <w:rPr>
                <w:ins w:id="3850" w:author="Mitchell, Phillip" w:date="2024-07-10T08:52:00Z"/>
                <w:lang w:val="en-AU"/>
              </w:rPr>
            </w:pPr>
            <w:ins w:id="3851" w:author="Mitchell, Phillip" w:date="2024-07-10T08:52:00Z">
              <w:r w:rsidRPr="008817AE">
                <w:rPr>
                  <w:rFonts w:cs="Times New Roman"/>
                  <w:lang w:val="en-AU"/>
                </w:rPr>
                <w:t>–</w:t>
              </w:r>
            </w:ins>
          </w:p>
        </w:tc>
        <w:tc>
          <w:tcPr>
            <w:tcW w:w="411" w:type="pct"/>
            <w:shd w:val="clear" w:color="auto" w:fill="auto"/>
            <w:vAlign w:val="center"/>
          </w:tcPr>
          <w:p w14:paraId="195A3572" w14:textId="77777777" w:rsidR="00A955EE" w:rsidRPr="008817AE" w:rsidRDefault="00A955EE" w:rsidP="008C1554">
            <w:pPr>
              <w:pStyle w:val="TABLE-centered"/>
              <w:rPr>
                <w:ins w:id="3852" w:author="Mitchell, Phillip" w:date="2024-07-10T08:52:00Z"/>
                <w:lang w:val="en-AU"/>
              </w:rPr>
            </w:pPr>
            <w:ins w:id="3853" w:author="Mitchell, Phillip" w:date="2024-07-10T08:52:00Z">
              <w:r w:rsidRPr="008817AE">
                <w:rPr>
                  <w:rFonts w:cs="Times New Roman"/>
                  <w:lang w:val="en-AU"/>
                </w:rPr>
                <w:t>–</w:t>
              </w:r>
            </w:ins>
          </w:p>
        </w:tc>
        <w:tc>
          <w:tcPr>
            <w:tcW w:w="406" w:type="pct"/>
            <w:shd w:val="clear" w:color="auto" w:fill="auto"/>
            <w:vAlign w:val="center"/>
          </w:tcPr>
          <w:p w14:paraId="34C10399" w14:textId="77777777" w:rsidR="00A955EE" w:rsidRPr="008817AE" w:rsidRDefault="00A955EE" w:rsidP="008C1554">
            <w:pPr>
              <w:pStyle w:val="TABLE-centered"/>
              <w:rPr>
                <w:ins w:id="3854" w:author="Mitchell, Phillip" w:date="2024-07-10T08:52:00Z"/>
                <w:lang w:val="en-AU"/>
              </w:rPr>
            </w:pPr>
            <w:ins w:id="3855" w:author="Mitchell, Phillip" w:date="2024-07-10T08:52:00Z">
              <w:r w:rsidRPr="008817AE">
                <w:rPr>
                  <w:rFonts w:cs="Times New Roman"/>
                  <w:lang w:val="en-AU"/>
                </w:rPr>
                <w:t>–</w:t>
              </w:r>
            </w:ins>
          </w:p>
        </w:tc>
      </w:tr>
      <w:tr w:rsidR="00D43088" w:rsidRPr="008817AE" w14:paraId="3188269E" w14:textId="77777777" w:rsidTr="00A955EE">
        <w:trPr>
          <w:cantSplit/>
          <w:trHeight w:val="467"/>
          <w:jc w:val="center"/>
        </w:trPr>
        <w:tc>
          <w:tcPr>
            <w:tcW w:w="1400" w:type="pct"/>
            <w:gridSpan w:val="2"/>
            <w:tcBorders>
              <w:top w:val="single" w:sz="4" w:space="0" w:color="auto"/>
            </w:tcBorders>
            <w:vAlign w:val="center"/>
          </w:tcPr>
          <w:p w14:paraId="43983236" w14:textId="339B2E6C" w:rsidR="00D43088" w:rsidRPr="008817AE" w:rsidRDefault="00D43088" w:rsidP="00D43088">
            <w:pPr>
              <w:pStyle w:val="TABLE-cell"/>
            </w:pPr>
            <w:r w:rsidRPr="008817AE">
              <w:t xml:space="preserve">Voltage dips and </w:t>
            </w:r>
            <w:ins w:id="3856" w:author="Mitchell, Phillip" w:date="2024-07-10T08:52:00Z">
              <w:r w:rsidR="00A955EE">
                <w:t xml:space="preserve">short </w:t>
              </w:r>
            </w:ins>
            <w:r w:rsidRPr="008817AE">
              <w:t>interruptions</w:t>
            </w:r>
            <w:ins w:id="3857" w:author="Mitchell, Phillip" w:date="2024-07-10T08:52:00Z">
              <w:r w:rsidR="00A955EE">
                <w:t xml:space="preserve"> on DC </w:t>
              </w:r>
            </w:ins>
            <w:ins w:id="3858" w:author="Mitchell, Phillip" w:date="2024-07-10T08:53:00Z">
              <w:r w:rsidR="00A955EE">
                <w:t>power supply</w:t>
              </w:r>
            </w:ins>
          </w:p>
        </w:tc>
        <w:tc>
          <w:tcPr>
            <w:tcW w:w="445" w:type="pct"/>
            <w:vAlign w:val="center"/>
          </w:tcPr>
          <w:p w14:paraId="40CB1DDB" w14:textId="3B2295AB" w:rsidR="00D43088" w:rsidRPr="008817AE" w:rsidRDefault="00AF7868" w:rsidP="00D43088">
            <w:pPr>
              <w:pStyle w:val="TABLE-centered"/>
              <w:rPr>
                <w:lang w:val="en-AU"/>
              </w:rPr>
            </w:pPr>
            <w:r w:rsidRPr="008817AE">
              <w:rPr>
                <w:lang w:val="en-AU"/>
              </w:rPr>
              <w:t>2.4.7</w:t>
            </w:r>
            <w:ins w:id="3859" w:author="Mitchell, Phillip" w:date="2024-07-10T08:53:00Z">
              <w:r w:rsidR="00A955EE">
                <w:rPr>
                  <w:lang w:val="en-AU"/>
                </w:rPr>
                <w:t>.2</w:t>
              </w:r>
            </w:ins>
          </w:p>
        </w:tc>
        <w:tc>
          <w:tcPr>
            <w:tcW w:w="1105" w:type="pct"/>
            <w:shd w:val="clear" w:color="auto" w:fill="auto"/>
            <w:vAlign w:val="center"/>
          </w:tcPr>
          <w:p w14:paraId="4B452509" w14:textId="77777777" w:rsidR="00D43088"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36AAB93D" w14:textId="77777777" w:rsidR="00D43088" w:rsidRPr="008817AE" w:rsidRDefault="00D43088">
            <w:pPr>
              <w:pStyle w:val="TABLE-centered"/>
              <w:rPr>
                <w:lang w:val="en-AU"/>
              </w:rPr>
            </w:pPr>
            <w:r w:rsidRPr="008817AE">
              <w:rPr>
                <w:rFonts w:cs="Times New Roman"/>
                <w:lang w:val="en-AU"/>
              </w:rPr>
              <w:t>–</w:t>
            </w:r>
          </w:p>
        </w:tc>
        <w:tc>
          <w:tcPr>
            <w:tcW w:w="411" w:type="pct"/>
            <w:shd w:val="clear" w:color="auto" w:fill="auto"/>
            <w:vAlign w:val="center"/>
          </w:tcPr>
          <w:p w14:paraId="4E913360" w14:textId="77777777" w:rsidR="00D43088" w:rsidRPr="008817AE" w:rsidRDefault="00D43088">
            <w:pPr>
              <w:pStyle w:val="TABLE-centered"/>
              <w:rPr>
                <w:lang w:val="en-AU"/>
              </w:rPr>
            </w:pPr>
            <w:r w:rsidRPr="008817AE">
              <w:rPr>
                <w:rFonts w:cs="Times New Roman"/>
                <w:lang w:val="en-AU"/>
              </w:rPr>
              <w:t>–</w:t>
            </w:r>
          </w:p>
        </w:tc>
        <w:tc>
          <w:tcPr>
            <w:tcW w:w="412" w:type="pct"/>
            <w:shd w:val="clear" w:color="auto" w:fill="auto"/>
            <w:vAlign w:val="center"/>
          </w:tcPr>
          <w:p w14:paraId="336CB807" w14:textId="77777777" w:rsidR="00D43088" w:rsidRPr="008817AE" w:rsidRDefault="00D43088">
            <w:pPr>
              <w:pStyle w:val="TABLE-centered"/>
              <w:rPr>
                <w:lang w:val="en-AU"/>
              </w:rPr>
            </w:pPr>
            <w:r w:rsidRPr="008817AE">
              <w:rPr>
                <w:rFonts w:cs="Times New Roman"/>
                <w:lang w:val="en-AU"/>
              </w:rPr>
              <w:t>–</w:t>
            </w:r>
          </w:p>
        </w:tc>
        <w:tc>
          <w:tcPr>
            <w:tcW w:w="411" w:type="pct"/>
            <w:shd w:val="clear" w:color="auto" w:fill="auto"/>
            <w:vAlign w:val="center"/>
          </w:tcPr>
          <w:p w14:paraId="6CDCA953" w14:textId="77777777" w:rsidR="00D43088" w:rsidRPr="008817AE" w:rsidRDefault="00D43088">
            <w:pPr>
              <w:pStyle w:val="TABLE-centered"/>
              <w:rPr>
                <w:lang w:val="en-AU"/>
              </w:rPr>
            </w:pPr>
            <w:r w:rsidRPr="008817AE">
              <w:rPr>
                <w:rFonts w:cs="Times New Roman"/>
                <w:lang w:val="en-AU"/>
              </w:rPr>
              <w:t>–</w:t>
            </w:r>
          </w:p>
        </w:tc>
        <w:tc>
          <w:tcPr>
            <w:tcW w:w="406" w:type="pct"/>
            <w:shd w:val="clear" w:color="auto" w:fill="auto"/>
            <w:vAlign w:val="center"/>
          </w:tcPr>
          <w:p w14:paraId="6858CB9D" w14:textId="77777777" w:rsidR="00D43088" w:rsidRPr="008817AE" w:rsidRDefault="00D43088">
            <w:pPr>
              <w:pStyle w:val="TABLE-centered"/>
              <w:rPr>
                <w:lang w:val="en-AU"/>
              </w:rPr>
            </w:pPr>
            <w:r w:rsidRPr="008817AE">
              <w:rPr>
                <w:rFonts w:cs="Times New Roman"/>
                <w:lang w:val="en-AU"/>
              </w:rPr>
              <w:t>–</w:t>
            </w:r>
          </w:p>
        </w:tc>
      </w:tr>
      <w:tr w:rsidR="00A4595E" w:rsidRPr="008817AE" w14:paraId="726E8794" w14:textId="77777777" w:rsidTr="00A955EE">
        <w:trPr>
          <w:cantSplit/>
          <w:trHeight w:val="467"/>
          <w:jc w:val="center"/>
        </w:trPr>
        <w:tc>
          <w:tcPr>
            <w:tcW w:w="1400" w:type="pct"/>
            <w:gridSpan w:val="2"/>
            <w:vAlign w:val="center"/>
          </w:tcPr>
          <w:p w14:paraId="4F3E5A68" w14:textId="77777777" w:rsidR="00A4595E" w:rsidRPr="008817AE" w:rsidRDefault="00A4595E" w:rsidP="00A4595E">
            <w:pPr>
              <w:pStyle w:val="TABLE-cell"/>
            </w:pPr>
            <w:r w:rsidRPr="008817AE">
              <w:rPr>
                <w:lang w:val="en-AU"/>
              </w:rPr>
              <w:t>Radiated, RF, electromagnetic fields</w:t>
            </w:r>
          </w:p>
        </w:tc>
        <w:tc>
          <w:tcPr>
            <w:tcW w:w="445" w:type="pct"/>
            <w:vAlign w:val="center"/>
          </w:tcPr>
          <w:p w14:paraId="261F2DE9" w14:textId="7A584264" w:rsidR="00A4595E" w:rsidRPr="008817AE" w:rsidRDefault="00AF7868" w:rsidP="005A25EB">
            <w:pPr>
              <w:pStyle w:val="TABLE-centered"/>
              <w:rPr>
                <w:lang w:val="en-AU"/>
              </w:rPr>
            </w:pPr>
            <w:r w:rsidRPr="008817AE">
              <w:rPr>
                <w:lang w:val="en-AU"/>
              </w:rPr>
              <w:t>2.4.8</w:t>
            </w:r>
          </w:p>
        </w:tc>
        <w:tc>
          <w:tcPr>
            <w:tcW w:w="1105" w:type="pct"/>
            <w:shd w:val="clear" w:color="auto" w:fill="auto"/>
            <w:vAlign w:val="center"/>
          </w:tcPr>
          <w:p w14:paraId="15310D3A" w14:textId="77777777" w:rsidR="00A4595E"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15D52BC9"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2DFD7CF6" w14:textId="77777777" w:rsidR="00A4595E" w:rsidRPr="008817AE" w:rsidRDefault="00A4595E">
            <w:pPr>
              <w:pStyle w:val="TABLE-centered"/>
              <w:rPr>
                <w:rFonts w:cs="Times New Roman"/>
                <w:lang w:val="en-AU"/>
              </w:rPr>
            </w:pPr>
            <w:r w:rsidRPr="008817AE">
              <w:rPr>
                <w:rFonts w:cs="Times New Roman"/>
                <w:lang w:val="en-AU"/>
              </w:rPr>
              <w:t>–</w:t>
            </w:r>
          </w:p>
        </w:tc>
        <w:tc>
          <w:tcPr>
            <w:tcW w:w="412" w:type="pct"/>
            <w:shd w:val="clear" w:color="auto" w:fill="auto"/>
            <w:vAlign w:val="center"/>
          </w:tcPr>
          <w:p w14:paraId="70AFB305"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1F73B5DD" w14:textId="77777777" w:rsidR="00A4595E" w:rsidRPr="008817AE" w:rsidRDefault="00A4595E">
            <w:pPr>
              <w:pStyle w:val="TABLE-centered"/>
              <w:rPr>
                <w:rFonts w:cs="Times New Roman"/>
                <w:lang w:val="en-AU"/>
              </w:rPr>
            </w:pPr>
            <w:r w:rsidRPr="008817AE">
              <w:rPr>
                <w:rFonts w:cs="Times New Roman"/>
                <w:lang w:val="en-AU"/>
              </w:rPr>
              <w:t>–</w:t>
            </w:r>
          </w:p>
        </w:tc>
        <w:tc>
          <w:tcPr>
            <w:tcW w:w="406" w:type="pct"/>
            <w:shd w:val="clear" w:color="auto" w:fill="auto"/>
            <w:vAlign w:val="center"/>
          </w:tcPr>
          <w:p w14:paraId="35149A41" w14:textId="77777777" w:rsidR="00A4595E" w:rsidRPr="008817AE" w:rsidRDefault="00A4595E">
            <w:pPr>
              <w:pStyle w:val="TABLE-centered"/>
              <w:rPr>
                <w:rFonts w:cs="Times New Roman"/>
                <w:lang w:val="en-AU"/>
              </w:rPr>
            </w:pPr>
            <w:r w:rsidRPr="008817AE">
              <w:rPr>
                <w:rFonts w:cs="Times New Roman"/>
                <w:lang w:val="en-AU"/>
              </w:rPr>
              <w:t>–</w:t>
            </w:r>
          </w:p>
        </w:tc>
      </w:tr>
      <w:tr w:rsidR="00A4595E" w:rsidRPr="008817AE" w14:paraId="4D491E5B" w14:textId="77777777" w:rsidTr="00A955EE">
        <w:trPr>
          <w:cantSplit/>
          <w:trHeight w:val="467"/>
          <w:jc w:val="center"/>
        </w:trPr>
        <w:tc>
          <w:tcPr>
            <w:tcW w:w="1400" w:type="pct"/>
            <w:gridSpan w:val="2"/>
            <w:vAlign w:val="center"/>
          </w:tcPr>
          <w:p w14:paraId="15541C0C" w14:textId="77777777" w:rsidR="00A4595E" w:rsidRPr="008817AE" w:rsidRDefault="00A4595E" w:rsidP="00A4595E">
            <w:pPr>
              <w:pStyle w:val="TABLE-cell"/>
              <w:rPr>
                <w:lang w:val="en-AU"/>
              </w:rPr>
            </w:pPr>
            <w:r w:rsidRPr="008817AE">
              <w:lastRenderedPageBreak/>
              <w:t>Surges on AC mains power lines</w:t>
            </w:r>
          </w:p>
        </w:tc>
        <w:tc>
          <w:tcPr>
            <w:tcW w:w="445" w:type="pct"/>
            <w:vAlign w:val="center"/>
          </w:tcPr>
          <w:p w14:paraId="56C4C5C2" w14:textId="26F7DD0F" w:rsidR="00A4595E" w:rsidRPr="008817AE" w:rsidRDefault="00AF7868" w:rsidP="00A4595E">
            <w:pPr>
              <w:pStyle w:val="TABLE-centered"/>
              <w:rPr>
                <w:lang w:val="en-AU"/>
              </w:rPr>
            </w:pPr>
            <w:r w:rsidRPr="008817AE">
              <w:rPr>
                <w:lang w:val="en-AU"/>
              </w:rPr>
              <w:t>2.4.9</w:t>
            </w:r>
          </w:p>
        </w:tc>
        <w:tc>
          <w:tcPr>
            <w:tcW w:w="1105" w:type="pct"/>
            <w:shd w:val="clear" w:color="auto" w:fill="auto"/>
            <w:vAlign w:val="center"/>
          </w:tcPr>
          <w:p w14:paraId="55E395AB" w14:textId="77777777" w:rsidR="00A4595E"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16F19412"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4CCA2CF0" w14:textId="77777777" w:rsidR="00A4595E" w:rsidRPr="008817AE" w:rsidRDefault="00A4595E">
            <w:pPr>
              <w:pStyle w:val="TABLE-centered"/>
              <w:rPr>
                <w:rFonts w:cs="Times New Roman"/>
                <w:lang w:val="en-AU"/>
              </w:rPr>
            </w:pPr>
            <w:r w:rsidRPr="008817AE">
              <w:rPr>
                <w:rFonts w:cs="Times New Roman"/>
                <w:lang w:val="en-AU"/>
              </w:rPr>
              <w:t>–</w:t>
            </w:r>
          </w:p>
        </w:tc>
        <w:tc>
          <w:tcPr>
            <w:tcW w:w="412" w:type="pct"/>
            <w:shd w:val="clear" w:color="auto" w:fill="auto"/>
            <w:vAlign w:val="center"/>
          </w:tcPr>
          <w:p w14:paraId="032AC816"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1B4A9FC1" w14:textId="77777777" w:rsidR="00A4595E" w:rsidRPr="008817AE" w:rsidRDefault="00A4595E">
            <w:pPr>
              <w:pStyle w:val="TABLE-centered"/>
              <w:rPr>
                <w:rFonts w:cs="Times New Roman"/>
                <w:lang w:val="en-AU"/>
              </w:rPr>
            </w:pPr>
            <w:r w:rsidRPr="008817AE">
              <w:rPr>
                <w:rFonts w:cs="Times New Roman"/>
                <w:lang w:val="en-AU"/>
              </w:rPr>
              <w:t>–</w:t>
            </w:r>
          </w:p>
        </w:tc>
        <w:tc>
          <w:tcPr>
            <w:tcW w:w="406" w:type="pct"/>
            <w:shd w:val="clear" w:color="auto" w:fill="auto"/>
            <w:vAlign w:val="center"/>
          </w:tcPr>
          <w:p w14:paraId="18DF6597" w14:textId="77777777" w:rsidR="00A4595E" w:rsidRPr="008817AE" w:rsidRDefault="00A4595E">
            <w:pPr>
              <w:pStyle w:val="TABLE-centered"/>
              <w:rPr>
                <w:rFonts w:cs="Times New Roman"/>
                <w:lang w:val="en-AU"/>
              </w:rPr>
            </w:pPr>
            <w:r w:rsidRPr="008817AE">
              <w:rPr>
                <w:rFonts w:cs="Times New Roman"/>
                <w:lang w:val="en-AU"/>
              </w:rPr>
              <w:t>–</w:t>
            </w:r>
          </w:p>
        </w:tc>
      </w:tr>
      <w:tr w:rsidR="00D45F94" w:rsidRPr="008817AE" w14:paraId="6848A9EE" w14:textId="77777777" w:rsidTr="00A955EE">
        <w:trPr>
          <w:cantSplit/>
          <w:trHeight w:val="467"/>
          <w:jc w:val="center"/>
        </w:trPr>
        <w:tc>
          <w:tcPr>
            <w:tcW w:w="1400" w:type="pct"/>
            <w:gridSpan w:val="2"/>
            <w:vAlign w:val="center"/>
          </w:tcPr>
          <w:p w14:paraId="091E745C" w14:textId="77777777" w:rsidR="00D45F94" w:rsidRPr="008817AE" w:rsidRDefault="00D45F94" w:rsidP="00D45F94">
            <w:pPr>
              <w:pStyle w:val="TABLE-cell"/>
            </w:pPr>
            <w:r w:rsidRPr="008817AE">
              <w:t xml:space="preserve">Damped oscillatory waves immunity test </w:t>
            </w:r>
          </w:p>
        </w:tc>
        <w:tc>
          <w:tcPr>
            <w:tcW w:w="445" w:type="pct"/>
            <w:vAlign w:val="center"/>
          </w:tcPr>
          <w:p w14:paraId="7062A517" w14:textId="0DE84B83" w:rsidR="00D45F94" w:rsidRPr="008817AE" w:rsidRDefault="00AF7868">
            <w:pPr>
              <w:pStyle w:val="TABLE-centered"/>
              <w:rPr>
                <w:lang w:val="en-AU"/>
              </w:rPr>
            </w:pPr>
            <w:r w:rsidRPr="008817AE">
              <w:rPr>
                <w:lang w:val="en-AU"/>
              </w:rPr>
              <w:t>2.4.10</w:t>
            </w:r>
          </w:p>
        </w:tc>
        <w:tc>
          <w:tcPr>
            <w:tcW w:w="1105" w:type="pct"/>
            <w:shd w:val="clear" w:color="auto" w:fill="auto"/>
            <w:vAlign w:val="center"/>
          </w:tcPr>
          <w:p w14:paraId="136461FD" w14:textId="77777777" w:rsidR="00D45F94" w:rsidRPr="008817AE" w:rsidRDefault="00A4595E" w:rsidP="001F73F4">
            <w:pPr>
              <w:pStyle w:val="TABLE-centered"/>
              <w:jc w:val="left"/>
              <w:rPr>
                <w:lang w:val="en-AU"/>
              </w:rPr>
            </w:pPr>
            <w:r w:rsidRPr="008817AE">
              <w:rPr>
                <w:lang w:val="en-AU"/>
              </w:rPr>
              <w:t>Fault limit.</w:t>
            </w:r>
          </w:p>
          <w:p w14:paraId="0D0FD97D" w14:textId="77777777" w:rsidR="00F8204B" w:rsidRPr="008817AE" w:rsidRDefault="00F8204B" w:rsidP="001F73F4">
            <w:pPr>
              <w:pStyle w:val="TABLE-centered"/>
              <w:jc w:val="left"/>
              <w:rPr>
                <w:lang w:val="en-AU"/>
              </w:rPr>
            </w:pPr>
            <w:r w:rsidRPr="008817AE">
              <w:rPr>
                <w:lang w:val="en-AU"/>
              </w:rPr>
              <w:t>Meter function not perturbed during test.</w:t>
            </w:r>
          </w:p>
        </w:tc>
        <w:tc>
          <w:tcPr>
            <w:tcW w:w="411" w:type="pct"/>
            <w:shd w:val="clear" w:color="auto" w:fill="auto"/>
            <w:vAlign w:val="center"/>
          </w:tcPr>
          <w:p w14:paraId="34175B31" w14:textId="77777777" w:rsidR="00D45F94" w:rsidRPr="008817AE" w:rsidRDefault="00D45F94">
            <w:pPr>
              <w:pStyle w:val="TABLE-centered"/>
              <w:rPr>
                <w:lang w:val="en-AU"/>
              </w:rPr>
            </w:pPr>
            <w:r w:rsidRPr="008817AE">
              <w:rPr>
                <w:lang w:val="en-AU"/>
              </w:rPr>
              <w:t>± 3.0</w:t>
            </w:r>
          </w:p>
        </w:tc>
        <w:tc>
          <w:tcPr>
            <w:tcW w:w="411" w:type="pct"/>
            <w:shd w:val="clear" w:color="auto" w:fill="auto"/>
            <w:vAlign w:val="center"/>
          </w:tcPr>
          <w:p w14:paraId="7F1224EA" w14:textId="77777777" w:rsidR="00D45F94" w:rsidRPr="008817AE" w:rsidRDefault="00D45F94">
            <w:pPr>
              <w:pStyle w:val="TABLE-centered"/>
              <w:rPr>
                <w:lang w:val="en-AU"/>
              </w:rPr>
            </w:pPr>
            <w:r w:rsidRPr="008817AE">
              <w:rPr>
                <w:lang w:val="en-AU"/>
              </w:rPr>
              <w:t>± 2.0</w:t>
            </w:r>
          </w:p>
        </w:tc>
        <w:tc>
          <w:tcPr>
            <w:tcW w:w="412" w:type="pct"/>
            <w:shd w:val="clear" w:color="auto" w:fill="auto"/>
            <w:vAlign w:val="center"/>
          </w:tcPr>
          <w:p w14:paraId="761F1519" w14:textId="77777777" w:rsidR="00D45F94" w:rsidRPr="008817AE" w:rsidRDefault="00D45F94">
            <w:pPr>
              <w:pStyle w:val="TABLE-centered"/>
              <w:rPr>
                <w:lang w:val="en-AU"/>
              </w:rPr>
            </w:pPr>
            <w:r w:rsidRPr="008817AE">
              <w:rPr>
                <w:lang w:val="en-AU"/>
              </w:rPr>
              <w:t>± 2.0</w:t>
            </w:r>
          </w:p>
        </w:tc>
        <w:tc>
          <w:tcPr>
            <w:tcW w:w="411" w:type="pct"/>
            <w:shd w:val="clear" w:color="auto" w:fill="auto"/>
            <w:vAlign w:val="center"/>
          </w:tcPr>
          <w:p w14:paraId="21795619" w14:textId="77777777" w:rsidR="00D45F94" w:rsidRPr="008817AE" w:rsidRDefault="00D45F94">
            <w:pPr>
              <w:pStyle w:val="TABLE-centered"/>
              <w:rPr>
                <w:lang w:val="en-AU"/>
              </w:rPr>
            </w:pPr>
            <w:r w:rsidRPr="008817AE">
              <w:rPr>
                <w:lang w:val="en-AU"/>
              </w:rPr>
              <w:t>± 1.0</w:t>
            </w:r>
          </w:p>
        </w:tc>
        <w:tc>
          <w:tcPr>
            <w:tcW w:w="406" w:type="pct"/>
            <w:shd w:val="clear" w:color="auto" w:fill="auto"/>
            <w:vAlign w:val="center"/>
          </w:tcPr>
          <w:p w14:paraId="46E8B3DB" w14:textId="4E0209E5" w:rsidR="00D45F94" w:rsidRPr="008817AE" w:rsidRDefault="00D45F94">
            <w:pPr>
              <w:pStyle w:val="TABLE-centered"/>
              <w:rPr>
                <w:lang w:val="en-AU"/>
              </w:rPr>
            </w:pPr>
            <w:r w:rsidRPr="008817AE">
              <w:rPr>
                <w:lang w:val="en-AU"/>
              </w:rPr>
              <w:t>± 0.</w:t>
            </w:r>
            <w:del w:id="3860" w:author="Phillip" w:date="2023-08-02T16:35:00Z">
              <w:r w:rsidRPr="008817AE" w:rsidDel="00A7134E">
                <w:rPr>
                  <w:lang w:val="en-AU"/>
                </w:rPr>
                <w:delText>0</w:delText>
              </w:r>
            </w:del>
            <w:r w:rsidRPr="008817AE">
              <w:rPr>
                <w:lang w:val="en-AU"/>
              </w:rPr>
              <w:t>5</w:t>
            </w:r>
          </w:p>
        </w:tc>
      </w:tr>
      <w:tr w:rsidR="00E2672F" w:rsidRPr="008817AE" w14:paraId="2CB0FF0E" w14:textId="77777777" w:rsidTr="00A955EE">
        <w:trPr>
          <w:cantSplit/>
          <w:trHeight w:val="255"/>
          <w:jc w:val="center"/>
        </w:trPr>
        <w:tc>
          <w:tcPr>
            <w:tcW w:w="666" w:type="pct"/>
            <w:vMerge w:val="restart"/>
            <w:vAlign w:val="center"/>
          </w:tcPr>
          <w:p w14:paraId="46ABF357" w14:textId="77777777" w:rsidR="00E2672F" w:rsidRPr="008817AE" w:rsidRDefault="00E2672F" w:rsidP="00E2672F">
            <w:pPr>
              <w:pStyle w:val="TABLE-cell"/>
            </w:pPr>
            <w:r w:rsidRPr="008817AE">
              <w:t>Short-time overcurrent</w:t>
            </w:r>
          </w:p>
        </w:tc>
        <w:tc>
          <w:tcPr>
            <w:tcW w:w="733" w:type="pct"/>
          </w:tcPr>
          <w:p w14:paraId="4DA32F50" w14:textId="77777777" w:rsidR="00E2672F" w:rsidRPr="008817AE" w:rsidRDefault="00E2672F" w:rsidP="00E2672F">
            <w:pPr>
              <w:pStyle w:val="TABLE-cell"/>
            </w:pPr>
            <w:r w:rsidRPr="008817AE">
              <w:t>Transformer-operated</w:t>
            </w:r>
          </w:p>
        </w:tc>
        <w:tc>
          <w:tcPr>
            <w:tcW w:w="445" w:type="pct"/>
            <w:vMerge w:val="restart"/>
            <w:vAlign w:val="center"/>
          </w:tcPr>
          <w:p w14:paraId="085B00AF" w14:textId="23A5A9DF" w:rsidR="00E2672F" w:rsidRPr="008817AE" w:rsidRDefault="00E2672F" w:rsidP="00E2672F">
            <w:pPr>
              <w:pStyle w:val="TABLE-centered"/>
              <w:rPr>
                <w:lang w:val="en-AU"/>
              </w:rPr>
            </w:pPr>
            <w:r w:rsidRPr="008817AE">
              <w:rPr>
                <w:lang w:val="en-AU"/>
              </w:rPr>
              <w:t>2.4.11</w:t>
            </w:r>
          </w:p>
        </w:tc>
        <w:tc>
          <w:tcPr>
            <w:tcW w:w="1105" w:type="pct"/>
            <w:vMerge w:val="restart"/>
            <w:shd w:val="clear" w:color="auto" w:fill="auto"/>
            <w:vAlign w:val="center"/>
          </w:tcPr>
          <w:p w14:paraId="2635ED47"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7DDC7D01" w14:textId="77777777" w:rsidR="00E2672F" w:rsidRPr="008817AE" w:rsidRDefault="00E2672F" w:rsidP="00E2672F">
            <w:pPr>
              <w:pStyle w:val="TABLE-centered"/>
              <w:rPr>
                <w:lang w:val="en-AU"/>
              </w:rPr>
            </w:pPr>
            <w:r w:rsidRPr="008817AE">
              <w:rPr>
                <w:lang w:val="en-AU"/>
              </w:rPr>
              <w:t>± 1.0</w:t>
            </w:r>
          </w:p>
        </w:tc>
        <w:tc>
          <w:tcPr>
            <w:tcW w:w="411" w:type="pct"/>
            <w:shd w:val="clear" w:color="auto" w:fill="auto"/>
            <w:vAlign w:val="center"/>
          </w:tcPr>
          <w:p w14:paraId="0EB482C2" w14:textId="77777777" w:rsidR="00E2672F" w:rsidRPr="008817AE" w:rsidRDefault="00E2672F" w:rsidP="00E2672F">
            <w:pPr>
              <w:pStyle w:val="TABLE-centered"/>
              <w:rPr>
                <w:lang w:val="en-AU"/>
              </w:rPr>
            </w:pPr>
            <w:r w:rsidRPr="008817AE">
              <w:rPr>
                <w:lang w:val="en-AU"/>
              </w:rPr>
              <w:t>± 0.5</w:t>
            </w:r>
          </w:p>
        </w:tc>
        <w:tc>
          <w:tcPr>
            <w:tcW w:w="412" w:type="pct"/>
            <w:shd w:val="clear" w:color="auto" w:fill="auto"/>
            <w:vAlign w:val="center"/>
          </w:tcPr>
          <w:p w14:paraId="3E08F576" w14:textId="77777777" w:rsidR="00E2672F" w:rsidRPr="008817AE" w:rsidRDefault="00E2672F" w:rsidP="00E2672F">
            <w:pPr>
              <w:pStyle w:val="TABLE-centered"/>
              <w:rPr>
                <w:lang w:val="en-AU"/>
              </w:rPr>
            </w:pPr>
            <w:r w:rsidRPr="008817AE">
              <w:rPr>
                <w:lang w:val="en-AU"/>
              </w:rPr>
              <w:t>± 0.05</w:t>
            </w:r>
          </w:p>
        </w:tc>
        <w:tc>
          <w:tcPr>
            <w:tcW w:w="411" w:type="pct"/>
            <w:shd w:val="clear" w:color="auto" w:fill="auto"/>
            <w:vAlign w:val="center"/>
          </w:tcPr>
          <w:p w14:paraId="78BD976A" w14:textId="77777777" w:rsidR="00E2672F" w:rsidRPr="008817AE" w:rsidRDefault="00E2672F" w:rsidP="00E2672F">
            <w:pPr>
              <w:pStyle w:val="TABLE-centered"/>
              <w:rPr>
                <w:lang w:val="en-AU"/>
              </w:rPr>
            </w:pPr>
            <w:r w:rsidRPr="008817AE">
              <w:rPr>
                <w:lang w:val="en-AU"/>
              </w:rPr>
              <w:t>± 0.05</w:t>
            </w:r>
          </w:p>
        </w:tc>
        <w:tc>
          <w:tcPr>
            <w:tcW w:w="406" w:type="pct"/>
            <w:shd w:val="clear" w:color="auto" w:fill="auto"/>
            <w:vAlign w:val="center"/>
          </w:tcPr>
          <w:p w14:paraId="1C66BEC3" w14:textId="773367B0" w:rsidR="00E2672F" w:rsidRPr="008817AE" w:rsidRDefault="00E2672F" w:rsidP="00E2672F">
            <w:pPr>
              <w:pStyle w:val="TABLE-centered"/>
              <w:rPr>
                <w:lang w:val="en-AU"/>
              </w:rPr>
            </w:pPr>
            <w:ins w:id="3861" w:author="Phillip" w:date="2023-08-18T14:31:00Z">
              <w:r w:rsidRPr="008817AE">
                <w:rPr>
                  <w:lang w:val="en-AU"/>
                </w:rPr>
                <w:t>± 0.05</w:t>
              </w:r>
            </w:ins>
          </w:p>
        </w:tc>
      </w:tr>
      <w:tr w:rsidR="00E2672F" w:rsidRPr="008817AE" w14:paraId="52F77FE2" w14:textId="77777777" w:rsidTr="00A955EE">
        <w:trPr>
          <w:cantSplit/>
          <w:trHeight w:val="255"/>
          <w:jc w:val="center"/>
        </w:trPr>
        <w:tc>
          <w:tcPr>
            <w:tcW w:w="666" w:type="pct"/>
            <w:vMerge/>
            <w:vAlign w:val="center"/>
          </w:tcPr>
          <w:p w14:paraId="1D35891D" w14:textId="77777777" w:rsidR="00E2672F" w:rsidRPr="008817AE" w:rsidRDefault="00E2672F" w:rsidP="00E2672F">
            <w:pPr>
              <w:pStyle w:val="TABLE-cell"/>
            </w:pPr>
          </w:p>
        </w:tc>
        <w:tc>
          <w:tcPr>
            <w:tcW w:w="733" w:type="pct"/>
          </w:tcPr>
          <w:p w14:paraId="29D9ECE3" w14:textId="77777777" w:rsidR="00E2672F" w:rsidRPr="008817AE" w:rsidRDefault="00E2672F" w:rsidP="00E2672F">
            <w:pPr>
              <w:pStyle w:val="TABLE-cell"/>
            </w:pPr>
            <w:r w:rsidRPr="008817AE">
              <w:t>Direct connected</w:t>
            </w:r>
          </w:p>
        </w:tc>
        <w:tc>
          <w:tcPr>
            <w:tcW w:w="445" w:type="pct"/>
            <w:vMerge/>
            <w:vAlign w:val="center"/>
          </w:tcPr>
          <w:p w14:paraId="286181A7" w14:textId="77777777" w:rsidR="00E2672F" w:rsidRPr="008817AE" w:rsidRDefault="00E2672F" w:rsidP="00E2672F">
            <w:pPr>
              <w:pStyle w:val="TABLE-centered"/>
              <w:rPr>
                <w:lang w:val="en-AU"/>
              </w:rPr>
            </w:pPr>
          </w:p>
        </w:tc>
        <w:tc>
          <w:tcPr>
            <w:tcW w:w="1105" w:type="pct"/>
            <w:vMerge/>
            <w:shd w:val="clear" w:color="auto" w:fill="auto"/>
            <w:vAlign w:val="center"/>
          </w:tcPr>
          <w:p w14:paraId="3FB7BE8E" w14:textId="77777777" w:rsidR="00E2672F" w:rsidRPr="008817AE" w:rsidRDefault="00E2672F" w:rsidP="00E2672F">
            <w:pPr>
              <w:pStyle w:val="TABLE-centered"/>
              <w:jc w:val="left"/>
              <w:rPr>
                <w:lang w:val="en-AU"/>
              </w:rPr>
            </w:pPr>
          </w:p>
        </w:tc>
        <w:tc>
          <w:tcPr>
            <w:tcW w:w="411" w:type="pct"/>
            <w:shd w:val="clear" w:color="auto" w:fill="auto"/>
            <w:vAlign w:val="center"/>
          </w:tcPr>
          <w:p w14:paraId="07163417" w14:textId="77777777" w:rsidR="00E2672F" w:rsidRPr="008817AE" w:rsidRDefault="00E2672F" w:rsidP="00E2672F">
            <w:pPr>
              <w:pStyle w:val="TABLE-centered"/>
              <w:rPr>
                <w:lang w:val="en-AU"/>
              </w:rPr>
            </w:pPr>
            <w:r w:rsidRPr="008817AE">
              <w:rPr>
                <w:lang w:val="en-AU"/>
              </w:rPr>
              <w:t>± 1.5</w:t>
            </w:r>
          </w:p>
        </w:tc>
        <w:tc>
          <w:tcPr>
            <w:tcW w:w="411" w:type="pct"/>
            <w:shd w:val="clear" w:color="auto" w:fill="auto"/>
            <w:vAlign w:val="center"/>
          </w:tcPr>
          <w:p w14:paraId="79D91C69" w14:textId="77777777" w:rsidR="00E2672F" w:rsidRPr="008817AE" w:rsidRDefault="00E2672F" w:rsidP="00E2672F">
            <w:pPr>
              <w:pStyle w:val="TABLE-centered"/>
              <w:rPr>
                <w:lang w:val="en-AU"/>
              </w:rPr>
            </w:pPr>
            <w:r w:rsidRPr="008817AE">
              <w:rPr>
                <w:lang w:val="en-AU"/>
              </w:rPr>
              <w:t>± 1.5</w:t>
            </w:r>
          </w:p>
        </w:tc>
        <w:tc>
          <w:tcPr>
            <w:tcW w:w="412" w:type="pct"/>
            <w:shd w:val="clear" w:color="auto" w:fill="auto"/>
            <w:vAlign w:val="center"/>
          </w:tcPr>
          <w:p w14:paraId="1923E1FB" w14:textId="77777777" w:rsidR="00E2672F" w:rsidRPr="008817AE" w:rsidRDefault="00E2672F" w:rsidP="00E2672F">
            <w:pPr>
              <w:pStyle w:val="TABLE-centered"/>
              <w:rPr>
                <w:lang w:val="en-AU"/>
              </w:rPr>
            </w:pPr>
            <w:r w:rsidRPr="008817AE">
              <w:rPr>
                <w:lang w:val="en-AU"/>
              </w:rPr>
              <w:t>± 0.05</w:t>
            </w:r>
          </w:p>
        </w:tc>
        <w:tc>
          <w:tcPr>
            <w:tcW w:w="411" w:type="pct"/>
            <w:shd w:val="clear" w:color="auto" w:fill="auto"/>
            <w:vAlign w:val="center"/>
          </w:tcPr>
          <w:p w14:paraId="10A11B26" w14:textId="77777777" w:rsidR="00E2672F" w:rsidRPr="008817AE" w:rsidRDefault="00E2672F" w:rsidP="00E2672F">
            <w:pPr>
              <w:pStyle w:val="TABLE-centered"/>
              <w:rPr>
                <w:lang w:val="en-AU"/>
              </w:rPr>
            </w:pPr>
            <w:r w:rsidRPr="008817AE">
              <w:rPr>
                <w:lang w:val="en-AU"/>
              </w:rPr>
              <w:t>± 0.05</w:t>
            </w:r>
          </w:p>
        </w:tc>
        <w:tc>
          <w:tcPr>
            <w:tcW w:w="406" w:type="pct"/>
            <w:shd w:val="clear" w:color="auto" w:fill="auto"/>
            <w:vAlign w:val="center"/>
          </w:tcPr>
          <w:p w14:paraId="0F9B46CA" w14:textId="0A1DC47A" w:rsidR="00E2672F" w:rsidRPr="008817AE" w:rsidRDefault="00E2672F" w:rsidP="00E2672F">
            <w:pPr>
              <w:pStyle w:val="TABLE-centered"/>
              <w:rPr>
                <w:lang w:val="en-AU"/>
              </w:rPr>
            </w:pPr>
            <w:ins w:id="3862" w:author="Phillip" w:date="2023-08-18T14:31:00Z">
              <w:r w:rsidRPr="008817AE">
                <w:rPr>
                  <w:lang w:val="en-AU"/>
                </w:rPr>
                <w:t>± 0.05</w:t>
              </w:r>
            </w:ins>
          </w:p>
        </w:tc>
      </w:tr>
      <w:tr w:rsidR="00E2672F" w:rsidRPr="008817AE" w14:paraId="080DF36B" w14:textId="77777777" w:rsidTr="00A955EE">
        <w:trPr>
          <w:cantSplit/>
          <w:trHeight w:val="255"/>
          <w:jc w:val="center"/>
        </w:trPr>
        <w:tc>
          <w:tcPr>
            <w:tcW w:w="1400" w:type="pct"/>
            <w:gridSpan w:val="2"/>
            <w:vAlign w:val="center"/>
          </w:tcPr>
          <w:p w14:paraId="7BF1EC65" w14:textId="77777777" w:rsidR="00E2672F" w:rsidRPr="008817AE" w:rsidRDefault="00E2672F" w:rsidP="00E2672F">
            <w:pPr>
              <w:pStyle w:val="TABLE-cell"/>
            </w:pPr>
            <w:r w:rsidRPr="008817AE">
              <w:t>Impulse voltage</w:t>
            </w:r>
          </w:p>
        </w:tc>
        <w:tc>
          <w:tcPr>
            <w:tcW w:w="445" w:type="pct"/>
            <w:vAlign w:val="center"/>
          </w:tcPr>
          <w:p w14:paraId="0B06E318" w14:textId="25729C37" w:rsidR="00E2672F" w:rsidRPr="008817AE" w:rsidRDefault="00E2672F" w:rsidP="00E2672F">
            <w:pPr>
              <w:pStyle w:val="TABLE-centered"/>
              <w:rPr>
                <w:lang w:val="en-AU"/>
              </w:rPr>
            </w:pPr>
            <w:r w:rsidRPr="008817AE">
              <w:rPr>
                <w:lang w:val="en-AU"/>
              </w:rPr>
              <w:t>2.4.12</w:t>
            </w:r>
          </w:p>
        </w:tc>
        <w:tc>
          <w:tcPr>
            <w:tcW w:w="1105" w:type="pct"/>
            <w:shd w:val="clear" w:color="auto" w:fill="auto"/>
            <w:vAlign w:val="center"/>
          </w:tcPr>
          <w:p w14:paraId="2242C1B3" w14:textId="77777777" w:rsidR="00E2672F" w:rsidRPr="008817AE" w:rsidRDefault="00E2672F" w:rsidP="00E2672F">
            <w:pPr>
              <w:pStyle w:val="TABLE-centered"/>
              <w:jc w:val="left"/>
              <w:rPr>
                <w:lang w:val="en-AU"/>
              </w:rPr>
            </w:pPr>
            <w:r w:rsidRPr="008817AE">
              <w:rPr>
                <w:lang w:val="en-AU"/>
              </w:rPr>
              <w:t>Critical change value.</w:t>
            </w:r>
          </w:p>
          <w:p w14:paraId="760DA96B" w14:textId="77777777" w:rsidR="00E2672F" w:rsidRPr="008817AE" w:rsidRDefault="00E2672F" w:rsidP="00E2672F">
            <w:pPr>
              <w:pStyle w:val="TABLE-centered"/>
              <w:jc w:val="left"/>
              <w:rPr>
                <w:lang w:val="en-AU"/>
              </w:rPr>
            </w:pPr>
            <w:r w:rsidRPr="008817AE">
              <w:rPr>
                <w:lang w:val="en-AU"/>
              </w:rPr>
              <w:t xml:space="preserve">No flashover, disruptive </w:t>
            </w:r>
            <w:proofErr w:type="gramStart"/>
            <w:r w:rsidRPr="008817AE">
              <w:rPr>
                <w:lang w:val="en-AU"/>
              </w:rPr>
              <w:t>discharge</w:t>
            </w:r>
            <w:proofErr w:type="gramEnd"/>
            <w:r w:rsidRPr="008817AE">
              <w:rPr>
                <w:lang w:val="en-AU"/>
              </w:rPr>
              <w:t xml:space="preserve"> or puncture during test.</w:t>
            </w:r>
          </w:p>
        </w:tc>
        <w:tc>
          <w:tcPr>
            <w:tcW w:w="411" w:type="pct"/>
            <w:shd w:val="clear" w:color="auto" w:fill="auto"/>
            <w:vAlign w:val="center"/>
          </w:tcPr>
          <w:p w14:paraId="05297353" w14:textId="77777777" w:rsidR="00E2672F" w:rsidRPr="008817AE" w:rsidRDefault="00E2672F" w:rsidP="00E2672F">
            <w:pPr>
              <w:pStyle w:val="TABLE-centered"/>
              <w:rPr>
                <w:lang w:val="en-AU"/>
              </w:rPr>
            </w:pPr>
            <w:r w:rsidRPr="008817AE">
              <w:rPr>
                <w:rFonts w:cs="Times New Roman"/>
                <w:lang w:val="en-AU"/>
              </w:rPr>
              <w:t>–</w:t>
            </w:r>
          </w:p>
        </w:tc>
        <w:tc>
          <w:tcPr>
            <w:tcW w:w="411" w:type="pct"/>
            <w:shd w:val="clear" w:color="auto" w:fill="auto"/>
            <w:vAlign w:val="center"/>
          </w:tcPr>
          <w:p w14:paraId="2239D799" w14:textId="77777777" w:rsidR="00E2672F" w:rsidRPr="008817AE" w:rsidRDefault="00E2672F" w:rsidP="00E2672F">
            <w:pPr>
              <w:pStyle w:val="TABLE-centered"/>
              <w:rPr>
                <w:lang w:val="en-AU"/>
              </w:rPr>
            </w:pPr>
            <w:r w:rsidRPr="008817AE">
              <w:rPr>
                <w:rFonts w:cs="Times New Roman"/>
                <w:lang w:val="en-AU"/>
              </w:rPr>
              <w:t>–</w:t>
            </w:r>
          </w:p>
        </w:tc>
        <w:tc>
          <w:tcPr>
            <w:tcW w:w="412" w:type="pct"/>
            <w:shd w:val="clear" w:color="auto" w:fill="auto"/>
            <w:vAlign w:val="center"/>
          </w:tcPr>
          <w:p w14:paraId="2010D503" w14:textId="77777777" w:rsidR="00E2672F" w:rsidRPr="008817AE" w:rsidRDefault="00E2672F" w:rsidP="00E2672F">
            <w:pPr>
              <w:pStyle w:val="TABLE-centered"/>
              <w:rPr>
                <w:lang w:val="en-AU"/>
              </w:rPr>
            </w:pPr>
            <w:r w:rsidRPr="008817AE">
              <w:rPr>
                <w:rFonts w:cs="Times New Roman"/>
                <w:lang w:val="en-AU"/>
              </w:rPr>
              <w:t>–</w:t>
            </w:r>
          </w:p>
        </w:tc>
        <w:tc>
          <w:tcPr>
            <w:tcW w:w="411" w:type="pct"/>
            <w:shd w:val="clear" w:color="auto" w:fill="auto"/>
            <w:vAlign w:val="center"/>
          </w:tcPr>
          <w:p w14:paraId="40C8920E" w14:textId="77777777" w:rsidR="00E2672F" w:rsidRPr="008817AE" w:rsidRDefault="00E2672F" w:rsidP="00E2672F">
            <w:pPr>
              <w:pStyle w:val="TABLE-centered"/>
              <w:rPr>
                <w:lang w:val="en-AU"/>
              </w:rPr>
            </w:pPr>
            <w:r w:rsidRPr="008817AE">
              <w:rPr>
                <w:rFonts w:cs="Times New Roman"/>
                <w:lang w:val="en-AU"/>
              </w:rPr>
              <w:t>–</w:t>
            </w:r>
          </w:p>
        </w:tc>
        <w:tc>
          <w:tcPr>
            <w:tcW w:w="406" w:type="pct"/>
            <w:shd w:val="clear" w:color="auto" w:fill="auto"/>
            <w:vAlign w:val="center"/>
          </w:tcPr>
          <w:p w14:paraId="6998053D" w14:textId="77777777" w:rsidR="00E2672F" w:rsidRPr="008817AE" w:rsidRDefault="00E2672F" w:rsidP="00E2672F">
            <w:pPr>
              <w:pStyle w:val="TABLE-centered"/>
              <w:rPr>
                <w:lang w:val="en-AU"/>
              </w:rPr>
            </w:pPr>
            <w:r w:rsidRPr="008817AE">
              <w:rPr>
                <w:rFonts w:cs="Times New Roman"/>
                <w:lang w:val="en-AU"/>
              </w:rPr>
              <w:t>–</w:t>
            </w:r>
          </w:p>
        </w:tc>
      </w:tr>
      <w:tr w:rsidR="00E2672F" w:rsidRPr="008817AE" w14:paraId="080A96BB" w14:textId="77777777" w:rsidTr="00A955EE">
        <w:trPr>
          <w:cantSplit/>
          <w:trHeight w:val="255"/>
          <w:jc w:val="center"/>
        </w:trPr>
        <w:tc>
          <w:tcPr>
            <w:tcW w:w="1400" w:type="pct"/>
            <w:gridSpan w:val="2"/>
            <w:vAlign w:val="center"/>
          </w:tcPr>
          <w:p w14:paraId="1A4005D2" w14:textId="77777777" w:rsidR="00E2672F" w:rsidRPr="008817AE" w:rsidRDefault="00E2672F" w:rsidP="00E2672F">
            <w:pPr>
              <w:pStyle w:val="TABLE-cell"/>
            </w:pPr>
            <w:r w:rsidRPr="008817AE">
              <w:t>Earth fault</w:t>
            </w:r>
          </w:p>
        </w:tc>
        <w:tc>
          <w:tcPr>
            <w:tcW w:w="445" w:type="pct"/>
            <w:vAlign w:val="center"/>
          </w:tcPr>
          <w:p w14:paraId="252C1ABD" w14:textId="38DFB968" w:rsidR="00E2672F" w:rsidRPr="008817AE" w:rsidRDefault="00E2672F" w:rsidP="00E2672F">
            <w:pPr>
              <w:pStyle w:val="TABLE-centered"/>
              <w:rPr>
                <w:lang w:val="en-AU"/>
              </w:rPr>
            </w:pPr>
            <w:r w:rsidRPr="008817AE">
              <w:rPr>
                <w:lang w:val="en-AU"/>
              </w:rPr>
              <w:t>2.4.13</w:t>
            </w:r>
          </w:p>
        </w:tc>
        <w:tc>
          <w:tcPr>
            <w:tcW w:w="1105" w:type="pct"/>
            <w:shd w:val="clear" w:color="auto" w:fill="auto"/>
            <w:vAlign w:val="center"/>
          </w:tcPr>
          <w:p w14:paraId="280A8925"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373C2B08" w14:textId="77777777" w:rsidR="00E2672F" w:rsidRPr="008817AE" w:rsidRDefault="00E2672F" w:rsidP="00E2672F">
            <w:pPr>
              <w:pStyle w:val="TABLE-centered"/>
              <w:rPr>
                <w:lang w:val="en-AU"/>
              </w:rPr>
            </w:pPr>
            <w:r w:rsidRPr="008817AE">
              <w:rPr>
                <w:lang w:val="en-AU"/>
              </w:rPr>
              <w:t>± 1.0</w:t>
            </w:r>
          </w:p>
        </w:tc>
        <w:tc>
          <w:tcPr>
            <w:tcW w:w="411" w:type="pct"/>
            <w:shd w:val="clear" w:color="auto" w:fill="auto"/>
            <w:vAlign w:val="center"/>
          </w:tcPr>
          <w:p w14:paraId="1A4B9C8A" w14:textId="77777777" w:rsidR="00E2672F" w:rsidRPr="008817AE" w:rsidRDefault="00E2672F" w:rsidP="00E2672F">
            <w:pPr>
              <w:pStyle w:val="TABLE-centered"/>
              <w:rPr>
                <w:lang w:val="en-AU"/>
              </w:rPr>
            </w:pPr>
            <w:r w:rsidRPr="008817AE">
              <w:rPr>
                <w:lang w:val="en-AU"/>
              </w:rPr>
              <w:t>± 0.7</w:t>
            </w:r>
          </w:p>
        </w:tc>
        <w:tc>
          <w:tcPr>
            <w:tcW w:w="412" w:type="pct"/>
            <w:shd w:val="clear" w:color="auto" w:fill="auto"/>
            <w:vAlign w:val="center"/>
          </w:tcPr>
          <w:p w14:paraId="61C10A4F" w14:textId="77777777" w:rsidR="00E2672F" w:rsidRPr="008817AE" w:rsidRDefault="00E2672F" w:rsidP="00E2672F">
            <w:pPr>
              <w:pStyle w:val="TABLE-centered"/>
              <w:rPr>
                <w:lang w:val="en-AU"/>
              </w:rPr>
            </w:pPr>
            <w:r w:rsidRPr="008817AE">
              <w:rPr>
                <w:lang w:val="en-AU"/>
              </w:rPr>
              <w:t>± 0.3</w:t>
            </w:r>
          </w:p>
        </w:tc>
        <w:tc>
          <w:tcPr>
            <w:tcW w:w="411" w:type="pct"/>
            <w:shd w:val="clear" w:color="auto" w:fill="auto"/>
            <w:vAlign w:val="center"/>
          </w:tcPr>
          <w:p w14:paraId="45B57109" w14:textId="77777777" w:rsidR="00E2672F" w:rsidRPr="008817AE" w:rsidRDefault="00E2672F" w:rsidP="00E2672F">
            <w:pPr>
              <w:pStyle w:val="TABLE-centered"/>
              <w:rPr>
                <w:lang w:val="en-AU"/>
              </w:rPr>
            </w:pPr>
            <w:r w:rsidRPr="008817AE">
              <w:rPr>
                <w:lang w:val="en-AU"/>
              </w:rPr>
              <w:t>± 0.1</w:t>
            </w:r>
          </w:p>
        </w:tc>
        <w:tc>
          <w:tcPr>
            <w:tcW w:w="406" w:type="pct"/>
            <w:shd w:val="clear" w:color="auto" w:fill="auto"/>
            <w:vAlign w:val="center"/>
          </w:tcPr>
          <w:p w14:paraId="5CBE352B" w14:textId="77777777" w:rsidR="00E2672F" w:rsidRPr="008817AE" w:rsidRDefault="00E2672F" w:rsidP="00E2672F">
            <w:pPr>
              <w:pStyle w:val="TABLE-centered"/>
              <w:rPr>
                <w:lang w:val="en-AU"/>
              </w:rPr>
            </w:pPr>
            <w:r w:rsidRPr="008817AE">
              <w:rPr>
                <w:lang w:val="en-AU"/>
              </w:rPr>
              <w:t>± 0.05</w:t>
            </w:r>
          </w:p>
        </w:tc>
      </w:tr>
      <w:tr w:rsidR="00E2672F" w:rsidRPr="008817AE" w14:paraId="36DD676D" w14:textId="77777777" w:rsidTr="00A955EE">
        <w:trPr>
          <w:cantSplit/>
          <w:trHeight w:val="255"/>
          <w:jc w:val="center"/>
        </w:trPr>
        <w:tc>
          <w:tcPr>
            <w:tcW w:w="1400" w:type="pct"/>
            <w:gridSpan w:val="2"/>
            <w:vAlign w:val="center"/>
          </w:tcPr>
          <w:p w14:paraId="19452AD3" w14:textId="4A9F94F3" w:rsidR="00E2672F" w:rsidRPr="008817AE" w:rsidRDefault="00E2672F" w:rsidP="00E2672F">
            <w:pPr>
              <w:pStyle w:val="TABLE-cell"/>
            </w:pPr>
            <w:r w:rsidRPr="008817AE">
              <w:t>Operation of auxiliary devices</w:t>
            </w:r>
          </w:p>
        </w:tc>
        <w:tc>
          <w:tcPr>
            <w:tcW w:w="445" w:type="pct"/>
            <w:vAlign w:val="center"/>
          </w:tcPr>
          <w:p w14:paraId="0D889E8C" w14:textId="79D892EF" w:rsidR="00E2672F" w:rsidRPr="008817AE" w:rsidRDefault="00E2672F" w:rsidP="00E2672F">
            <w:pPr>
              <w:pStyle w:val="TABLE-centered"/>
              <w:rPr>
                <w:lang w:val="en-AU"/>
              </w:rPr>
            </w:pPr>
            <w:r w:rsidRPr="008817AE">
              <w:rPr>
                <w:lang w:val="en-AU"/>
              </w:rPr>
              <w:t>2.4.14</w:t>
            </w:r>
          </w:p>
        </w:tc>
        <w:tc>
          <w:tcPr>
            <w:tcW w:w="1105" w:type="pct"/>
            <w:shd w:val="clear" w:color="auto" w:fill="auto"/>
            <w:vAlign w:val="center"/>
          </w:tcPr>
          <w:p w14:paraId="4D3715AF"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5547B696" w14:textId="4FC390A8" w:rsidR="00E2672F" w:rsidRPr="00622893" w:rsidRDefault="00E2672F" w:rsidP="00E2672F">
            <w:pPr>
              <w:pStyle w:val="TABLE-centered"/>
              <w:rPr>
                <w:vertAlign w:val="superscript"/>
                <w:lang w:val="en-AU"/>
              </w:rPr>
            </w:pPr>
            <w:r w:rsidRPr="00622893">
              <w:rPr>
                <w:lang w:val="en-AU"/>
              </w:rPr>
              <w:t xml:space="preserve">± </w:t>
            </w:r>
            <w:del w:id="3863" w:author="Phillip" w:date="2023-08-17T15:48:00Z">
              <w:r w:rsidRPr="00402B1E" w:rsidDel="003669F4">
                <w:rPr>
                  <w:lang w:val="en-AU"/>
                </w:rPr>
                <w:delText>b</w:delText>
              </w:r>
              <w:r w:rsidRPr="00622893" w:rsidDel="003669F4">
                <w:rPr>
                  <w:lang w:val="en-AU"/>
                </w:rPr>
                <w:delText>/3</w:delText>
              </w:r>
            </w:del>
            <w:ins w:id="3864" w:author="Phillip" w:date="2023-08-17T15:48:00Z">
              <w:r w:rsidRPr="00622893">
                <w:rPr>
                  <w:lang w:val="en-AU"/>
                </w:rPr>
                <w:t>0.67</w:t>
              </w:r>
            </w:ins>
            <w:del w:id="3865" w:author="Phillip" w:date="2023-08-17T15:52:00Z">
              <w:r w:rsidRPr="00622893" w:rsidDel="003669F4">
                <w:rPr>
                  <w:vertAlign w:val="superscript"/>
                  <w:lang w:val="en-AU"/>
                </w:rPr>
                <w:delText>(5)</w:delText>
              </w:r>
            </w:del>
          </w:p>
        </w:tc>
        <w:tc>
          <w:tcPr>
            <w:tcW w:w="411" w:type="pct"/>
            <w:shd w:val="clear" w:color="auto" w:fill="auto"/>
            <w:vAlign w:val="center"/>
          </w:tcPr>
          <w:p w14:paraId="3B34746E" w14:textId="0B6C4140" w:rsidR="00E2672F" w:rsidRPr="00622893" w:rsidRDefault="00E2672F" w:rsidP="00E2672F">
            <w:pPr>
              <w:pStyle w:val="TABLE-centered"/>
              <w:rPr>
                <w:lang w:val="en-AU"/>
              </w:rPr>
            </w:pPr>
            <w:r w:rsidRPr="00622893">
              <w:rPr>
                <w:lang w:val="en-AU"/>
              </w:rPr>
              <w:t xml:space="preserve">± </w:t>
            </w:r>
            <w:del w:id="3866" w:author="Phillip" w:date="2023-08-17T15:49:00Z">
              <w:r w:rsidRPr="00402B1E" w:rsidDel="003669F4">
                <w:rPr>
                  <w:lang w:val="en-AU"/>
                </w:rPr>
                <w:delText>b</w:delText>
              </w:r>
              <w:r w:rsidRPr="00622893" w:rsidDel="003669F4">
                <w:rPr>
                  <w:lang w:val="en-AU"/>
                </w:rPr>
                <w:delText>/3</w:delText>
              </w:r>
            </w:del>
            <w:ins w:id="3867" w:author="Phillip" w:date="2023-08-17T15:49:00Z">
              <w:r w:rsidRPr="00622893">
                <w:rPr>
                  <w:lang w:val="en-AU"/>
                </w:rPr>
                <w:t>0.33</w:t>
              </w:r>
            </w:ins>
          </w:p>
        </w:tc>
        <w:tc>
          <w:tcPr>
            <w:tcW w:w="412" w:type="pct"/>
            <w:vAlign w:val="center"/>
          </w:tcPr>
          <w:p w14:paraId="666374ED" w14:textId="3CA8927E" w:rsidR="00E2672F" w:rsidRPr="00622893" w:rsidRDefault="00E2672F" w:rsidP="00E2672F">
            <w:pPr>
              <w:pStyle w:val="TABLE-centered"/>
              <w:rPr>
                <w:lang w:val="en-AU"/>
              </w:rPr>
            </w:pPr>
            <w:r w:rsidRPr="00622893">
              <w:rPr>
                <w:lang w:val="en-AU"/>
              </w:rPr>
              <w:t xml:space="preserve">± </w:t>
            </w:r>
            <w:del w:id="3868" w:author="Phillip" w:date="2023-08-17T15:50:00Z">
              <w:r w:rsidRPr="00402B1E" w:rsidDel="003669F4">
                <w:rPr>
                  <w:lang w:val="en-AU"/>
                </w:rPr>
                <w:delText>b</w:delText>
              </w:r>
              <w:r w:rsidRPr="00622893" w:rsidDel="003669F4">
                <w:rPr>
                  <w:lang w:val="en-AU"/>
                </w:rPr>
                <w:delText>/3</w:delText>
              </w:r>
            </w:del>
            <w:ins w:id="3869" w:author="Phillip" w:date="2023-08-17T15:50:00Z">
              <w:r w:rsidRPr="00622893">
                <w:rPr>
                  <w:lang w:val="en-AU"/>
                </w:rPr>
                <w:t>0.17</w:t>
              </w:r>
            </w:ins>
          </w:p>
        </w:tc>
        <w:tc>
          <w:tcPr>
            <w:tcW w:w="411" w:type="pct"/>
            <w:vAlign w:val="center"/>
          </w:tcPr>
          <w:p w14:paraId="1089A78E" w14:textId="0D258AE6" w:rsidR="00E2672F" w:rsidRPr="00622893" w:rsidRDefault="00E2672F" w:rsidP="00E2672F">
            <w:pPr>
              <w:pStyle w:val="TABLE-centered"/>
              <w:rPr>
                <w:lang w:val="en-AU"/>
              </w:rPr>
            </w:pPr>
            <w:r w:rsidRPr="00622893">
              <w:rPr>
                <w:lang w:val="en-AU"/>
              </w:rPr>
              <w:t xml:space="preserve">± </w:t>
            </w:r>
            <w:del w:id="3870" w:author="Phillip" w:date="2023-08-17T15:50:00Z">
              <w:r w:rsidRPr="00402B1E" w:rsidDel="003669F4">
                <w:rPr>
                  <w:lang w:val="en-AU"/>
                </w:rPr>
                <w:delText>b</w:delText>
              </w:r>
              <w:r w:rsidRPr="00622893" w:rsidDel="003669F4">
                <w:rPr>
                  <w:lang w:val="en-AU"/>
                </w:rPr>
                <w:delText>/3</w:delText>
              </w:r>
            </w:del>
            <w:ins w:id="3871" w:author="Phillip" w:date="2023-08-17T15:50:00Z">
              <w:r w:rsidRPr="00622893">
                <w:rPr>
                  <w:lang w:val="en-AU"/>
                </w:rPr>
                <w:t>0.067</w:t>
              </w:r>
            </w:ins>
          </w:p>
        </w:tc>
        <w:tc>
          <w:tcPr>
            <w:tcW w:w="406" w:type="pct"/>
            <w:vAlign w:val="center"/>
          </w:tcPr>
          <w:p w14:paraId="0BEDA4F1" w14:textId="22CD07CA" w:rsidR="00E2672F" w:rsidRPr="008817AE" w:rsidRDefault="00E2672F" w:rsidP="00E2672F">
            <w:pPr>
              <w:pStyle w:val="TABLE-centered"/>
              <w:rPr>
                <w:lang w:val="en-AU"/>
              </w:rPr>
            </w:pPr>
            <w:ins w:id="3872" w:author="Phillip" w:date="2023-08-18T14:32:00Z">
              <w:r w:rsidRPr="00622893">
                <w:rPr>
                  <w:lang w:val="en-AU"/>
                </w:rPr>
                <w:t>±</w:t>
              </w:r>
              <w:r>
                <w:rPr>
                  <w:lang w:val="en-AU"/>
                </w:rPr>
                <w:t xml:space="preserve"> 0.033</w:t>
              </w:r>
            </w:ins>
          </w:p>
        </w:tc>
      </w:tr>
      <w:tr w:rsidR="00E2672F" w:rsidRPr="008817AE" w14:paraId="133B604F" w14:textId="77777777" w:rsidTr="00A955EE">
        <w:trPr>
          <w:cantSplit/>
          <w:trHeight w:val="255"/>
          <w:jc w:val="center"/>
        </w:trPr>
        <w:tc>
          <w:tcPr>
            <w:tcW w:w="1400" w:type="pct"/>
            <w:gridSpan w:val="2"/>
            <w:vAlign w:val="center"/>
          </w:tcPr>
          <w:p w14:paraId="66D58B13" w14:textId="77777777" w:rsidR="00E2672F" w:rsidRPr="008817AE" w:rsidRDefault="00E2672F" w:rsidP="00E2672F">
            <w:pPr>
              <w:pStyle w:val="TABLE-cell"/>
              <w:rPr>
                <w:vertAlign w:val="superscript"/>
              </w:rPr>
            </w:pPr>
            <w:r w:rsidRPr="008817AE">
              <w:t>Vibration</w:t>
            </w:r>
          </w:p>
        </w:tc>
        <w:tc>
          <w:tcPr>
            <w:tcW w:w="445" w:type="pct"/>
            <w:vAlign w:val="center"/>
          </w:tcPr>
          <w:p w14:paraId="294546DF" w14:textId="4F3612B0" w:rsidR="00E2672F" w:rsidRPr="008817AE" w:rsidRDefault="00E2672F" w:rsidP="00E2672F">
            <w:pPr>
              <w:pStyle w:val="TABLE-centered"/>
              <w:rPr>
                <w:lang w:val="en-AU"/>
              </w:rPr>
            </w:pPr>
            <w:r w:rsidRPr="008817AE">
              <w:rPr>
                <w:lang w:val="en-AU"/>
              </w:rPr>
              <w:t>2.4.15.1</w:t>
            </w:r>
          </w:p>
        </w:tc>
        <w:tc>
          <w:tcPr>
            <w:tcW w:w="1105" w:type="pct"/>
            <w:shd w:val="clear" w:color="auto" w:fill="auto"/>
            <w:vAlign w:val="center"/>
          </w:tcPr>
          <w:p w14:paraId="61BCB339" w14:textId="77777777" w:rsidR="00E2672F" w:rsidRPr="008817AE" w:rsidRDefault="00E2672F" w:rsidP="00E2672F">
            <w:pPr>
              <w:pStyle w:val="TABLE-centered"/>
              <w:jc w:val="left"/>
              <w:rPr>
                <w:lang w:val="en-AU"/>
              </w:rPr>
            </w:pPr>
            <w:r w:rsidRPr="008817AE">
              <w:rPr>
                <w:lang w:val="en-AU"/>
              </w:rPr>
              <w:t xml:space="preserve">Fault </w:t>
            </w:r>
            <w:proofErr w:type="gramStart"/>
            <w:r w:rsidRPr="008817AE">
              <w:rPr>
                <w:lang w:val="en-AU"/>
              </w:rPr>
              <w:t>limit</w:t>
            </w:r>
            <w:r w:rsidRPr="008817AE">
              <w:rPr>
                <w:vertAlign w:val="superscript"/>
              </w:rPr>
              <w:t>(</w:t>
            </w:r>
            <w:proofErr w:type="gramEnd"/>
            <w:r w:rsidRPr="008817AE">
              <w:rPr>
                <w:vertAlign w:val="superscript"/>
              </w:rPr>
              <w:t>6)</w:t>
            </w:r>
            <w:r w:rsidRPr="008817AE">
              <w:t>.</w:t>
            </w:r>
          </w:p>
        </w:tc>
        <w:tc>
          <w:tcPr>
            <w:tcW w:w="411" w:type="pct"/>
            <w:shd w:val="clear" w:color="auto" w:fill="auto"/>
            <w:vAlign w:val="center"/>
          </w:tcPr>
          <w:p w14:paraId="1F348639" w14:textId="18A37007" w:rsidR="00E2672F" w:rsidRPr="00622893" w:rsidRDefault="00E2672F" w:rsidP="00E2672F">
            <w:pPr>
              <w:pStyle w:val="TABLE-centered"/>
              <w:rPr>
                <w:lang w:val="en-AU"/>
              </w:rPr>
            </w:pPr>
            <w:ins w:id="3873" w:author="Phillip" w:date="2023-08-17T17:30:00Z">
              <w:r w:rsidRPr="00622893">
                <w:rPr>
                  <w:lang w:val="en-AU"/>
                </w:rPr>
                <w:t>± 0.67</w:t>
              </w:r>
            </w:ins>
            <w:del w:id="3874" w:author="Phillip" w:date="2023-08-17T17:30:00Z">
              <w:r w:rsidRPr="00622893" w:rsidDel="00A72A2A">
                <w:rPr>
                  <w:lang w:val="en-AU"/>
                </w:rPr>
                <w:delText xml:space="preserve">± </w:delText>
              </w:r>
              <w:r w:rsidRPr="00402B1E" w:rsidDel="00A72A2A">
                <w:rPr>
                  <w:lang w:val="en-AU"/>
                </w:rPr>
                <w:delText>b</w:delText>
              </w:r>
              <w:r w:rsidRPr="00622893" w:rsidDel="00A72A2A">
                <w:rPr>
                  <w:lang w:val="en-AU"/>
                </w:rPr>
                <w:delText>/3</w:delText>
              </w:r>
            </w:del>
          </w:p>
        </w:tc>
        <w:tc>
          <w:tcPr>
            <w:tcW w:w="411" w:type="pct"/>
            <w:shd w:val="clear" w:color="auto" w:fill="auto"/>
            <w:vAlign w:val="center"/>
          </w:tcPr>
          <w:p w14:paraId="3D0DFD7E" w14:textId="211034FE" w:rsidR="00E2672F" w:rsidRPr="00622893" w:rsidRDefault="00E2672F" w:rsidP="00E2672F">
            <w:pPr>
              <w:pStyle w:val="TABLE-centered"/>
              <w:rPr>
                <w:lang w:val="en-AU"/>
              </w:rPr>
            </w:pPr>
            <w:ins w:id="3875" w:author="Phillip" w:date="2023-08-17T17:30:00Z">
              <w:r w:rsidRPr="00622893">
                <w:rPr>
                  <w:lang w:val="en-AU"/>
                </w:rPr>
                <w:t>± 0.33</w:t>
              </w:r>
            </w:ins>
            <w:del w:id="3876" w:author="Phillip" w:date="2023-08-17T17:30:00Z">
              <w:r w:rsidRPr="00622893" w:rsidDel="00A72A2A">
                <w:rPr>
                  <w:lang w:val="en-AU"/>
                </w:rPr>
                <w:delText xml:space="preserve">± </w:delText>
              </w:r>
              <w:r w:rsidRPr="00402B1E" w:rsidDel="00A72A2A">
                <w:rPr>
                  <w:lang w:val="en-AU"/>
                </w:rPr>
                <w:delText>b</w:delText>
              </w:r>
              <w:r w:rsidRPr="00622893" w:rsidDel="00A72A2A">
                <w:rPr>
                  <w:lang w:val="en-AU"/>
                </w:rPr>
                <w:delText>/3</w:delText>
              </w:r>
            </w:del>
          </w:p>
        </w:tc>
        <w:tc>
          <w:tcPr>
            <w:tcW w:w="412" w:type="pct"/>
            <w:vAlign w:val="center"/>
          </w:tcPr>
          <w:p w14:paraId="5CC29ADF" w14:textId="5ED36A0E" w:rsidR="00E2672F" w:rsidRPr="00622893" w:rsidRDefault="00E2672F" w:rsidP="00E2672F">
            <w:pPr>
              <w:pStyle w:val="TABLE-centered"/>
              <w:rPr>
                <w:lang w:val="en-AU"/>
              </w:rPr>
            </w:pPr>
            <w:ins w:id="3877" w:author="Phillip" w:date="2023-08-17T17:30:00Z">
              <w:r w:rsidRPr="00622893">
                <w:rPr>
                  <w:lang w:val="en-AU"/>
                </w:rPr>
                <w:t>± 0.17</w:t>
              </w:r>
            </w:ins>
            <w:del w:id="3878" w:author="Phillip" w:date="2023-08-17T17:30:00Z">
              <w:r w:rsidRPr="00622893" w:rsidDel="00A72A2A">
                <w:rPr>
                  <w:lang w:val="en-AU"/>
                </w:rPr>
                <w:delText xml:space="preserve">± </w:delText>
              </w:r>
              <w:r w:rsidRPr="00402B1E" w:rsidDel="00A72A2A">
                <w:rPr>
                  <w:lang w:val="en-AU"/>
                </w:rPr>
                <w:delText>b</w:delText>
              </w:r>
              <w:r w:rsidRPr="00622893" w:rsidDel="00A72A2A">
                <w:rPr>
                  <w:lang w:val="en-AU"/>
                </w:rPr>
                <w:delText>/3</w:delText>
              </w:r>
            </w:del>
          </w:p>
        </w:tc>
        <w:tc>
          <w:tcPr>
            <w:tcW w:w="411" w:type="pct"/>
            <w:vAlign w:val="center"/>
          </w:tcPr>
          <w:p w14:paraId="30BC3D85" w14:textId="15853B62" w:rsidR="00E2672F" w:rsidRPr="00622893" w:rsidRDefault="00E2672F" w:rsidP="00E2672F">
            <w:pPr>
              <w:pStyle w:val="TABLE-centered"/>
              <w:rPr>
                <w:lang w:val="en-AU"/>
              </w:rPr>
            </w:pPr>
            <w:ins w:id="3879" w:author="Phillip" w:date="2023-08-17T17:30:00Z">
              <w:r w:rsidRPr="00622893">
                <w:rPr>
                  <w:lang w:val="en-AU"/>
                </w:rPr>
                <w:t>± 0.067</w:t>
              </w:r>
            </w:ins>
            <w:del w:id="3880" w:author="Phillip" w:date="2023-08-17T17:30:00Z">
              <w:r w:rsidRPr="00622893" w:rsidDel="00A72A2A">
                <w:rPr>
                  <w:lang w:val="en-AU"/>
                </w:rPr>
                <w:delText xml:space="preserve">± </w:delText>
              </w:r>
              <w:r w:rsidRPr="00402B1E" w:rsidDel="00A72A2A">
                <w:rPr>
                  <w:lang w:val="en-AU"/>
                </w:rPr>
                <w:delText>b</w:delText>
              </w:r>
              <w:r w:rsidRPr="00622893" w:rsidDel="00A72A2A">
                <w:rPr>
                  <w:lang w:val="en-AU"/>
                </w:rPr>
                <w:delText>/3</w:delText>
              </w:r>
            </w:del>
          </w:p>
        </w:tc>
        <w:tc>
          <w:tcPr>
            <w:tcW w:w="406" w:type="pct"/>
            <w:vAlign w:val="center"/>
          </w:tcPr>
          <w:p w14:paraId="4090EF5C" w14:textId="4DE4E753" w:rsidR="00E2672F" w:rsidRPr="008817AE" w:rsidRDefault="00E2672F" w:rsidP="00E2672F">
            <w:pPr>
              <w:pStyle w:val="TABLE-centered"/>
              <w:rPr>
                <w:lang w:val="en-AU"/>
              </w:rPr>
            </w:pPr>
            <w:ins w:id="3881" w:author="Phillip" w:date="2023-08-18T14:32:00Z">
              <w:r w:rsidRPr="00622893">
                <w:rPr>
                  <w:lang w:val="en-AU"/>
                </w:rPr>
                <w:t>±</w:t>
              </w:r>
              <w:r>
                <w:rPr>
                  <w:lang w:val="en-AU"/>
                </w:rPr>
                <w:t xml:space="preserve"> 0.033</w:t>
              </w:r>
            </w:ins>
          </w:p>
        </w:tc>
      </w:tr>
      <w:tr w:rsidR="00E2672F" w:rsidRPr="008817AE" w14:paraId="008AC31F" w14:textId="77777777" w:rsidTr="00A955EE">
        <w:trPr>
          <w:cantSplit/>
          <w:trHeight w:val="255"/>
          <w:jc w:val="center"/>
        </w:trPr>
        <w:tc>
          <w:tcPr>
            <w:tcW w:w="1400" w:type="pct"/>
            <w:gridSpan w:val="2"/>
            <w:vAlign w:val="center"/>
          </w:tcPr>
          <w:p w14:paraId="67EA7FE7" w14:textId="77777777" w:rsidR="00E2672F" w:rsidRPr="008817AE" w:rsidRDefault="00E2672F" w:rsidP="00E2672F">
            <w:pPr>
              <w:pStyle w:val="TABLE-cell"/>
            </w:pPr>
            <w:r w:rsidRPr="008817AE">
              <w:t>Shock</w:t>
            </w:r>
            <w:del w:id="3882" w:author="Phillip" w:date="2023-08-17T17:30:00Z">
              <w:r w:rsidRPr="008817AE" w:rsidDel="00622893">
                <w:rPr>
                  <w:vertAlign w:val="superscript"/>
                </w:rPr>
                <w:delText>(5)</w:delText>
              </w:r>
            </w:del>
          </w:p>
        </w:tc>
        <w:tc>
          <w:tcPr>
            <w:tcW w:w="445" w:type="pct"/>
            <w:vAlign w:val="center"/>
          </w:tcPr>
          <w:p w14:paraId="2A39AC84" w14:textId="56FD1C71" w:rsidR="00E2672F" w:rsidRPr="008817AE" w:rsidRDefault="00E2672F" w:rsidP="00E2672F">
            <w:pPr>
              <w:pStyle w:val="TABLE-centered"/>
              <w:rPr>
                <w:lang w:val="en-AU"/>
              </w:rPr>
            </w:pPr>
            <w:r w:rsidRPr="008817AE">
              <w:rPr>
                <w:lang w:val="en-AU"/>
              </w:rPr>
              <w:t>2.4.15.2</w:t>
            </w:r>
          </w:p>
        </w:tc>
        <w:tc>
          <w:tcPr>
            <w:tcW w:w="1105" w:type="pct"/>
            <w:shd w:val="clear" w:color="auto" w:fill="auto"/>
            <w:vAlign w:val="center"/>
          </w:tcPr>
          <w:p w14:paraId="019C1781" w14:textId="2F25DC6F" w:rsidR="00E2672F" w:rsidRPr="008817AE" w:rsidRDefault="00E2672F" w:rsidP="00E2672F">
            <w:pPr>
              <w:pStyle w:val="TABLE-centered"/>
              <w:jc w:val="left"/>
              <w:rPr>
                <w:lang w:val="en-AU"/>
              </w:rPr>
            </w:pPr>
            <w:r w:rsidRPr="008817AE">
              <w:rPr>
                <w:lang w:val="en-AU"/>
              </w:rPr>
              <w:t xml:space="preserve">Fault </w:t>
            </w:r>
            <w:proofErr w:type="gramStart"/>
            <w:r w:rsidRPr="008817AE">
              <w:rPr>
                <w:lang w:val="en-AU"/>
              </w:rPr>
              <w:t>limit</w:t>
            </w:r>
            <w:r w:rsidRPr="008817AE">
              <w:rPr>
                <w:vertAlign w:val="superscript"/>
              </w:rPr>
              <w:t>(</w:t>
            </w:r>
            <w:proofErr w:type="gramEnd"/>
            <w:del w:id="3883" w:author="Phillip" w:date="2023-08-17T17:33:00Z">
              <w:r w:rsidRPr="008817AE" w:rsidDel="00622893">
                <w:rPr>
                  <w:vertAlign w:val="superscript"/>
                </w:rPr>
                <w:delText>6</w:delText>
              </w:r>
            </w:del>
            <w:ins w:id="3884" w:author="Phillip" w:date="2023-08-17T17:33:00Z">
              <w:r>
                <w:rPr>
                  <w:vertAlign w:val="superscript"/>
                </w:rPr>
                <w:t>5</w:t>
              </w:r>
            </w:ins>
            <w:r w:rsidRPr="008817AE">
              <w:rPr>
                <w:vertAlign w:val="superscript"/>
              </w:rPr>
              <w:t>)</w:t>
            </w:r>
            <w:r w:rsidRPr="008817AE">
              <w:t>.</w:t>
            </w:r>
          </w:p>
        </w:tc>
        <w:tc>
          <w:tcPr>
            <w:tcW w:w="411" w:type="pct"/>
            <w:shd w:val="clear" w:color="auto" w:fill="auto"/>
            <w:vAlign w:val="center"/>
          </w:tcPr>
          <w:p w14:paraId="5C3E5148" w14:textId="28DD2FB9" w:rsidR="00E2672F" w:rsidRPr="00622893" w:rsidRDefault="00E2672F" w:rsidP="00E2672F">
            <w:pPr>
              <w:pStyle w:val="TABLE-centered"/>
              <w:rPr>
                <w:lang w:val="en-AU"/>
              </w:rPr>
            </w:pPr>
            <w:ins w:id="3885" w:author="Phillip" w:date="2023-08-17T17:30:00Z">
              <w:r w:rsidRPr="00622893">
                <w:rPr>
                  <w:lang w:val="en-AU"/>
                </w:rPr>
                <w:t>± 0.67</w:t>
              </w:r>
            </w:ins>
            <w:del w:id="3886" w:author="Phillip" w:date="2023-08-17T17:30:00Z">
              <w:r w:rsidRPr="00622893" w:rsidDel="008A5C89">
                <w:rPr>
                  <w:lang w:val="en-AU"/>
                </w:rPr>
                <w:delText xml:space="preserve">± </w:delText>
              </w:r>
              <w:r w:rsidRPr="00402B1E" w:rsidDel="008A5C89">
                <w:rPr>
                  <w:lang w:val="en-AU"/>
                </w:rPr>
                <w:delText>b</w:delText>
              </w:r>
              <w:r w:rsidRPr="00622893" w:rsidDel="008A5C89">
                <w:rPr>
                  <w:lang w:val="en-AU"/>
                </w:rPr>
                <w:delText>/3</w:delText>
              </w:r>
            </w:del>
          </w:p>
        </w:tc>
        <w:tc>
          <w:tcPr>
            <w:tcW w:w="411" w:type="pct"/>
            <w:shd w:val="clear" w:color="auto" w:fill="auto"/>
            <w:vAlign w:val="center"/>
          </w:tcPr>
          <w:p w14:paraId="5DC11172" w14:textId="1B6B1AB9" w:rsidR="00E2672F" w:rsidRPr="00622893" w:rsidRDefault="00E2672F" w:rsidP="00E2672F">
            <w:pPr>
              <w:pStyle w:val="TABLE-centered"/>
              <w:rPr>
                <w:lang w:val="en-AU"/>
              </w:rPr>
            </w:pPr>
            <w:ins w:id="3887" w:author="Phillip" w:date="2023-08-17T17:30:00Z">
              <w:r w:rsidRPr="00622893">
                <w:rPr>
                  <w:lang w:val="en-AU"/>
                </w:rPr>
                <w:t>± 0.33</w:t>
              </w:r>
            </w:ins>
            <w:del w:id="3888" w:author="Phillip" w:date="2023-08-17T17:30:00Z">
              <w:r w:rsidRPr="00622893" w:rsidDel="008A5C89">
                <w:rPr>
                  <w:lang w:val="en-AU"/>
                </w:rPr>
                <w:delText xml:space="preserve">± </w:delText>
              </w:r>
              <w:r w:rsidRPr="00402B1E" w:rsidDel="008A5C89">
                <w:rPr>
                  <w:lang w:val="en-AU"/>
                </w:rPr>
                <w:delText>b</w:delText>
              </w:r>
              <w:r w:rsidRPr="00622893" w:rsidDel="008A5C89">
                <w:rPr>
                  <w:lang w:val="en-AU"/>
                </w:rPr>
                <w:delText>/3</w:delText>
              </w:r>
            </w:del>
          </w:p>
        </w:tc>
        <w:tc>
          <w:tcPr>
            <w:tcW w:w="412" w:type="pct"/>
            <w:vAlign w:val="center"/>
          </w:tcPr>
          <w:p w14:paraId="52C722FF" w14:textId="6849EB65" w:rsidR="00E2672F" w:rsidRPr="00622893" w:rsidRDefault="00E2672F" w:rsidP="00E2672F">
            <w:pPr>
              <w:pStyle w:val="TABLE-centered"/>
              <w:rPr>
                <w:lang w:val="en-AU"/>
              </w:rPr>
            </w:pPr>
            <w:ins w:id="3889" w:author="Phillip" w:date="2023-08-17T17:30:00Z">
              <w:r w:rsidRPr="00622893">
                <w:rPr>
                  <w:lang w:val="en-AU"/>
                </w:rPr>
                <w:t>± 0.17</w:t>
              </w:r>
            </w:ins>
            <w:del w:id="3890" w:author="Phillip" w:date="2023-08-17T17:30:00Z">
              <w:r w:rsidRPr="00622893" w:rsidDel="008A5C89">
                <w:rPr>
                  <w:lang w:val="en-AU"/>
                </w:rPr>
                <w:delText xml:space="preserve">± </w:delText>
              </w:r>
              <w:r w:rsidRPr="00402B1E" w:rsidDel="008A5C89">
                <w:rPr>
                  <w:lang w:val="en-AU"/>
                </w:rPr>
                <w:delText>b</w:delText>
              </w:r>
              <w:r w:rsidRPr="00622893" w:rsidDel="008A5C89">
                <w:rPr>
                  <w:lang w:val="en-AU"/>
                </w:rPr>
                <w:delText>/3</w:delText>
              </w:r>
            </w:del>
          </w:p>
        </w:tc>
        <w:tc>
          <w:tcPr>
            <w:tcW w:w="411" w:type="pct"/>
            <w:vAlign w:val="center"/>
          </w:tcPr>
          <w:p w14:paraId="3C966FA5" w14:textId="06A61C4D" w:rsidR="00E2672F" w:rsidRPr="00622893" w:rsidRDefault="00E2672F" w:rsidP="00E2672F">
            <w:pPr>
              <w:pStyle w:val="TABLE-centered"/>
              <w:rPr>
                <w:lang w:val="en-AU"/>
              </w:rPr>
            </w:pPr>
            <w:ins w:id="3891" w:author="Phillip" w:date="2023-08-17T17:30:00Z">
              <w:r w:rsidRPr="00622893">
                <w:rPr>
                  <w:lang w:val="en-AU"/>
                </w:rPr>
                <w:t>± 0.067</w:t>
              </w:r>
            </w:ins>
            <w:del w:id="3892" w:author="Phillip" w:date="2023-08-17T17:30:00Z">
              <w:r w:rsidRPr="00622893" w:rsidDel="008A5C89">
                <w:rPr>
                  <w:lang w:val="en-AU"/>
                </w:rPr>
                <w:delText xml:space="preserve">± </w:delText>
              </w:r>
              <w:r w:rsidRPr="00402B1E" w:rsidDel="008A5C89">
                <w:rPr>
                  <w:lang w:val="en-AU"/>
                </w:rPr>
                <w:delText>b</w:delText>
              </w:r>
              <w:r w:rsidRPr="00622893" w:rsidDel="008A5C89">
                <w:rPr>
                  <w:lang w:val="en-AU"/>
                </w:rPr>
                <w:delText>/3</w:delText>
              </w:r>
            </w:del>
          </w:p>
        </w:tc>
        <w:tc>
          <w:tcPr>
            <w:tcW w:w="406" w:type="pct"/>
            <w:vAlign w:val="center"/>
          </w:tcPr>
          <w:p w14:paraId="7245F311" w14:textId="76357A1C" w:rsidR="00E2672F" w:rsidRPr="008817AE" w:rsidRDefault="00E2672F" w:rsidP="00E2672F">
            <w:pPr>
              <w:pStyle w:val="TABLE-centered"/>
              <w:rPr>
                <w:lang w:val="en-AU"/>
              </w:rPr>
            </w:pPr>
            <w:ins w:id="3893" w:author="Phillip" w:date="2023-08-18T14:32:00Z">
              <w:r w:rsidRPr="00622893">
                <w:rPr>
                  <w:lang w:val="en-AU"/>
                </w:rPr>
                <w:t>±</w:t>
              </w:r>
              <w:r>
                <w:rPr>
                  <w:lang w:val="en-AU"/>
                </w:rPr>
                <w:t xml:space="preserve"> 0.033</w:t>
              </w:r>
            </w:ins>
          </w:p>
        </w:tc>
      </w:tr>
      <w:tr w:rsidR="00E2672F" w:rsidRPr="008817AE" w14:paraId="7124731A" w14:textId="77777777" w:rsidTr="00A955EE">
        <w:trPr>
          <w:cantSplit/>
          <w:trHeight w:val="255"/>
          <w:jc w:val="center"/>
        </w:trPr>
        <w:tc>
          <w:tcPr>
            <w:tcW w:w="1400" w:type="pct"/>
            <w:gridSpan w:val="2"/>
            <w:vAlign w:val="center"/>
          </w:tcPr>
          <w:p w14:paraId="666C3E1F" w14:textId="77777777" w:rsidR="00E2672F" w:rsidRPr="008817AE" w:rsidRDefault="00E2672F" w:rsidP="00E2672F">
            <w:pPr>
              <w:pStyle w:val="TABLE-cell"/>
            </w:pPr>
            <w:r w:rsidRPr="008817AE">
              <w:t>Protection against solar radiation</w:t>
            </w:r>
          </w:p>
        </w:tc>
        <w:tc>
          <w:tcPr>
            <w:tcW w:w="445" w:type="pct"/>
            <w:vAlign w:val="center"/>
          </w:tcPr>
          <w:p w14:paraId="61981E80" w14:textId="4738F7F6" w:rsidR="00E2672F" w:rsidRPr="008817AE" w:rsidRDefault="00E2672F" w:rsidP="00E2672F">
            <w:pPr>
              <w:pStyle w:val="TABLE-centered"/>
              <w:rPr>
                <w:lang w:val="en-AU"/>
              </w:rPr>
            </w:pPr>
            <w:r w:rsidRPr="008817AE">
              <w:rPr>
                <w:lang w:val="en-AU"/>
              </w:rPr>
              <w:t>2.4.16</w:t>
            </w:r>
          </w:p>
        </w:tc>
        <w:tc>
          <w:tcPr>
            <w:tcW w:w="1105" w:type="pct"/>
            <w:shd w:val="clear" w:color="auto" w:fill="auto"/>
            <w:vAlign w:val="center"/>
          </w:tcPr>
          <w:p w14:paraId="23D707BE" w14:textId="49B0D242" w:rsidR="00E2672F" w:rsidRPr="008817AE" w:rsidRDefault="00E2672F" w:rsidP="00E2672F">
            <w:pPr>
              <w:pStyle w:val="TABLE-centered"/>
              <w:jc w:val="left"/>
              <w:rPr>
                <w:lang w:val="en-AU"/>
              </w:rPr>
            </w:pPr>
            <w:r w:rsidRPr="008817AE">
              <w:rPr>
                <w:lang w:val="en-AU"/>
              </w:rPr>
              <w:t xml:space="preserve">Critical change </w:t>
            </w:r>
            <w:proofErr w:type="gramStart"/>
            <w:r w:rsidRPr="008817AE">
              <w:rPr>
                <w:lang w:val="en-AU"/>
              </w:rPr>
              <w:t>value</w:t>
            </w:r>
            <w:r w:rsidRPr="008817AE">
              <w:rPr>
                <w:vertAlign w:val="superscript"/>
                <w:lang w:val="en-AU"/>
              </w:rPr>
              <w:t>(</w:t>
            </w:r>
            <w:proofErr w:type="gramEnd"/>
            <w:del w:id="3894" w:author="Phillip" w:date="2023-08-17T17:33:00Z">
              <w:r w:rsidRPr="008817AE" w:rsidDel="00622893">
                <w:rPr>
                  <w:vertAlign w:val="superscript"/>
                  <w:lang w:val="en-AU"/>
                </w:rPr>
                <w:delText>7</w:delText>
              </w:r>
            </w:del>
            <w:ins w:id="3895" w:author="Phillip" w:date="2023-08-17T17:33:00Z">
              <w:r>
                <w:rPr>
                  <w:vertAlign w:val="superscript"/>
                  <w:lang w:val="en-AU"/>
                </w:rPr>
                <w:t>6</w:t>
              </w:r>
            </w:ins>
            <w:r w:rsidRPr="008817AE">
              <w:rPr>
                <w:vertAlign w:val="superscript"/>
                <w:lang w:val="en-AU"/>
              </w:rPr>
              <w:t>)</w:t>
            </w:r>
            <w:r w:rsidRPr="008817AE">
              <w:rPr>
                <w:lang w:val="en-AU"/>
              </w:rPr>
              <w:t>.</w:t>
            </w:r>
          </w:p>
        </w:tc>
        <w:tc>
          <w:tcPr>
            <w:tcW w:w="411" w:type="pct"/>
            <w:shd w:val="clear" w:color="auto" w:fill="auto"/>
            <w:vAlign w:val="center"/>
          </w:tcPr>
          <w:p w14:paraId="0B50C570" w14:textId="77777777" w:rsidR="00E2672F" w:rsidRPr="008817AE" w:rsidRDefault="00E2672F" w:rsidP="00E2672F">
            <w:pPr>
              <w:pStyle w:val="TABLE-centered"/>
              <w:rPr>
                <w:lang w:val="en-AU"/>
              </w:rPr>
            </w:pPr>
            <w:r w:rsidRPr="008817AE">
              <w:rPr>
                <w:rFonts w:cs="Times New Roman"/>
                <w:lang w:val="en-AU"/>
              </w:rPr>
              <w:t>–</w:t>
            </w:r>
          </w:p>
        </w:tc>
        <w:tc>
          <w:tcPr>
            <w:tcW w:w="411" w:type="pct"/>
            <w:shd w:val="clear" w:color="auto" w:fill="auto"/>
            <w:vAlign w:val="center"/>
          </w:tcPr>
          <w:p w14:paraId="34B3231E" w14:textId="77777777" w:rsidR="00E2672F" w:rsidRPr="008817AE" w:rsidRDefault="00E2672F" w:rsidP="00E2672F">
            <w:pPr>
              <w:pStyle w:val="TABLE-centered"/>
              <w:rPr>
                <w:lang w:val="en-AU"/>
              </w:rPr>
            </w:pPr>
            <w:r w:rsidRPr="008817AE">
              <w:rPr>
                <w:rFonts w:cs="Times New Roman"/>
                <w:lang w:val="en-AU"/>
              </w:rPr>
              <w:t>–</w:t>
            </w:r>
          </w:p>
        </w:tc>
        <w:tc>
          <w:tcPr>
            <w:tcW w:w="412" w:type="pct"/>
            <w:vAlign w:val="center"/>
          </w:tcPr>
          <w:p w14:paraId="57571009" w14:textId="77777777" w:rsidR="00E2672F" w:rsidRPr="008817AE" w:rsidRDefault="00E2672F" w:rsidP="00E2672F">
            <w:pPr>
              <w:pStyle w:val="TABLE-centered"/>
              <w:rPr>
                <w:lang w:val="en-AU"/>
              </w:rPr>
            </w:pPr>
            <w:r w:rsidRPr="008817AE">
              <w:rPr>
                <w:rFonts w:cs="Times New Roman"/>
                <w:lang w:val="en-AU"/>
              </w:rPr>
              <w:t>–</w:t>
            </w:r>
          </w:p>
        </w:tc>
        <w:tc>
          <w:tcPr>
            <w:tcW w:w="411" w:type="pct"/>
            <w:vAlign w:val="center"/>
          </w:tcPr>
          <w:p w14:paraId="420F16D1" w14:textId="77777777" w:rsidR="00E2672F" w:rsidRPr="008817AE" w:rsidRDefault="00E2672F" w:rsidP="00E2672F">
            <w:pPr>
              <w:pStyle w:val="TABLE-centered"/>
              <w:rPr>
                <w:lang w:val="en-AU"/>
              </w:rPr>
            </w:pPr>
            <w:r w:rsidRPr="008817AE">
              <w:rPr>
                <w:rFonts w:cs="Times New Roman"/>
                <w:lang w:val="en-AU"/>
              </w:rPr>
              <w:t>–</w:t>
            </w:r>
          </w:p>
        </w:tc>
        <w:tc>
          <w:tcPr>
            <w:tcW w:w="406" w:type="pct"/>
            <w:vAlign w:val="center"/>
          </w:tcPr>
          <w:p w14:paraId="57EB18D4" w14:textId="77777777" w:rsidR="00E2672F" w:rsidRPr="008817AE" w:rsidRDefault="00E2672F" w:rsidP="00E2672F">
            <w:pPr>
              <w:pStyle w:val="TABLE-centered"/>
              <w:rPr>
                <w:lang w:val="en-AU"/>
              </w:rPr>
            </w:pPr>
            <w:r w:rsidRPr="008817AE">
              <w:rPr>
                <w:rFonts w:cs="Times New Roman"/>
                <w:lang w:val="en-AU"/>
              </w:rPr>
              <w:t>–</w:t>
            </w:r>
          </w:p>
        </w:tc>
      </w:tr>
      <w:tr w:rsidR="00E2672F" w:rsidRPr="008817AE" w14:paraId="4DA41793" w14:textId="77777777" w:rsidTr="00A955EE">
        <w:trPr>
          <w:cantSplit/>
          <w:trHeight w:val="255"/>
          <w:jc w:val="center"/>
        </w:trPr>
        <w:tc>
          <w:tcPr>
            <w:tcW w:w="1400" w:type="pct"/>
            <w:gridSpan w:val="2"/>
            <w:vAlign w:val="center"/>
          </w:tcPr>
          <w:p w14:paraId="1E60907A" w14:textId="77777777" w:rsidR="00E2672F" w:rsidRPr="008817AE" w:rsidRDefault="00E2672F" w:rsidP="00E2672F">
            <w:pPr>
              <w:pStyle w:val="TABLE-cell"/>
            </w:pPr>
            <w:r w:rsidRPr="008817AE">
              <w:t>Dry heat</w:t>
            </w:r>
          </w:p>
        </w:tc>
        <w:tc>
          <w:tcPr>
            <w:tcW w:w="445" w:type="pct"/>
            <w:vAlign w:val="center"/>
          </w:tcPr>
          <w:p w14:paraId="79935EAD" w14:textId="6F8D7B32" w:rsidR="00E2672F" w:rsidRPr="008817AE" w:rsidRDefault="00E2672F" w:rsidP="00E2672F">
            <w:pPr>
              <w:pStyle w:val="TABLE-centered"/>
              <w:rPr>
                <w:lang w:val="en-AU"/>
              </w:rPr>
            </w:pPr>
            <w:r w:rsidRPr="008817AE">
              <w:rPr>
                <w:lang w:val="en-AU"/>
              </w:rPr>
              <w:t>2.4.17.1</w:t>
            </w:r>
          </w:p>
        </w:tc>
        <w:tc>
          <w:tcPr>
            <w:tcW w:w="1105" w:type="pct"/>
            <w:shd w:val="clear" w:color="auto" w:fill="auto"/>
            <w:vAlign w:val="center"/>
          </w:tcPr>
          <w:p w14:paraId="25A40231"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1FF4E8A5" w14:textId="168D1352" w:rsidR="00E2672F" w:rsidRPr="00622893" w:rsidRDefault="00E2672F" w:rsidP="00E2672F">
            <w:pPr>
              <w:pStyle w:val="TABLE-centered"/>
              <w:rPr>
                <w:lang w:val="en-AU"/>
              </w:rPr>
            </w:pPr>
            <w:ins w:id="3896" w:author="Phillip" w:date="2023-08-17T17:31:00Z">
              <w:r w:rsidRPr="00622893">
                <w:rPr>
                  <w:lang w:val="en-AU"/>
                </w:rPr>
                <w:t>± 0.67</w:t>
              </w:r>
            </w:ins>
            <w:del w:id="3897" w:author="Phillip" w:date="2023-08-17T17:31:00Z">
              <w:r w:rsidRPr="00622893" w:rsidDel="000E65A1">
                <w:rPr>
                  <w:lang w:val="en-AU"/>
                </w:rPr>
                <w:delText xml:space="preserve">± </w:delText>
              </w:r>
              <w:r w:rsidRPr="00402B1E" w:rsidDel="000E65A1">
                <w:rPr>
                  <w:lang w:val="en-AU"/>
                </w:rPr>
                <w:delText>b</w:delText>
              </w:r>
              <w:r w:rsidRPr="00622893" w:rsidDel="000E65A1">
                <w:rPr>
                  <w:lang w:val="en-AU"/>
                </w:rPr>
                <w:delText>/3</w:delText>
              </w:r>
            </w:del>
          </w:p>
        </w:tc>
        <w:tc>
          <w:tcPr>
            <w:tcW w:w="411" w:type="pct"/>
            <w:shd w:val="clear" w:color="auto" w:fill="auto"/>
            <w:vAlign w:val="center"/>
          </w:tcPr>
          <w:p w14:paraId="118DC96D" w14:textId="15AAB3CF" w:rsidR="00E2672F" w:rsidRPr="00622893" w:rsidRDefault="00E2672F" w:rsidP="00E2672F">
            <w:pPr>
              <w:pStyle w:val="TABLE-centered"/>
              <w:rPr>
                <w:lang w:val="en-AU"/>
              </w:rPr>
            </w:pPr>
            <w:ins w:id="3898" w:author="Phillip" w:date="2023-08-17T17:31:00Z">
              <w:r w:rsidRPr="00622893">
                <w:rPr>
                  <w:lang w:val="en-AU"/>
                </w:rPr>
                <w:t>± 0.33</w:t>
              </w:r>
            </w:ins>
            <w:del w:id="3899" w:author="Phillip" w:date="2023-08-17T17:31:00Z">
              <w:r w:rsidRPr="00622893" w:rsidDel="000E65A1">
                <w:rPr>
                  <w:lang w:val="en-AU"/>
                </w:rPr>
                <w:delText xml:space="preserve">± </w:delText>
              </w:r>
              <w:r w:rsidRPr="00402B1E" w:rsidDel="000E65A1">
                <w:rPr>
                  <w:lang w:val="en-AU"/>
                </w:rPr>
                <w:delText>b</w:delText>
              </w:r>
              <w:r w:rsidRPr="00622893" w:rsidDel="000E65A1">
                <w:rPr>
                  <w:lang w:val="en-AU"/>
                </w:rPr>
                <w:delText>/3</w:delText>
              </w:r>
            </w:del>
          </w:p>
        </w:tc>
        <w:tc>
          <w:tcPr>
            <w:tcW w:w="412" w:type="pct"/>
            <w:vAlign w:val="center"/>
          </w:tcPr>
          <w:p w14:paraId="07751904" w14:textId="0F6E11C3" w:rsidR="00E2672F" w:rsidRPr="00622893" w:rsidRDefault="00E2672F" w:rsidP="00E2672F">
            <w:pPr>
              <w:pStyle w:val="TABLE-centered"/>
              <w:rPr>
                <w:lang w:val="en-AU"/>
              </w:rPr>
            </w:pPr>
            <w:ins w:id="3900" w:author="Phillip" w:date="2023-08-17T17:31:00Z">
              <w:r w:rsidRPr="00622893">
                <w:rPr>
                  <w:lang w:val="en-AU"/>
                </w:rPr>
                <w:t>± 0.17</w:t>
              </w:r>
            </w:ins>
            <w:del w:id="3901" w:author="Phillip" w:date="2023-08-17T17:31:00Z">
              <w:r w:rsidRPr="00622893" w:rsidDel="000E65A1">
                <w:rPr>
                  <w:lang w:val="en-AU"/>
                </w:rPr>
                <w:delText xml:space="preserve">± </w:delText>
              </w:r>
              <w:r w:rsidRPr="00402B1E" w:rsidDel="000E65A1">
                <w:rPr>
                  <w:lang w:val="en-AU"/>
                </w:rPr>
                <w:delText>b</w:delText>
              </w:r>
              <w:r w:rsidRPr="00622893" w:rsidDel="000E65A1">
                <w:rPr>
                  <w:lang w:val="en-AU"/>
                </w:rPr>
                <w:delText>/3</w:delText>
              </w:r>
            </w:del>
          </w:p>
        </w:tc>
        <w:tc>
          <w:tcPr>
            <w:tcW w:w="411" w:type="pct"/>
            <w:vAlign w:val="center"/>
          </w:tcPr>
          <w:p w14:paraId="324D6DB2" w14:textId="0B803FC1" w:rsidR="00E2672F" w:rsidRPr="00622893" w:rsidRDefault="00E2672F" w:rsidP="00E2672F">
            <w:pPr>
              <w:pStyle w:val="TABLE-centered"/>
              <w:rPr>
                <w:lang w:val="en-AU"/>
              </w:rPr>
            </w:pPr>
            <w:ins w:id="3902" w:author="Phillip" w:date="2023-08-17T17:31:00Z">
              <w:r w:rsidRPr="00622893">
                <w:rPr>
                  <w:lang w:val="en-AU"/>
                </w:rPr>
                <w:t>± 0.067</w:t>
              </w:r>
            </w:ins>
            <w:del w:id="3903" w:author="Phillip" w:date="2023-08-17T17:31:00Z">
              <w:r w:rsidRPr="00622893" w:rsidDel="000E65A1">
                <w:rPr>
                  <w:lang w:val="en-AU"/>
                </w:rPr>
                <w:delText xml:space="preserve">± </w:delText>
              </w:r>
              <w:r w:rsidRPr="00402B1E" w:rsidDel="000E65A1">
                <w:rPr>
                  <w:lang w:val="en-AU"/>
                </w:rPr>
                <w:delText>b</w:delText>
              </w:r>
              <w:r w:rsidRPr="00622893" w:rsidDel="000E65A1">
                <w:rPr>
                  <w:lang w:val="en-AU"/>
                </w:rPr>
                <w:delText>/3</w:delText>
              </w:r>
            </w:del>
          </w:p>
        </w:tc>
        <w:tc>
          <w:tcPr>
            <w:tcW w:w="406" w:type="pct"/>
            <w:vAlign w:val="center"/>
          </w:tcPr>
          <w:p w14:paraId="5F7604D4" w14:textId="5C769543" w:rsidR="00E2672F" w:rsidRPr="008817AE" w:rsidRDefault="00E2672F" w:rsidP="00E2672F">
            <w:pPr>
              <w:pStyle w:val="TABLE-centered"/>
              <w:rPr>
                <w:lang w:val="en-AU"/>
              </w:rPr>
            </w:pPr>
            <w:ins w:id="3904" w:author="Phillip" w:date="2023-08-18T14:32:00Z">
              <w:r w:rsidRPr="00622893">
                <w:rPr>
                  <w:lang w:val="en-AU"/>
                </w:rPr>
                <w:t>±</w:t>
              </w:r>
              <w:r>
                <w:rPr>
                  <w:lang w:val="en-AU"/>
                </w:rPr>
                <w:t xml:space="preserve"> 0.033</w:t>
              </w:r>
            </w:ins>
          </w:p>
        </w:tc>
      </w:tr>
      <w:tr w:rsidR="00E2672F" w:rsidRPr="008817AE" w14:paraId="7DC09DA6" w14:textId="77777777" w:rsidTr="00A955EE">
        <w:trPr>
          <w:cantSplit/>
          <w:trHeight w:val="255"/>
          <w:jc w:val="center"/>
        </w:trPr>
        <w:tc>
          <w:tcPr>
            <w:tcW w:w="1400" w:type="pct"/>
            <w:gridSpan w:val="2"/>
            <w:vAlign w:val="center"/>
          </w:tcPr>
          <w:p w14:paraId="2B294516" w14:textId="77777777" w:rsidR="00E2672F" w:rsidRPr="008817AE" w:rsidRDefault="00E2672F" w:rsidP="00E2672F">
            <w:pPr>
              <w:pStyle w:val="TABLE-cell"/>
            </w:pPr>
            <w:r w:rsidRPr="008817AE">
              <w:t>Cold</w:t>
            </w:r>
          </w:p>
        </w:tc>
        <w:tc>
          <w:tcPr>
            <w:tcW w:w="445" w:type="pct"/>
            <w:vAlign w:val="center"/>
          </w:tcPr>
          <w:p w14:paraId="694C18EF" w14:textId="4DF300B2" w:rsidR="00E2672F" w:rsidRPr="008817AE" w:rsidRDefault="00E2672F" w:rsidP="00E2672F">
            <w:pPr>
              <w:pStyle w:val="TABLE-centered"/>
              <w:rPr>
                <w:lang w:val="en-AU"/>
              </w:rPr>
            </w:pPr>
            <w:r w:rsidRPr="008817AE">
              <w:rPr>
                <w:lang w:val="en-AU"/>
              </w:rPr>
              <w:t>2.4.17.2</w:t>
            </w:r>
          </w:p>
        </w:tc>
        <w:tc>
          <w:tcPr>
            <w:tcW w:w="1105" w:type="pct"/>
            <w:shd w:val="clear" w:color="auto" w:fill="auto"/>
            <w:vAlign w:val="center"/>
          </w:tcPr>
          <w:p w14:paraId="27656EA7"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7952D0BC" w14:textId="62318A99" w:rsidR="00E2672F" w:rsidRPr="00622893" w:rsidRDefault="00E2672F" w:rsidP="00E2672F">
            <w:pPr>
              <w:pStyle w:val="TABLE-centered"/>
              <w:rPr>
                <w:lang w:val="en-AU"/>
              </w:rPr>
            </w:pPr>
            <w:ins w:id="3905" w:author="Phillip" w:date="2023-08-17T17:31:00Z">
              <w:r w:rsidRPr="00622893">
                <w:rPr>
                  <w:lang w:val="en-AU"/>
                </w:rPr>
                <w:t>± 0.67</w:t>
              </w:r>
            </w:ins>
            <w:del w:id="3906" w:author="Phillip" w:date="2023-08-17T17:31:00Z">
              <w:r w:rsidRPr="00622893" w:rsidDel="00371326">
                <w:rPr>
                  <w:lang w:val="en-AU"/>
                </w:rPr>
                <w:delText xml:space="preserve">± </w:delText>
              </w:r>
              <w:r w:rsidRPr="00402B1E" w:rsidDel="00371326">
                <w:rPr>
                  <w:lang w:val="en-AU"/>
                </w:rPr>
                <w:delText>b</w:delText>
              </w:r>
              <w:r w:rsidRPr="00622893" w:rsidDel="00371326">
                <w:rPr>
                  <w:lang w:val="en-AU"/>
                </w:rPr>
                <w:delText>/3</w:delText>
              </w:r>
            </w:del>
          </w:p>
        </w:tc>
        <w:tc>
          <w:tcPr>
            <w:tcW w:w="411" w:type="pct"/>
            <w:shd w:val="clear" w:color="auto" w:fill="auto"/>
            <w:vAlign w:val="center"/>
          </w:tcPr>
          <w:p w14:paraId="791EB4DA" w14:textId="4331CC2B" w:rsidR="00E2672F" w:rsidRPr="00622893" w:rsidRDefault="00E2672F" w:rsidP="00E2672F">
            <w:pPr>
              <w:pStyle w:val="TABLE-centered"/>
              <w:rPr>
                <w:lang w:val="en-AU"/>
              </w:rPr>
            </w:pPr>
            <w:ins w:id="3907" w:author="Phillip" w:date="2023-08-17T17:31:00Z">
              <w:r w:rsidRPr="00622893">
                <w:rPr>
                  <w:lang w:val="en-AU"/>
                </w:rPr>
                <w:t>± 0.33</w:t>
              </w:r>
            </w:ins>
            <w:del w:id="3908" w:author="Phillip" w:date="2023-08-17T17:31:00Z">
              <w:r w:rsidRPr="00622893" w:rsidDel="00371326">
                <w:rPr>
                  <w:lang w:val="en-AU"/>
                </w:rPr>
                <w:delText xml:space="preserve">± </w:delText>
              </w:r>
              <w:r w:rsidRPr="00402B1E" w:rsidDel="00371326">
                <w:rPr>
                  <w:lang w:val="en-AU"/>
                </w:rPr>
                <w:delText>b</w:delText>
              </w:r>
              <w:r w:rsidRPr="00622893" w:rsidDel="00371326">
                <w:rPr>
                  <w:lang w:val="en-AU"/>
                </w:rPr>
                <w:delText>/3</w:delText>
              </w:r>
            </w:del>
          </w:p>
        </w:tc>
        <w:tc>
          <w:tcPr>
            <w:tcW w:w="412" w:type="pct"/>
            <w:vAlign w:val="center"/>
          </w:tcPr>
          <w:p w14:paraId="2A0D1971" w14:textId="48D1342B" w:rsidR="00E2672F" w:rsidRPr="00622893" w:rsidRDefault="00E2672F" w:rsidP="00E2672F">
            <w:pPr>
              <w:pStyle w:val="TABLE-centered"/>
              <w:rPr>
                <w:lang w:val="en-AU"/>
              </w:rPr>
            </w:pPr>
            <w:ins w:id="3909" w:author="Phillip" w:date="2023-08-17T17:31:00Z">
              <w:r w:rsidRPr="00622893">
                <w:rPr>
                  <w:lang w:val="en-AU"/>
                </w:rPr>
                <w:t>± 0.17</w:t>
              </w:r>
            </w:ins>
            <w:del w:id="3910" w:author="Phillip" w:date="2023-08-17T17:31:00Z">
              <w:r w:rsidRPr="00622893" w:rsidDel="00371326">
                <w:rPr>
                  <w:lang w:val="en-AU"/>
                </w:rPr>
                <w:delText xml:space="preserve">± </w:delText>
              </w:r>
              <w:r w:rsidRPr="00402B1E" w:rsidDel="00371326">
                <w:rPr>
                  <w:lang w:val="en-AU"/>
                </w:rPr>
                <w:delText>b</w:delText>
              </w:r>
              <w:r w:rsidRPr="00622893" w:rsidDel="00371326">
                <w:rPr>
                  <w:lang w:val="en-AU"/>
                </w:rPr>
                <w:delText>/3</w:delText>
              </w:r>
            </w:del>
          </w:p>
        </w:tc>
        <w:tc>
          <w:tcPr>
            <w:tcW w:w="411" w:type="pct"/>
            <w:vAlign w:val="center"/>
          </w:tcPr>
          <w:p w14:paraId="5395BC79" w14:textId="35113FC8" w:rsidR="00E2672F" w:rsidRPr="00622893" w:rsidRDefault="00E2672F" w:rsidP="00E2672F">
            <w:pPr>
              <w:pStyle w:val="TABLE-centered"/>
              <w:rPr>
                <w:lang w:val="en-AU"/>
              </w:rPr>
            </w:pPr>
            <w:ins w:id="3911" w:author="Phillip" w:date="2023-08-17T17:31:00Z">
              <w:r w:rsidRPr="00622893">
                <w:rPr>
                  <w:lang w:val="en-AU"/>
                </w:rPr>
                <w:t>± 0.067</w:t>
              </w:r>
            </w:ins>
            <w:del w:id="3912" w:author="Phillip" w:date="2023-08-17T17:31:00Z">
              <w:r w:rsidRPr="00622893" w:rsidDel="00371326">
                <w:rPr>
                  <w:lang w:val="en-AU"/>
                </w:rPr>
                <w:delText xml:space="preserve">± </w:delText>
              </w:r>
              <w:r w:rsidRPr="00402B1E" w:rsidDel="00371326">
                <w:rPr>
                  <w:lang w:val="en-AU"/>
                </w:rPr>
                <w:delText>b</w:delText>
              </w:r>
              <w:r w:rsidRPr="00622893" w:rsidDel="00371326">
                <w:rPr>
                  <w:lang w:val="en-AU"/>
                </w:rPr>
                <w:delText>/3</w:delText>
              </w:r>
            </w:del>
          </w:p>
        </w:tc>
        <w:tc>
          <w:tcPr>
            <w:tcW w:w="406" w:type="pct"/>
            <w:vAlign w:val="center"/>
          </w:tcPr>
          <w:p w14:paraId="326C3F2E" w14:textId="3D134BDF" w:rsidR="00E2672F" w:rsidRPr="008817AE" w:rsidRDefault="00E2672F" w:rsidP="00E2672F">
            <w:pPr>
              <w:pStyle w:val="TABLE-centered"/>
              <w:rPr>
                <w:lang w:val="en-AU"/>
              </w:rPr>
            </w:pPr>
            <w:ins w:id="3913" w:author="Phillip" w:date="2023-08-18T14:32:00Z">
              <w:r w:rsidRPr="00622893">
                <w:rPr>
                  <w:lang w:val="en-AU"/>
                </w:rPr>
                <w:t>±</w:t>
              </w:r>
              <w:r>
                <w:rPr>
                  <w:lang w:val="en-AU"/>
                </w:rPr>
                <w:t xml:space="preserve"> 0.033</w:t>
              </w:r>
            </w:ins>
          </w:p>
        </w:tc>
      </w:tr>
      <w:tr w:rsidR="00E2672F" w:rsidRPr="008817AE" w14:paraId="3B021BF2" w14:textId="77777777" w:rsidTr="00A955EE">
        <w:trPr>
          <w:cantSplit/>
          <w:trHeight w:val="255"/>
          <w:jc w:val="center"/>
        </w:trPr>
        <w:tc>
          <w:tcPr>
            <w:tcW w:w="1400" w:type="pct"/>
            <w:gridSpan w:val="2"/>
            <w:vAlign w:val="center"/>
          </w:tcPr>
          <w:p w14:paraId="616CF69E" w14:textId="77777777" w:rsidR="00E2672F" w:rsidRPr="008817AE" w:rsidRDefault="00E2672F" w:rsidP="00E2672F">
            <w:pPr>
              <w:pStyle w:val="TABLE-cell"/>
            </w:pPr>
            <w:r w:rsidRPr="008817AE">
              <w:t>Damp Heat</w:t>
            </w:r>
          </w:p>
        </w:tc>
        <w:tc>
          <w:tcPr>
            <w:tcW w:w="445" w:type="pct"/>
            <w:vAlign w:val="center"/>
          </w:tcPr>
          <w:p w14:paraId="1B9320A3" w14:textId="77777777" w:rsidR="00E2672F" w:rsidRPr="008817AE" w:rsidRDefault="00E2672F" w:rsidP="00E2672F">
            <w:pPr>
              <w:pStyle w:val="TABLE-centered"/>
              <w:rPr>
                <w:lang w:val="en-AU"/>
              </w:rPr>
            </w:pPr>
            <w:r w:rsidRPr="008817AE">
              <w:rPr>
                <w:lang w:val="en-AU"/>
              </w:rPr>
              <w:t>2.4.17.3</w:t>
            </w:r>
          </w:p>
          <w:p w14:paraId="60E3008D" w14:textId="5E67AC61" w:rsidR="00E2672F" w:rsidRPr="008817AE" w:rsidRDefault="00E2672F" w:rsidP="00E2672F">
            <w:pPr>
              <w:pStyle w:val="TABLE-centered"/>
              <w:rPr>
                <w:lang w:val="en-AU"/>
              </w:rPr>
            </w:pPr>
            <w:r w:rsidRPr="008817AE">
              <w:rPr>
                <w:lang w:val="en-AU"/>
              </w:rPr>
              <w:t>2.4.17.4</w:t>
            </w:r>
          </w:p>
        </w:tc>
        <w:tc>
          <w:tcPr>
            <w:tcW w:w="1105" w:type="pct"/>
            <w:shd w:val="clear" w:color="auto" w:fill="auto"/>
            <w:vAlign w:val="center"/>
          </w:tcPr>
          <w:p w14:paraId="7F990267"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2BFE19D0" w14:textId="77777777" w:rsidR="00E2672F" w:rsidRPr="008817AE" w:rsidRDefault="00E2672F" w:rsidP="00E2672F">
            <w:pPr>
              <w:pStyle w:val="TABLE-centered"/>
              <w:rPr>
                <w:lang w:val="en-AU"/>
              </w:rPr>
            </w:pPr>
            <w:r w:rsidRPr="008817AE">
              <w:rPr>
                <w:lang w:val="en-AU"/>
              </w:rPr>
              <w:t>± 0.2</w:t>
            </w:r>
          </w:p>
        </w:tc>
        <w:tc>
          <w:tcPr>
            <w:tcW w:w="411" w:type="pct"/>
            <w:shd w:val="clear" w:color="auto" w:fill="auto"/>
            <w:vAlign w:val="center"/>
          </w:tcPr>
          <w:p w14:paraId="4E3105B9" w14:textId="77777777" w:rsidR="00E2672F" w:rsidRPr="008817AE" w:rsidRDefault="00E2672F" w:rsidP="00E2672F">
            <w:pPr>
              <w:pStyle w:val="TABLE-centered"/>
              <w:rPr>
                <w:lang w:val="en-AU"/>
              </w:rPr>
            </w:pPr>
            <w:r w:rsidRPr="008817AE">
              <w:rPr>
                <w:lang w:val="en-AU"/>
              </w:rPr>
              <w:t>± 0.1</w:t>
            </w:r>
          </w:p>
        </w:tc>
        <w:tc>
          <w:tcPr>
            <w:tcW w:w="412" w:type="pct"/>
            <w:shd w:val="clear" w:color="auto" w:fill="auto"/>
            <w:vAlign w:val="center"/>
          </w:tcPr>
          <w:p w14:paraId="49B556C9" w14:textId="77777777" w:rsidR="00E2672F" w:rsidRPr="008817AE" w:rsidRDefault="00E2672F" w:rsidP="00E2672F">
            <w:pPr>
              <w:pStyle w:val="TABLE-centered"/>
              <w:rPr>
                <w:lang w:val="en-AU"/>
              </w:rPr>
            </w:pPr>
            <w:r w:rsidRPr="008817AE">
              <w:rPr>
                <w:lang w:val="en-AU"/>
              </w:rPr>
              <w:t>± 0.05</w:t>
            </w:r>
          </w:p>
        </w:tc>
        <w:tc>
          <w:tcPr>
            <w:tcW w:w="411" w:type="pct"/>
            <w:shd w:val="clear" w:color="auto" w:fill="auto"/>
            <w:vAlign w:val="center"/>
          </w:tcPr>
          <w:p w14:paraId="4CCF28EC" w14:textId="77777777" w:rsidR="00E2672F" w:rsidRPr="008817AE" w:rsidRDefault="00E2672F" w:rsidP="00E2672F">
            <w:pPr>
              <w:pStyle w:val="TABLE-centered"/>
              <w:rPr>
                <w:lang w:val="en-AU"/>
              </w:rPr>
            </w:pPr>
            <w:r w:rsidRPr="008817AE">
              <w:rPr>
                <w:lang w:val="en-AU"/>
              </w:rPr>
              <w:t>± 0.05</w:t>
            </w:r>
          </w:p>
        </w:tc>
        <w:tc>
          <w:tcPr>
            <w:tcW w:w="406" w:type="pct"/>
            <w:vAlign w:val="center"/>
          </w:tcPr>
          <w:p w14:paraId="4261BFA6" w14:textId="3F73C5A0" w:rsidR="00E2672F" w:rsidRPr="008817AE" w:rsidRDefault="00E2672F" w:rsidP="00E2672F">
            <w:pPr>
              <w:pStyle w:val="TABLE-centered"/>
              <w:rPr>
                <w:lang w:val="en-AU"/>
              </w:rPr>
            </w:pPr>
            <w:ins w:id="3914" w:author="Phillip" w:date="2023-08-18T14:33:00Z">
              <w:r w:rsidRPr="008817AE">
                <w:rPr>
                  <w:lang w:val="en-AU"/>
                </w:rPr>
                <w:t>± 0.05</w:t>
              </w:r>
            </w:ins>
          </w:p>
        </w:tc>
      </w:tr>
      <w:tr w:rsidR="00E2672F" w:rsidRPr="008817AE" w14:paraId="61A7608A" w14:textId="77777777" w:rsidTr="00A955EE">
        <w:trPr>
          <w:cantSplit/>
          <w:trHeight w:val="255"/>
          <w:jc w:val="center"/>
        </w:trPr>
        <w:tc>
          <w:tcPr>
            <w:tcW w:w="1400" w:type="pct"/>
            <w:gridSpan w:val="2"/>
            <w:vAlign w:val="center"/>
          </w:tcPr>
          <w:p w14:paraId="5AF6E82E" w14:textId="77777777" w:rsidR="00E2672F" w:rsidRPr="008817AE" w:rsidRDefault="00E2672F" w:rsidP="00E2672F">
            <w:pPr>
              <w:pStyle w:val="TABLE-cell"/>
            </w:pPr>
            <w:r w:rsidRPr="008817AE">
              <w:t>Durability</w:t>
            </w:r>
          </w:p>
        </w:tc>
        <w:tc>
          <w:tcPr>
            <w:tcW w:w="445" w:type="pct"/>
            <w:vAlign w:val="center"/>
          </w:tcPr>
          <w:p w14:paraId="4D3621AC" w14:textId="7E273B23" w:rsidR="00E2672F" w:rsidRPr="008817AE" w:rsidRDefault="00E2672F" w:rsidP="00E2672F">
            <w:pPr>
              <w:pStyle w:val="TABLE-centered"/>
              <w:rPr>
                <w:lang w:val="en-AU"/>
              </w:rPr>
            </w:pPr>
            <w:r w:rsidRPr="008817AE">
              <w:rPr>
                <w:lang w:val="en-AU"/>
              </w:rPr>
              <w:t>2.4.18</w:t>
            </w:r>
          </w:p>
        </w:tc>
        <w:tc>
          <w:tcPr>
            <w:tcW w:w="1105" w:type="pct"/>
            <w:shd w:val="clear" w:color="auto" w:fill="auto"/>
            <w:vAlign w:val="center"/>
          </w:tcPr>
          <w:p w14:paraId="30B6B214" w14:textId="77777777" w:rsidR="00E2672F" w:rsidRPr="008817AE" w:rsidRDefault="00E2672F" w:rsidP="00E2672F">
            <w:pPr>
              <w:pStyle w:val="TABLE-centered"/>
              <w:jc w:val="left"/>
              <w:rPr>
                <w:lang w:val="en-AU"/>
              </w:rPr>
            </w:pPr>
            <w:r w:rsidRPr="008817AE">
              <w:rPr>
                <w:lang w:val="en-AU"/>
              </w:rPr>
              <w:t>Fault limit.</w:t>
            </w:r>
          </w:p>
        </w:tc>
        <w:tc>
          <w:tcPr>
            <w:tcW w:w="411" w:type="pct"/>
            <w:vAlign w:val="center"/>
          </w:tcPr>
          <w:p w14:paraId="6BDA8700" w14:textId="343E0A30" w:rsidR="00E2672F" w:rsidRPr="00622893" w:rsidRDefault="00E2672F" w:rsidP="00E2672F">
            <w:pPr>
              <w:pStyle w:val="TABLE-centered"/>
              <w:rPr>
                <w:lang w:val="en-AU"/>
              </w:rPr>
            </w:pPr>
            <w:ins w:id="3915" w:author="Phillip" w:date="2023-08-17T17:31:00Z">
              <w:r w:rsidRPr="00622893">
                <w:rPr>
                  <w:lang w:val="en-AU"/>
                </w:rPr>
                <w:t>± 0.67</w:t>
              </w:r>
            </w:ins>
            <w:del w:id="3916" w:author="Phillip" w:date="2023-08-17T17:31:00Z">
              <w:r w:rsidRPr="00622893" w:rsidDel="004B7622">
                <w:rPr>
                  <w:lang w:val="en-AU"/>
                </w:rPr>
                <w:delText xml:space="preserve">± </w:delText>
              </w:r>
              <w:r w:rsidRPr="00402B1E" w:rsidDel="004B7622">
                <w:rPr>
                  <w:lang w:val="en-AU"/>
                </w:rPr>
                <w:delText>b</w:delText>
              </w:r>
              <w:r w:rsidRPr="00622893" w:rsidDel="004B7622">
                <w:rPr>
                  <w:lang w:val="en-AU"/>
                </w:rPr>
                <w:delText>/3</w:delText>
              </w:r>
            </w:del>
          </w:p>
        </w:tc>
        <w:tc>
          <w:tcPr>
            <w:tcW w:w="411" w:type="pct"/>
            <w:vAlign w:val="center"/>
          </w:tcPr>
          <w:p w14:paraId="3979EDC2" w14:textId="3D7ABA64" w:rsidR="00E2672F" w:rsidRPr="00622893" w:rsidRDefault="00E2672F" w:rsidP="00E2672F">
            <w:pPr>
              <w:pStyle w:val="TABLE-centered"/>
              <w:rPr>
                <w:lang w:val="en-AU"/>
              </w:rPr>
            </w:pPr>
            <w:ins w:id="3917" w:author="Phillip" w:date="2023-08-17T17:31:00Z">
              <w:r w:rsidRPr="00622893">
                <w:rPr>
                  <w:lang w:val="en-AU"/>
                </w:rPr>
                <w:t>± 0.33</w:t>
              </w:r>
            </w:ins>
            <w:del w:id="3918" w:author="Phillip" w:date="2023-08-17T17:31:00Z">
              <w:r w:rsidRPr="00622893" w:rsidDel="004B7622">
                <w:rPr>
                  <w:lang w:val="en-AU"/>
                </w:rPr>
                <w:delText xml:space="preserve">± </w:delText>
              </w:r>
              <w:r w:rsidRPr="00402B1E" w:rsidDel="004B7622">
                <w:rPr>
                  <w:lang w:val="en-AU"/>
                </w:rPr>
                <w:delText>b</w:delText>
              </w:r>
              <w:r w:rsidRPr="00622893" w:rsidDel="004B7622">
                <w:rPr>
                  <w:lang w:val="en-AU"/>
                </w:rPr>
                <w:delText>/3</w:delText>
              </w:r>
            </w:del>
          </w:p>
        </w:tc>
        <w:tc>
          <w:tcPr>
            <w:tcW w:w="412" w:type="pct"/>
            <w:vAlign w:val="center"/>
          </w:tcPr>
          <w:p w14:paraId="15A2EE8A" w14:textId="67DA12C3" w:rsidR="00E2672F" w:rsidRPr="00622893" w:rsidRDefault="00E2672F" w:rsidP="00E2672F">
            <w:pPr>
              <w:pStyle w:val="TABLE-centered"/>
              <w:rPr>
                <w:lang w:val="en-AU"/>
              </w:rPr>
            </w:pPr>
            <w:ins w:id="3919" w:author="Phillip" w:date="2023-08-17T17:31:00Z">
              <w:r w:rsidRPr="00622893">
                <w:rPr>
                  <w:lang w:val="en-AU"/>
                </w:rPr>
                <w:t>± 0.17</w:t>
              </w:r>
            </w:ins>
            <w:del w:id="3920" w:author="Phillip" w:date="2023-08-17T17:31:00Z">
              <w:r w:rsidRPr="00622893" w:rsidDel="004B7622">
                <w:rPr>
                  <w:lang w:val="en-AU"/>
                </w:rPr>
                <w:delText xml:space="preserve">± </w:delText>
              </w:r>
              <w:r w:rsidRPr="00402B1E" w:rsidDel="004B7622">
                <w:rPr>
                  <w:lang w:val="en-AU"/>
                </w:rPr>
                <w:delText>b</w:delText>
              </w:r>
              <w:r w:rsidRPr="00622893" w:rsidDel="004B7622">
                <w:rPr>
                  <w:lang w:val="en-AU"/>
                </w:rPr>
                <w:delText>/3</w:delText>
              </w:r>
            </w:del>
          </w:p>
        </w:tc>
        <w:tc>
          <w:tcPr>
            <w:tcW w:w="411" w:type="pct"/>
            <w:vAlign w:val="center"/>
          </w:tcPr>
          <w:p w14:paraId="26A5ED6A" w14:textId="6E81A866" w:rsidR="00E2672F" w:rsidRPr="00622893" w:rsidRDefault="00E2672F" w:rsidP="00E2672F">
            <w:pPr>
              <w:pStyle w:val="TABLE-centered"/>
              <w:rPr>
                <w:lang w:val="en-AU"/>
              </w:rPr>
            </w:pPr>
            <w:ins w:id="3921" w:author="Phillip" w:date="2023-08-17T17:31:00Z">
              <w:r w:rsidRPr="00622893">
                <w:rPr>
                  <w:lang w:val="en-AU"/>
                </w:rPr>
                <w:t>± 0.067</w:t>
              </w:r>
            </w:ins>
            <w:del w:id="3922" w:author="Phillip" w:date="2023-08-17T17:31:00Z">
              <w:r w:rsidRPr="00622893" w:rsidDel="004B7622">
                <w:rPr>
                  <w:lang w:val="en-AU"/>
                </w:rPr>
                <w:delText xml:space="preserve">± </w:delText>
              </w:r>
              <w:r w:rsidRPr="00402B1E" w:rsidDel="004B7622">
                <w:rPr>
                  <w:lang w:val="en-AU"/>
                </w:rPr>
                <w:delText>b</w:delText>
              </w:r>
              <w:r w:rsidRPr="00622893" w:rsidDel="004B7622">
                <w:rPr>
                  <w:lang w:val="en-AU"/>
                </w:rPr>
                <w:delText>/3</w:delText>
              </w:r>
            </w:del>
          </w:p>
        </w:tc>
        <w:tc>
          <w:tcPr>
            <w:tcW w:w="406" w:type="pct"/>
            <w:vAlign w:val="center"/>
          </w:tcPr>
          <w:p w14:paraId="4691C7B6" w14:textId="4B5876CD" w:rsidR="00E2672F" w:rsidRPr="008817AE" w:rsidRDefault="00E2672F" w:rsidP="00E2672F">
            <w:pPr>
              <w:pStyle w:val="TABLE-centered"/>
              <w:rPr>
                <w:lang w:val="en-AU"/>
              </w:rPr>
            </w:pPr>
            <w:ins w:id="3923" w:author="Phillip" w:date="2023-08-18T14:32:00Z">
              <w:r w:rsidRPr="00622893">
                <w:rPr>
                  <w:lang w:val="en-AU"/>
                </w:rPr>
                <w:t>±</w:t>
              </w:r>
              <w:r>
                <w:rPr>
                  <w:lang w:val="en-AU"/>
                </w:rPr>
                <w:t xml:space="preserve"> 0.033</w:t>
              </w:r>
            </w:ins>
          </w:p>
        </w:tc>
      </w:tr>
      <w:tr w:rsidR="00E2672F" w:rsidRPr="008817AE" w14:paraId="22C3D0BD" w14:textId="77777777" w:rsidTr="00A955EE">
        <w:trPr>
          <w:cantSplit/>
          <w:trHeight w:val="255"/>
          <w:jc w:val="center"/>
        </w:trPr>
        <w:tc>
          <w:tcPr>
            <w:tcW w:w="1400" w:type="pct"/>
            <w:gridSpan w:val="2"/>
            <w:vAlign w:val="center"/>
          </w:tcPr>
          <w:p w14:paraId="6D2F7CA6" w14:textId="77777777" w:rsidR="00E2672F" w:rsidRPr="008817AE" w:rsidRDefault="00E2672F" w:rsidP="00E2672F">
            <w:pPr>
              <w:pStyle w:val="TABLE-cell"/>
            </w:pPr>
            <w:r w:rsidRPr="008817AE">
              <w:t>Ring wave</w:t>
            </w:r>
          </w:p>
        </w:tc>
        <w:tc>
          <w:tcPr>
            <w:tcW w:w="445" w:type="pct"/>
            <w:vAlign w:val="center"/>
          </w:tcPr>
          <w:p w14:paraId="51CDE96F" w14:textId="42149C29" w:rsidR="00E2672F" w:rsidRPr="008817AE" w:rsidRDefault="00E2672F" w:rsidP="00E2672F">
            <w:pPr>
              <w:pStyle w:val="TABLE-centered"/>
              <w:rPr>
                <w:lang w:val="en-AU"/>
              </w:rPr>
            </w:pPr>
            <w:r w:rsidRPr="008817AE">
              <w:rPr>
                <w:lang w:val="en-AU"/>
              </w:rPr>
              <w:t>2.4.19</w:t>
            </w:r>
          </w:p>
        </w:tc>
        <w:tc>
          <w:tcPr>
            <w:tcW w:w="1105" w:type="pct"/>
            <w:shd w:val="clear" w:color="auto" w:fill="auto"/>
            <w:vAlign w:val="center"/>
          </w:tcPr>
          <w:p w14:paraId="63812E59" w14:textId="77777777" w:rsidR="00E2672F" w:rsidRPr="008817AE" w:rsidRDefault="00E2672F" w:rsidP="00E2672F">
            <w:pPr>
              <w:pStyle w:val="TABLE-centered"/>
              <w:jc w:val="left"/>
              <w:rPr>
                <w:lang w:val="en-AU"/>
              </w:rPr>
            </w:pPr>
            <w:r w:rsidRPr="008817AE">
              <w:rPr>
                <w:lang w:val="en-AU"/>
              </w:rPr>
              <w:t>Critical change value.</w:t>
            </w:r>
          </w:p>
        </w:tc>
        <w:tc>
          <w:tcPr>
            <w:tcW w:w="411" w:type="pct"/>
            <w:vAlign w:val="center"/>
          </w:tcPr>
          <w:p w14:paraId="6DDC032A" w14:textId="77777777" w:rsidR="00E2672F" w:rsidRPr="008817AE" w:rsidRDefault="00E2672F" w:rsidP="00E2672F">
            <w:pPr>
              <w:pStyle w:val="TABLE-centered"/>
              <w:rPr>
                <w:lang w:val="en-AU"/>
              </w:rPr>
            </w:pPr>
            <w:r w:rsidRPr="008817AE">
              <w:rPr>
                <w:rFonts w:cs="Times New Roman"/>
                <w:lang w:val="en-AU"/>
              </w:rPr>
              <w:t>–</w:t>
            </w:r>
          </w:p>
        </w:tc>
        <w:tc>
          <w:tcPr>
            <w:tcW w:w="411" w:type="pct"/>
            <w:vAlign w:val="center"/>
          </w:tcPr>
          <w:p w14:paraId="2C72659C" w14:textId="77777777" w:rsidR="00E2672F" w:rsidRPr="008817AE" w:rsidRDefault="00E2672F" w:rsidP="00E2672F">
            <w:pPr>
              <w:pStyle w:val="TABLE-centered"/>
              <w:rPr>
                <w:lang w:val="en-AU"/>
              </w:rPr>
            </w:pPr>
            <w:r w:rsidRPr="008817AE">
              <w:rPr>
                <w:rFonts w:cs="Times New Roman"/>
                <w:lang w:val="en-AU"/>
              </w:rPr>
              <w:t>–</w:t>
            </w:r>
          </w:p>
        </w:tc>
        <w:tc>
          <w:tcPr>
            <w:tcW w:w="412" w:type="pct"/>
            <w:vAlign w:val="center"/>
          </w:tcPr>
          <w:p w14:paraId="3BB0D52F" w14:textId="77777777" w:rsidR="00E2672F" w:rsidRPr="008817AE" w:rsidRDefault="00E2672F" w:rsidP="00E2672F">
            <w:pPr>
              <w:pStyle w:val="TABLE-centered"/>
              <w:rPr>
                <w:lang w:val="en-AU"/>
              </w:rPr>
            </w:pPr>
            <w:r w:rsidRPr="008817AE">
              <w:rPr>
                <w:rFonts w:cs="Times New Roman"/>
                <w:lang w:val="en-AU"/>
              </w:rPr>
              <w:t>–</w:t>
            </w:r>
          </w:p>
        </w:tc>
        <w:tc>
          <w:tcPr>
            <w:tcW w:w="411" w:type="pct"/>
            <w:vAlign w:val="center"/>
          </w:tcPr>
          <w:p w14:paraId="09EF38CE" w14:textId="77777777" w:rsidR="00E2672F" w:rsidRPr="008817AE" w:rsidRDefault="00E2672F" w:rsidP="00E2672F">
            <w:pPr>
              <w:pStyle w:val="TABLE-centered"/>
              <w:rPr>
                <w:lang w:val="en-AU"/>
              </w:rPr>
            </w:pPr>
            <w:r w:rsidRPr="008817AE">
              <w:rPr>
                <w:rFonts w:cs="Times New Roman"/>
                <w:lang w:val="en-AU"/>
              </w:rPr>
              <w:t>–</w:t>
            </w:r>
          </w:p>
        </w:tc>
        <w:tc>
          <w:tcPr>
            <w:tcW w:w="406" w:type="pct"/>
            <w:vAlign w:val="center"/>
          </w:tcPr>
          <w:p w14:paraId="3962EA50" w14:textId="77777777" w:rsidR="00E2672F" w:rsidRPr="008817AE" w:rsidRDefault="00E2672F" w:rsidP="00E2672F">
            <w:pPr>
              <w:pStyle w:val="TABLE-centered"/>
              <w:rPr>
                <w:lang w:val="en-AU"/>
              </w:rPr>
            </w:pPr>
            <w:r w:rsidRPr="008817AE">
              <w:rPr>
                <w:rFonts w:cs="Times New Roman"/>
                <w:lang w:val="en-AU"/>
              </w:rPr>
              <w:t>–</w:t>
            </w:r>
          </w:p>
        </w:tc>
      </w:tr>
      <w:tr w:rsidR="00E2672F" w:rsidRPr="008817AE" w14:paraId="1A1F55A7" w14:textId="77777777" w:rsidTr="00A955EE">
        <w:trPr>
          <w:cantSplit/>
          <w:trHeight w:val="255"/>
          <w:jc w:val="center"/>
        </w:trPr>
        <w:tc>
          <w:tcPr>
            <w:tcW w:w="1400" w:type="pct"/>
            <w:gridSpan w:val="2"/>
            <w:vAlign w:val="center"/>
          </w:tcPr>
          <w:p w14:paraId="4D2B95B0" w14:textId="77777777" w:rsidR="00E2672F" w:rsidRPr="008817AE" w:rsidRDefault="00E2672F" w:rsidP="00E2672F">
            <w:pPr>
              <w:pStyle w:val="TABLE-cell"/>
            </w:pPr>
            <w:r w:rsidRPr="008817AE">
              <w:t>Differential mode current disturbances (2-150 kHz)</w:t>
            </w:r>
          </w:p>
        </w:tc>
        <w:tc>
          <w:tcPr>
            <w:tcW w:w="445" w:type="pct"/>
            <w:vAlign w:val="center"/>
          </w:tcPr>
          <w:p w14:paraId="1C1A4F2A" w14:textId="2BB7A0D8" w:rsidR="00E2672F" w:rsidRPr="008817AE" w:rsidRDefault="00E2672F" w:rsidP="00E2672F">
            <w:pPr>
              <w:pStyle w:val="TABLE-centered"/>
              <w:rPr>
                <w:lang w:val="en-AU"/>
              </w:rPr>
            </w:pPr>
            <w:r w:rsidRPr="008817AE">
              <w:rPr>
                <w:lang w:val="en-AU"/>
              </w:rPr>
              <w:t>2.4.20</w:t>
            </w:r>
          </w:p>
        </w:tc>
        <w:tc>
          <w:tcPr>
            <w:tcW w:w="1105" w:type="pct"/>
            <w:shd w:val="clear" w:color="auto" w:fill="auto"/>
            <w:vAlign w:val="center"/>
          </w:tcPr>
          <w:p w14:paraId="385BCA03" w14:textId="77777777" w:rsidR="00E2672F" w:rsidRPr="008817AE" w:rsidRDefault="00E2672F" w:rsidP="00E2672F">
            <w:pPr>
              <w:pStyle w:val="TABLE-centered"/>
              <w:jc w:val="left"/>
              <w:rPr>
                <w:lang w:val="en-AU"/>
              </w:rPr>
            </w:pPr>
            <w:r w:rsidRPr="008817AE">
              <w:rPr>
                <w:lang w:val="en-AU"/>
              </w:rPr>
              <w:t>Fault limit.</w:t>
            </w:r>
          </w:p>
        </w:tc>
        <w:tc>
          <w:tcPr>
            <w:tcW w:w="411" w:type="pct"/>
            <w:vAlign w:val="center"/>
          </w:tcPr>
          <w:p w14:paraId="3461A111" w14:textId="77777777" w:rsidR="00E2672F" w:rsidRPr="008817AE" w:rsidRDefault="00E2672F" w:rsidP="00E2672F">
            <w:pPr>
              <w:pStyle w:val="TABLE-centered"/>
              <w:rPr>
                <w:lang w:val="en-AU"/>
              </w:rPr>
            </w:pPr>
            <w:r w:rsidRPr="008817AE">
              <w:rPr>
                <w:lang w:val="en-AU"/>
              </w:rPr>
              <w:t>± 6.0</w:t>
            </w:r>
          </w:p>
        </w:tc>
        <w:tc>
          <w:tcPr>
            <w:tcW w:w="411" w:type="pct"/>
            <w:vAlign w:val="center"/>
          </w:tcPr>
          <w:p w14:paraId="206CEA0F" w14:textId="77777777" w:rsidR="00E2672F" w:rsidRPr="008817AE" w:rsidRDefault="00E2672F" w:rsidP="00E2672F">
            <w:pPr>
              <w:pStyle w:val="TABLE-centered"/>
              <w:rPr>
                <w:lang w:val="en-AU"/>
              </w:rPr>
            </w:pPr>
            <w:r w:rsidRPr="008817AE">
              <w:rPr>
                <w:lang w:val="en-AU"/>
              </w:rPr>
              <w:t>± 4.0</w:t>
            </w:r>
          </w:p>
        </w:tc>
        <w:tc>
          <w:tcPr>
            <w:tcW w:w="412" w:type="pct"/>
            <w:vAlign w:val="center"/>
          </w:tcPr>
          <w:p w14:paraId="0D5C15F9" w14:textId="77777777" w:rsidR="00E2672F" w:rsidRPr="008817AE" w:rsidRDefault="00E2672F" w:rsidP="00E2672F">
            <w:pPr>
              <w:pStyle w:val="TABLE-centered"/>
              <w:rPr>
                <w:lang w:val="en-AU"/>
              </w:rPr>
            </w:pPr>
            <w:r w:rsidRPr="008817AE">
              <w:rPr>
                <w:lang w:val="en-AU"/>
              </w:rPr>
              <w:t>± 2.0</w:t>
            </w:r>
          </w:p>
        </w:tc>
        <w:tc>
          <w:tcPr>
            <w:tcW w:w="411" w:type="pct"/>
            <w:vAlign w:val="center"/>
          </w:tcPr>
          <w:p w14:paraId="20C3A0BD" w14:textId="77777777" w:rsidR="00E2672F" w:rsidRPr="008817AE" w:rsidRDefault="00E2672F" w:rsidP="00E2672F">
            <w:pPr>
              <w:pStyle w:val="TABLE-centered"/>
              <w:rPr>
                <w:lang w:val="en-AU"/>
              </w:rPr>
            </w:pPr>
            <w:r w:rsidRPr="008817AE">
              <w:rPr>
                <w:lang w:val="en-AU"/>
              </w:rPr>
              <w:t>± 0.8</w:t>
            </w:r>
          </w:p>
        </w:tc>
        <w:tc>
          <w:tcPr>
            <w:tcW w:w="406" w:type="pct"/>
            <w:vAlign w:val="center"/>
          </w:tcPr>
          <w:p w14:paraId="0BFA3DBE" w14:textId="77777777" w:rsidR="00E2672F" w:rsidRPr="008817AE" w:rsidRDefault="00E2672F" w:rsidP="00E2672F">
            <w:pPr>
              <w:pStyle w:val="TABLE-centered"/>
              <w:rPr>
                <w:lang w:val="en-AU"/>
              </w:rPr>
            </w:pPr>
            <w:r w:rsidRPr="008817AE">
              <w:rPr>
                <w:lang w:val="en-AU"/>
              </w:rPr>
              <w:t>± 0.5</w:t>
            </w:r>
          </w:p>
        </w:tc>
      </w:tr>
      <w:tr w:rsidR="00E2672F" w:rsidRPr="008817AE" w14:paraId="361D5585" w14:textId="77777777" w:rsidTr="00A20DE5">
        <w:trPr>
          <w:cantSplit/>
          <w:trHeight w:val="255"/>
          <w:jc w:val="center"/>
        </w:trPr>
        <w:tc>
          <w:tcPr>
            <w:tcW w:w="5000" w:type="pct"/>
            <w:gridSpan w:val="9"/>
          </w:tcPr>
          <w:p w14:paraId="3F25A0EA" w14:textId="77777777" w:rsidR="00E2672F" w:rsidRPr="008817AE" w:rsidRDefault="00E2672F" w:rsidP="00E2672F">
            <w:pPr>
              <w:pStyle w:val="Table-Note"/>
            </w:pPr>
            <w:r w:rsidRPr="008817AE">
              <w:rPr>
                <w:vertAlign w:val="superscript"/>
              </w:rPr>
              <w:t>(1)</w:t>
            </w:r>
            <w:r w:rsidRPr="008817AE">
              <w:t xml:space="preserve"> In all cases, a significant fault occurs if the functionality of the meter becomes impaired, or the meter is damaged (including evidence of corrosion).</w:t>
            </w:r>
          </w:p>
          <w:p w14:paraId="219B0228" w14:textId="77777777" w:rsidR="00E2672F" w:rsidRPr="008817AE" w:rsidRDefault="00E2672F" w:rsidP="00E2672F">
            <w:pPr>
              <w:pStyle w:val="Table-Note"/>
            </w:pPr>
            <w:r w:rsidRPr="008817AE">
              <w:rPr>
                <w:vertAlign w:val="superscript"/>
              </w:rPr>
              <w:t xml:space="preserve">(2) </w:t>
            </w:r>
            <w:r w:rsidRPr="008817AE">
              <w:t>Fault</w:t>
            </w:r>
            <w:r w:rsidRPr="008817AE">
              <w:rPr>
                <w:vertAlign w:val="subscript"/>
              </w:rPr>
              <w:t xml:space="preserve"> </w:t>
            </w:r>
            <w:r w:rsidRPr="008817AE">
              <w:t>limits are error shift limits associated with disturbances.</w:t>
            </w:r>
          </w:p>
          <w:p w14:paraId="52AE8781" w14:textId="10DDA921" w:rsidR="00E2672F" w:rsidDel="001E66A8" w:rsidRDefault="00E2672F" w:rsidP="00E2672F">
            <w:pPr>
              <w:pStyle w:val="Table-Note"/>
              <w:rPr>
                <w:del w:id="3924" w:author="Phillip" w:date="2023-08-17T17:33:00Z"/>
              </w:rPr>
            </w:pPr>
            <w:r w:rsidRPr="008817AE">
              <w:rPr>
                <w:vertAlign w:val="superscript"/>
              </w:rPr>
              <w:t xml:space="preserve">(3) </w:t>
            </w:r>
            <w:r w:rsidRPr="008817AE">
              <w:t xml:space="preserve">Below 0.8 </w:t>
            </w:r>
            <w:proofErr w:type="spellStart"/>
            <w:r w:rsidRPr="008817AE">
              <w:rPr>
                <w:i/>
              </w:rPr>
              <w:t>U</w:t>
            </w:r>
            <w:r w:rsidRPr="008817AE">
              <w:rPr>
                <w:vertAlign w:val="subscript"/>
              </w:rPr>
              <w:t>nom</w:t>
            </w:r>
            <w:proofErr w:type="spellEnd"/>
            <w:r w:rsidRPr="008817AE">
              <w:t xml:space="preserve">, the limits are +10 % to </w:t>
            </w:r>
            <w:del w:id="3925" w:author="Phillip Mitchell" w:date="2023-08-25T14:59:00Z">
              <w:r w:rsidRPr="008817AE" w:rsidDel="00E57131">
                <w:delText>-</w:delText>
              </w:r>
            </w:del>
            <w:ins w:id="3926" w:author="Phillip Mitchell" w:date="2023-08-25T14:59:00Z">
              <w:r w:rsidR="00E57131">
                <w:rPr>
                  <w:rFonts w:cs="Times New Roman"/>
                </w:rPr>
                <w:t>−</w:t>
              </w:r>
            </w:ins>
            <w:r w:rsidRPr="008817AE">
              <w:t>100 %.</w:t>
            </w:r>
          </w:p>
          <w:p w14:paraId="32877609" w14:textId="77777777" w:rsidR="001E66A8" w:rsidRPr="008817AE" w:rsidRDefault="001E66A8" w:rsidP="00E2672F">
            <w:pPr>
              <w:pStyle w:val="Table-Note"/>
              <w:rPr>
                <w:ins w:id="3927" w:author="Mitchell, Phillip" w:date="2024-07-10T14:41:00Z"/>
              </w:rPr>
            </w:pPr>
          </w:p>
          <w:p w14:paraId="3CF4A251" w14:textId="267AE86E" w:rsidR="00E2672F" w:rsidRPr="008817AE" w:rsidDel="00622893" w:rsidRDefault="00E2672F" w:rsidP="00E2672F">
            <w:pPr>
              <w:pStyle w:val="Table-Note"/>
              <w:rPr>
                <w:del w:id="3928" w:author="Phillip" w:date="2023-08-17T17:33:00Z"/>
              </w:rPr>
            </w:pPr>
            <w:del w:id="3929" w:author="Phillip" w:date="2023-08-17T17:33:00Z">
              <w:r w:rsidRPr="008817AE" w:rsidDel="00622893">
                <w:rPr>
                  <w:vertAlign w:val="superscript"/>
                </w:rPr>
                <w:delText xml:space="preserve">(5) </w:delText>
              </w:r>
              <w:r w:rsidRPr="008817AE" w:rsidDel="00622893">
                <w:rPr>
                  <w:i/>
                </w:rPr>
                <w:delText>b</w:delText>
              </w:r>
              <w:r w:rsidRPr="008817AE" w:rsidDel="00622893">
                <w:delText xml:space="preserve"> is the base maximum permissible error.</w:delText>
              </w:r>
            </w:del>
          </w:p>
          <w:p w14:paraId="1003E20F" w14:textId="4FB5AC93" w:rsidR="00E2672F" w:rsidRPr="008817AE" w:rsidRDefault="00E2672F" w:rsidP="00E2672F">
            <w:pPr>
              <w:pStyle w:val="Table-Note"/>
            </w:pPr>
            <w:r w:rsidRPr="008817AE">
              <w:rPr>
                <w:vertAlign w:val="superscript"/>
              </w:rPr>
              <w:t>(</w:t>
            </w:r>
            <w:del w:id="3930" w:author="Phillip" w:date="2023-08-17T17:33:00Z">
              <w:r w:rsidRPr="008817AE" w:rsidDel="00622893">
                <w:rPr>
                  <w:vertAlign w:val="superscript"/>
                </w:rPr>
                <w:delText>6</w:delText>
              </w:r>
            </w:del>
            <w:ins w:id="3931" w:author="Phillip" w:date="2023-08-17T17:33:00Z">
              <w:r>
                <w:rPr>
                  <w:vertAlign w:val="superscript"/>
                </w:rPr>
                <w:t>5</w:t>
              </w:r>
            </w:ins>
            <w:r w:rsidRPr="008817AE">
              <w:rPr>
                <w:vertAlign w:val="superscript"/>
              </w:rPr>
              <w:t>)</w:t>
            </w:r>
            <w:r w:rsidRPr="008817AE">
              <w:t xml:space="preserve"> Supply and load control switches are allowed to change state during these disturbances.</w:t>
            </w:r>
          </w:p>
          <w:p w14:paraId="00040AC2" w14:textId="3AAF2956" w:rsidR="00E2672F" w:rsidRPr="008817AE" w:rsidRDefault="00E2672F" w:rsidP="00E2672F">
            <w:pPr>
              <w:pStyle w:val="Table-Note"/>
            </w:pPr>
            <w:r w:rsidRPr="008817AE">
              <w:rPr>
                <w:vertAlign w:val="superscript"/>
              </w:rPr>
              <w:t>(</w:t>
            </w:r>
            <w:del w:id="3932" w:author="Phillip" w:date="2023-08-17T17:33:00Z">
              <w:r w:rsidRPr="008817AE" w:rsidDel="00622893">
                <w:rPr>
                  <w:vertAlign w:val="superscript"/>
                </w:rPr>
                <w:delText>7</w:delText>
              </w:r>
            </w:del>
            <w:ins w:id="3933" w:author="Phillip" w:date="2023-08-17T17:33:00Z">
              <w:r>
                <w:rPr>
                  <w:vertAlign w:val="superscript"/>
                </w:rPr>
                <w:t>6</w:t>
              </w:r>
            </w:ins>
            <w:r w:rsidRPr="008817AE">
              <w:rPr>
                <w:vertAlign w:val="superscript"/>
              </w:rPr>
              <w:t>)</w:t>
            </w:r>
            <w:r w:rsidRPr="008817AE">
              <w:t xml:space="preserve"> Also see </w:t>
            </w:r>
            <w:r w:rsidRPr="008817AE">
              <w:rPr>
                <w:lang w:val="en-AU"/>
              </w:rPr>
              <w:fldChar w:fldCharType="begin"/>
            </w:r>
            <w:r w:rsidRPr="008817AE">
              <w:rPr>
                <w:lang w:val="en-AU"/>
              </w:rPr>
              <w:instrText xml:space="preserve"> REF _Ref30693838 \r  \* MERGEFORMAT </w:instrText>
            </w:r>
            <w:r w:rsidRPr="008817AE">
              <w:rPr>
                <w:lang w:val="en-AU"/>
              </w:rPr>
              <w:fldChar w:fldCharType="separate"/>
            </w:r>
            <w:r w:rsidR="0033235A">
              <w:rPr>
                <w:lang w:val="en-AU"/>
              </w:rPr>
              <w:t>7.1</w:t>
            </w:r>
            <w:r w:rsidRPr="008817AE">
              <w:rPr>
                <w:lang w:val="en-AU"/>
              </w:rPr>
              <w:fldChar w:fldCharType="end"/>
            </w:r>
            <w:r w:rsidRPr="008817AE">
              <w:rPr>
                <w:lang w:val="en-AU"/>
              </w:rPr>
              <w:t xml:space="preserve">, </w:t>
            </w:r>
            <w:r w:rsidRPr="008817AE">
              <w:rPr>
                <w:lang w:val="en-AU"/>
              </w:rPr>
              <w:fldChar w:fldCharType="begin"/>
            </w:r>
            <w:r w:rsidRPr="008817AE">
              <w:rPr>
                <w:lang w:val="en-AU"/>
              </w:rPr>
              <w:instrText xml:space="preserve"> REF _Ref118217070 \r </w:instrText>
            </w:r>
            <w:r>
              <w:rPr>
                <w:lang w:val="en-AU"/>
              </w:rPr>
              <w:instrText xml:space="preserve"> \* MERGEFORMAT </w:instrText>
            </w:r>
            <w:r w:rsidRPr="008817AE">
              <w:rPr>
                <w:lang w:val="en-AU"/>
              </w:rPr>
              <w:fldChar w:fldCharType="separate"/>
            </w:r>
            <w:r w:rsidR="0033235A">
              <w:rPr>
                <w:lang w:val="en-AU"/>
              </w:rPr>
              <w:t>7.2</w:t>
            </w:r>
            <w:r w:rsidRPr="008817AE">
              <w:rPr>
                <w:lang w:val="en-AU"/>
              </w:rPr>
              <w:fldChar w:fldCharType="end"/>
            </w:r>
            <w:r w:rsidRPr="008817AE">
              <w:rPr>
                <w:lang w:val="en-AU"/>
              </w:rPr>
              <w:t xml:space="preserve">, and </w:t>
            </w:r>
            <w:r w:rsidRPr="008817AE">
              <w:rPr>
                <w:lang w:val="en-AU"/>
              </w:rPr>
              <w:fldChar w:fldCharType="begin"/>
            </w:r>
            <w:r w:rsidRPr="008817AE">
              <w:rPr>
                <w:lang w:val="en-AU"/>
              </w:rPr>
              <w:instrText xml:space="preserve"> REF _Ref31216114 \r </w:instrText>
            </w:r>
            <w:r>
              <w:rPr>
                <w:lang w:val="en-AU"/>
              </w:rPr>
              <w:instrText xml:space="preserve"> \* MERGEFORMAT </w:instrText>
            </w:r>
            <w:r w:rsidRPr="008817AE">
              <w:rPr>
                <w:lang w:val="en-AU"/>
              </w:rPr>
              <w:fldChar w:fldCharType="separate"/>
            </w:r>
            <w:r w:rsidR="0033235A">
              <w:rPr>
                <w:lang w:val="en-AU"/>
              </w:rPr>
              <w:t>7.4.1</w:t>
            </w:r>
            <w:r w:rsidRPr="008817AE">
              <w:rPr>
                <w:lang w:val="en-AU"/>
              </w:rPr>
              <w:fldChar w:fldCharType="end"/>
            </w:r>
            <w:r w:rsidRPr="008817AE">
              <w:rPr>
                <w:lang w:val="en-AU"/>
              </w:rPr>
              <w:t xml:space="preserve"> </w:t>
            </w:r>
          </w:p>
        </w:tc>
      </w:tr>
    </w:tbl>
    <w:p w14:paraId="2F984722" w14:textId="77777777" w:rsidR="0028299B" w:rsidRPr="008817AE" w:rsidRDefault="0028299B" w:rsidP="0028299B">
      <w:pPr>
        <w:pStyle w:val="Heading2"/>
      </w:pPr>
      <w:bookmarkStart w:id="3934" w:name="_Ref31295375"/>
      <w:bookmarkStart w:id="3935" w:name="_Toc159855408"/>
      <w:bookmarkStart w:id="3936" w:name="_Toc182411536"/>
      <w:r w:rsidRPr="008817AE">
        <w:t>Durability</w:t>
      </w:r>
      <w:bookmarkEnd w:id="3934"/>
      <w:bookmarkEnd w:id="3935"/>
      <w:bookmarkEnd w:id="3936"/>
    </w:p>
    <w:p w14:paraId="7FEDB40C" w14:textId="29BAE736" w:rsidR="0028299B" w:rsidRPr="008817AE" w:rsidRDefault="0028299B" w:rsidP="0028299B">
      <w:pPr>
        <w:pStyle w:val="BodyText"/>
      </w:pPr>
      <w:r w:rsidRPr="008817AE">
        <w:t>The meter shall be designed to maintain an adequate stability of its metrological characteristics over a period of time specified by the manufacturer, provided that it is properly installed, maintained and used according to the manufacturer’s instructions when in the environmental conditions for which it is intended.</w:t>
      </w:r>
      <w:del w:id="3937" w:author="Phillip" w:date="2023-08-02T16:35:00Z">
        <w:r w:rsidRPr="008817AE" w:rsidDel="00A7134E">
          <w:delText xml:space="preserve"> The manufacturer shall provide evidence to support the durability claim.</w:delText>
        </w:r>
      </w:del>
    </w:p>
    <w:p w14:paraId="5D212240" w14:textId="77777777" w:rsidR="0028299B" w:rsidRPr="008817AE" w:rsidRDefault="0028299B" w:rsidP="0028299B">
      <w:pPr>
        <w:pStyle w:val="BodyText"/>
      </w:pPr>
      <w:r w:rsidRPr="008817AE">
        <w:t>The meter shall be designed to reduce as far as possible the effect of a defect that would lead to an inaccurate measurement result.</w:t>
      </w:r>
    </w:p>
    <w:p w14:paraId="5B2BCEAF" w14:textId="77777777" w:rsidR="0028299B" w:rsidRPr="008817AE" w:rsidRDefault="0028299B" w:rsidP="0028299B">
      <w:pPr>
        <w:pStyle w:val="BodyText"/>
      </w:pPr>
      <w:r w:rsidRPr="008817AE">
        <w:t xml:space="preserve">The meter shall be designed and manufactured such that </w:t>
      </w:r>
      <w:proofErr w:type="gramStart"/>
      <w:r w:rsidRPr="008817AE">
        <w:t>either</w:t>
      </w:r>
      <w:proofErr w:type="gramEnd"/>
    </w:p>
    <w:p w14:paraId="3AA4FCD2" w14:textId="77777777" w:rsidR="0028299B" w:rsidRPr="008817AE" w:rsidRDefault="0028299B" w:rsidP="00F02BD5">
      <w:pPr>
        <w:pStyle w:val="BodyText"/>
        <w:numPr>
          <w:ilvl w:val="0"/>
          <w:numId w:val="4"/>
        </w:numPr>
      </w:pPr>
      <w:r w:rsidRPr="008817AE">
        <w:lastRenderedPageBreak/>
        <w:t>significant durability errors do not occur, or</w:t>
      </w:r>
    </w:p>
    <w:p w14:paraId="6683D7AF" w14:textId="77777777" w:rsidR="0028299B" w:rsidRPr="008817AE" w:rsidRDefault="0028299B" w:rsidP="00F02BD5">
      <w:pPr>
        <w:pStyle w:val="BodyText"/>
        <w:numPr>
          <w:ilvl w:val="0"/>
          <w:numId w:val="4"/>
        </w:numPr>
      </w:pPr>
      <w:r w:rsidRPr="008817AE">
        <w:t>significant durability errors are detected and acted upon by means of a durability protection.</w:t>
      </w:r>
    </w:p>
    <w:p w14:paraId="6AF634C8" w14:textId="77777777" w:rsidR="00CA0DAB" w:rsidRPr="008817AE" w:rsidRDefault="00CA0DAB" w:rsidP="001F73F4">
      <w:pPr>
        <w:pStyle w:val="Heading1"/>
      </w:pPr>
      <w:bookmarkStart w:id="3938" w:name="_Ref30783436"/>
      <w:bookmarkStart w:id="3939" w:name="_Toc159855409"/>
      <w:bookmarkStart w:id="3940" w:name="_Toc182411537"/>
      <w:r w:rsidRPr="008817AE">
        <w:t>Technical Requirements</w:t>
      </w:r>
      <w:bookmarkEnd w:id="3938"/>
      <w:bookmarkEnd w:id="3939"/>
      <w:bookmarkEnd w:id="3940"/>
    </w:p>
    <w:p w14:paraId="0253BF31" w14:textId="77777777" w:rsidR="001E3A81" w:rsidRPr="008817AE" w:rsidRDefault="001E3A81" w:rsidP="001E3A81">
      <w:pPr>
        <w:pStyle w:val="Heading2"/>
      </w:pPr>
      <w:bookmarkStart w:id="3941" w:name="_Ref30693838"/>
      <w:bookmarkStart w:id="3942" w:name="_Toc159855410"/>
      <w:bookmarkStart w:id="3943" w:name="_Toc182411538"/>
      <w:r w:rsidRPr="008817AE">
        <w:t>Meter markings</w:t>
      </w:r>
      <w:bookmarkEnd w:id="3941"/>
      <w:bookmarkEnd w:id="3942"/>
      <w:bookmarkEnd w:id="3943"/>
    </w:p>
    <w:p w14:paraId="4E05A651" w14:textId="5A6C5859" w:rsidR="00925456" w:rsidRDefault="00925456" w:rsidP="000B3B2C">
      <w:pPr>
        <w:pStyle w:val="Heading3"/>
        <w:rPr>
          <w:ins w:id="3944" w:author="Mitchell, Phillip" w:date="2024-09-25T14:22:00Z"/>
        </w:rPr>
      </w:pPr>
      <w:bookmarkStart w:id="3945" w:name="_Ref118217696"/>
      <w:bookmarkStart w:id="3946" w:name="_Toc159855411"/>
      <w:ins w:id="3947" w:author="Mitchell, Phillip" w:date="2024-09-25T14:21:00Z">
        <w:r>
          <w:t>General</w:t>
        </w:r>
      </w:ins>
    </w:p>
    <w:p w14:paraId="60E8E465" w14:textId="0FB87D21" w:rsidR="00571BE5" w:rsidRDefault="00925456" w:rsidP="00925456">
      <w:pPr>
        <w:pStyle w:val="BodyText"/>
        <w:rPr>
          <w:ins w:id="3948" w:author="Mitchell, Phillip" w:date="2024-09-25T14:25:00Z"/>
        </w:rPr>
      </w:pPr>
      <w:ins w:id="3949" w:author="Mitchell, Phillip" w:date="2024-09-25T14:25:00Z">
        <w:r w:rsidRPr="008817AE">
          <w:t>National authorities shall determine what information must be marked on every meter</w:t>
        </w:r>
      </w:ins>
      <w:ins w:id="3950" w:author="Mitchell, Phillip" w:date="2024-09-25T15:35:00Z">
        <w:r w:rsidR="00CB798B">
          <w:t xml:space="preserve"> and module</w:t>
        </w:r>
      </w:ins>
      <w:ins w:id="3951" w:author="Mitchell, Phillip" w:date="2024-09-25T14:25:00Z">
        <w:r>
          <w:t>.</w:t>
        </w:r>
      </w:ins>
    </w:p>
    <w:p w14:paraId="28831982" w14:textId="5FE4F03A" w:rsidR="00925456" w:rsidRDefault="00925456" w:rsidP="00925456">
      <w:pPr>
        <w:pStyle w:val="BodyText"/>
        <w:rPr>
          <w:ins w:id="3952" w:author="Mitchell, Phillip" w:date="2024-09-25T15:33:00Z"/>
        </w:rPr>
      </w:pPr>
      <w:moveToRangeStart w:id="3953" w:author="Mitchell, Phillip" w:date="2024-09-25T14:24:00Z" w:name="move178166684"/>
      <w:moveTo w:id="3954" w:author="Mitchell, Phillip" w:date="2024-09-25T14:24:00Z">
        <w:r w:rsidRPr="008817AE">
          <w:t xml:space="preserve">The markings shall be indelible, </w:t>
        </w:r>
        <w:proofErr w:type="gramStart"/>
        <w:r w:rsidRPr="008817AE">
          <w:t>distinct</w:t>
        </w:r>
        <w:proofErr w:type="gramEnd"/>
        <w:r w:rsidRPr="008817AE">
          <w:t xml:space="preserve"> and legible from outside</w:t>
        </w:r>
        <w:del w:id="3955" w:author="Mitchell, Phillip" w:date="2024-09-25T15:36:00Z">
          <w:r w:rsidRPr="008817AE" w:rsidDel="00CB798B">
            <w:delText xml:space="preserve"> the meter</w:delText>
          </w:r>
        </w:del>
        <w:r w:rsidRPr="008817AE">
          <w:t xml:space="preserve">. The markings </w:t>
        </w:r>
        <w:del w:id="3956" w:author="Mitchell, Phillip" w:date="2024-09-25T15:36:00Z">
          <w:r w:rsidRPr="008817AE" w:rsidDel="00CB798B">
            <w:delText xml:space="preserve">of meters </w:delText>
          </w:r>
        </w:del>
        <w:r w:rsidRPr="008817AE">
          <w:t>intended for outdoor locations shall withstand solar radiation.</w:t>
        </w:r>
      </w:moveTo>
      <w:moveToRangeEnd w:id="3953"/>
    </w:p>
    <w:p w14:paraId="09EB2368" w14:textId="77777777" w:rsidR="00CB798B" w:rsidRPr="008817AE" w:rsidRDefault="00CB798B" w:rsidP="00CB798B">
      <w:pPr>
        <w:pStyle w:val="BodyText"/>
        <w:rPr>
          <w:ins w:id="3957" w:author="Mitchell, Phillip" w:date="2024-09-25T15:33:00Z"/>
        </w:rPr>
      </w:pPr>
      <w:ins w:id="3958" w:author="Mitchell, Phillip" w:date="2024-09-25T15:33:00Z">
        <w:r w:rsidRPr="008817AE">
          <w:t xml:space="preserve">Multiple values of </w:t>
        </w:r>
        <w:proofErr w:type="spellStart"/>
        <w:r w:rsidRPr="008817AE">
          <w:rPr>
            <w:i/>
          </w:rPr>
          <w:t>U</w:t>
        </w:r>
        <w:r w:rsidRPr="008817AE">
          <w:rPr>
            <w:vertAlign w:val="subscript"/>
          </w:rPr>
          <w:t>nom</w:t>
        </w:r>
        <w:proofErr w:type="spellEnd"/>
        <w:r w:rsidRPr="008817AE">
          <w:t xml:space="preserve"> and </w:t>
        </w:r>
        <w:proofErr w:type="spellStart"/>
        <w:r w:rsidRPr="008817AE">
          <w:rPr>
            <w:i/>
          </w:rPr>
          <w:t>f</w:t>
        </w:r>
        <w:r w:rsidRPr="008817AE">
          <w:rPr>
            <w:vertAlign w:val="subscript"/>
          </w:rPr>
          <w:t>nom</w:t>
        </w:r>
        <w:proofErr w:type="spellEnd"/>
        <w:r w:rsidRPr="008817AE">
          <w:t xml:space="preserve"> may be marked if </w:t>
        </w:r>
        <w:proofErr w:type="gramStart"/>
        <w:r w:rsidRPr="008817AE">
          <w:t>so</w:t>
        </w:r>
        <w:proofErr w:type="gramEnd"/>
        <w:r w:rsidRPr="008817AE">
          <w:t xml:space="preserve"> specified by the manufacturer.</w:t>
        </w:r>
      </w:ins>
    </w:p>
    <w:p w14:paraId="1CB9FA31" w14:textId="77777777" w:rsidR="00CB798B" w:rsidRPr="008817AE" w:rsidRDefault="00CB798B" w:rsidP="00CB798B">
      <w:pPr>
        <w:pStyle w:val="BodyText"/>
        <w:rPr>
          <w:ins w:id="3959" w:author="Mitchell, Phillip" w:date="2024-09-25T15:33:00Z"/>
        </w:rPr>
      </w:pPr>
      <w:ins w:id="3960" w:author="Mitchell, Phillip" w:date="2024-09-25T15:33:00Z">
        <w:r w:rsidRPr="008817AE">
          <w:t>If the serial number is affixed to dismountable parts, the serial number shall also be provided in a position where it is not readily disassociated from parts determining the metrological characteristics.</w:t>
        </w:r>
      </w:ins>
    </w:p>
    <w:p w14:paraId="25BFE020" w14:textId="77777777" w:rsidR="00CB798B" w:rsidRPr="008817AE" w:rsidRDefault="00CB798B" w:rsidP="00CB798B">
      <w:pPr>
        <w:pStyle w:val="BodyText"/>
        <w:rPr>
          <w:ins w:id="3961" w:author="Mitchell, Phillip" w:date="2024-09-25T15:33:00Z"/>
        </w:rPr>
      </w:pPr>
      <w:ins w:id="3962" w:author="Mitchell, Phillip" w:date="2024-09-25T15:33:00Z">
        <w:r w:rsidRPr="008817AE">
          <w:t xml:space="preserve">Symbols or their equivalent may be used where appropriate. See e.g. IEC 62053-52, </w:t>
        </w:r>
        <w:r w:rsidRPr="008817AE">
          <w:rPr>
            <w:i/>
          </w:rPr>
          <w:t>Electricity metering equipment (AC) – Particular requirements – Part 52: Symbols</w:t>
        </w:r>
        <w:r w:rsidRPr="008817AE">
          <w:t xml:space="preserve"> </w:t>
        </w:r>
        <w:r w:rsidRPr="008817AE">
          <w:fldChar w:fldCharType="begin"/>
        </w:r>
        <w:r w:rsidRPr="008817AE">
          <w:instrText xml:space="preserve"> REF _Ref118714238 \r </w:instrText>
        </w:r>
        <w:r>
          <w:instrText xml:space="preserve"> \* MERGEFORMAT </w:instrText>
        </w:r>
        <w:r w:rsidRPr="008817AE">
          <w:fldChar w:fldCharType="separate"/>
        </w:r>
        <w:r>
          <w:t>[17]</w:t>
        </w:r>
        <w:r w:rsidRPr="008817AE">
          <w:fldChar w:fldCharType="end"/>
        </w:r>
        <w:r w:rsidRPr="008817AE">
          <w:t>, or other designations accepted by local jurisdictions.</w:t>
        </w:r>
      </w:ins>
    </w:p>
    <w:p w14:paraId="41F95D19" w14:textId="2D073B8F" w:rsidR="00925456" w:rsidRPr="00925456" w:rsidRDefault="00925456">
      <w:pPr>
        <w:pStyle w:val="BodyText"/>
        <w:rPr>
          <w:ins w:id="3963" w:author="Mitchell, Phillip" w:date="2024-09-25T14:21:00Z"/>
        </w:rPr>
        <w:pPrChange w:id="3964" w:author="Mitchell, Phillip" w:date="2024-09-25T14:22:00Z">
          <w:pPr>
            <w:pStyle w:val="Heading3"/>
          </w:pPr>
        </w:pPrChange>
      </w:pPr>
      <w:ins w:id="3965" w:author="Mitchell, Phillip" w:date="2024-09-25T14:24:00Z">
        <w:r>
          <w:t>The marking recommended for consideration are presented in clauses 7.1.2 to 7.1.4.</w:t>
        </w:r>
      </w:ins>
    </w:p>
    <w:p w14:paraId="0806341E" w14:textId="2BE6DADB" w:rsidR="00D16057" w:rsidRPr="008817AE" w:rsidDel="00571BE5" w:rsidRDefault="00F473C7" w:rsidP="003E619D">
      <w:pPr>
        <w:pStyle w:val="Heading3"/>
        <w:rPr>
          <w:del w:id="3966" w:author="Mitchell, Phillip" w:date="2024-09-25T14:25:00Z"/>
        </w:rPr>
      </w:pPr>
      <w:del w:id="3967" w:author="Mitchell, Phillip" w:date="2024-11-12T15:47:00Z">
        <w:r w:rsidRPr="008817AE" w:rsidDel="003E619D">
          <w:delText xml:space="preserve">All </w:delText>
        </w:r>
        <w:r w:rsidR="00D16057" w:rsidRPr="003E619D" w:rsidDel="003E619D">
          <w:delText>meters</w:delText>
        </w:r>
      </w:del>
      <w:bookmarkEnd w:id="3945"/>
      <w:bookmarkEnd w:id="3946"/>
    </w:p>
    <w:p w14:paraId="61DA68E1" w14:textId="7E8D9A42" w:rsidR="001E3A81" w:rsidRPr="008817AE" w:rsidRDefault="003E619D">
      <w:pPr>
        <w:pStyle w:val="Heading3"/>
        <w:pPrChange w:id="3968" w:author="Mitchell, Phillip" w:date="2024-11-12T15:47:00Z">
          <w:pPr>
            <w:pStyle w:val="BodyText"/>
          </w:pPr>
        </w:pPrChange>
      </w:pPr>
      <w:ins w:id="3969" w:author="Mitchell, Phillip" w:date="2024-11-12T15:47:00Z">
        <w:r>
          <w:t>All meters</w:t>
        </w:r>
      </w:ins>
      <w:del w:id="3970" w:author="Mitchell, Phillip" w:date="2024-09-25T14:25:00Z">
        <w:r w:rsidR="001E3A81" w:rsidRPr="008817AE" w:rsidDel="00925456">
          <w:delText>National authorities shall determine what information must be marked on every meter</w:delText>
        </w:r>
        <w:r w:rsidR="001E3A81" w:rsidRPr="008817AE" w:rsidDel="00571BE5">
          <w:delText>. It is recommended that the following be considered:</w:delText>
        </w:r>
      </w:del>
    </w:p>
    <w:p w14:paraId="12F674C8" w14:textId="77777777" w:rsidR="001E3A81" w:rsidRPr="008817AE" w:rsidRDefault="001E3A81" w:rsidP="00F02BD5">
      <w:pPr>
        <w:pStyle w:val="ListBullet"/>
        <w:numPr>
          <w:ilvl w:val="0"/>
          <w:numId w:val="20"/>
        </w:numPr>
        <w:spacing w:after="40"/>
        <w:rPr>
          <w:lang w:val="en-AU"/>
        </w:rPr>
      </w:pPr>
      <w:r w:rsidRPr="008817AE">
        <w:rPr>
          <w:lang w:val="en-AU"/>
        </w:rPr>
        <w:t>Manufacturer</w:t>
      </w:r>
    </w:p>
    <w:p w14:paraId="13EADC80" w14:textId="77777777" w:rsidR="00165AA0" w:rsidRPr="008817AE" w:rsidRDefault="00165AA0" w:rsidP="00F02BD5">
      <w:pPr>
        <w:pStyle w:val="ListBullet"/>
        <w:numPr>
          <w:ilvl w:val="0"/>
          <w:numId w:val="20"/>
        </w:numPr>
        <w:spacing w:after="40"/>
        <w:rPr>
          <w:lang w:val="en-AU"/>
        </w:rPr>
      </w:pPr>
      <w:r w:rsidRPr="008817AE">
        <w:rPr>
          <w:lang w:val="en-AU"/>
        </w:rPr>
        <w:t>Manufacturer address</w:t>
      </w:r>
    </w:p>
    <w:p w14:paraId="3419C4B0" w14:textId="77777777" w:rsidR="001E3A81" w:rsidRPr="008817AE" w:rsidRDefault="001E3A81" w:rsidP="00F02BD5">
      <w:pPr>
        <w:pStyle w:val="ListBullet"/>
        <w:numPr>
          <w:ilvl w:val="0"/>
          <w:numId w:val="20"/>
        </w:numPr>
        <w:spacing w:after="40"/>
        <w:rPr>
          <w:lang w:val="en-AU"/>
        </w:rPr>
      </w:pPr>
      <w:proofErr w:type="spellStart"/>
      <w:r w:rsidRPr="008817AE">
        <w:rPr>
          <w:i/>
          <w:lang w:val="en-AU"/>
        </w:rPr>
        <w:t>U</w:t>
      </w:r>
      <w:r w:rsidRPr="008817AE">
        <w:rPr>
          <w:vertAlign w:val="subscript"/>
          <w:lang w:val="en-AU"/>
        </w:rPr>
        <w:t>nom</w:t>
      </w:r>
      <w:proofErr w:type="spellEnd"/>
    </w:p>
    <w:p w14:paraId="5B9B5187" w14:textId="77777777" w:rsidR="001E3A81" w:rsidRPr="008817AE" w:rsidRDefault="001E3A81" w:rsidP="00F02BD5">
      <w:pPr>
        <w:pStyle w:val="ListBullet"/>
        <w:numPr>
          <w:ilvl w:val="0"/>
          <w:numId w:val="20"/>
        </w:numPr>
        <w:spacing w:after="40"/>
        <w:rPr>
          <w:i/>
          <w:lang w:val="en-AU"/>
        </w:rPr>
      </w:pPr>
      <w:r w:rsidRPr="008817AE">
        <w:rPr>
          <w:i/>
          <w:lang w:val="en-AU"/>
        </w:rPr>
        <w:t>I</w:t>
      </w:r>
      <w:r w:rsidRPr="008817AE">
        <w:rPr>
          <w:vertAlign w:val="subscript"/>
          <w:lang w:val="en-AU"/>
        </w:rPr>
        <w:t>max</w:t>
      </w:r>
    </w:p>
    <w:p w14:paraId="70938DB8" w14:textId="77777777" w:rsidR="001E3A81" w:rsidRPr="008817AE" w:rsidRDefault="001E3A81" w:rsidP="00F02BD5">
      <w:pPr>
        <w:pStyle w:val="ListBullet"/>
        <w:numPr>
          <w:ilvl w:val="0"/>
          <w:numId w:val="20"/>
        </w:numPr>
        <w:spacing w:after="40"/>
        <w:rPr>
          <w:lang w:val="en-AU"/>
        </w:rPr>
      </w:pPr>
      <w:proofErr w:type="spellStart"/>
      <w:r w:rsidRPr="008817AE">
        <w:rPr>
          <w:i/>
          <w:lang w:val="en-AU"/>
        </w:rPr>
        <w:t>I</w:t>
      </w:r>
      <w:r w:rsidRPr="008817AE">
        <w:rPr>
          <w:vertAlign w:val="subscript"/>
          <w:lang w:val="en-AU"/>
        </w:rPr>
        <w:t>tr</w:t>
      </w:r>
      <w:proofErr w:type="spellEnd"/>
    </w:p>
    <w:p w14:paraId="67B0B856" w14:textId="77777777" w:rsidR="001E3A81" w:rsidRPr="008817AE" w:rsidRDefault="001E3A81" w:rsidP="00F02BD5">
      <w:pPr>
        <w:pStyle w:val="ListBullet"/>
        <w:numPr>
          <w:ilvl w:val="0"/>
          <w:numId w:val="20"/>
        </w:numPr>
        <w:spacing w:after="40"/>
        <w:rPr>
          <w:lang w:val="en-AU"/>
        </w:rPr>
      </w:pPr>
      <w:proofErr w:type="spellStart"/>
      <w:r w:rsidRPr="008817AE">
        <w:rPr>
          <w:i/>
          <w:lang w:val="en-AU"/>
        </w:rPr>
        <w:t>I</w:t>
      </w:r>
      <w:r w:rsidRPr="008817AE">
        <w:rPr>
          <w:i/>
          <w:vertAlign w:val="subscript"/>
          <w:lang w:val="en-AU"/>
        </w:rPr>
        <w:t>min</w:t>
      </w:r>
      <w:proofErr w:type="spellEnd"/>
    </w:p>
    <w:p w14:paraId="019CBC0C" w14:textId="77777777" w:rsidR="00165AA0" w:rsidRPr="008817AE" w:rsidRDefault="00165AA0" w:rsidP="00F02BD5">
      <w:pPr>
        <w:pStyle w:val="ListBullet"/>
        <w:numPr>
          <w:ilvl w:val="0"/>
          <w:numId w:val="20"/>
        </w:numPr>
        <w:spacing w:after="40"/>
        <w:rPr>
          <w:lang w:val="en-AU"/>
        </w:rPr>
      </w:pPr>
      <w:proofErr w:type="spellStart"/>
      <w:r w:rsidRPr="008817AE">
        <w:rPr>
          <w:i/>
          <w:lang w:val="en-AU"/>
        </w:rPr>
        <w:t>I</w:t>
      </w:r>
      <w:r w:rsidRPr="008817AE">
        <w:rPr>
          <w:i/>
          <w:vertAlign w:val="subscript"/>
          <w:lang w:val="en-AU"/>
        </w:rPr>
        <w:t>st</w:t>
      </w:r>
      <w:proofErr w:type="spellEnd"/>
    </w:p>
    <w:p w14:paraId="74E6D50C" w14:textId="77777777" w:rsidR="001E3A81" w:rsidRPr="008817AE" w:rsidRDefault="001E3A81" w:rsidP="00F02BD5">
      <w:pPr>
        <w:pStyle w:val="ListBullet"/>
        <w:numPr>
          <w:ilvl w:val="0"/>
          <w:numId w:val="20"/>
        </w:numPr>
        <w:spacing w:after="40"/>
        <w:rPr>
          <w:lang w:val="en-AU"/>
        </w:rPr>
      </w:pPr>
      <w:r w:rsidRPr="008817AE">
        <w:rPr>
          <w:lang w:val="en-AU"/>
        </w:rPr>
        <w:t>Approval mark(s)</w:t>
      </w:r>
    </w:p>
    <w:p w14:paraId="56883282" w14:textId="77777777" w:rsidR="001E3A81" w:rsidRPr="008817AE" w:rsidRDefault="001E3A81" w:rsidP="00F02BD5">
      <w:pPr>
        <w:pStyle w:val="ListBullet"/>
        <w:numPr>
          <w:ilvl w:val="0"/>
          <w:numId w:val="20"/>
        </w:numPr>
        <w:spacing w:after="40"/>
        <w:rPr>
          <w:lang w:val="en-AU"/>
        </w:rPr>
      </w:pPr>
      <w:r w:rsidRPr="008817AE">
        <w:rPr>
          <w:lang w:val="en-AU"/>
        </w:rPr>
        <w:t>Serial number</w:t>
      </w:r>
    </w:p>
    <w:p w14:paraId="42068210" w14:textId="77777777" w:rsidR="001E3A81" w:rsidRPr="008817AE" w:rsidRDefault="001E3A81" w:rsidP="00F02BD5">
      <w:pPr>
        <w:pStyle w:val="ListBullet"/>
        <w:numPr>
          <w:ilvl w:val="0"/>
          <w:numId w:val="20"/>
        </w:numPr>
        <w:spacing w:after="40"/>
        <w:rPr>
          <w:lang w:val="en-AU"/>
        </w:rPr>
      </w:pPr>
      <w:r w:rsidRPr="008817AE">
        <w:rPr>
          <w:lang w:val="en-AU"/>
        </w:rPr>
        <w:t>Number of phases</w:t>
      </w:r>
    </w:p>
    <w:p w14:paraId="0EB87BAE" w14:textId="77777777" w:rsidR="001E3A81" w:rsidRPr="008817AE" w:rsidRDefault="001E3A81" w:rsidP="00F02BD5">
      <w:pPr>
        <w:pStyle w:val="ListBullet"/>
        <w:numPr>
          <w:ilvl w:val="0"/>
          <w:numId w:val="20"/>
        </w:numPr>
        <w:spacing w:after="40"/>
        <w:rPr>
          <w:lang w:val="en-AU"/>
        </w:rPr>
      </w:pPr>
      <w:r w:rsidRPr="008817AE">
        <w:rPr>
          <w:lang w:val="en-AU"/>
        </w:rPr>
        <w:t>Number of wires</w:t>
      </w:r>
    </w:p>
    <w:p w14:paraId="566D69D9" w14:textId="77777777" w:rsidR="001E3A81" w:rsidRPr="008817AE" w:rsidRDefault="001E3A81" w:rsidP="00F02BD5">
      <w:pPr>
        <w:pStyle w:val="ListBullet"/>
        <w:numPr>
          <w:ilvl w:val="0"/>
          <w:numId w:val="20"/>
        </w:numPr>
        <w:spacing w:after="40"/>
        <w:rPr>
          <w:lang w:val="en-AU"/>
        </w:rPr>
      </w:pPr>
      <w:r w:rsidRPr="008817AE">
        <w:rPr>
          <w:lang w:val="en-AU"/>
        </w:rPr>
        <w:t>Register multiplier (if other than unity)</w:t>
      </w:r>
    </w:p>
    <w:p w14:paraId="3E82870B" w14:textId="77777777" w:rsidR="001E3A81" w:rsidRPr="008817AE" w:rsidRDefault="001E3A81" w:rsidP="00F02BD5">
      <w:pPr>
        <w:pStyle w:val="ListBullet"/>
        <w:numPr>
          <w:ilvl w:val="0"/>
          <w:numId w:val="20"/>
        </w:numPr>
        <w:spacing w:after="40"/>
        <w:rPr>
          <w:lang w:val="en-AU"/>
        </w:rPr>
      </w:pPr>
      <w:r w:rsidRPr="008817AE">
        <w:rPr>
          <w:lang w:val="en-AU"/>
        </w:rPr>
        <w:t>Meter constant(s)</w:t>
      </w:r>
    </w:p>
    <w:p w14:paraId="30838956" w14:textId="77777777" w:rsidR="001E3A81" w:rsidRPr="008817AE" w:rsidRDefault="001E3A81" w:rsidP="00F02BD5">
      <w:pPr>
        <w:pStyle w:val="ListBullet"/>
        <w:numPr>
          <w:ilvl w:val="0"/>
          <w:numId w:val="20"/>
        </w:numPr>
        <w:spacing w:after="40"/>
        <w:rPr>
          <w:lang w:val="en-AU"/>
        </w:rPr>
      </w:pPr>
      <w:r w:rsidRPr="008817AE">
        <w:rPr>
          <w:lang w:val="en-AU"/>
        </w:rPr>
        <w:t>Year of manufacture</w:t>
      </w:r>
    </w:p>
    <w:p w14:paraId="41388800" w14:textId="77777777" w:rsidR="001E3A81" w:rsidRPr="008817AE" w:rsidRDefault="001E3A81" w:rsidP="00F02BD5">
      <w:pPr>
        <w:pStyle w:val="ListBullet"/>
        <w:numPr>
          <w:ilvl w:val="0"/>
          <w:numId w:val="20"/>
        </w:numPr>
        <w:spacing w:after="40"/>
        <w:rPr>
          <w:lang w:val="en-AU"/>
        </w:rPr>
      </w:pPr>
      <w:r w:rsidRPr="008817AE">
        <w:rPr>
          <w:lang w:val="en-AU"/>
        </w:rPr>
        <w:t>Accuracy class</w:t>
      </w:r>
    </w:p>
    <w:p w14:paraId="30C64716" w14:textId="77777777" w:rsidR="001E3A81" w:rsidRPr="008817AE" w:rsidRDefault="001E3A81" w:rsidP="00F02BD5">
      <w:pPr>
        <w:pStyle w:val="ListBullet"/>
        <w:numPr>
          <w:ilvl w:val="0"/>
          <w:numId w:val="20"/>
        </w:numPr>
        <w:spacing w:after="40"/>
        <w:rPr>
          <w:lang w:val="en-AU"/>
        </w:rPr>
      </w:pPr>
      <w:r w:rsidRPr="008817AE">
        <w:rPr>
          <w:lang w:val="en-AU"/>
        </w:rPr>
        <w:t>Directionality of energy flow</w:t>
      </w:r>
    </w:p>
    <w:p w14:paraId="41A1DDBA" w14:textId="77777777" w:rsidR="001E3A81" w:rsidRPr="008817AE" w:rsidRDefault="001E3A81" w:rsidP="00F02BD5">
      <w:pPr>
        <w:pStyle w:val="ListBullet"/>
        <w:numPr>
          <w:ilvl w:val="0"/>
          <w:numId w:val="20"/>
        </w:numPr>
        <w:spacing w:after="40"/>
        <w:rPr>
          <w:lang w:val="en-AU"/>
        </w:rPr>
      </w:pPr>
      <w:r w:rsidRPr="008817AE">
        <w:rPr>
          <w:lang w:val="en-AU"/>
        </w:rPr>
        <w:t>Meter type (model designation</w:t>
      </w:r>
      <w:r w:rsidRPr="008817AE">
        <w:rPr>
          <w:u w:val="single"/>
          <w:lang w:val="en-AU"/>
        </w:rPr>
        <w:t>)</w:t>
      </w:r>
    </w:p>
    <w:p w14:paraId="79C3EE07" w14:textId="77777777" w:rsidR="001E3A81" w:rsidRPr="008817AE" w:rsidRDefault="001E3A81" w:rsidP="00F02BD5">
      <w:pPr>
        <w:pStyle w:val="ListBullet"/>
        <w:numPr>
          <w:ilvl w:val="0"/>
          <w:numId w:val="20"/>
        </w:numPr>
        <w:spacing w:after="40"/>
        <w:rPr>
          <w:lang w:val="en-AU"/>
        </w:rPr>
      </w:pPr>
      <w:r w:rsidRPr="008817AE">
        <w:rPr>
          <w:lang w:val="en-AU"/>
        </w:rPr>
        <w:t>Temperature range</w:t>
      </w:r>
    </w:p>
    <w:p w14:paraId="6C8F6AFE" w14:textId="77777777" w:rsidR="001E3A81" w:rsidRPr="008817AE" w:rsidRDefault="001E3A81" w:rsidP="00F02BD5">
      <w:pPr>
        <w:pStyle w:val="ListBullet"/>
        <w:numPr>
          <w:ilvl w:val="0"/>
          <w:numId w:val="20"/>
        </w:numPr>
        <w:spacing w:after="40"/>
        <w:rPr>
          <w:lang w:val="en-AU"/>
        </w:rPr>
      </w:pPr>
      <w:r w:rsidRPr="008817AE">
        <w:rPr>
          <w:lang w:val="en-AU"/>
        </w:rPr>
        <w:t>Humidity and water protection information</w:t>
      </w:r>
    </w:p>
    <w:p w14:paraId="55087434" w14:textId="77777777" w:rsidR="001E3A81" w:rsidRPr="008817AE" w:rsidRDefault="001E3A81" w:rsidP="00F02BD5">
      <w:pPr>
        <w:pStyle w:val="ListBullet"/>
        <w:numPr>
          <w:ilvl w:val="0"/>
          <w:numId w:val="20"/>
        </w:numPr>
        <w:spacing w:after="40"/>
        <w:rPr>
          <w:lang w:val="en-AU"/>
        </w:rPr>
      </w:pPr>
      <w:r w:rsidRPr="008817AE">
        <w:rPr>
          <w:lang w:val="en-AU"/>
        </w:rPr>
        <w:t>Impulse voltage protection information</w:t>
      </w:r>
    </w:p>
    <w:p w14:paraId="405ED851" w14:textId="77777777" w:rsidR="001E3A81" w:rsidRPr="008817AE" w:rsidRDefault="001E3A81" w:rsidP="00F02BD5">
      <w:pPr>
        <w:pStyle w:val="ListBullet"/>
        <w:numPr>
          <w:ilvl w:val="0"/>
          <w:numId w:val="20"/>
        </w:numPr>
        <w:spacing w:after="40"/>
        <w:rPr>
          <w:lang w:val="en-AU"/>
        </w:rPr>
      </w:pPr>
      <w:proofErr w:type="spellStart"/>
      <w:r w:rsidRPr="008817AE">
        <w:rPr>
          <w:i/>
          <w:lang w:val="en-AU"/>
        </w:rPr>
        <w:t>f</w:t>
      </w:r>
      <w:r w:rsidRPr="008817AE">
        <w:rPr>
          <w:vertAlign w:val="subscript"/>
          <w:lang w:val="en-AU"/>
        </w:rPr>
        <w:t>nom</w:t>
      </w:r>
      <w:proofErr w:type="spellEnd"/>
    </w:p>
    <w:p w14:paraId="119D64B5" w14:textId="77777777" w:rsidR="001E3A81" w:rsidRPr="008817AE" w:rsidRDefault="001E3A81" w:rsidP="00F02BD5">
      <w:pPr>
        <w:pStyle w:val="ListBullet"/>
        <w:numPr>
          <w:ilvl w:val="0"/>
          <w:numId w:val="20"/>
        </w:numPr>
        <w:spacing w:after="40"/>
        <w:rPr>
          <w:lang w:val="en-AU"/>
        </w:rPr>
      </w:pPr>
      <w:r w:rsidRPr="008817AE">
        <w:rPr>
          <w:lang w:val="en-AU"/>
        </w:rPr>
        <w:t xml:space="preserve">The connection mode(s) for which the meter is </w:t>
      </w:r>
      <w:proofErr w:type="gramStart"/>
      <w:r w:rsidRPr="008817AE">
        <w:rPr>
          <w:lang w:val="en-AU"/>
        </w:rPr>
        <w:t>specified</w:t>
      </w:r>
      <w:proofErr w:type="gramEnd"/>
    </w:p>
    <w:p w14:paraId="5E2D3FF4" w14:textId="77777777" w:rsidR="001E3A81" w:rsidRPr="008817AE" w:rsidRDefault="001E3A81" w:rsidP="00F02BD5">
      <w:pPr>
        <w:pStyle w:val="ListBullet"/>
        <w:numPr>
          <w:ilvl w:val="0"/>
          <w:numId w:val="20"/>
        </w:numPr>
        <w:rPr>
          <w:lang w:val="en-AU"/>
        </w:rPr>
      </w:pPr>
      <w:r w:rsidRPr="008817AE">
        <w:rPr>
          <w:lang w:val="en-AU"/>
        </w:rPr>
        <w:t>Connection terminals uniquely identified to distinguish between terminals.</w:t>
      </w:r>
    </w:p>
    <w:p w14:paraId="08FB696E" w14:textId="02D87F38" w:rsidR="001E3A81" w:rsidRPr="008817AE" w:rsidDel="00CB798B" w:rsidRDefault="001E3A81" w:rsidP="001E3A81">
      <w:pPr>
        <w:pStyle w:val="BodyText"/>
        <w:rPr>
          <w:del w:id="3971" w:author="Mitchell, Phillip" w:date="2024-09-25T15:33:00Z"/>
        </w:rPr>
      </w:pPr>
      <w:moveFromRangeStart w:id="3972" w:author="Mitchell, Phillip" w:date="2024-09-25T14:24:00Z" w:name="move178166684"/>
      <w:moveFrom w:id="3973" w:author="Mitchell, Phillip" w:date="2024-09-25T14:24:00Z">
        <w:del w:id="3974" w:author="Mitchell, Phillip" w:date="2024-09-25T15:33:00Z">
          <w:r w:rsidRPr="008817AE" w:rsidDel="00CB798B">
            <w:delText xml:space="preserve">The markings shall be indelible, distinct and legible from outside the meter. The markings of meters intended for outdoor locations shall withstand solar radiation. </w:delText>
          </w:r>
        </w:del>
      </w:moveFrom>
      <w:moveFromRangeEnd w:id="3972"/>
      <w:del w:id="3975" w:author="Mitchell, Phillip" w:date="2024-09-25T15:33:00Z">
        <w:r w:rsidRPr="008817AE" w:rsidDel="00CB798B">
          <w:delText xml:space="preserve">Multiple values of </w:delText>
        </w:r>
        <w:r w:rsidRPr="008817AE" w:rsidDel="00CB798B">
          <w:rPr>
            <w:i/>
          </w:rPr>
          <w:delText>U</w:delText>
        </w:r>
        <w:r w:rsidRPr="008817AE" w:rsidDel="00CB798B">
          <w:rPr>
            <w:vertAlign w:val="subscript"/>
          </w:rPr>
          <w:delText>nom</w:delText>
        </w:r>
        <w:r w:rsidRPr="008817AE" w:rsidDel="00CB798B">
          <w:delText xml:space="preserve"> and </w:delText>
        </w:r>
        <w:r w:rsidRPr="008817AE" w:rsidDel="00CB798B">
          <w:rPr>
            <w:i/>
          </w:rPr>
          <w:delText>f</w:delText>
        </w:r>
        <w:r w:rsidRPr="008817AE" w:rsidDel="00CB798B">
          <w:rPr>
            <w:vertAlign w:val="subscript"/>
          </w:rPr>
          <w:delText>nom</w:delText>
        </w:r>
        <w:r w:rsidRPr="008817AE" w:rsidDel="00CB798B">
          <w:delText xml:space="preserve"> may be marked if so specified by the manufacturer.</w:delText>
        </w:r>
      </w:del>
    </w:p>
    <w:p w14:paraId="3008691E" w14:textId="68937E37" w:rsidR="001E3A81" w:rsidRPr="008817AE" w:rsidDel="00CB798B" w:rsidRDefault="001E3A81" w:rsidP="001E3A81">
      <w:pPr>
        <w:pStyle w:val="BodyText"/>
        <w:rPr>
          <w:del w:id="3976" w:author="Mitchell, Phillip" w:date="2024-09-25T15:33:00Z"/>
        </w:rPr>
      </w:pPr>
      <w:del w:id="3977" w:author="Mitchell, Phillip" w:date="2024-09-25T15:33:00Z">
        <w:r w:rsidRPr="008817AE" w:rsidDel="00CB798B">
          <w:delText>If the serial number is affixed to dismountable parts, the serial number shall also be provided in a position where it is not readily disassociated from parts determining the metrological characteristics.</w:delText>
        </w:r>
      </w:del>
    </w:p>
    <w:p w14:paraId="4DB57AAA" w14:textId="1AA54C0C" w:rsidR="001E3A81" w:rsidRPr="008817AE" w:rsidDel="00CB798B" w:rsidRDefault="001E3A81" w:rsidP="001E3A81">
      <w:pPr>
        <w:pStyle w:val="BodyText"/>
        <w:rPr>
          <w:del w:id="3978" w:author="Mitchell, Phillip" w:date="2024-09-25T15:33:00Z"/>
        </w:rPr>
      </w:pPr>
      <w:del w:id="3979" w:author="Mitchell, Phillip" w:date="2024-09-25T15:33:00Z">
        <w:r w:rsidRPr="008817AE" w:rsidDel="00CB798B">
          <w:delText xml:space="preserve">Symbols or their equivalent may be used where appropriate. See e.g. IEC 62053-52, </w:delText>
        </w:r>
        <w:r w:rsidRPr="008817AE" w:rsidDel="00CB798B">
          <w:rPr>
            <w:i/>
          </w:rPr>
          <w:delText>Electricity metering equipment (AC) – Particular requirements – Part 52: Symbols</w:delText>
        </w:r>
        <w:r w:rsidRPr="008817AE" w:rsidDel="00CB798B">
          <w:delText xml:space="preserve"> </w:delText>
        </w:r>
        <w:r w:rsidR="00424D34" w:rsidRPr="008817AE" w:rsidDel="00CB798B">
          <w:fldChar w:fldCharType="begin"/>
        </w:r>
        <w:r w:rsidR="00424D34" w:rsidRPr="008817AE" w:rsidDel="00CB798B">
          <w:delInstrText xml:space="preserve"> REF _Ref118714238 \r </w:delInstrText>
        </w:r>
        <w:r w:rsidR="008817AE" w:rsidDel="00CB798B">
          <w:delInstrText xml:space="preserve"> \* MERGEFORMAT </w:delInstrText>
        </w:r>
        <w:r w:rsidR="00424D34" w:rsidRPr="008817AE" w:rsidDel="00CB798B">
          <w:fldChar w:fldCharType="separate"/>
        </w:r>
      </w:del>
      <w:ins w:id="3980" w:author="Phillip" w:date="2023-08-21T13:12:00Z">
        <w:del w:id="3981" w:author="Mitchell, Phillip" w:date="2023-11-29T12:24:00Z">
          <w:r w:rsidR="00714DB9" w:rsidDel="0033235A">
            <w:delText>[16]</w:delText>
          </w:r>
        </w:del>
      </w:ins>
      <w:del w:id="3982" w:author="Mitchell, Phillip" w:date="2023-11-29T12:24:00Z">
        <w:r w:rsidR="000535DF" w:rsidRPr="008817AE" w:rsidDel="0033235A">
          <w:delText>[12]</w:delText>
        </w:r>
      </w:del>
      <w:del w:id="3983" w:author="Mitchell, Phillip" w:date="2024-09-25T15:33:00Z">
        <w:r w:rsidR="00424D34" w:rsidRPr="008817AE" w:rsidDel="00CB798B">
          <w:fldChar w:fldCharType="end"/>
        </w:r>
        <w:r w:rsidRPr="008817AE" w:rsidDel="00CB798B">
          <w:delText>, or other designations accepted by local jurisdictions.</w:delText>
        </w:r>
      </w:del>
    </w:p>
    <w:p w14:paraId="23267E8B" w14:textId="2FE475C9" w:rsidR="00D16057" w:rsidRPr="008817AE" w:rsidRDefault="00D16057" w:rsidP="000B3B2C">
      <w:pPr>
        <w:pStyle w:val="Heading3"/>
      </w:pPr>
      <w:bookmarkStart w:id="3984" w:name="_Toc159855412"/>
      <w:r w:rsidRPr="008817AE">
        <w:t xml:space="preserve">Demand </w:t>
      </w:r>
      <w:proofErr w:type="gramStart"/>
      <w:r w:rsidRPr="008817AE">
        <w:t>meters</w:t>
      </w:r>
      <w:bookmarkEnd w:id="3984"/>
      <w:proofErr w:type="gramEnd"/>
    </w:p>
    <w:p w14:paraId="25D86523" w14:textId="44E1C253" w:rsidR="00D16057" w:rsidRPr="008817AE" w:rsidDel="00571BE5" w:rsidRDefault="00D16057">
      <w:pPr>
        <w:pStyle w:val="BodyText"/>
        <w:numPr>
          <w:ilvl w:val="0"/>
          <w:numId w:val="62"/>
        </w:numPr>
        <w:spacing w:after="40"/>
        <w:ind w:hanging="357"/>
        <w:rPr>
          <w:del w:id="3985" w:author="Mitchell, Phillip" w:date="2024-09-25T14:26:00Z"/>
        </w:rPr>
        <w:pPrChange w:id="3986" w:author="Mitchell, Phillip" w:date="2024-09-25T14:30:00Z">
          <w:pPr>
            <w:pStyle w:val="BodyText"/>
          </w:pPr>
        </w:pPrChange>
      </w:pPr>
      <w:del w:id="3987" w:author="Mitchell, Phillip" w:date="2024-09-25T14:26:00Z">
        <w:r w:rsidRPr="008817AE" w:rsidDel="00571BE5">
          <w:delText>In addition to the requirements applicable to all meters (</w:delText>
        </w:r>
        <w:r w:rsidR="005F3D01" w:rsidRPr="008817AE" w:rsidDel="00571BE5">
          <w:delText xml:space="preserve">see </w:delText>
        </w:r>
        <w:r w:rsidR="009D4DE7" w:rsidDel="00571BE5">
          <w:fldChar w:fldCharType="begin"/>
        </w:r>
        <w:r w:rsidR="009D4DE7" w:rsidDel="00571BE5">
          <w:delInstrText xml:space="preserve"> REF _Ref118217696 \r  \* MERGEFORMAT </w:delInstrText>
        </w:r>
        <w:r w:rsidR="009D4DE7" w:rsidDel="00571BE5">
          <w:fldChar w:fldCharType="separate"/>
        </w:r>
        <w:r w:rsidR="0033235A" w:rsidDel="00571BE5">
          <w:delText>7.1.1</w:delText>
        </w:r>
        <w:r w:rsidR="009D4DE7" w:rsidDel="00571BE5">
          <w:fldChar w:fldCharType="end"/>
        </w:r>
        <w:r w:rsidRPr="008817AE" w:rsidDel="00571BE5">
          <w:delText xml:space="preserve">) demand meter </w:delText>
        </w:r>
        <w:r w:rsidR="00F473C7" w:rsidRPr="008817AE" w:rsidDel="00571BE5">
          <w:delText xml:space="preserve">shall </w:delText>
        </w:r>
        <w:r w:rsidR="009E09FF" w:rsidRPr="008817AE" w:rsidDel="00571BE5">
          <w:delText>be marked with</w:delText>
        </w:r>
        <w:r w:rsidRPr="008817AE" w:rsidDel="00571BE5">
          <w:delText xml:space="preserve"> the following information:</w:delText>
        </w:r>
      </w:del>
    </w:p>
    <w:p w14:paraId="79ACBBEA" w14:textId="0610ECC4" w:rsidR="00D16057" w:rsidRPr="008817AE" w:rsidRDefault="00D16057">
      <w:pPr>
        <w:pStyle w:val="BodyText"/>
        <w:numPr>
          <w:ilvl w:val="0"/>
          <w:numId w:val="62"/>
        </w:numPr>
        <w:spacing w:after="40"/>
        <w:ind w:hanging="357"/>
        <w:pPrChange w:id="3988" w:author="Mitchell, Phillip" w:date="2024-09-25T14:30:00Z">
          <w:pPr>
            <w:pStyle w:val="BodyText"/>
            <w:numPr>
              <w:numId w:val="21"/>
            </w:numPr>
            <w:ind w:left="720" w:hanging="360"/>
          </w:pPr>
        </w:pPrChange>
      </w:pPr>
      <w:r w:rsidRPr="008817AE">
        <w:t>Response period or demand interval</w:t>
      </w:r>
    </w:p>
    <w:p w14:paraId="72B1F5CB" w14:textId="39B22806" w:rsidR="00D16057" w:rsidRPr="008817AE" w:rsidRDefault="00D16057">
      <w:pPr>
        <w:pStyle w:val="BodyText"/>
        <w:numPr>
          <w:ilvl w:val="0"/>
          <w:numId w:val="62"/>
        </w:numPr>
        <w:spacing w:after="40"/>
        <w:ind w:hanging="357"/>
        <w:pPrChange w:id="3989" w:author="Mitchell, Phillip" w:date="2024-09-25T14:30:00Z">
          <w:pPr>
            <w:pStyle w:val="BodyText"/>
            <w:numPr>
              <w:numId w:val="21"/>
            </w:numPr>
            <w:ind w:left="720" w:hanging="360"/>
          </w:pPr>
        </w:pPrChange>
      </w:pPr>
      <w:r w:rsidRPr="008817AE">
        <w:t>Update interval (if applicable)</w:t>
      </w:r>
    </w:p>
    <w:p w14:paraId="302F5B44" w14:textId="265D9517" w:rsidR="00D16057" w:rsidRPr="008817AE" w:rsidRDefault="00D16057">
      <w:pPr>
        <w:pStyle w:val="BodyText"/>
        <w:numPr>
          <w:ilvl w:val="0"/>
          <w:numId w:val="62"/>
        </w:numPr>
        <w:spacing w:after="40"/>
        <w:ind w:hanging="357"/>
        <w:pPrChange w:id="3990" w:author="Mitchell, Phillip" w:date="2024-09-25T14:30:00Z">
          <w:pPr>
            <w:pStyle w:val="BodyText"/>
            <w:numPr>
              <w:numId w:val="21"/>
            </w:numPr>
            <w:ind w:left="720" w:hanging="360"/>
          </w:pPr>
        </w:pPrChange>
      </w:pPr>
      <w:r w:rsidRPr="008817AE">
        <w:t>Maximum demand rating</w:t>
      </w:r>
    </w:p>
    <w:p w14:paraId="23CD168C" w14:textId="6B5F4ECA" w:rsidR="00D16057" w:rsidRPr="008817AE" w:rsidRDefault="00D16057">
      <w:pPr>
        <w:pStyle w:val="BodyText"/>
        <w:numPr>
          <w:ilvl w:val="0"/>
          <w:numId w:val="62"/>
        </w:numPr>
        <w:spacing w:after="40"/>
        <w:ind w:hanging="357"/>
        <w:pPrChange w:id="3991" w:author="Mitchell, Phillip" w:date="2024-09-25T14:30:00Z">
          <w:pPr>
            <w:pStyle w:val="BodyText"/>
            <w:numPr>
              <w:numId w:val="21"/>
            </w:numPr>
            <w:ind w:left="720" w:hanging="360"/>
          </w:pPr>
        </w:pPrChange>
      </w:pPr>
      <w:r w:rsidRPr="008817AE">
        <w:t>All information essential for determination of the demand from the meter indication.</w:t>
      </w:r>
    </w:p>
    <w:p w14:paraId="6F51FDA1" w14:textId="77777777" w:rsidR="009E09FF" w:rsidRPr="008817AE" w:rsidRDefault="00D16057">
      <w:pPr>
        <w:pStyle w:val="BodyText"/>
        <w:numPr>
          <w:ilvl w:val="0"/>
          <w:numId w:val="62"/>
        </w:numPr>
        <w:spacing w:after="40"/>
        <w:ind w:hanging="357"/>
        <w:pPrChange w:id="3992" w:author="Mitchell, Phillip" w:date="2024-09-25T14:30:00Z">
          <w:pPr>
            <w:pStyle w:val="BodyText"/>
            <w:numPr>
              <w:numId w:val="21"/>
            </w:numPr>
            <w:ind w:left="720" w:hanging="360"/>
          </w:pPr>
        </w:pPrChange>
      </w:pPr>
      <w:r w:rsidRPr="008817AE">
        <w:t>For primary rated meters; also:</w:t>
      </w:r>
    </w:p>
    <w:p w14:paraId="525FB641" w14:textId="77777777" w:rsidR="009E09FF" w:rsidRPr="008817AE" w:rsidRDefault="00D16057">
      <w:pPr>
        <w:pStyle w:val="BodyText"/>
        <w:numPr>
          <w:ilvl w:val="1"/>
          <w:numId w:val="62"/>
        </w:numPr>
        <w:spacing w:after="40"/>
        <w:ind w:hanging="357"/>
        <w:pPrChange w:id="3993" w:author="Mitchell, Phillip" w:date="2024-09-25T14:30:00Z">
          <w:pPr>
            <w:pStyle w:val="BodyText"/>
            <w:numPr>
              <w:ilvl w:val="1"/>
              <w:numId w:val="21"/>
            </w:numPr>
            <w:ind w:left="1080" w:hanging="360"/>
          </w:pPr>
        </w:pPrChange>
      </w:pPr>
      <w:r w:rsidRPr="008817AE">
        <w:lastRenderedPageBreak/>
        <w:t>Current transformer rating, e.g. CT 100-5 A</w:t>
      </w:r>
    </w:p>
    <w:p w14:paraId="483838B6" w14:textId="3CDFC483" w:rsidR="00D16057" w:rsidRPr="008817AE" w:rsidRDefault="00D16057">
      <w:pPr>
        <w:pStyle w:val="BodyText"/>
        <w:numPr>
          <w:ilvl w:val="1"/>
          <w:numId w:val="62"/>
        </w:numPr>
        <w:spacing w:after="40"/>
        <w:ind w:hanging="357"/>
        <w:pPrChange w:id="3994" w:author="Mitchell, Phillip" w:date="2024-09-25T14:30:00Z">
          <w:pPr>
            <w:pStyle w:val="BodyText"/>
            <w:numPr>
              <w:ilvl w:val="1"/>
              <w:numId w:val="21"/>
            </w:numPr>
            <w:ind w:left="1080" w:hanging="360"/>
          </w:pPr>
        </w:pPrChange>
      </w:pPr>
      <w:r w:rsidRPr="008817AE">
        <w:t>Voltage transformer rating, e.g. VT</w:t>
      </w:r>
    </w:p>
    <w:p w14:paraId="54BBD5D6" w14:textId="77777777" w:rsidR="00E16C75" w:rsidRPr="00845103" w:rsidRDefault="00E16C75" w:rsidP="00E16C75">
      <w:pPr>
        <w:pStyle w:val="Heading3"/>
        <w:rPr>
          <w:ins w:id="3995" w:author="Mitchell, Phillip" w:date="2024-07-02T12:43:00Z"/>
        </w:rPr>
      </w:pPr>
      <w:bookmarkStart w:id="3996" w:name="_Ref118217070"/>
      <w:bookmarkStart w:id="3997" w:name="_Toc159855413"/>
      <w:ins w:id="3998" w:author="Mitchell, Phillip" w:date="2024-07-02T12:43:00Z">
        <w:r>
          <w:t>Multi-part meters</w:t>
        </w:r>
      </w:ins>
    </w:p>
    <w:p w14:paraId="4723EEE0" w14:textId="77777777" w:rsidR="00E16C75" w:rsidRPr="00820D9B" w:rsidRDefault="00E16C75" w:rsidP="00E16C75">
      <w:pPr>
        <w:pStyle w:val="Heading4"/>
        <w:rPr>
          <w:ins w:id="3999" w:author="Mitchell, Phillip" w:date="2024-07-02T12:43:00Z"/>
        </w:rPr>
      </w:pPr>
      <w:ins w:id="4000" w:author="Mitchell, Phillip" w:date="2024-07-02T12:43:00Z">
        <w:r w:rsidRPr="00820D9B">
          <w:t xml:space="preserve">Markings on measurement modules </w:t>
        </w:r>
      </w:ins>
    </w:p>
    <w:p w14:paraId="488FE75C" w14:textId="77777777" w:rsidR="00E16C75" w:rsidRDefault="00E16C75">
      <w:pPr>
        <w:pStyle w:val="ListParagraph"/>
        <w:numPr>
          <w:ilvl w:val="0"/>
          <w:numId w:val="53"/>
        </w:numPr>
        <w:spacing w:after="40" w:line="240" w:lineRule="auto"/>
        <w:ind w:left="714" w:hanging="357"/>
        <w:contextualSpacing w:val="0"/>
        <w:jc w:val="both"/>
        <w:rPr>
          <w:ins w:id="4001" w:author="Mitchell, Phillip" w:date="2024-07-02T12:43:00Z"/>
          <w:rFonts w:cs="Times New Roman"/>
          <w:bCs/>
          <w:szCs w:val="16"/>
        </w:rPr>
        <w:pPrChange w:id="4002" w:author="Mitchell, Phillip" w:date="2024-09-25T14:28:00Z">
          <w:pPr>
            <w:pStyle w:val="ListParagraph"/>
            <w:numPr>
              <w:numId w:val="53"/>
            </w:numPr>
            <w:spacing w:after="0" w:line="240" w:lineRule="auto"/>
            <w:ind w:hanging="360"/>
            <w:jc w:val="both"/>
          </w:pPr>
        </w:pPrChange>
      </w:pPr>
      <w:ins w:id="4003" w:author="Mitchell, Phillip" w:date="2024-07-02T12:43:00Z">
        <w:r>
          <w:rPr>
            <w:rFonts w:cs="Times New Roman"/>
            <w:bCs/>
            <w:szCs w:val="16"/>
          </w:rPr>
          <w:t>Manufacturer</w:t>
        </w:r>
      </w:ins>
    </w:p>
    <w:p w14:paraId="53AB820C" w14:textId="77777777" w:rsidR="00E16C75" w:rsidRPr="00B514AD" w:rsidRDefault="0047256C">
      <w:pPr>
        <w:pStyle w:val="ListParagraph"/>
        <w:numPr>
          <w:ilvl w:val="0"/>
          <w:numId w:val="53"/>
        </w:numPr>
        <w:spacing w:after="40" w:line="240" w:lineRule="auto"/>
        <w:ind w:left="714" w:hanging="357"/>
        <w:contextualSpacing w:val="0"/>
        <w:jc w:val="both"/>
        <w:rPr>
          <w:ins w:id="4004" w:author="Mitchell, Phillip" w:date="2024-07-02T12:43:00Z"/>
          <w:rFonts w:cs="Times New Roman"/>
          <w:bCs/>
          <w:szCs w:val="16"/>
        </w:rPr>
        <w:pPrChange w:id="4005" w:author="Mitchell, Phillip" w:date="2024-09-25T14:28:00Z">
          <w:pPr>
            <w:pStyle w:val="ListParagraph"/>
            <w:numPr>
              <w:numId w:val="53"/>
            </w:numPr>
            <w:spacing w:after="0" w:line="240" w:lineRule="auto"/>
            <w:ind w:hanging="360"/>
            <w:jc w:val="both"/>
          </w:pPr>
        </w:pPrChange>
      </w:pPr>
      <m:oMath>
        <m:sSub>
          <m:sSubPr>
            <m:ctrlPr>
              <w:ins w:id="4006" w:author="Mitchell, Phillip" w:date="2024-07-02T12:43:00Z">
                <w:rPr>
                  <w:rFonts w:ascii="Cambria Math" w:hAnsi="Cambria Math" w:cs="Times New Roman"/>
                  <w:bCs/>
                  <w:i/>
                  <w:szCs w:val="16"/>
                </w:rPr>
              </w:ins>
            </m:ctrlPr>
          </m:sSubPr>
          <m:e>
            <m:r>
              <w:ins w:id="4007" w:author="Mitchell, Phillip" w:date="2024-07-02T12:43:00Z">
                <w:rPr>
                  <w:rFonts w:ascii="Cambria Math" w:hAnsi="Cambria Math" w:cs="Times New Roman"/>
                  <w:szCs w:val="16"/>
                </w:rPr>
                <m:t>U</m:t>
              </w:ins>
            </m:r>
          </m:e>
          <m:sub>
            <m:r>
              <w:ins w:id="4008" w:author="Mitchell, Phillip" w:date="2024-07-02T12:43:00Z">
                <w:rPr>
                  <w:rFonts w:ascii="Cambria Math" w:hAnsi="Cambria Math" w:cs="Times New Roman"/>
                  <w:szCs w:val="16"/>
                </w:rPr>
                <m:t>nom</m:t>
              </w:ins>
            </m:r>
          </m:sub>
        </m:sSub>
      </m:oMath>
    </w:p>
    <w:p w14:paraId="75A8E717" w14:textId="77777777" w:rsidR="00E16C75" w:rsidRPr="00B514AD" w:rsidRDefault="0047256C">
      <w:pPr>
        <w:pStyle w:val="ListParagraph"/>
        <w:numPr>
          <w:ilvl w:val="0"/>
          <w:numId w:val="53"/>
        </w:numPr>
        <w:spacing w:after="40" w:line="240" w:lineRule="auto"/>
        <w:ind w:left="714" w:hanging="357"/>
        <w:contextualSpacing w:val="0"/>
        <w:jc w:val="both"/>
        <w:rPr>
          <w:ins w:id="4009" w:author="Mitchell, Phillip" w:date="2024-07-02T12:43:00Z"/>
          <w:rFonts w:cs="Times New Roman"/>
          <w:bCs/>
          <w:szCs w:val="16"/>
        </w:rPr>
        <w:pPrChange w:id="4010" w:author="Mitchell, Phillip" w:date="2024-09-25T14:28:00Z">
          <w:pPr>
            <w:pStyle w:val="ListParagraph"/>
            <w:numPr>
              <w:numId w:val="53"/>
            </w:numPr>
            <w:spacing w:after="0" w:line="240" w:lineRule="auto"/>
            <w:ind w:hanging="360"/>
            <w:jc w:val="both"/>
          </w:pPr>
        </w:pPrChange>
      </w:pPr>
      <m:oMath>
        <m:sSub>
          <m:sSubPr>
            <m:ctrlPr>
              <w:ins w:id="4011" w:author="Mitchell, Phillip" w:date="2024-07-02T12:43:00Z">
                <w:rPr>
                  <w:rFonts w:ascii="Cambria Math" w:hAnsi="Cambria Math" w:cs="Times New Roman"/>
                  <w:bCs/>
                  <w:i/>
                  <w:szCs w:val="16"/>
                </w:rPr>
              </w:ins>
            </m:ctrlPr>
          </m:sSubPr>
          <m:e>
            <m:r>
              <w:ins w:id="4012" w:author="Mitchell, Phillip" w:date="2024-07-02T12:43:00Z">
                <w:rPr>
                  <w:rFonts w:ascii="Cambria Math" w:hAnsi="Cambria Math" w:cs="Times New Roman"/>
                  <w:szCs w:val="16"/>
                </w:rPr>
                <m:t>I</m:t>
              </w:ins>
            </m:r>
          </m:e>
          <m:sub>
            <m:r>
              <w:ins w:id="4013" w:author="Mitchell, Phillip" w:date="2024-07-02T12:43:00Z">
                <w:rPr>
                  <w:rFonts w:ascii="Cambria Math" w:hAnsi="Cambria Math" w:cs="Times New Roman"/>
                  <w:szCs w:val="16"/>
                </w:rPr>
                <m:t>max</m:t>
              </w:ins>
            </m:r>
          </m:sub>
        </m:sSub>
      </m:oMath>
    </w:p>
    <w:p w14:paraId="6BB64A4D" w14:textId="77777777" w:rsidR="00E16C75" w:rsidRPr="00C43A6F" w:rsidRDefault="0047256C">
      <w:pPr>
        <w:pStyle w:val="ListParagraph"/>
        <w:numPr>
          <w:ilvl w:val="0"/>
          <w:numId w:val="53"/>
        </w:numPr>
        <w:spacing w:after="40" w:line="240" w:lineRule="auto"/>
        <w:ind w:left="714" w:hanging="357"/>
        <w:contextualSpacing w:val="0"/>
        <w:jc w:val="both"/>
        <w:rPr>
          <w:ins w:id="4014" w:author="Mitchell, Phillip" w:date="2024-07-02T12:43:00Z"/>
          <w:rFonts w:cs="Times New Roman"/>
          <w:bCs/>
          <w:szCs w:val="16"/>
        </w:rPr>
        <w:pPrChange w:id="4015" w:author="Mitchell, Phillip" w:date="2024-09-25T14:28:00Z">
          <w:pPr>
            <w:pStyle w:val="ListParagraph"/>
            <w:numPr>
              <w:numId w:val="53"/>
            </w:numPr>
            <w:spacing w:after="0" w:line="240" w:lineRule="auto"/>
            <w:ind w:hanging="360"/>
            <w:jc w:val="both"/>
          </w:pPr>
        </w:pPrChange>
      </w:pPr>
      <m:oMath>
        <m:sSub>
          <m:sSubPr>
            <m:ctrlPr>
              <w:ins w:id="4016" w:author="Mitchell, Phillip" w:date="2024-07-02T12:43:00Z">
                <w:rPr>
                  <w:rFonts w:ascii="Cambria Math" w:hAnsi="Cambria Math" w:cs="Times New Roman"/>
                  <w:bCs/>
                  <w:i/>
                  <w:szCs w:val="16"/>
                </w:rPr>
              </w:ins>
            </m:ctrlPr>
          </m:sSubPr>
          <m:e>
            <m:r>
              <w:ins w:id="4017" w:author="Mitchell, Phillip" w:date="2024-07-02T12:43:00Z">
                <w:rPr>
                  <w:rFonts w:ascii="Cambria Math" w:hAnsi="Cambria Math" w:cs="Times New Roman"/>
                  <w:szCs w:val="16"/>
                </w:rPr>
                <m:t>I</m:t>
              </w:ins>
            </m:r>
          </m:e>
          <m:sub>
            <m:r>
              <w:ins w:id="4018" w:author="Mitchell, Phillip" w:date="2024-07-02T12:43:00Z">
                <w:rPr>
                  <w:rFonts w:ascii="Cambria Math" w:hAnsi="Cambria Math" w:cs="Times New Roman"/>
                  <w:szCs w:val="16"/>
                </w:rPr>
                <m:t>tr</m:t>
              </w:ins>
            </m:r>
          </m:sub>
        </m:sSub>
      </m:oMath>
    </w:p>
    <w:p w14:paraId="4B4D4A02" w14:textId="77777777" w:rsidR="00E16C75" w:rsidRDefault="00E16C75">
      <w:pPr>
        <w:pStyle w:val="ListParagraph"/>
        <w:numPr>
          <w:ilvl w:val="0"/>
          <w:numId w:val="53"/>
        </w:numPr>
        <w:spacing w:after="40" w:line="240" w:lineRule="auto"/>
        <w:ind w:left="714" w:hanging="357"/>
        <w:contextualSpacing w:val="0"/>
        <w:jc w:val="both"/>
        <w:rPr>
          <w:ins w:id="4019" w:author="Mitchell, Phillip" w:date="2024-07-02T12:43:00Z"/>
          <w:rFonts w:cs="Times New Roman"/>
          <w:bCs/>
          <w:szCs w:val="16"/>
        </w:rPr>
        <w:pPrChange w:id="4020" w:author="Mitchell, Phillip" w:date="2024-09-25T14:28:00Z">
          <w:pPr>
            <w:pStyle w:val="ListParagraph"/>
            <w:numPr>
              <w:numId w:val="53"/>
            </w:numPr>
            <w:spacing w:after="0" w:line="240" w:lineRule="auto"/>
            <w:ind w:hanging="360"/>
            <w:jc w:val="both"/>
          </w:pPr>
        </w:pPrChange>
      </w:pPr>
      <w:ins w:id="4021" w:author="Mitchell, Phillip" w:date="2024-07-02T12:43:00Z">
        <w:r>
          <w:rPr>
            <w:rFonts w:cs="Times New Roman"/>
            <w:bCs/>
            <w:szCs w:val="16"/>
          </w:rPr>
          <w:t>Type a</w:t>
        </w:r>
        <w:r w:rsidRPr="00D91AC6">
          <w:rPr>
            <w:rFonts w:cs="Times New Roman"/>
            <w:bCs/>
            <w:szCs w:val="16"/>
          </w:rPr>
          <w:t>pproval mark(s)</w:t>
        </w:r>
      </w:ins>
    </w:p>
    <w:p w14:paraId="6F1D0711" w14:textId="77777777" w:rsidR="00E16C75" w:rsidRDefault="00E16C75">
      <w:pPr>
        <w:pStyle w:val="ListParagraph"/>
        <w:numPr>
          <w:ilvl w:val="0"/>
          <w:numId w:val="53"/>
        </w:numPr>
        <w:spacing w:after="40" w:line="240" w:lineRule="auto"/>
        <w:ind w:left="714" w:hanging="357"/>
        <w:contextualSpacing w:val="0"/>
        <w:jc w:val="both"/>
        <w:rPr>
          <w:ins w:id="4022" w:author="Mitchell, Phillip" w:date="2024-07-02T12:43:00Z"/>
          <w:rFonts w:cs="Times New Roman"/>
          <w:bCs/>
          <w:szCs w:val="16"/>
        </w:rPr>
        <w:pPrChange w:id="4023" w:author="Mitchell, Phillip" w:date="2024-09-25T14:28:00Z">
          <w:pPr>
            <w:pStyle w:val="ListParagraph"/>
            <w:numPr>
              <w:numId w:val="53"/>
            </w:numPr>
            <w:spacing w:after="0" w:line="240" w:lineRule="auto"/>
            <w:ind w:hanging="360"/>
            <w:jc w:val="both"/>
          </w:pPr>
        </w:pPrChange>
      </w:pPr>
      <w:ins w:id="4024" w:author="Mitchell, Phillip" w:date="2024-07-02T12:43:00Z">
        <w:r w:rsidRPr="000A5973">
          <w:rPr>
            <w:rFonts w:cs="Times New Roman"/>
            <w:bCs/>
            <w:szCs w:val="16"/>
          </w:rPr>
          <w:t>Serial number</w:t>
        </w:r>
      </w:ins>
    </w:p>
    <w:p w14:paraId="47A4F6EF" w14:textId="77777777" w:rsidR="00E16C75" w:rsidRDefault="00E16C75">
      <w:pPr>
        <w:pStyle w:val="ListParagraph"/>
        <w:numPr>
          <w:ilvl w:val="0"/>
          <w:numId w:val="53"/>
        </w:numPr>
        <w:spacing w:after="40" w:line="240" w:lineRule="auto"/>
        <w:ind w:left="714" w:hanging="357"/>
        <w:contextualSpacing w:val="0"/>
        <w:jc w:val="both"/>
        <w:rPr>
          <w:ins w:id="4025" w:author="Mitchell, Phillip" w:date="2024-07-02T12:43:00Z"/>
          <w:rFonts w:cs="Times New Roman"/>
          <w:bCs/>
          <w:szCs w:val="16"/>
        </w:rPr>
        <w:pPrChange w:id="4026" w:author="Mitchell, Phillip" w:date="2024-09-25T14:28:00Z">
          <w:pPr>
            <w:pStyle w:val="ListParagraph"/>
            <w:numPr>
              <w:numId w:val="53"/>
            </w:numPr>
            <w:spacing w:after="0" w:line="240" w:lineRule="auto"/>
            <w:ind w:hanging="360"/>
            <w:jc w:val="both"/>
          </w:pPr>
        </w:pPrChange>
      </w:pPr>
      <w:ins w:id="4027" w:author="Mitchell, Phillip" w:date="2024-07-02T12:43:00Z">
        <w:r w:rsidRPr="000A5973">
          <w:rPr>
            <w:rFonts w:cs="Times New Roman"/>
            <w:bCs/>
            <w:szCs w:val="16"/>
          </w:rPr>
          <w:t>Number of phases</w:t>
        </w:r>
      </w:ins>
    </w:p>
    <w:p w14:paraId="1EA20E0F" w14:textId="77777777" w:rsidR="00E16C75" w:rsidRDefault="00E16C75">
      <w:pPr>
        <w:pStyle w:val="ListParagraph"/>
        <w:numPr>
          <w:ilvl w:val="0"/>
          <w:numId w:val="53"/>
        </w:numPr>
        <w:spacing w:after="40" w:line="240" w:lineRule="auto"/>
        <w:ind w:left="714" w:hanging="357"/>
        <w:contextualSpacing w:val="0"/>
        <w:jc w:val="both"/>
        <w:rPr>
          <w:ins w:id="4028" w:author="Mitchell, Phillip" w:date="2024-07-02T12:43:00Z"/>
          <w:rFonts w:cs="Times New Roman"/>
          <w:bCs/>
          <w:szCs w:val="16"/>
        </w:rPr>
        <w:pPrChange w:id="4029" w:author="Mitchell, Phillip" w:date="2024-09-25T14:28:00Z">
          <w:pPr>
            <w:pStyle w:val="ListParagraph"/>
            <w:numPr>
              <w:numId w:val="53"/>
            </w:numPr>
            <w:spacing w:after="0" w:line="240" w:lineRule="auto"/>
            <w:ind w:hanging="360"/>
            <w:jc w:val="both"/>
          </w:pPr>
        </w:pPrChange>
      </w:pPr>
      <w:ins w:id="4030" w:author="Mitchell, Phillip" w:date="2024-07-02T12:43:00Z">
        <w:r w:rsidRPr="000A5973">
          <w:rPr>
            <w:rFonts w:cs="Times New Roman"/>
            <w:bCs/>
            <w:szCs w:val="16"/>
          </w:rPr>
          <w:t>Number of wires</w:t>
        </w:r>
      </w:ins>
    </w:p>
    <w:p w14:paraId="4A022A1E" w14:textId="77777777" w:rsidR="00E16C75" w:rsidRDefault="00E16C75">
      <w:pPr>
        <w:pStyle w:val="ListParagraph"/>
        <w:numPr>
          <w:ilvl w:val="0"/>
          <w:numId w:val="53"/>
        </w:numPr>
        <w:spacing w:after="40" w:line="240" w:lineRule="auto"/>
        <w:ind w:left="714" w:hanging="357"/>
        <w:contextualSpacing w:val="0"/>
        <w:jc w:val="both"/>
        <w:rPr>
          <w:ins w:id="4031" w:author="Mitchell, Phillip" w:date="2024-07-02T12:43:00Z"/>
          <w:rFonts w:cs="Times New Roman"/>
          <w:bCs/>
          <w:szCs w:val="16"/>
        </w:rPr>
        <w:pPrChange w:id="4032" w:author="Mitchell, Phillip" w:date="2024-09-25T14:28:00Z">
          <w:pPr>
            <w:pStyle w:val="ListParagraph"/>
            <w:numPr>
              <w:numId w:val="53"/>
            </w:numPr>
            <w:spacing w:after="0" w:line="240" w:lineRule="auto"/>
            <w:ind w:hanging="360"/>
            <w:jc w:val="both"/>
          </w:pPr>
        </w:pPrChange>
      </w:pPr>
      <w:ins w:id="4033" w:author="Mitchell, Phillip" w:date="2024-07-02T12:43:00Z">
        <w:r w:rsidRPr="000A5973">
          <w:rPr>
            <w:rFonts w:cs="Times New Roman"/>
            <w:bCs/>
            <w:szCs w:val="16"/>
          </w:rPr>
          <w:t>Register multiplier (if other than unity)</w:t>
        </w:r>
      </w:ins>
    </w:p>
    <w:p w14:paraId="5016A47A" w14:textId="77777777" w:rsidR="00E16C75" w:rsidRDefault="00E16C75">
      <w:pPr>
        <w:pStyle w:val="ListParagraph"/>
        <w:numPr>
          <w:ilvl w:val="0"/>
          <w:numId w:val="53"/>
        </w:numPr>
        <w:spacing w:after="40" w:line="240" w:lineRule="auto"/>
        <w:ind w:left="714" w:hanging="357"/>
        <w:contextualSpacing w:val="0"/>
        <w:jc w:val="both"/>
        <w:rPr>
          <w:ins w:id="4034" w:author="Mitchell, Phillip" w:date="2024-07-02T12:43:00Z"/>
          <w:rFonts w:cs="Times New Roman"/>
          <w:bCs/>
          <w:szCs w:val="16"/>
        </w:rPr>
        <w:pPrChange w:id="4035" w:author="Mitchell, Phillip" w:date="2024-09-25T14:28:00Z">
          <w:pPr>
            <w:pStyle w:val="ListParagraph"/>
            <w:numPr>
              <w:numId w:val="53"/>
            </w:numPr>
            <w:spacing w:after="0" w:line="240" w:lineRule="auto"/>
            <w:ind w:hanging="360"/>
            <w:jc w:val="both"/>
          </w:pPr>
        </w:pPrChange>
      </w:pPr>
      <w:ins w:id="4036" w:author="Mitchell, Phillip" w:date="2024-07-02T12:43:00Z">
        <w:r w:rsidRPr="000A5973">
          <w:rPr>
            <w:rFonts w:cs="Times New Roman"/>
            <w:bCs/>
            <w:szCs w:val="16"/>
          </w:rPr>
          <w:t>Meter constant(s)</w:t>
        </w:r>
      </w:ins>
    </w:p>
    <w:p w14:paraId="0FB0C586" w14:textId="77777777" w:rsidR="00E16C75" w:rsidRDefault="00E16C75">
      <w:pPr>
        <w:pStyle w:val="ListParagraph"/>
        <w:numPr>
          <w:ilvl w:val="0"/>
          <w:numId w:val="53"/>
        </w:numPr>
        <w:spacing w:after="40" w:line="240" w:lineRule="auto"/>
        <w:ind w:left="714" w:hanging="357"/>
        <w:contextualSpacing w:val="0"/>
        <w:jc w:val="both"/>
        <w:rPr>
          <w:ins w:id="4037" w:author="Mitchell, Phillip" w:date="2024-07-02T12:43:00Z"/>
          <w:rFonts w:cs="Times New Roman"/>
          <w:bCs/>
          <w:szCs w:val="16"/>
        </w:rPr>
        <w:pPrChange w:id="4038" w:author="Mitchell, Phillip" w:date="2024-09-25T14:28:00Z">
          <w:pPr>
            <w:pStyle w:val="ListParagraph"/>
            <w:numPr>
              <w:numId w:val="53"/>
            </w:numPr>
            <w:spacing w:after="0" w:line="240" w:lineRule="auto"/>
            <w:ind w:hanging="360"/>
            <w:jc w:val="both"/>
          </w:pPr>
        </w:pPrChange>
      </w:pPr>
      <w:ins w:id="4039" w:author="Mitchell, Phillip" w:date="2024-07-02T12:43:00Z">
        <w:r w:rsidRPr="00D63C35">
          <w:rPr>
            <w:rFonts w:cs="Times New Roman"/>
            <w:bCs/>
            <w:szCs w:val="16"/>
          </w:rPr>
          <w:t>Year of manufacture</w:t>
        </w:r>
      </w:ins>
    </w:p>
    <w:p w14:paraId="0B965A0F" w14:textId="77777777" w:rsidR="00E16C75" w:rsidRDefault="00E16C75">
      <w:pPr>
        <w:pStyle w:val="ListParagraph"/>
        <w:numPr>
          <w:ilvl w:val="0"/>
          <w:numId w:val="53"/>
        </w:numPr>
        <w:spacing w:after="40" w:line="240" w:lineRule="auto"/>
        <w:ind w:left="714" w:hanging="357"/>
        <w:contextualSpacing w:val="0"/>
        <w:jc w:val="both"/>
        <w:rPr>
          <w:ins w:id="4040" w:author="Mitchell, Phillip" w:date="2024-07-02T12:43:00Z"/>
          <w:rFonts w:cs="Times New Roman"/>
          <w:bCs/>
          <w:szCs w:val="16"/>
        </w:rPr>
        <w:pPrChange w:id="4041" w:author="Mitchell, Phillip" w:date="2024-09-25T14:28:00Z">
          <w:pPr>
            <w:pStyle w:val="ListParagraph"/>
            <w:numPr>
              <w:numId w:val="53"/>
            </w:numPr>
            <w:spacing w:after="0" w:line="240" w:lineRule="auto"/>
            <w:ind w:hanging="360"/>
            <w:jc w:val="both"/>
          </w:pPr>
        </w:pPrChange>
      </w:pPr>
      <w:ins w:id="4042" w:author="Mitchell, Phillip" w:date="2024-07-02T12:43:00Z">
        <w:r w:rsidRPr="00D63C35">
          <w:rPr>
            <w:rFonts w:cs="Times New Roman"/>
            <w:bCs/>
            <w:szCs w:val="16"/>
          </w:rPr>
          <w:t>Accuracy class</w:t>
        </w:r>
      </w:ins>
    </w:p>
    <w:p w14:paraId="2209A3A7" w14:textId="77777777" w:rsidR="00E16C75" w:rsidRDefault="00E16C75">
      <w:pPr>
        <w:pStyle w:val="ListParagraph"/>
        <w:numPr>
          <w:ilvl w:val="0"/>
          <w:numId w:val="53"/>
        </w:numPr>
        <w:spacing w:after="40" w:line="240" w:lineRule="auto"/>
        <w:ind w:left="714" w:hanging="357"/>
        <w:contextualSpacing w:val="0"/>
        <w:jc w:val="both"/>
        <w:rPr>
          <w:ins w:id="4043" w:author="Mitchell, Phillip" w:date="2024-07-02T12:43:00Z"/>
          <w:rFonts w:cs="Times New Roman"/>
          <w:bCs/>
          <w:szCs w:val="16"/>
        </w:rPr>
        <w:pPrChange w:id="4044" w:author="Mitchell, Phillip" w:date="2024-09-25T14:28:00Z">
          <w:pPr>
            <w:pStyle w:val="ListParagraph"/>
            <w:numPr>
              <w:numId w:val="53"/>
            </w:numPr>
            <w:spacing w:after="0" w:line="240" w:lineRule="auto"/>
            <w:ind w:hanging="360"/>
            <w:jc w:val="both"/>
          </w:pPr>
        </w:pPrChange>
      </w:pPr>
      <w:ins w:id="4045" w:author="Mitchell, Phillip" w:date="2024-07-02T12:43:00Z">
        <w:r w:rsidRPr="003E7931">
          <w:rPr>
            <w:rFonts w:cs="Times New Roman"/>
            <w:bCs/>
            <w:szCs w:val="16"/>
          </w:rPr>
          <w:t>Meter type (model designation)</w:t>
        </w:r>
      </w:ins>
    </w:p>
    <w:p w14:paraId="66D80BF7" w14:textId="77777777" w:rsidR="00E16C75" w:rsidRPr="003E7931" w:rsidRDefault="0047256C">
      <w:pPr>
        <w:pStyle w:val="ListParagraph"/>
        <w:numPr>
          <w:ilvl w:val="0"/>
          <w:numId w:val="53"/>
        </w:numPr>
        <w:spacing w:after="40" w:line="240" w:lineRule="auto"/>
        <w:ind w:left="714" w:hanging="357"/>
        <w:contextualSpacing w:val="0"/>
        <w:jc w:val="both"/>
        <w:rPr>
          <w:ins w:id="4046" w:author="Mitchell, Phillip" w:date="2024-07-02T12:43:00Z"/>
          <w:rFonts w:cs="Times New Roman"/>
          <w:bCs/>
          <w:szCs w:val="16"/>
        </w:rPr>
        <w:pPrChange w:id="4047" w:author="Mitchell, Phillip" w:date="2024-09-25T14:28:00Z">
          <w:pPr>
            <w:pStyle w:val="ListParagraph"/>
            <w:numPr>
              <w:numId w:val="53"/>
            </w:numPr>
            <w:spacing w:after="0" w:line="240" w:lineRule="auto"/>
            <w:ind w:hanging="360"/>
            <w:jc w:val="both"/>
          </w:pPr>
        </w:pPrChange>
      </w:pPr>
      <m:oMath>
        <m:sSub>
          <m:sSubPr>
            <m:ctrlPr>
              <w:ins w:id="4048" w:author="Mitchell, Phillip" w:date="2024-07-02T12:43:00Z">
                <w:rPr>
                  <w:rFonts w:ascii="Cambria Math" w:hAnsi="Cambria Math" w:cs="Times New Roman"/>
                  <w:bCs/>
                  <w:i/>
                  <w:szCs w:val="16"/>
                </w:rPr>
              </w:ins>
            </m:ctrlPr>
          </m:sSubPr>
          <m:e>
            <m:r>
              <w:ins w:id="4049" w:author="Mitchell, Phillip" w:date="2024-07-02T12:43:00Z">
                <w:rPr>
                  <w:rFonts w:ascii="Cambria Math" w:hAnsi="Cambria Math" w:cs="Times New Roman"/>
                  <w:szCs w:val="16"/>
                </w:rPr>
                <m:t>f</m:t>
              </w:ins>
            </m:r>
          </m:e>
          <m:sub>
            <m:r>
              <w:ins w:id="4050" w:author="Mitchell, Phillip" w:date="2024-07-02T12:43:00Z">
                <w:rPr>
                  <w:rFonts w:ascii="Cambria Math" w:hAnsi="Cambria Math" w:cs="Times New Roman"/>
                  <w:szCs w:val="16"/>
                </w:rPr>
                <m:t>nom</m:t>
              </w:ins>
            </m:r>
          </m:sub>
        </m:sSub>
      </m:oMath>
    </w:p>
    <w:p w14:paraId="094FFBD1" w14:textId="77777777" w:rsidR="00E16C75" w:rsidRDefault="00E16C75">
      <w:pPr>
        <w:pStyle w:val="ListParagraph"/>
        <w:numPr>
          <w:ilvl w:val="0"/>
          <w:numId w:val="53"/>
        </w:numPr>
        <w:spacing w:after="40" w:line="240" w:lineRule="auto"/>
        <w:ind w:left="714" w:hanging="357"/>
        <w:contextualSpacing w:val="0"/>
        <w:jc w:val="both"/>
        <w:rPr>
          <w:ins w:id="4051" w:author="Mitchell, Phillip" w:date="2024-07-02T12:43:00Z"/>
          <w:rFonts w:cs="Times New Roman"/>
          <w:bCs/>
          <w:szCs w:val="16"/>
        </w:rPr>
        <w:pPrChange w:id="4052" w:author="Mitchell, Phillip" w:date="2024-09-25T14:28:00Z">
          <w:pPr>
            <w:pStyle w:val="ListParagraph"/>
            <w:numPr>
              <w:numId w:val="53"/>
            </w:numPr>
            <w:spacing w:after="0" w:line="240" w:lineRule="auto"/>
            <w:ind w:hanging="360"/>
            <w:jc w:val="both"/>
          </w:pPr>
        </w:pPrChange>
      </w:pPr>
      <w:ins w:id="4053" w:author="Mitchell, Phillip" w:date="2024-07-02T12:43:00Z">
        <w:r w:rsidRPr="009F3F77">
          <w:rPr>
            <w:rFonts w:cs="Times New Roman"/>
            <w:bCs/>
            <w:szCs w:val="16"/>
          </w:rPr>
          <w:t xml:space="preserve">The connection mode(s) for which the meter is </w:t>
        </w:r>
        <w:proofErr w:type="gramStart"/>
        <w:r w:rsidRPr="009F3F77">
          <w:rPr>
            <w:rFonts w:cs="Times New Roman"/>
            <w:bCs/>
            <w:szCs w:val="16"/>
          </w:rPr>
          <w:t>specified</w:t>
        </w:r>
        <w:proofErr w:type="gramEnd"/>
      </w:ins>
    </w:p>
    <w:p w14:paraId="5C7C48C8" w14:textId="77777777" w:rsidR="00E16C75" w:rsidRDefault="00E16C75">
      <w:pPr>
        <w:pStyle w:val="ListParagraph"/>
        <w:numPr>
          <w:ilvl w:val="0"/>
          <w:numId w:val="53"/>
        </w:numPr>
        <w:spacing w:after="120" w:line="240" w:lineRule="auto"/>
        <w:ind w:left="714" w:hanging="357"/>
        <w:contextualSpacing w:val="0"/>
        <w:jc w:val="both"/>
        <w:rPr>
          <w:ins w:id="4054" w:author="Mitchell, Phillip" w:date="2024-07-02T12:43:00Z"/>
          <w:rFonts w:cs="Times New Roman"/>
          <w:bCs/>
          <w:szCs w:val="16"/>
        </w:rPr>
        <w:pPrChange w:id="4055" w:author="Mitchell, Phillip" w:date="2024-09-25T15:36:00Z">
          <w:pPr>
            <w:pStyle w:val="ListParagraph"/>
            <w:numPr>
              <w:numId w:val="53"/>
            </w:numPr>
            <w:spacing w:after="0" w:line="240" w:lineRule="auto"/>
            <w:ind w:hanging="360"/>
            <w:jc w:val="both"/>
          </w:pPr>
        </w:pPrChange>
      </w:pPr>
      <w:ins w:id="4056" w:author="Mitchell, Phillip" w:date="2024-07-02T12:43:00Z">
        <w:r w:rsidRPr="009F3F77">
          <w:rPr>
            <w:rFonts w:cs="Times New Roman"/>
            <w:bCs/>
            <w:szCs w:val="16"/>
          </w:rPr>
          <w:t>Connection terminals uniquely identified to distinguish between terminals.</w:t>
        </w:r>
      </w:ins>
    </w:p>
    <w:p w14:paraId="6CB33F01" w14:textId="09CB0647" w:rsidR="00E16C75" w:rsidRPr="00757CB2" w:rsidRDefault="00E16C75">
      <w:pPr>
        <w:pStyle w:val="Note"/>
        <w:rPr>
          <w:ins w:id="4057" w:author="Mitchell, Phillip" w:date="2024-07-02T12:43:00Z"/>
        </w:rPr>
        <w:pPrChange w:id="4058" w:author="Mitchell, Phillip" w:date="2024-09-25T15:34:00Z">
          <w:pPr>
            <w:pStyle w:val="Note"/>
            <w:jc w:val="both"/>
          </w:pPr>
        </w:pPrChange>
      </w:pPr>
      <w:ins w:id="4059" w:author="Mitchell, Phillip" w:date="2024-07-02T12:43:00Z">
        <w:r w:rsidRPr="00BF2C10">
          <w:t>Note:</w:t>
        </w:r>
        <w:r w:rsidRPr="00BF2C10">
          <w:tab/>
          <w:t>If the connection terminals’ indication or other additional markings on the measurement module are not possible, those should be placed in a visible place upon installation of the meter or measurement module.</w:t>
        </w:r>
      </w:ins>
    </w:p>
    <w:p w14:paraId="3384F0C4" w14:textId="77777777" w:rsidR="00E16C75" w:rsidRDefault="00E16C75" w:rsidP="00E16C75">
      <w:pPr>
        <w:pStyle w:val="Heading4"/>
        <w:keepLines w:val="0"/>
        <w:tabs>
          <w:tab w:val="clear" w:pos="964"/>
        </w:tabs>
        <w:spacing w:before="0" w:after="0"/>
        <w:ind w:left="851" w:hanging="851"/>
        <w:rPr>
          <w:ins w:id="4060" w:author="Mitchell, Phillip" w:date="2024-07-02T12:43:00Z"/>
        </w:rPr>
      </w:pPr>
      <w:ins w:id="4061" w:author="Mitchell, Phillip" w:date="2024-07-02T12:43:00Z">
        <w:r>
          <w:t>M</w:t>
        </w:r>
        <w:r w:rsidRPr="00820D9B">
          <w:t xml:space="preserve">arkings on </w:t>
        </w:r>
        <w:bookmarkStart w:id="4062" w:name="_Hlk153960730"/>
        <w:r w:rsidRPr="00820D9B">
          <w:t xml:space="preserve">external indicating </w:t>
        </w:r>
        <w:proofErr w:type="gramStart"/>
        <w:r w:rsidRPr="00820D9B">
          <w:t>devices</w:t>
        </w:r>
        <w:proofErr w:type="gramEnd"/>
        <w:r w:rsidRPr="00820D9B">
          <w:t xml:space="preserve"> </w:t>
        </w:r>
        <w:bookmarkEnd w:id="4062"/>
      </w:ins>
    </w:p>
    <w:p w14:paraId="647D32E9" w14:textId="081BC690" w:rsidR="00E16C75" w:rsidRPr="004F242F" w:rsidRDefault="00E16C75">
      <w:pPr>
        <w:pStyle w:val="ListParagraph"/>
        <w:numPr>
          <w:ilvl w:val="0"/>
          <w:numId w:val="55"/>
        </w:numPr>
        <w:spacing w:after="40" w:line="240" w:lineRule="auto"/>
        <w:ind w:left="714" w:hanging="357"/>
        <w:contextualSpacing w:val="0"/>
        <w:jc w:val="both"/>
        <w:rPr>
          <w:ins w:id="4063" w:author="Mitchell, Phillip" w:date="2024-07-02T12:43:00Z"/>
          <w:rFonts w:cs="Times New Roman"/>
          <w:bCs/>
          <w:szCs w:val="16"/>
        </w:rPr>
        <w:pPrChange w:id="4064" w:author="Mitchell, Phillip" w:date="2024-09-25T15:32:00Z">
          <w:pPr>
            <w:pStyle w:val="ListParagraph"/>
            <w:numPr>
              <w:numId w:val="55"/>
            </w:numPr>
            <w:spacing w:after="0" w:line="240" w:lineRule="auto"/>
            <w:ind w:hanging="360"/>
            <w:jc w:val="both"/>
          </w:pPr>
        </w:pPrChange>
      </w:pPr>
      <w:ins w:id="4065" w:author="Mitchell, Phillip" w:date="2024-07-02T12:43:00Z">
        <w:r w:rsidRPr="003C2D16">
          <w:rPr>
            <w:rFonts w:cs="Times New Roman"/>
            <w:bCs/>
            <w:szCs w:val="16"/>
          </w:rPr>
          <w:t>Manufacture</w:t>
        </w:r>
        <w:r>
          <w:rPr>
            <w:rFonts w:cs="Times New Roman"/>
            <w:bCs/>
            <w:szCs w:val="16"/>
          </w:rPr>
          <w:t>r (</w:t>
        </w:r>
        <w:r w:rsidRPr="004F242F">
          <w:rPr>
            <w:rFonts w:cs="Times New Roman"/>
            <w:bCs/>
            <w:szCs w:val="16"/>
          </w:rPr>
          <w:t>name or brand</w:t>
        </w:r>
        <w:r>
          <w:rPr>
            <w:rFonts w:cs="Times New Roman"/>
            <w:bCs/>
            <w:szCs w:val="16"/>
          </w:rPr>
          <w:t>)</w:t>
        </w:r>
      </w:ins>
    </w:p>
    <w:p w14:paraId="32170051" w14:textId="7ACA1298" w:rsidR="00E16C75" w:rsidRPr="004F242F" w:rsidRDefault="00E16C75">
      <w:pPr>
        <w:pStyle w:val="ListParagraph"/>
        <w:numPr>
          <w:ilvl w:val="0"/>
          <w:numId w:val="55"/>
        </w:numPr>
        <w:spacing w:after="40" w:line="240" w:lineRule="auto"/>
        <w:ind w:left="714" w:hanging="357"/>
        <w:contextualSpacing w:val="0"/>
        <w:jc w:val="both"/>
        <w:rPr>
          <w:ins w:id="4066" w:author="Mitchell, Phillip" w:date="2024-07-02T12:43:00Z"/>
          <w:rFonts w:cs="Times New Roman"/>
          <w:bCs/>
          <w:szCs w:val="16"/>
        </w:rPr>
        <w:pPrChange w:id="4067" w:author="Mitchell, Phillip" w:date="2024-09-25T15:32:00Z">
          <w:pPr>
            <w:pStyle w:val="ListParagraph"/>
            <w:numPr>
              <w:numId w:val="55"/>
            </w:numPr>
            <w:spacing w:after="0" w:line="240" w:lineRule="auto"/>
            <w:ind w:hanging="360"/>
            <w:jc w:val="both"/>
          </w:pPr>
        </w:pPrChange>
      </w:pPr>
      <w:ins w:id="4068" w:author="Mitchell, Phillip" w:date="2024-07-02T12:43:00Z">
        <w:r w:rsidRPr="004F242F">
          <w:rPr>
            <w:rFonts w:cs="Times New Roman"/>
            <w:bCs/>
            <w:szCs w:val="16"/>
          </w:rPr>
          <w:t>serial number</w:t>
        </w:r>
      </w:ins>
    </w:p>
    <w:p w14:paraId="3773FDF1" w14:textId="41D8F43E" w:rsidR="00E16C75" w:rsidRPr="004F242F" w:rsidRDefault="00E16C75">
      <w:pPr>
        <w:pStyle w:val="ListParagraph"/>
        <w:numPr>
          <w:ilvl w:val="0"/>
          <w:numId w:val="55"/>
        </w:numPr>
        <w:spacing w:after="40" w:line="240" w:lineRule="auto"/>
        <w:ind w:left="714" w:hanging="357"/>
        <w:contextualSpacing w:val="0"/>
        <w:jc w:val="both"/>
        <w:rPr>
          <w:ins w:id="4069" w:author="Mitchell, Phillip" w:date="2024-07-02T12:43:00Z"/>
          <w:rFonts w:cs="Times New Roman"/>
          <w:bCs/>
          <w:szCs w:val="16"/>
        </w:rPr>
        <w:pPrChange w:id="4070" w:author="Mitchell, Phillip" w:date="2024-09-25T15:32:00Z">
          <w:pPr>
            <w:pStyle w:val="ListParagraph"/>
            <w:numPr>
              <w:numId w:val="55"/>
            </w:numPr>
            <w:spacing w:after="0" w:line="240" w:lineRule="auto"/>
            <w:ind w:hanging="360"/>
            <w:jc w:val="both"/>
          </w:pPr>
        </w:pPrChange>
      </w:pPr>
      <w:ins w:id="4071" w:author="Mitchell, Phillip" w:date="2024-07-02T12:43:00Z">
        <w:r w:rsidRPr="004F242F">
          <w:rPr>
            <w:rFonts w:cs="Times New Roman"/>
            <w:bCs/>
            <w:szCs w:val="16"/>
          </w:rPr>
          <w:t>year of manufacture</w:t>
        </w:r>
      </w:ins>
    </w:p>
    <w:p w14:paraId="77E1CA35" w14:textId="2B4970DD" w:rsidR="00E16C75" w:rsidRPr="004F242F" w:rsidRDefault="00E16C75">
      <w:pPr>
        <w:pStyle w:val="ListParagraph"/>
        <w:numPr>
          <w:ilvl w:val="0"/>
          <w:numId w:val="55"/>
        </w:numPr>
        <w:spacing w:after="40" w:line="240" w:lineRule="auto"/>
        <w:ind w:left="714" w:hanging="357"/>
        <w:contextualSpacing w:val="0"/>
        <w:jc w:val="both"/>
        <w:rPr>
          <w:ins w:id="4072" w:author="Mitchell, Phillip" w:date="2024-07-02T12:43:00Z"/>
          <w:rFonts w:cs="Times New Roman"/>
          <w:bCs/>
          <w:szCs w:val="16"/>
        </w:rPr>
        <w:pPrChange w:id="4073" w:author="Mitchell, Phillip" w:date="2024-09-25T15:32:00Z">
          <w:pPr>
            <w:pStyle w:val="ListParagraph"/>
            <w:numPr>
              <w:numId w:val="55"/>
            </w:numPr>
            <w:spacing w:after="0" w:line="240" w:lineRule="auto"/>
            <w:ind w:hanging="360"/>
            <w:jc w:val="both"/>
          </w:pPr>
        </w:pPrChange>
      </w:pPr>
      <w:ins w:id="4074" w:author="Mitchell, Phillip" w:date="2024-07-02T12:43:00Z">
        <w:r w:rsidRPr="004F242F">
          <w:rPr>
            <w:rFonts w:cs="Times New Roman"/>
            <w:bCs/>
            <w:szCs w:val="16"/>
          </w:rPr>
          <w:t xml:space="preserve">model </w:t>
        </w:r>
        <w:proofErr w:type="gramStart"/>
        <w:r w:rsidRPr="004F242F">
          <w:rPr>
            <w:rFonts w:cs="Times New Roman"/>
            <w:bCs/>
            <w:szCs w:val="16"/>
          </w:rPr>
          <w:t>designation</w:t>
        </w:r>
        <w:proofErr w:type="gramEnd"/>
      </w:ins>
    </w:p>
    <w:p w14:paraId="2C175448" w14:textId="660BD110" w:rsidR="00E16C75" w:rsidRPr="004F242F" w:rsidRDefault="0047256C">
      <w:pPr>
        <w:pStyle w:val="ListParagraph"/>
        <w:numPr>
          <w:ilvl w:val="0"/>
          <w:numId w:val="55"/>
        </w:numPr>
        <w:spacing w:after="40" w:line="240" w:lineRule="auto"/>
        <w:ind w:left="714" w:hanging="357"/>
        <w:contextualSpacing w:val="0"/>
        <w:jc w:val="both"/>
        <w:rPr>
          <w:ins w:id="4075" w:author="Mitchell, Phillip" w:date="2024-07-02T12:43:00Z"/>
          <w:rFonts w:cs="Times New Roman"/>
          <w:bCs/>
          <w:szCs w:val="16"/>
        </w:rPr>
        <w:pPrChange w:id="4076" w:author="Mitchell, Phillip" w:date="2024-09-25T15:32:00Z">
          <w:pPr>
            <w:pStyle w:val="ListParagraph"/>
            <w:numPr>
              <w:numId w:val="55"/>
            </w:numPr>
            <w:spacing w:after="0" w:line="240" w:lineRule="auto"/>
            <w:ind w:hanging="360"/>
            <w:jc w:val="both"/>
          </w:pPr>
        </w:pPrChange>
      </w:pPr>
      <m:oMath>
        <m:sSub>
          <m:sSubPr>
            <m:ctrlPr>
              <w:ins w:id="4077" w:author="Mitchell, Phillip" w:date="2024-07-02T12:43:00Z">
                <w:rPr>
                  <w:rFonts w:ascii="Cambria Math" w:hAnsi="Cambria Math" w:cs="Times New Roman"/>
                  <w:bCs/>
                  <w:i/>
                  <w:szCs w:val="16"/>
                </w:rPr>
              </w:ins>
            </m:ctrlPr>
          </m:sSubPr>
          <m:e>
            <m:r>
              <w:ins w:id="4078" w:author="Mitchell, Phillip" w:date="2024-07-02T12:43:00Z">
                <w:rPr>
                  <w:rFonts w:ascii="Cambria Math" w:hAnsi="Cambria Math" w:cs="Times New Roman"/>
                  <w:szCs w:val="16"/>
                </w:rPr>
                <m:t>f</m:t>
              </w:ins>
            </m:r>
          </m:e>
          <m:sub>
            <m:r>
              <w:ins w:id="4079" w:author="Mitchell, Phillip" w:date="2024-07-02T12:43:00Z">
                <w:rPr>
                  <w:rFonts w:ascii="Cambria Math" w:hAnsi="Cambria Math" w:cs="Times New Roman"/>
                  <w:szCs w:val="16"/>
                </w:rPr>
                <m:t>nom</m:t>
              </w:ins>
            </m:r>
          </m:sub>
        </m:sSub>
      </m:oMath>
    </w:p>
    <w:p w14:paraId="16091FE8" w14:textId="40479F1C" w:rsidR="00E16C75" w:rsidRPr="004F242F" w:rsidRDefault="0047256C">
      <w:pPr>
        <w:pStyle w:val="ListParagraph"/>
        <w:numPr>
          <w:ilvl w:val="0"/>
          <w:numId w:val="55"/>
        </w:numPr>
        <w:spacing w:after="40" w:line="240" w:lineRule="auto"/>
        <w:ind w:left="714" w:hanging="357"/>
        <w:contextualSpacing w:val="0"/>
        <w:jc w:val="both"/>
        <w:rPr>
          <w:ins w:id="4080" w:author="Mitchell, Phillip" w:date="2024-07-02T12:43:00Z"/>
          <w:rFonts w:cs="Times New Roman"/>
          <w:bCs/>
          <w:szCs w:val="16"/>
        </w:rPr>
        <w:pPrChange w:id="4081" w:author="Mitchell, Phillip" w:date="2024-09-25T15:32:00Z">
          <w:pPr>
            <w:pStyle w:val="ListParagraph"/>
            <w:numPr>
              <w:numId w:val="55"/>
            </w:numPr>
            <w:spacing w:after="0" w:line="240" w:lineRule="auto"/>
            <w:ind w:hanging="360"/>
            <w:jc w:val="both"/>
          </w:pPr>
        </w:pPrChange>
      </w:pPr>
      <m:oMath>
        <m:sSub>
          <m:sSubPr>
            <m:ctrlPr>
              <w:ins w:id="4082" w:author="Mitchell, Phillip" w:date="2024-07-02T12:43:00Z">
                <w:rPr>
                  <w:rFonts w:ascii="Cambria Math" w:hAnsi="Cambria Math" w:cs="Times New Roman"/>
                  <w:bCs/>
                  <w:i/>
                  <w:szCs w:val="16"/>
                </w:rPr>
              </w:ins>
            </m:ctrlPr>
          </m:sSubPr>
          <m:e>
            <m:r>
              <w:ins w:id="4083" w:author="Mitchell, Phillip" w:date="2024-07-02T12:43:00Z">
                <w:rPr>
                  <w:rFonts w:ascii="Cambria Math" w:hAnsi="Cambria Math" w:cs="Times New Roman"/>
                  <w:szCs w:val="16"/>
                </w:rPr>
                <m:t>U</m:t>
              </w:ins>
            </m:r>
          </m:e>
          <m:sub>
            <m:r>
              <w:ins w:id="4084" w:author="Mitchell, Phillip" w:date="2024-07-02T12:43:00Z">
                <w:rPr>
                  <w:rFonts w:ascii="Cambria Math" w:hAnsi="Cambria Math" w:cs="Times New Roman"/>
                  <w:szCs w:val="16"/>
                </w:rPr>
                <m:t>nom</m:t>
              </w:ins>
            </m:r>
          </m:sub>
        </m:sSub>
      </m:oMath>
    </w:p>
    <w:p w14:paraId="7719C146" w14:textId="77777777" w:rsidR="00E16C75" w:rsidRDefault="00E16C75">
      <w:pPr>
        <w:pStyle w:val="ListParagraph"/>
        <w:numPr>
          <w:ilvl w:val="0"/>
          <w:numId w:val="55"/>
        </w:numPr>
        <w:spacing w:after="120" w:line="240" w:lineRule="auto"/>
        <w:ind w:left="714" w:hanging="357"/>
        <w:contextualSpacing w:val="0"/>
        <w:jc w:val="both"/>
        <w:rPr>
          <w:ins w:id="4085" w:author="Mitchell, Phillip" w:date="2024-07-02T12:43:00Z"/>
          <w:rFonts w:cs="Times New Roman"/>
          <w:bCs/>
          <w:szCs w:val="16"/>
        </w:rPr>
        <w:pPrChange w:id="4086" w:author="Mitchell, Phillip" w:date="2024-09-25T15:36:00Z">
          <w:pPr>
            <w:pStyle w:val="ListParagraph"/>
            <w:numPr>
              <w:numId w:val="55"/>
            </w:numPr>
            <w:spacing w:after="0" w:line="240" w:lineRule="auto"/>
            <w:ind w:hanging="360"/>
            <w:jc w:val="both"/>
          </w:pPr>
        </w:pPrChange>
      </w:pPr>
      <w:ins w:id="4087" w:author="Mitchell, Phillip" w:date="2024-07-02T12:43:00Z">
        <w:r>
          <w:rPr>
            <w:rFonts w:cs="Times New Roman"/>
            <w:bCs/>
            <w:szCs w:val="16"/>
          </w:rPr>
          <w:t>Type</w:t>
        </w:r>
        <w:r w:rsidRPr="004F242F">
          <w:rPr>
            <w:rFonts w:cs="Times New Roman"/>
            <w:bCs/>
            <w:szCs w:val="16"/>
          </w:rPr>
          <w:t xml:space="preserve"> approval </w:t>
        </w:r>
        <w:r>
          <w:rPr>
            <w:rFonts w:cs="Times New Roman"/>
            <w:bCs/>
            <w:szCs w:val="16"/>
          </w:rPr>
          <w:t>mark.</w:t>
        </w:r>
      </w:ins>
    </w:p>
    <w:p w14:paraId="729565C1" w14:textId="77777777" w:rsidR="00E16C75" w:rsidRPr="00435E17" w:rsidRDefault="00E16C75" w:rsidP="00E16C75">
      <w:pPr>
        <w:pStyle w:val="Heading4"/>
        <w:keepLines w:val="0"/>
        <w:tabs>
          <w:tab w:val="clear" w:pos="964"/>
        </w:tabs>
        <w:spacing w:before="0" w:after="0"/>
        <w:ind w:left="851" w:hanging="851"/>
        <w:rPr>
          <w:ins w:id="4088" w:author="Mitchell, Phillip" w:date="2024-07-02T12:43:00Z"/>
        </w:rPr>
      </w:pPr>
      <w:ins w:id="4089" w:author="Mitchell, Phillip" w:date="2024-07-02T12:43:00Z">
        <w:r w:rsidRPr="00435E17">
          <w:t>Markings on other metrologically relevant parts</w:t>
        </w:r>
      </w:ins>
    </w:p>
    <w:p w14:paraId="686D92E6" w14:textId="77777777" w:rsidR="00E16C75" w:rsidRDefault="00E16C75">
      <w:pPr>
        <w:pStyle w:val="ListParagraph"/>
        <w:numPr>
          <w:ilvl w:val="0"/>
          <w:numId w:val="54"/>
        </w:numPr>
        <w:spacing w:after="40" w:line="240" w:lineRule="auto"/>
        <w:ind w:left="714" w:hanging="357"/>
        <w:contextualSpacing w:val="0"/>
        <w:jc w:val="both"/>
        <w:rPr>
          <w:ins w:id="4090" w:author="Mitchell, Phillip" w:date="2024-07-02T12:43:00Z"/>
          <w:rFonts w:cs="Times New Roman"/>
          <w:bCs/>
          <w:szCs w:val="16"/>
        </w:rPr>
        <w:pPrChange w:id="4091" w:author="Mitchell, Phillip" w:date="2024-09-25T15:32:00Z">
          <w:pPr>
            <w:pStyle w:val="ListParagraph"/>
            <w:numPr>
              <w:numId w:val="54"/>
            </w:numPr>
            <w:spacing w:after="0" w:line="240" w:lineRule="auto"/>
            <w:ind w:hanging="360"/>
            <w:jc w:val="both"/>
          </w:pPr>
        </w:pPrChange>
      </w:pPr>
      <w:ins w:id="4092" w:author="Mitchell, Phillip" w:date="2024-07-02T12:43:00Z">
        <w:r>
          <w:rPr>
            <w:rFonts w:cs="Times New Roman"/>
            <w:bCs/>
            <w:szCs w:val="16"/>
          </w:rPr>
          <w:t>Manufacturer</w:t>
        </w:r>
      </w:ins>
    </w:p>
    <w:p w14:paraId="4EA97013" w14:textId="77777777" w:rsidR="00E16C75" w:rsidRPr="00B514AD" w:rsidRDefault="0047256C">
      <w:pPr>
        <w:pStyle w:val="ListParagraph"/>
        <w:numPr>
          <w:ilvl w:val="0"/>
          <w:numId w:val="54"/>
        </w:numPr>
        <w:spacing w:after="40" w:line="240" w:lineRule="auto"/>
        <w:ind w:left="714" w:hanging="357"/>
        <w:contextualSpacing w:val="0"/>
        <w:jc w:val="both"/>
        <w:rPr>
          <w:ins w:id="4093" w:author="Mitchell, Phillip" w:date="2024-07-02T12:43:00Z"/>
          <w:rFonts w:cs="Times New Roman"/>
          <w:bCs/>
          <w:szCs w:val="16"/>
        </w:rPr>
        <w:pPrChange w:id="4094" w:author="Mitchell, Phillip" w:date="2024-09-25T15:32:00Z">
          <w:pPr>
            <w:pStyle w:val="ListParagraph"/>
            <w:numPr>
              <w:numId w:val="54"/>
            </w:numPr>
            <w:spacing w:after="0" w:line="240" w:lineRule="auto"/>
            <w:ind w:hanging="360"/>
            <w:jc w:val="both"/>
          </w:pPr>
        </w:pPrChange>
      </w:pPr>
      <m:oMath>
        <m:sSub>
          <m:sSubPr>
            <m:ctrlPr>
              <w:ins w:id="4095" w:author="Mitchell, Phillip" w:date="2024-07-02T12:43:00Z">
                <w:rPr>
                  <w:rFonts w:ascii="Cambria Math" w:hAnsi="Cambria Math" w:cs="Times New Roman"/>
                  <w:bCs/>
                  <w:i/>
                  <w:szCs w:val="16"/>
                </w:rPr>
              </w:ins>
            </m:ctrlPr>
          </m:sSubPr>
          <m:e>
            <m:r>
              <w:ins w:id="4096" w:author="Mitchell, Phillip" w:date="2024-07-02T12:43:00Z">
                <w:rPr>
                  <w:rFonts w:ascii="Cambria Math" w:hAnsi="Cambria Math" w:cs="Times New Roman"/>
                  <w:szCs w:val="16"/>
                </w:rPr>
                <m:t>U</m:t>
              </w:ins>
            </m:r>
          </m:e>
          <m:sub>
            <m:r>
              <w:ins w:id="4097" w:author="Mitchell, Phillip" w:date="2024-07-02T12:43:00Z">
                <w:rPr>
                  <w:rFonts w:ascii="Cambria Math" w:hAnsi="Cambria Math" w:cs="Times New Roman"/>
                  <w:szCs w:val="16"/>
                </w:rPr>
                <m:t>nom</m:t>
              </w:ins>
            </m:r>
          </m:sub>
        </m:sSub>
      </m:oMath>
    </w:p>
    <w:p w14:paraId="553D5FAB" w14:textId="77777777" w:rsidR="00E16C75" w:rsidRDefault="00E16C75">
      <w:pPr>
        <w:pStyle w:val="ListParagraph"/>
        <w:numPr>
          <w:ilvl w:val="0"/>
          <w:numId w:val="54"/>
        </w:numPr>
        <w:spacing w:after="40" w:line="240" w:lineRule="auto"/>
        <w:ind w:left="714" w:hanging="357"/>
        <w:contextualSpacing w:val="0"/>
        <w:jc w:val="both"/>
        <w:rPr>
          <w:ins w:id="4098" w:author="Mitchell, Phillip" w:date="2024-07-02T12:43:00Z"/>
          <w:rFonts w:cs="Times New Roman"/>
          <w:bCs/>
          <w:szCs w:val="16"/>
        </w:rPr>
        <w:pPrChange w:id="4099" w:author="Mitchell, Phillip" w:date="2024-09-25T15:32:00Z">
          <w:pPr>
            <w:pStyle w:val="ListParagraph"/>
            <w:numPr>
              <w:numId w:val="54"/>
            </w:numPr>
            <w:spacing w:after="0" w:line="240" w:lineRule="auto"/>
            <w:ind w:hanging="360"/>
            <w:jc w:val="both"/>
          </w:pPr>
        </w:pPrChange>
      </w:pPr>
      <w:ins w:id="4100" w:author="Mitchell, Phillip" w:date="2024-07-02T12:43:00Z">
        <w:r w:rsidRPr="00D91AC6">
          <w:rPr>
            <w:rFonts w:cs="Times New Roman"/>
            <w:bCs/>
            <w:szCs w:val="16"/>
          </w:rPr>
          <w:t>Approval mark(s)</w:t>
        </w:r>
      </w:ins>
    </w:p>
    <w:p w14:paraId="2E8C0A00" w14:textId="77777777" w:rsidR="00E16C75" w:rsidRDefault="00E16C75">
      <w:pPr>
        <w:pStyle w:val="ListParagraph"/>
        <w:numPr>
          <w:ilvl w:val="0"/>
          <w:numId w:val="54"/>
        </w:numPr>
        <w:spacing w:after="40" w:line="240" w:lineRule="auto"/>
        <w:ind w:left="714" w:hanging="357"/>
        <w:contextualSpacing w:val="0"/>
        <w:jc w:val="both"/>
        <w:rPr>
          <w:ins w:id="4101" w:author="Mitchell, Phillip" w:date="2024-07-02T12:43:00Z"/>
          <w:rFonts w:cs="Times New Roman"/>
          <w:bCs/>
          <w:szCs w:val="16"/>
        </w:rPr>
        <w:pPrChange w:id="4102" w:author="Mitchell, Phillip" w:date="2024-09-25T15:32:00Z">
          <w:pPr>
            <w:pStyle w:val="ListParagraph"/>
            <w:numPr>
              <w:numId w:val="54"/>
            </w:numPr>
            <w:spacing w:after="0" w:line="240" w:lineRule="auto"/>
            <w:ind w:hanging="360"/>
            <w:jc w:val="both"/>
          </w:pPr>
        </w:pPrChange>
      </w:pPr>
      <w:ins w:id="4103" w:author="Mitchell, Phillip" w:date="2024-07-02T12:43:00Z">
        <w:r w:rsidRPr="000A5973">
          <w:rPr>
            <w:rFonts w:cs="Times New Roman"/>
            <w:bCs/>
            <w:szCs w:val="16"/>
          </w:rPr>
          <w:t>Serial number</w:t>
        </w:r>
      </w:ins>
    </w:p>
    <w:p w14:paraId="4D686489" w14:textId="77777777" w:rsidR="00E16C75" w:rsidRDefault="00E16C75">
      <w:pPr>
        <w:pStyle w:val="ListParagraph"/>
        <w:numPr>
          <w:ilvl w:val="0"/>
          <w:numId w:val="54"/>
        </w:numPr>
        <w:spacing w:after="40" w:line="240" w:lineRule="auto"/>
        <w:ind w:left="714" w:hanging="357"/>
        <w:contextualSpacing w:val="0"/>
        <w:jc w:val="both"/>
        <w:rPr>
          <w:ins w:id="4104" w:author="Mitchell, Phillip" w:date="2024-07-02T12:43:00Z"/>
          <w:rFonts w:cs="Times New Roman"/>
          <w:bCs/>
          <w:szCs w:val="16"/>
        </w:rPr>
        <w:pPrChange w:id="4105" w:author="Mitchell, Phillip" w:date="2024-09-25T15:32:00Z">
          <w:pPr>
            <w:pStyle w:val="ListParagraph"/>
            <w:numPr>
              <w:numId w:val="54"/>
            </w:numPr>
            <w:spacing w:after="0" w:line="240" w:lineRule="auto"/>
            <w:ind w:hanging="360"/>
            <w:jc w:val="both"/>
          </w:pPr>
        </w:pPrChange>
      </w:pPr>
      <w:ins w:id="4106" w:author="Mitchell, Phillip" w:date="2024-07-02T12:43:00Z">
        <w:r w:rsidRPr="00D63C35">
          <w:rPr>
            <w:rFonts w:cs="Times New Roman"/>
            <w:bCs/>
            <w:szCs w:val="16"/>
          </w:rPr>
          <w:t>Year of manufacture</w:t>
        </w:r>
      </w:ins>
    </w:p>
    <w:p w14:paraId="38E5C100" w14:textId="77777777" w:rsidR="00E16C75" w:rsidRDefault="00E16C75">
      <w:pPr>
        <w:pStyle w:val="ListParagraph"/>
        <w:numPr>
          <w:ilvl w:val="0"/>
          <w:numId w:val="54"/>
        </w:numPr>
        <w:spacing w:after="40" w:line="240" w:lineRule="auto"/>
        <w:ind w:left="714" w:hanging="357"/>
        <w:contextualSpacing w:val="0"/>
        <w:jc w:val="both"/>
        <w:rPr>
          <w:ins w:id="4107" w:author="Mitchell, Phillip" w:date="2024-07-02T12:43:00Z"/>
          <w:rFonts w:cs="Times New Roman"/>
          <w:bCs/>
          <w:szCs w:val="16"/>
        </w:rPr>
        <w:pPrChange w:id="4108" w:author="Mitchell, Phillip" w:date="2024-09-25T15:32:00Z">
          <w:pPr>
            <w:pStyle w:val="ListParagraph"/>
            <w:numPr>
              <w:numId w:val="54"/>
            </w:numPr>
            <w:spacing w:after="0" w:line="240" w:lineRule="auto"/>
            <w:ind w:hanging="360"/>
            <w:jc w:val="both"/>
          </w:pPr>
        </w:pPrChange>
      </w:pPr>
      <w:ins w:id="4109" w:author="Mitchell, Phillip" w:date="2024-07-02T12:43:00Z">
        <w:r w:rsidRPr="003E7931">
          <w:rPr>
            <w:rFonts w:cs="Times New Roman"/>
            <w:bCs/>
            <w:szCs w:val="16"/>
          </w:rPr>
          <w:t>Meter type (model designation)</w:t>
        </w:r>
      </w:ins>
    </w:p>
    <w:p w14:paraId="51D2A5A6" w14:textId="40D25C80" w:rsidR="00E16C75" w:rsidRPr="00E16C75" w:rsidRDefault="0047256C">
      <w:pPr>
        <w:pStyle w:val="ListParagraph"/>
        <w:numPr>
          <w:ilvl w:val="0"/>
          <w:numId w:val="54"/>
        </w:numPr>
        <w:spacing w:after="120" w:line="240" w:lineRule="auto"/>
        <w:ind w:left="714" w:hanging="357"/>
        <w:contextualSpacing w:val="0"/>
        <w:jc w:val="both"/>
        <w:rPr>
          <w:ins w:id="4110" w:author="Mitchell, Phillip" w:date="2024-07-02T12:43:00Z"/>
          <w:rFonts w:cs="Times New Roman"/>
          <w:bCs/>
          <w:szCs w:val="16"/>
        </w:rPr>
        <w:pPrChange w:id="4111" w:author="Mitchell, Phillip" w:date="2024-09-25T15:37:00Z">
          <w:pPr>
            <w:pStyle w:val="Heading2"/>
          </w:pPr>
        </w:pPrChange>
      </w:pPr>
      <m:oMath>
        <m:sSub>
          <m:sSubPr>
            <m:ctrlPr>
              <w:ins w:id="4112" w:author="Mitchell, Phillip" w:date="2024-07-02T12:43:00Z">
                <w:rPr>
                  <w:rFonts w:ascii="Cambria Math" w:hAnsi="Cambria Math" w:cs="Times New Roman"/>
                  <w:bCs/>
                  <w:i/>
                  <w:szCs w:val="16"/>
                </w:rPr>
              </w:ins>
            </m:ctrlPr>
          </m:sSubPr>
          <m:e>
            <m:r>
              <w:ins w:id="4113" w:author="Mitchell, Phillip" w:date="2024-07-02T12:43:00Z">
                <w:rPr>
                  <w:rFonts w:ascii="Cambria Math" w:hAnsi="Cambria Math" w:cs="Times New Roman"/>
                  <w:szCs w:val="16"/>
                </w:rPr>
                <m:t>f</m:t>
              </w:ins>
            </m:r>
          </m:e>
          <m:sub>
            <m:r>
              <w:ins w:id="4114" w:author="Mitchell, Phillip" w:date="2024-07-02T12:43:00Z">
                <w:rPr>
                  <w:rFonts w:ascii="Cambria Math" w:hAnsi="Cambria Math" w:cs="Times New Roman"/>
                  <w:szCs w:val="16"/>
                </w:rPr>
                <m:t>nom</m:t>
              </w:ins>
            </m:r>
          </m:sub>
        </m:sSub>
      </m:oMath>
      <w:ins w:id="4115" w:author="Mitchell, Phillip" w:date="2024-07-02T12:48:00Z">
        <w:r w:rsidR="00E16C75">
          <w:rPr>
            <w:rFonts w:eastAsiaTheme="minorEastAsia" w:cs="Times New Roman"/>
            <w:bCs/>
            <w:szCs w:val="16"/>
          </w:rPr>
          <w:t>.</w:t>
        </w:r>
      </w:ins>
    </w:p>
    <w:p w14:paraId="1282E119" w14:textId="7C11CC2C" w:rsidR="00BC7BAB" w:rsidRPr="008817AE" w:rsidRDefault="00BE25A2" w:rsidP="005A681B">
      <w:pPr>
        <w:pStyle w:val="Heading2"/>
      </w:pPr>
      <w:bookmarkStart w:id="4116" w:name="_Toc182411539"/>
      <w:r w:rsidRPr="008817AE">
        <w:t>Metrological s</w:t>
      </w:r>
      <w:r w:rsidR="00BC7BAB" w:rsidRPr="008817AE">
        <w:t>eals</w:t>
      </w:r>
      <w:bookmarkEnd w:id="3996"/>
      <w:bookmarkEnd w:id="3997"/>
      <w:bookmarkEnd w:id="4116"/>
    </w:p>
    <w:p w14:paraId="3C3CE165" w14:textId="7895897C" w:rsidR="00BC7BAB" w:rsidRPr="008817AE" w:rsidRDefault="00BC7BAB" w:rsidP="00BC7BAB">
      <w:pPr>
        <w:pStyle w:val="BodyText"/>
      </w:pPr>
      <w:r w:rsidRPr="008817AE">
        <w:t xml:space="preserve">The meter case shall have a means for applying a metrology seal(s) in such a way that the internal parts of the meter are accessible only after breaking the sealing mechanism. Seal(s) is(are) not required if the meter case cannot be opened without damaging it to such an extent that the attempt is clearly </w:t>
      </w:r>
      <w:proofErr w:type="gramStart"/>
      <w:r w:rsidRPr="008817AE">
        <w:t>visible</w:t>
      </w:r>
      <w:proofErr w:type="gramEnd"/>
      <w:r w:rsidRPr="008817AE">
        <w:t xml:space="preserve"> and the meter case cannot be reused.</w:t>
      </w:r>
    </w:p>
    <w:p w14:paraId="04655104" w14:textId="77777777" w:rsidR="00BC7BAB" w:rsidRPr="008817AE" w:rsidRDefault="00BC7BAB" w:rsidP="00BC7BAB">
      <w:pPr>
        <w:pStyle w:val="BodyText"/>
      </w:pPr>
      <w:r w:rsidRPr="008817AE">
        <w:t>The connection terminals of the transformers including LPITs, both at the meter and at the LPIT end, shall have means for being sealed with a metrology seal.</w:t>
      </w:r>
    </w:p>
    <w:p w14:paraId="0989BEB1" w14:textId="1189EC1E" w:rsidR="00BC7BAB" w:rsidRPr="008817AE" w:rsidRDefault="00922DB4" w:rsidP="00BC7BAB">
      <w:pPr>
        <w:pStyle w:val="BodyText"/>
      </w:pPr>
      <w:r w:rsidRPr="008817AE">
        <w:t>Metrological seals on electricity meters intended for outdoor locations shall withstand solar radiation.</w:t>
      </w:r>
    </w:p>
    <w:p w14:paraId="7333EF58" w14:textId="5A88C7B9" w:rsidR="00922DB4" w:rsidRPr="008817AE" w:rsidRDefault="00922DB4" w:rsidP="00922DB4">
      <w:pPr>
        <w:pStyle w:val="Note"/>
      </w:pPr>
      <w:r w:rsidRPr="008817AE">
        <w:t>Note:</w:t>
      </w:r>
      <w:r w:rsidRPr="008817AE">
        <w:tab/>
        <w:t xml:space="preserve">For software-controlled meters, refer to </w:t>
      </w:r>
      <w:r w:rsidR="005F3D01" w:rsidRPr="008817AE">
        <w:fldChar w:fldCharType="begin"/>
      </w:r>
      <w:r w:rsidR="005F3D01" w:rsidRPr="008817AE">
        <w:instrText xml:space="preserve"> REF _Ref118217757 \r </w:instrText>
      </w:r>
      <w:r w:rsidR="008817AE">
        <w:instrText xml:space="preserve"> \* MERGEFORMAT </w:instrText>
      </w:r>
      <w:r w:rsidR="005F3D01" w:rsidRPr="008817AE">
        <w:fldChar w:fldCharType="separate"/>
      </w:r>
      <w:r w:rsidR="0033235A">
        <w:t>7.3</w:t>
      </w:r>
      <w:r w:rsidR="005F3D01" w:rsidRPr="008817AE">
        <w:fldChar w:fldCharType="end"/>
      </w:r>
      <w:r w:rsidRPr="008817AE">
        <w:t xml:space="preserve"> for further requirements related to metrological seals.</w:t>
      </w:r>
    </w:p>
    <w:p w14:paraId="0BC96D0C" w14:textId="55677E1D" w:rsidR="000D450F" w:rsidRDefault="000D450F" w:rsidP="000D450F">
      <w:pPr>
        <w:pStyle w:val="BodyText"/>
        <w:rPr>
          <w:ins w:id="4117" w:author="Mitchell, Phillip" w:date="2024-07-02T13:01:00Z"/>
        </w:rPr>
      </w:pPr>
      <w:bookmarkStart w:id="4118" w:name="_Toc159855414"/>
      <w:bookmarkStart w:id="4119" w:name="_Ref118199270"/>
      <w:bookmarkStart w:id="4120" w:name="_Ref118199309"/>
      <w:bookmarkStart w:id="4121" w:name="_Ref118217757"/>
      <w:ins w:id="4122" w:author="Mitchell, Phillip" w:date="2024-07-02T13:01:00Z">
        <w:r>
          <w:lastRenderedPageBreak/>
          <w:t xml:space="preserve">For multi-part meters, </w:t>
        </w:r>
      </w:ins>
      <w:ins w:id="4123" w:author="Mitchell, Phillip" w:date="2024-07-02T13:02:00Z">
        <w:r>
          <w:t xml:space="preserve">sealing </w:t>
        </w:r>
      </w:ins>
      <w:ins w:id="4124" w:author="Mitchell, Phillip" w:date="2024-07-02T13:03:00Z">
        <w:r>
          <w:t xml:space="preserve">requirements apply to </w:t>
        </w:r>
      </w:ins>
      <w:ins w:id="4125" w:author="Mitchell, Phillip" w:date="2024-07-02T13:01:00Z">
        <w:r>
          <w:t xml:space="preserve">every part </w:t>
        </w:r>
      </w:ins>
      <w:ins w:id="4126" w:author="Mitchell, Phillip" w:date="2024-07-02T13:04:00Z">
        <w:r>
          <w:t>of the multi-part meter</w:t>
        </w:r>
      </w:ins>
      <w:ins w:id="4127" w:author="Mitchell, Phillip" w:date="2024-07-02T13:01:00Z">
        <w:r>
          <w:t>.</w:t>
        </w:r>
        <w:r w:rsidRPr="00FB602F">
          <w:t xml:space="preserve"> </w:t>
        </w:r>
        <w:r>
          <w:t>Additionally, multi-part meters must grant that the sealing marks be present in all the parts or modules integrating the legally relevant chain.</w:t>
        </w:r>
      </w:ins>
    </w:p>
    <w:p w14:paraId="4969135D" w14:textId="585F4AEA" w:rsidR="000D450F" w:rsidRDefault="000D450F" w:rsidP="000D450F">
      <w:pPr>
        <w:pStyle w:val="Note"/>
        <w:rPr>
          <w:ins w:id="4128" w:author="Mitchell, Phillip" w:date="2024-07-02T13:01:00Z"/>
        </w:rPr>
      </w:pPr>
      <w:ins w:id="4129" w:author="Mitchell, Phillip" w:date="2024-07-02T13:01:00Z">
        <w:r>
          <w:t>Note</w:t>
        </w:r>
      </w:ins>
      <w:ins w:id="4130" w:author="Mitchell, Phillip" w:date="2024-07-02T13:06:00Z">
        <w:r>
          <w:t>:</w:t>
        </w:r>
      </w:ins>
      <w:ins w:id="4131" w:author="Mitchell, Phillip" w:date="2024-07-02T13:01:00Z">
        <w:r>
          <w:tab/>
          <w:t xml:space="preserve">Usually, the measurement modules of some multi-part meters </w:t>
        </w:r>
        <w:proofErr w:type="gramStart"/>
        <w:r>
          <w:t>are located in</w:t>
        </w:r>
        <w:proofErr w:type="gramEnd"/>
        <w:r>
          <w:t xml:space="preserve"> cabinets besides the reach of consumers to avoid frauds. In this case, those cabinets are also provided with further seals to prevent frauds.</w:t>
        </w:r>
      </w:ins>
    </w:p>
    <w:p w14:paraId="5F18C4DA" w14:textId="77777777" w:rsidR="000D450F" w:rsidRDefault="000D450F" w:rsidP="000D450F">
      <w:pPr>
        <w:pStyle w:val="BodyText"/>
        <w:rPr>
          <w:ins w:id="4132" w:author="Mitchell, Phillip" w:date="2024-07-02T13:01:00Z"/>
        </w:rPr>
      </w:pPr>
      <w:ins w:id="4133" w:author="Mitchell, Phillip" w:date="2024-07-02T13:01:00Z">
        <w:r>
          <w:t>For demand meters, the demand reset device must have a sealing mark to avoid the demand reset before the billing period.</w:t>
        </w:r>
      </w:ins>
    </w:p>
    <w:p w14:paraId="462FB2A2" w14:textId="5FF6140F" w:rsidR="005A681B" w:rsidRPr="008817AE" w:rsidRDefault="00D66731" w:rsidP="005A681B">
      <w:pPr>
        <w:pStyle w:val="Heading2"/>
      </w:pPr>
      <w:bookmarkStart w:id="4134" w:name="_Toc182411540"/>
      <w:ins w:id="4135" w:author="Phillip" w:date="2023-08-18T14:43:00Z">
        <w:r>
          <w:t xml:space="preserve">Software </w:t>
        </w:r>
      </w:ins>
      <w:del w:id="4136" w:author="Phillip" w:date="2023-08-18T14:43:00Z">
        <w:r w:rsidR="005A43B0" w:rsidRPr="008817AE" w:rsidDel="00D66731">
          <w:delText xml:space="preserve">Requirements </w:delText>
        </w:r>
      </w:del>
      <w:ins w:id="4137" w:author="Phillip" w:date="2023-08-18T14:43:00Z">
        <w:r>
          <w:t>r</w:t>
        </w:r>
        <w:r w:rsidRPr="008817AE">
          <w:t>equirements</w:t>
        </w:r>
      </w:ins>
      <w:bookmarkEnd w:id="4118"/>
      <w:del w:id="4138" w:author="Phillip" w:date="2023-08-18T14:43:00Z">
        <w:r w:rsidR="005A43B0" w:rsidRPr="008817AE" w:rsidDel="00D66731">
          <w:delText>for software-controlled meters</w:delText>
        </w:r>
      </w:del>
      <w:bookmarkEnd w:id="4119"/>
      <w:bookmarkEnd w:id="4120"/>
      <w:bookmarkEnd w:id="4121"/>
      <w:bookmarkEnd w:id="4134"/>
    </w:p>
    <w:p w14:paraId="7AA73916" w14:textId="3F29AAF7" w:rsidR="006A5318" w:rsidRPr="008817AE" w:rsidRDefault="00F02BD5" w:rsidP="00402B1E">
      <w:pPr>
        <w:pStyle w:val="Heading3"/>
        <w:rPr>
          <w:ins w:id="4139" w:author="Phillip" w:date="2023-08-18T14:49:00Z"/>
        </w:rPr>
      </w:pPr>
      <w:del w:id="4140" w:author="Phillip" w:date="2023-08-18T14:50:00Z">
        <w:r w:rsidRPr="008817AE" w:rsidDel="006A5318">
          <w:delText xml:space="preserve">Requirements for software-controlled meters are provided in </w:delText>
        </w:r>
        <w:r w:rsidR="005F3D01" w:rsidRPr="008817AE" w:rsidDel="006A5318">
          <w:fldChar w:fldCharType="begin"/>
        </w:r>
        <w:r w:rsidR="005F3D01" w:rsidRPr="008817AE" w:rsidDel="006A5318">
          <w:delInstrText xml:space="preserve"> REF _Ref118217778 \r </w:delInstrText>
        </w:r>
        <w:r w:rsidR="008817AE" w:rsidDel="006A5318">
          <w:delInstrText xml:space="preserve"> \* MERGEFORMAT </w:delInstrText>
        </w:r>
        <w:r w:rsidR="005F3D01" w:rsidRPr="008817AE" w:rsidDel="006A5318">
          <w:fldChar w:fldCharType="separate"/>
        </w:r>
        <w:r w:rsidR="005F3D01" w:rsidRPr="008817AE" w:rsidDel="006A5318">
          <w:delText>Annex B</w:delText>
        </w:r>
        <w:r w:rsidR="005F3D01" w:rsidRPr="008817AE" w:rsidDel="006A5318">
          <w:fldChar w:fldCharType="end"/>
        </w:r>
        <w:r w:rsidRPr="008817AE" w:rsidDel="006A5318">
          <w:delText>.</w:delText>
        </w:r>
      </w:del>
      <w:bookmarkStart w:id="4141" w:name="_Toc159855415"/>
      <w:ins w:id="4142" w:author="Phillip" w:date="2023-08-18T14:49:00Z">
        <w:r w:rsidR="006A5318" w:rsidRPr="008817AE">
          <w:t>Introduction</w:t>
        </w:r>
        <w:bookmarkEnd w:id="4141"/>
      </w:ins>
    </w:p>
    <w:p w14:paraId="7C45F98C" w14:textId="5DEECFD9" w:rsidR="006A5318" w:rsidRPr="008817AE" w:rsidRDefault="006A5318" w:rsidP="006A5318">
      <w:pPr>
        <w:pStyle w:val="BodyText"/>
        <w:rPr>
          <w:snapToGrid w:val="0"/>
        </w:rPr>
      </w:pPr>
      <w:r w:rsidRPr="008817AE">
        <w:rPr>
          <w:snapToGrid w:val="0"/>
        </w:rPr>
        <w:t xml:space="preserve">These requirements are based on </w:t>
      </w:r>
      <w:r w:rsidRPr="008817AE">
        <w:rPr>
          <w:snapToGrid w:val="0"/>
          <w:lang w:val="en-GB"/>
        </w:rPr>
        <w:t xml:space="preserve">OIML D 31:20XX </w:t>
      </w:r>
      <w:r w:rsidRPr="008817AE">
        <w:rPr>
          <w:i/>
          <w:snapToGrid w:val="0"/>
          <w:lang w:val="en-GB"/>
        </w:rPr>
        <w:t>General requirements for software-controlled measuring instruments</w:t>
      </w:r>
      <w:del w:id="4143" w:author="Mitchell, Phillip" w:date="2023-11-29T12:26:00Z">
        <w:r w:rsidRPr="008817AE" w:rsidDel="0033235A">
          <w:rPr>
            <w:i/>
            <w:snapToGrid w:val="0"/>
            <w:lang w:val="en-GB"/>
          </w:rPr>
          <w:delText xml:space="preserve"> </w:delText>
        </w:r>
        <w:r w:rsidRPr="008817AE" w:rsidDel="0033235A">
          <w:rPr>
            <w:snapToGrid w:val="0"/>
            <w:lang w:val="en-GB"/>
          </w:rPr>
          <w:fldChar w:fldCharType="begin"/>
        </w:r>
        <w:r w:rsidRPr="008817AE" w:rsidDel="0033235A">
          <w:rPr>
            <w:snapToGrid w:val="0"/>
            <w:lang w:val="en-GB"/>
          </w:rPr>
          <w:delInstrText xml:space="preserve"> REF _Ref118714262 \r  \* MERGEFORMAT </w:delInstrText>
        </w:r>
        <w:r w:rsidRPr="008817AE" w:rsidDel="0033235A">
          <w:rPr>
            <w:snapToGrid w:val="0"/>
            <w:lang w:val="en-GB"/>
          </w:rPr>
          <w:fldChar w:fldCharType="separate"/>
        </w:r>
      </w:del>
      <w:del w:id="4144" w:author="Mitchell, Phillip" w:date="2023-11-29T12:24:00Z">
        <w:r w:rsidR="00714DB9" w:rsidDel="0033235A">
          <w:rPr>
            <w:snapToGrid w:val="0"/>
            <w:lang w:val="en-GB"/>
          </w:rPr>
          <w:delText>[17]</w:delText>
        </w:r>
      </w:del>
      <w:del w:id="4145" w:author="Mitchell, Phillip" w:date="2023-11-29T12:26:00Z">
        <w:r w:rsidRPr="008817AE" w:rsidDel="0033235A">
          <w:rPr>
            <w:snapToGrid w:val="0"/>
            <w:lang w:val="en-GB"/>
          </w:rPr>
          <w:fldChar w:fldCharType="end"/>
        </w:r>
      </w:del>
      <w:ins w:id="4146" w:author="Mitchell, Phillip" w:date="2023-11-29T12:26:00Z">
        <w:r w:rsidR="0033235A">
          <w:rPr>
            <w:snapToGrid w:val="0"/>
            <w:lang w:val="en-GB"/>
          </w:rPr>
          <w:t xml:space="preserve"> </w:t>
        </w:r>
        <w:r w:rsidR="0033235A">
          <w:rPr>
            <w:snapToGrid w:val="0"/>
            <w:lang w:val="en-GB"/>
          </w:rPr>
          <w:fldChar w:fldCharType="begin"/>
        </w:r>
        <w:r w:rsidR="0033235A">
          <w:rPr>
            <w:snapToGrid w:val="0"/>
            <w:lang w:val="en-GB"/>
          </w:rPr>
          <w:instrText xml:space="preserve"> REF _Ref118713695 \r </w:instrText>
        </w:r>
      </w:ins>
      <w:r w:rsidR="0033235A">
        <w:rPr>
          <w:snapToGrid w:val="0"/>
          <w:lang w:val="en-GB"/>
        </w:rPr>
        <w:fldChar w:fldCharType="separate"/>
      </w:r>
      <w:ins w:id="4147" w:author="Mitchell, Phillip" w:date="2023-11-29T12:26:00Z">
        <w:r w:rsidR="0033235A">
          <w:rPr>
            <w:snapToGrid w:val="0"/>
            <w:lang w:val="en-GB"/>
          </w:rPr>
          <w:t>[13]</w:t>
        </w:r>
        <w:r w:rsidR="0033235A">
          <w:rPr>
            <w:snapToGrid w:val="0"/>
            <w:lang w:val="en-GB"/>
          </w:rPr>
          <w:fldChar w:fldCharType="end"/>
        </w:r>
      </w:ins>
      <w:r w:rsidRPr="008817AE">
        <w:rPr>
          <w:snapToGrid w:val="0"/>
        </w:rPr>
        <w:t>.  The requirements specified in this Annex apply:</w:t>
      </w:r>
    </w:p>
    <w:p w14:paraId="23837A1B" w14:textId="77777777" w:rsidR="006A5318" w:rsidRPr="008817AE" w:rsidRDefault="006A5318" w:rsidP="006A5318">
      <w:pPr>
        <w:pStyle w:val="ListParagraph"/>
        <w:widowControl w:val="0"/>
        <w:numPr>
          <w:ilvl w:val="0"/>
          <w:numId w:val="29"/>
        </w:numPr>
        <w:tabs>
          <w:tab w:val="left" w:pos="992"/>
        </w:tabs>
        <w:autoSpaceDE w:val="0"/>
        <w:autoSpaceDN w:val="0"/>
        <w:adjustRightInd w:val="0"/>
        <w:spacing w:before="120" w:after="120" w:line="240" w:lineRule="auto"/>
        <w:jc w:val="both"/>
        <w:rPr>
          <w:rFonts w:eastAsia="Calibri" w:cs="Times New Roman"/>
          <w:snapToGrid w:val="0"/>
          <w:szCs w:val="20"/>
          <w:lang w:val="en-GB"/>
        </w:rPr>
      </w:pPr>
      <w:r w:rsidRPr="008817AE">
        <w:rPr>
          <w:rFonts w:eastAsia="Calibri" w:cs="Times New Roman"/>
          <w:snapToGrid w:val="0"/>
          <w:szCs w:val="20"/>
        </w:rPr>
        <w:t>Only to the legally relevant parts of an electricity meter, e.g. software, parameters, the measured quantity value, measurement result and measurement data; and</w:t>
      </w:r>
    </w:p>
    <w:p w14:paraId="05F0163C" w14:textId="77777777" w:rsidR="006A5318" w:rsidRPr="008817AE" w:rsidRDefault="006A5318" w:rsidP="006A5318">
      <w:pPr>
        <w:pStyle w:val="ListParagraph"/>
        <w:widowControl w:val="0"/>
        <w:numPr>
          <w:ilvl w:val="0"/>
          <w:numId w:val="29"/>
        </w:numPr>
        <w:tabs>
          <w:tab w:val="left" w:pos="992"/>
        </w:tabs>
        <w:autoSpaceDE w:val="0"/>
        <w:autoSpaceDN w:val="0"/>
        <w:adjustRightInd w:val="0"/>
        <w:spacing w:before="120" w:after="120" w:line="240" w:lineRule="auto"/>
        <w:jc w:val="both"/>
        <w:rPr>
          <w:rFonts w:eastAsia="Calibri" w:cs="Times New Roman"/>
          <w:snapToGrid w:val="0"/>
          <w:szCs w:val="20"/>
        </w:rPr>
      </w:pPr>
      <w:r w:rsidRPr="008817AE">
        <w:rPr>
          <w:rFonts w:eastAsia="Calibri" w:cs="Times New Roman"/>
          <w:snapToGrid w:val="0"/>
          <w:szCs w:val="20"/>
          <w:lang w:val="en-GB"/>
        </w:rPr>
        <w:t>Equally to non-dynamic and dynamic modules of legally relevant software.</w:t>
      </w:r>
    </w:p>
    <w:p w14:paraId="6691A6A7" w14:textId="77777777" w:rsidR="006A5318" w:rsidRPr="008817AE" w:rsidRDefault="006A5318" w:rsidP="006A5318">
      <w:pPr>
        <w:pStyle w:val="BodyText"/>
        <w:rPr>
          <w:snapToGrid w:val="0"/>
          <w:lang w:val="en-GB"/>
        </w:rPr>
      </w:pPr>
      <w:r w:rsidRPr="008817AE">
        <w:rPr>
          <w:snapToGrid w:val="0"/>
          <w:lang w:val="en-GB"/>
        </w:rPr>
        <w:t xml:space="preserve">The manufacturer is responsible for producing electricity meters and legally relevant software that conforms to the approved type and the documentation submitted for type evaluation. </w:t>
      </w:r>
    </w:p>
    <w:p w14:paraId="7CB350F8" w14:textId="065431C4" w:rsidR="006A5318" w:rsidRPr="008817AE" w:rsidRDefault="006A5318" w:rsidP="006A5318">
      <w:pPr>
        <w:pStyle w:val="BodyText"/>
        <w:rPr>
          <w:snapToGrid w:val="0"/>
          <w:lang w:val="en-GB"/>
        </w:rPr>
      </w:pPr>
      <w:r w:rsidRPr="008817AE">
        <w:t>National authorities shall determine what are considered to be: an authorised modification, loading or changes for software securing and protection (</w:t>
      </w:r>
      <w:r w:rsidR="001358FF">
        <w:fldChar w:fldCharType="begin"/>
      </w:r>
      <w:r w:rsidR="001358FF">
        <w:instrText xml:space="preserve"> REF _Ref143523487 \r </w:instrText>
      </w:r>
      <w:r w:rsidR="001358FF">
        <w:fldChar w:fldCharType="separate"/>
      </w:r>
      <w:r w:rsidR="0033235A">
        <w:t>7.3.2.3</w:t>
      </w:r>
      <w:r w:rsidR="001358FF">
        <w:fldChar w:fldCharType="end"/>
      </w:r>
      <w:r w:rsidRPr="008817AE">
        <w:t>), an authorised person for support of fault and defect detection (</w:t>
      </w:r>
      <w:r w:rsidR="001358FF">
        <w:fldChar w:fldCharType="begin"/>
      </w:r>
      <w:r w:rsidR="001358FF">
        <w:instrText xml:space="preserve"> REF _Ref143523587 \r </w:instrText>
      </w:r>
      <w:r w:rsidR="001358FF">
        <w:fldChar w:fldCharType="separate"/>
      </w:r>
      <w:r w:rsidR="0033235A">
        <w:t>7.3.2.6</w:t>
      </w:r>
      <w:r w:rsidR="001358FF">
        <w:fldChar w:fldCharType="end"/>
      </w:r>
      <w:r w:rsidRPr="008817AE">
        <w:t xml:space="preserve">) and an </w:t>
      </w:r>
      <w:r w:rsidRPr="008817AE">
        <w:rPr>
          <w:snapToGrid w:val="0"/>
          <w:lang w:val="en-GB"/>
        </w:rPr>
        <w:t>authorised person for a verified update (</w:t>
      </w:r>
      <w:r w:rsidR="00017376">
        <w:rPr>
          <w:snapToGrid w:val="0"/>
          <w:lang w:val="en-GB"/>
        </w:rPr>
        <w:fldChar w:fldCharType="begin"/>
      </w:r>
      <w:r w:rsidR="00017376">
        <w:rPr>
          <w:snapToGrid w:val="0"/>
          <w:lang w:val="en-GB"/>
        </w:rPr>
        <w:instrText xml:space="preserve"> REF _Ref143524061 \r </w:instrText>
      </w:r>
      <w:r w:rsidR="00017376">
        <w:rPr>
          <w:snapToGrid w:val="0"/>
          <w:lang w:val="en-GB"/>
        </w:rPr>
        <w:fldChar w:fldCharType="separate"/>
      </w:r>
      <w:r w:rsidR="0033235A">
        <w:rPr>
          <w:snapToGrid w:val="0"/>
          <w:lang w:val="en-GB"/>
        </w:rPr>
        <w:t>7.3.4.2</w:t>
      </w:r>
      <w:r w:rsidR="00017376">
        <w:rPr>
          <w:snapToGrid w:val="0"/>
          <w:lang w:val="en-GB"/>
        </w:rPr>
        <w:fldChar w:fldCharType="end"/>
      </w:r>
      <w:r w:rsidRPr="008817AE">
        <w:rPr>
          <w:snapToGrid w:val="0"/>
          <w:lang w:val="en-GB"/>
        </w:rPr>
        <w:t>) and a traced update (</w:t>
      </w:r>
      <w:r w:rsidR="00017376">
        <w:rPr>
          <w:snapToGrid w:val="0"/>
          <w:lang w:val="en-GB"/>
        </w:rPr>
        <w:fldChar w:fldCharType="begin"/>
      </w:r>
      <w:r w:rsidR="00017376">
        <w:rPr>
          <w:snapToGrid w:val="0"/>
          <w:lang w:val="en-GB"/>
        </w:rPr>
        <w:instrText xml:space="preserve"> REF _Ref143524077 \r </w:instrText>
      </w:r>
      <w:r w:rsidR="00017376">
        <w:rPr>
          <w:snapToGrid w:val="0"/>
          <w:lang w:val="en-GB"/>
        </w:rPr>
        <w:fldChar w:fldCharType="separate"/>
      </w:r>
      <w:r w:rsidR="0033235A">
        <w:rPr>
          <w:snapToGrid w:val="0"/>
          <w:lang w:val="en-GB"/>
        </w:rPr>
        <w:t>7.3.4.3</w:t>
      </w:r>
      <w:r w:rsidR="00017376">
        <w:rPr>
          <w:snapToGrid w:val="0"/>
          <w:lang w:val="en-GB"/>
        </w:rPr>
        <w:fldChar w:fldCharType="end"/>
      </w:r>
      <w:r w:rsidRPr="008817AE">
        <w:rPr>
          <w:snapToGrid w:val="0"/>
          <w:lang w:val="en-GB"/>
        </w:rPr>
        <w:t>)</w:t>
      </w:r>
      <w:r w:rsidR="00A95D86">
        <w:rPr>
          <w:snapToGrid w:val="0"/>
          <w:lang w:val="en-GB"/>
        </w:rPr>
        <w:t>.</w:t>
      </w:r>
    </w:p>
    <w:p w14:paraId="0636476A" w14:textId="5B7DB0DB" w:rsidR="006A5318" w:rsidRPr="008817AE" w:rsidRDefault="006A5318" w:rsidP="006A5318">
      <w:pPr>
        <w:pStyle w:val="BodyText"/>
        <w:rPr>
          <w:snapToGrid w:val="0"/>
          <w:lang w:val="en-GB"/>
        </w:rPr>
      </w:pPr>
      <w:r w:rsidRPr="008817AE">
        <w:rPr>
          <w:snapToGrid w:val="0"/>
          <w:lang w:val="en-GB"/>
        </w:rPr>
        <w:t xml:space="preserve">Means described in </w:t>
      </w:r>
      <w:r w:rsidR="00A95D86">
        <w:rPr>
          <w:snapToGrid w:val="0"/>
          <w:lang w:val="en-GB"/>
        </w:rPr>
        <w:fldChar w:fldCharType="begin"/>
      </w:r>
      <w:r w:rsidR="00A95D86">
        <w:rPr>
          <w:snapToGrid w:val="0"/>
          <w:lang w:val="en-GB"/>
        </w:rPr>
        <w:instrText xml:space="preserve"> REF _Ref143524145 \r </w:instrText>
      </w:r>
      <w:r w:rsidR="00A95D86">
        <w:rPr>
          <w:snapToGrid w:val="0"/>
          <w:lang w:val="en-GB"/>
        </w:rPr>
        <w:fldChar w:fldCharType="separate"/>
      </w:r>
      <w:r w:rsidR="0033235A">
        <w:rPr>
          <w:snapToGrid w:val="0"/>
          <w:lang w:val="en-GB"/>
        </w:rPr>
        <w:t>7.3.2.1</w:t>
      </w:r>
      <w:r w:rsidR="00A95D86">
        <w:rPr>
          <w:snapToGrid w:val="0"/>
          <w:lang w:val="en-GB"/>
        </w:rPr>
        <w:fldChar w:fldCharType="end"/>
      </w:r>
      <w:r w:rsidR="00A95D86">
        <w:rPr>
          <w:snapToGrid w:val="0"/>
          <w:lang w:val="en-GB"/>
        </w:rPr>
        <w:t xml:space="preserve"> </w:t>
      </w:r>
      <w:r w:rsidRPr="008817AE">
        <w:rPr>
          <w:snapToGrid w:val="0"/>
          <w:lang w:val="en-GB"/>
        </w:rPr>
        <w:t xml:space="preserve">and </w:t>
      </w:r>
      <w:r w:rsidR="00A95D86">
        <w:rPr>
          <w:snapToGrid w:val="0"/>
          <w:lang w:val="en-GB"/>
        </w:rPr>
        <w:fldChar w:fldCharType="begin"/>
      </w:r>
      <w:r w:rsidR="00A95D86">
        <w:rPr>
          <w:snapToGrid w:val="0"/>
          <w:lang w:val="en-GB"/>
        </w:rPr>
        <w:instrText xml:space="preserve"> REF _Ref143524253 \r </w:instrText>
      </w:r>
      <w:r w:rsidR="00A95D86">
        <w:rPr>
          <w:snapToGrid w:val="0"/>
          <w:lang w:val="en-GB"/>
        </w:rPr>
        <w:fldChar w:fldCharType="separate"/>
      </w:r>
      <w:r w:rsidR="0033235A">
        <w:rPr>
          <w:snapToGrid w:val="0"/>
          <w:lang w:val="en-GB"/>
        </w:rPr>
        <w:t>7.3.3.1</w:t>
      </w:r>
      <w:r w:rsidR="00A95D86">
        <w:rPr>
          <w:snapToGrid w:val="0"/>
          <w:lang w:val="en-GB"/>
        </w:rPr>
        <w:fldChar w:fldCharType="end"/>
      </w:r>
      <w:r w:rsidRPr="008817AE">
        <w:rPr>
          <w:snapToGrid w:val="0"/>
          <w:lang w:val="en-GB"/>
        </w:rPr>
        <w:t xml:space="preserve"> shall be provided to allow for the evaluation of conformity.</w:t>
      </w:r>
    </w:p>
    <w:p w14:paraId="6B5E50CC" w14:textId="77777777" w:rsidR="006A5318" w:rsidRPr="008817AE" w:rsidRDefault="006A5318" w:rsidP="006A5318">
      <w:pPr>
        <w:pStyle w:val="BodyText"/>
        <w:rPr>
          <w:snapToGrid w:val="0"/>
          <w:lang w:val="en-GB"/>
        </w:rPr>
      </w:pPr>
      <w:r w:rsidRPr="008817AE">
        <w:rPr>
          <w:snapToGrid w:val="0"/>
          <w:lang w:val="en-GB"/>
        </w:rPr>
        <w:t xml:space="preserve">The terms used in this Annex </w:t>
      </w:r>
      <w:r w:rsidRPr="008817AE">
        <w:t>conform</w:t>
      </w:r>
      <w:r w:rsidRPr="008817AE">
        <w:rPr>
          <w:snapToGrid w:val="0"/>
          <w:lang w:val="en-GB"/>
        </w:rPr>
        <w:t xml:space="preserve"> to the terms and definitions specified in OIML D 31:20XX. For convenience some of the terms and definitions are reproduced below:</w:t>
      </w:r>
    </w:p>
    <w:p w14:paraId="1C4E9128" w14:textId="77777777" w:rsidR="006A5318" w:rsidRPr="008817AE" w:rsidRDefault="006A5318" w:rsidP="006A5318">
      <w:pPr>
        <w:pStyle w:val="Definition"/>
        <w:rPr>
          <w:snapToGrid w:val="0"/>
          <w:lang w:val="en-GB"/>
        </w:rPr>
      </w:pPr>
      <w:r w:rsidRPr="008817AE">
        <w:rPr>
          <w:snapToGrid w:val="0"/>
          <w:lang w:val="en-GB"/>
        </w:rPr>
        <w:t>dynamic module of legally relevant software</w:t>
      </w:r>
    </w:p>
    <w:p w14:paraId="0D236681" w14:textId="77777777" w:rsidR="006A5318" w:rsidRPr="008817AE" w:rsidRDefault="006A5318" w:rsidP="006A5318">
      <w:pPr>
        <w:pStyle w:val="BodyText"/>
        <w:rPr>
          <w:snapToGrid w:val="0"/>
          <w:lang w:val="en-GB"/>
        </w:rPr>
      </w:pPr>
      <w:r w:rsidRPr="008817AE">
        <w:rPr>
          <w:snapToGrid w:val="0"/>
          <w:lang w:val="en-GB"/>
        </w:rPr>
        <w:t xml:space="preserve">software module whose functional behaviour depends on predefined device-specific parameters that may change over time during </w:t>
      </w:r>
      <w:proofErr w:type="gramStart"/>
      <w:r w:rsidRPr="008817AE">
        <w:rPr>
          <w:snapToGrid w:val="0"/>
          <w:lang w:val="en-GB"/>
        </w:rPr>
        <w:t>use</w:t>
      </w:r>
      <w:proofErr w:type="gramEnd"/>
    </w:p>
    <w:p w14:paraId="22201478" w14:textId="77777777" w:rsidR="006A5318" w:rsidRPr="008817AE" w:rsidRDefault="006A5318" w:rsidP="006A5318">
      <w:pPr>
        <w:pStyle w:val="Note"/>
        <w:rPr>
          <w:snapToGrid w:val="0"/>
        </w:rPr>
      </w:pPr>
      <w:r w:rsidRPr="008817AE">
        <w:rPr>
          <w:snapToGrid w:val="0"/>
        </w:rPr>
        <w:t>Note:</w:t>
      </w:r>
      <w:r w:rsidRPr="008817AE">
        <w:rPr>
          <w:snapToGrid w:val="0"/>
        </w:rPr>
        <w:tab/>
        <w:t>Such dynamic modules may be considered to incorporate or utilise machine learning or artificial intelligence characteristics and processes.</w:t>
      </w:r>
    </w:p>
    <w:p w14:paraId="43BDFC83" w14:textId="77777777" w:rsidR="006A5318" w:rsidRPr="008817AE" w:rsidRDefault="006A5318" w:rsidP="006A5318">
      <w:pPr>
        <w:pStyle w:val="Definition"/>
        <w:rPr>
          <w:snapToGrid w:val="0"/>
          <w:lang w:val="en-GB"/>
        </w:rPr>
      </w:pPr>
      <w:r w:rsidRPr="008817AE">
        <w:rPr>
          <w:snapToGrid w:val="0"/>
          <w:lang w:val="en-GB"/>
        </w:rPr>
        <w:t>measurement data</w:t>
      </w:r>
    </w:p>
    <w:p w14:paraId="6A8CFAEA" w14:textId="77777777" w:rsidR="006A5318" w:rsidRPr="008817AE" w:rsidRDefault="006A5318" w:rsidP="006A5318">
      <w:pPr>
        <w:pStyle w:val="BodyText"/>
        <w:rPr>
          <w:snapToGrid w:val="0"/>
          <w:lang w:val="en-GB"/>
        </w:rPr>
      </w:pPr>
      <w:r w:rsidRPr="008817AE">
        <w:rPr>
          <w:snapToGrid w:val="0"/>
          <w:lang w:val="en-GB"/>
        </w:rPr>
        <w:t xml:space="preserve">data used during the measurement </w:t>
      </w:r>
      <w:proofErr w:type="gramStart"/>
      <w:r w:rsidRPr="008817AE">
        <w:rPr>
          <w:snapToGrid w:val="0"/>
          <w:lang w:val="en-GB"/>
        </w:rPr>
        <w:t>process</w:t>
      </w:r>
      <w:proofErr w:type="gramEnd"/>
    </w:p>
    <w:p w14:paraId="3D82CE3B" w14:textId="77777777" w:rsidR="006A5318" w:rsidRPr="008817AE" w:rsidRDefault="006A5318" w:rsidP="006A5318">
      <w:pPr>
        <w:pStyle w:val="Note"/>
        <w:rPr>
          <w:snapToGrid w:val="0"/>
          <w:lang w:val="en-GB"/>
        </w:rPr>
      </w:pPr>
      <w:r w:rsidRPr="008817AE">
        <w:rPr>
          <w:snapToGrid w:val="0"/>
          <w:lang w:val="en-GB"/>
        </w:rPr>
        <w:t>Note:</w:t>
      </w:r>
      <w:r w:rsidRPr="008817AE">
        <w:rPr>
          <w:snapToGrid w:val="0"/>
          <w:lang w:val="en-GB"/>
        </w:rPr>
        <w:tab/>
        <w:t>Measurement data includes the measured quantity value, measurement result relevant data and measurement process data.</w:t>
      </w:r>
    </w:p>
    <w:p w14:paraId="5E2E8480" w14:textId="77777777" w:rsidR="006A5318" w:rsidRPr="008817AE" w:rsidRDefault="006A5318" w:rsidP="006A5318">
      <w:pPr>
        <w:pStyle w:val="Definition"/>
        <w:rPr>
          <w:snapToGrid w:val="0"/>
          <w:lang w:val="en-GB"/>
        </w:rPr>
      </w:pPr>
      <w:r w:rsidRPr="008817AE">
        <w:rPr>
          <w:snapToGrid w:val="0"/>
          <w:lang w:val="en-GB"/>
        </w:rPr>
        <w:t>measurement result</w:t>
      </w:r>
    </w:p>
    <w:p w14:paraId="399DFEE3" w14:textId="77777777" w:rsidR="006A5318" w:rsidRPr="008817AE" w:rsidRDefault="006A5318" w:rsidP="006A5318">
      <w:pPr>
        <w:pStyle w:val="BodyText"/>
        <w:rPr>
          <w:snapToGrid w:val="0"/>
          <w:lang w:val="en-GB"/>
        </w:rPr>
      </w:pPr>
      <w:r w:rsidRPr="008817AE">
        <w:rPr>
          <w:snapToGrid w:val="0"/>
          <w:lang w:val="en-GB"/>
        </w:rPr>
        <w:t xml:space="preserve">set of quantity values being attributed to a measurand together with any other available relevant </w:t>
      </w:r>
      <w:proofErr w:type="gramStart"/>
      <w:r w:rsidRPr="008817AE">
        <w:rPr>
          <w:snapToGrid w:val="0"/>
          <w:lang w:val="en-GB"/>
        </w:rPr>
        <w:t>data</w:t>
      </w:r>
      <w:proofErr w:type="gramEnd"/>
    </w:p>
    <w:p w14:paraId="7D4822E0" w14:textId="77777777" w:rsidR="006A5318" w:rsidRPr="008817AE" w:rsidRDefault="006A5318" w:rsidP="006A5318">
      <w:pPr>
        <w:pStyle w:val="Note"/>
        <w:rPr>
          <w:snapToGrid w:val="0"/>
          <w:lang w:val="en-GB"/>
        </w:rPr>
      </w:pPr>
      <w:r w:rsidRPr="008817AE">
        <w:rPr>
          <w:snapToGrid w:val="0"/>
          <w:lang w:val="en-GB"/>
        </w:rPr>
        <w:t>Note 1:</w:t>
      </w:r>
      <w:r w:rsidRPr="008817AE">
        <w:rPr>
          <w:snapToGrid w:val="0"/>
          <w:lang w:val="en-GB"/>
        </w:rPr>
        <w:tab/>
        <w:t xml:space="preserve">The measurement result relevant data may consist of e.g. measurement uncertainty, date and time of measurement, number of </w:t>
      </w:r>
      <w:proofErr w:type="gramStart"/>
      <w:r w:rsidRPr="008817AE">
        <w:rPr>
          <w:snapToGrid w:val="0"/>
          <w:lang w:val="en-GB"/>
        </w:rPr>
        <w:t>measurement</w:t>
      </w:r>
      <w:proofErr w:type="gramEnd"/>
      <w:r w:rsidRPr="008817AE">
        <w:rPr>
          <w:snapToGrid w:val="0"/>
          <w:lang w:val="en-GB"/>
        </w:rPr>
        <w:t>, identification of sensor and in the case where price calculation is part of the legally relevant software, unit price and price to pay.</w:t>
      </w:r>
    </w:p>
    <w:p w14:paraId="536EF877" w14:textId="77777777" w:rsidR="006A5318" w:rsidRPr="008817AE" w:rsidRDefault="006A5318" w:rsidP="006A5318">
      <w:pPr>
        <w:pStyle w:val="Note"/>
        <w:rPr>
          <w:snapToGrid w:val="0"/>
          <w:lang w:val="en-GB"/>
        </w:rPr>
      </w:pPr>
      <w:r w:rsidRPr="008817AE">
        <w:rPr>
          <w:snapToGrid w:val="0"/>
          <w:lang w:val="en-GB"/>
        </w:rPr>
        <w:t>Note 2:</w:t>
      </w:r>
      <w:r w:rsidRPr="008817AE">
        <w:rPr>
          <w:snapToGrid w:val="0"/>
          <w:lang w:val="en-GB"/>
        </w:rPr>
        <w:tab/>
        <w:t>The measurement result (including the measured quantity value according to V 2:200:2012) is used for the legally relevant purpose, e.g. conclusion of a transaction.</w:t>
      </w:r>
    </w:p>
    <w:p w14:paraId="633EC844" w14:textId="77777777" w:rsidR="006A5318" w:rsidRPr="008817AE" w:rsidRDefault="006A5318" w:rsidP="006A5318">
      <w:pPr>
        <w:pStyle w:val="Definition"/>
        <w:rPr>
          <w:snapToGrid w:val="0"/>
          <w:lang w:val="en-GB"/>
        </w:rPr>
      </w:pPr>
      <w:r w:rsidRPr="008817AE">
        <w:rPr>
          <w:snapToGrid w:val="0"/>
          <w:lang w:val="en-GB"/>
        </w:rPr>
        <w:t>significant defect</w:t>
      </w:r>
    </w:p>
    <w:p w14:paraId="7A95CD23" w14:textId="77777777" w:rsidR="006A5318" w:rsidRPr="008817AE" w:rsidRDefault="006A5318" w:rsidP="006A5318">
      <w:pPr>
        <w:pStyle w:val="BodyText"/>
        <w:rPr>
          <w:snapToGrid w:val="0"/>
          <w:lang w:val="en-GB"/>
        </w:rPr>
      </w:pPr>
      <w:r w:rsidRPr="008817AE">
        <w:rPr>
          <w:snapToGrid w:val="0"/>
          <w:lang w:val="en-GB"/>
        </w:rPr>
        <w:t>incident that has an undesirable impact on the compliance of the measuring instrument or a fault</w:t>
      </w:r>
    </w:p>
    <w:p w14:paraId="5FEBC241" w14:textId="77777777" w:rsidR="006A5318" w:rsidRPr="008817AE" w:rsidRDefault="006A5318" w:rsidP="006A5318">
      <w:pPr>
        <w:pStyle w:val="Note"/>
        <w:rPr>
          <w:snapToGrid w:val="0"/>
          <w:lang w:val="en-GB"/>
        </w:rPr>
      </w:pPr>
      <w:r w:rsidRPr="008817AE">
        <w:rPr>
          <w:snapToGrid w:val="0"/>
          <w:lang w:val="en-GB"/>
        </w:rPr>
        <w:t>Note:</w:t>
      </w:r>
      <w:r w:rsidRPr="008817AE">
        <w:rPr>
          <w:snapToGrid w:val="0"/>
          <w:lang w:val="en-GB"/>
        </w:rPr>
        <w:tab/>
        <w:t xml:space="preserve">Examples of significant defect </w:t>
      </w:r>
      <w:proofErr w:type="gramStart"/>
      <w:r w:rsidRPr="008817AE">
        <w:rPr>
          <w:snapToGrid w:val="0"/>
          <w:lang w:val="en-GB"/>
        </w:rPr>
        <w:t>include:</w:t>
      </w:r>
      <w:proofErr w:type="gramEnd"/>
      <w:r w:rsidRPr="008817AE">
        <w:rPr>
          <w:snapToGrid w:val="0"/>
          <w:lang w:val="en-GB"/>
        </w:rPr>
        <w:t xml:space="preserve"> a) deletion of the audit trail; b) inadmissible parameter changes; c) unauthorised updates d) accidental software changes due to physical effects.</w:t>
      </w:r>
    </w:p>
    <w:p w14:paraId="72883245" w14:textId="77777777" w:rsidR="006A5318" w:rsidRPr="008817AE" w:rsidRDefault="006A5318" w:rsidP="00402B1E">
      <w:pPr>
        <w:pStyle w:val="Heading3"/>
        <w:rPr>
          <w:rFonts w:eastAsia="Calibri"/>
          <w:snapToGrid w:val="0"/>
          <w:lang w:val="en-GB"/>
        </w:rPr>
      </w:pPr>
      <w:bookmarkStart w:id="4148" w:name="_Toc159855416"/>
      <w:r w:rsidRPr="008817AE">
        <w:rPr>
          <w:rFonts w:eastAsia="Calibri"/>
          <w:snapToGrid w:val="0"/>
          <w:lang w:val="en-GB"/>
        </w:rPr>
        <w:lastRenderedPageBreak/>
        <w:t>General Requirements</w:t>
      </w:r>
      <w:bookmarkEnd w:id="4148"/>
    </w:p>
    <w:p w14:paraId="6DFD682A" w14:textId="77777777" w:rsidR="006A5318" w:rsidRPr="008817AE" w:rsidRDefault="006A5318" w:rsidP="00402B1E">
      <w:pPr>
        <w:pStyle w:val="Heading4"/>
        <w:rPr>
          <w:rFonts w:eastAsia="Calibri"/>
          <w:snapToGrid w:val="0"/>
          <w:lang w:val="en-GB"/>
        </w:rPr>
      </w:pPr>
      <w:bookmarkStart w:id="4149" w:name="_Ref143524145"/>
      <w:r w:rsidRPr="008817AE">
        <w:rPr>
          <w:rFonts w:eastAsia="Calibri"/>
          <w:snapToGrid w:val="0"/>
          <w:lang w:val="en-GB"/>
        </w:rPr>
        <w:t>Software identification</w:t>
      </w:r>
      <w:bookmarkEnd w:id="4149"/>
    </w:p>
    <w:p w14:paraId="2D921110" w14:textId="77777777" w:rsidR="006A5318" w:rsidRPr="008817AE" w:rsidRDefault="006A5318" w:rsidP="006A5318">
      <w:pPr>
        <w:pStyle w:val="BodyText"/>
        <w:rPr>
          <w:snapToGrid w:val="0"/>
          <w:lang w:val="en-GB"/>
        </w:rPr>
      </w:pPr>
      <w:r w:rsidRPr="008817AE">
        <w:rPr>
          <w:snapToGrid w:val="0"/>
          <w:lang w:val="en-GB"/>
        </w:rPr>
        <w:t>Legally relevant software modules of an electricity meter and/or its components shall be clearly and uniquely identified with the software version. The identification may consist of more than one part, but at least one part shall be dedicated to the legal purpose.</w:t>
      </w:r>
    </w:p>
    <w:p w14:paraId="57A56BC0" w14:textId="77777777" w:rsidR="006A5318" w:rsidRPr="008817AE" w:rsidRDefault="006A5318" w:rsidP="006A5318">
      <w:pPr>
        <w:pStyle w:val="BodyText"/>
        <w:rPr>
          <w:snapToGrid w:val="0"/>
          <w:lang w:val="en-GB"/>
        </w:rPr>
      </w:pPr>
      <w:r w:rsidRPr="008817AE">
        <w:rPr>
          <w:snapToGrid w:val="0"/>
          <w:lang w:val="en-GB"/>
        </w:rPr>
        <w:t>The identification shall be inextricably linked to the software itself and shall be displayed or printed either:</w:t>
      </w:r>
    </w:p>
    <w:p w14:paraId="002395E5" w14:textId="77777777" w:rsidR="006A5318" w:rsidRPr="008817AE" w:rsidRDefault="006A5318" w:rsidP="006A5318">
      <w:pPr>
        <w:pStyle w:val="BodyText"/>
        <w:numPr>
          <w:ilvl w:val="0"/>
          <w:numId w:val="31"/>
        </w:numPr>
        <w:rPr>
          <w:snapToGrid w:val="0"/>
          <w:lang w:val="en-GB"/>
        </w:rPr>
      </w:pPr>
      <w:r w:rsidRPr="008817AE">
        <w:rPr>
          <w:snapToGrid w:val="0"/>
          <w:lang w:val="en-GB"/>
        </w:rPr>
        <w:t>on command; and/or</w:t>
      </w:r>
    </w:p>
    <w:p w14:paraId="703A304E" w14:textId="77777777" w:rsidR="006A5318" w:rsidRPr="008817AE" w:rsidRDefault="006A5318" w:rsidP="006A5318">
      <w:pPr>
        <w:pStyle w:val="BodyText"/>
        <w:numPr>
          <w:ilvl w:val="0"/>
          <w:numId w:val="31"/>
        </w:numPr>
        <w:rPr>
          <w:snapToGrid w:val="0"/>
          <w:lang w:val="en-GB"/>
        </w:rPr>
      </w:pPr>
      <w:r w:rsidRPr="008817AE">
        <w:rPr>
          <w:snapToGrid w:val="0"/>
          <w:lang w:val="en-GB"/>
        </w:rPr>
        <w:t xml:space="preserve">during operation. </w:t>
      </w:r>
    </w:p>
    <w:p w14:paraId="035C106F" w14:textId="77777777" w:rsidR="006A5318" w:rsidRPr="008817AE" w:rsidRDefault="006A5318" w:rsidP="006A5318">
      <w:pPr>
        <w:pStyle w:val="BodyText"/>
        <w:rPr>
          <w:snapToGrid w:val="0"/>
          <w:lang w:val="en-GB"/>
        </w:rPr>
      </w:pPr>
      <w:r w:rsidRPr="008817AE">
        <w:rPr>
          <w:snapToGrid w:val="0"/>
          <w:lang w:val="en-GB"/>
        </w:rPr>
        <w:t xml:space="preserve">If an electronic sub-assembly/device has neither a display nor a printer, the identification shall be sent via a communication interface </w:t>
      </w:r>
      <w:proofErr w:type="gramStart"/>
      <w:r w:rsidRPr="008817AE">
        <w:rPr>
          <w:snapToGrid w:val="0"/>
          <w:lang w:val="en-GB"/>
        </w:rPr>
        <w:t>in order to</w:t>
      </w:r>
      <w:proofErr w:type="gramEnd"/>
      <w:r w:rsidRPr="008817AE">
        <w:rPr>
          <w:snapToGrid w:val="0"/>
          <w:lang w:val="en-GB"/>
        </w:rPr>
        <w:t xml:space="preserve"> be displayed/printed on another electronic sub-assembly/device.</w:t>
      </w:r>
    </w:p>
    <w:p w14:paraId="7DEF29FE" w14:textId="77777777" w:rsidR="006A5318" w:rsidRPr="008817AE" w:rsidRDefault="006A5318" w:rsidP="006A5318">
      <w:pPr>
        <w:pStyle w:val="BodyText"/>
        <w:rPr>
          <w:snapToGrid w:val="0"/>
          <w:lang w:val="en-GB"/>
        </w:rPr>
      </w:pPr>
      <w:r w:rsidRPr="008817AE">
        <w:rPr>
          <w:snapToGrid w:val="0"/>
          <w:lang w:val="en-GB"/>
        </w:rPr>
        <w:t xml:space="preserve">As an exception, an imprint of the software identification on the instrument/electronic device shall be an acceptable solution if it satisfies </w:t>
      </w:r>
      <w:proofErr w:type="gramStart"/>
      <w:r w:rsidRPr="008817AE">
        <w:rPr>
          <w:snapToGrid w:val="0"/>
          <w:lang w:val="en-GB"/>
        </w:rPr>
        <w:t>all of</w:t>
      </w:r>
      <w:proofErr w:type="gramEnd"/>
      <w:r w:rsidRPr="008817AE">
        <w:rPr>
          <w:snapToGrid w:val="0"/>
          <w:lang w:val="en-GB"/>
        </w:rPr>
        <w:t xml:space="preserve"> the following conditions:</w:t>
      </w:r>
    </w:p>
    <w:p w14:paraId="5B2AF3E7" w14:textId="77777777" w:rsidR="006A5318" w:rsidRPr="008817AE" w:rsidRDefault="006A5318" w:rsidP="006A5318">
      <w:pPr>
        <w:pStyle w:val="BodyText"/>
        <w:numPr>
          <w:ilvl w:val="0"/>
          <w:numId w:val="30"/>
        </w:numPr>
        <w:rPr>
          <w:snapToGrid w:val="0"/>
          <w:lang w:val="en-GB"/>
        </w:rPr>
      </w:pPr>
      <w:r w:rsidRPr="008817AE">
        <w:rPr>
          <w:snapToGrid w:val="0"/>
          <w:lang w:val="en-GB"/>
        </w:rPr>
        <w:t>the user interface does not have any control capability to activate the indication of the software identification on the display, or the display does not technically allow the identification of the software to be shown (analogue indicating device or electromechanical counter</w:t>
      </w:r>
      <w:proofErr w:type="gramStart"/>
      <w:r w:rsidRPr="008817AE">
        <w:rPr>
          <w:snapToGrid w:val="0"/>
          <w:lang w:val="en-GB"/>
        </w:rPr>
        <w:t>);</w:t>
      </w:r>
      <w:proofErr w:type="gramEnd"/>
    </w:p>
    <w:p w14:paraId="19DBBDDC" w14:textId="77777777" w:rsidR="006A5318" w:rsidRPr="008817AE" w:rsidRDefault="006A5318" w:rsidP="006A5318">
      <w:pPr>
        <w:pStyle w:val="BodyText"/>
        <w:numPr>
          <w:ilvl w:val="0"/>
          <w:numId w:val="30"/>
        </w:numPr>
        <w:rPr>
          <w:snapToGrid w:val="0"/>
          <w:lang w:val="en-GB"/>
        </w:rPr>
      </w:pPr>
      <w:r w:rsidRPr="008817AE">
        <w:rPr>
          <w:snapToGrid w:val="0"/>
          <w:lang w:val="en-GB"/>
        </w:rPr>
        <w:t>the instrument/electronic device does not have an interface to communicate the software identification; and</w:t>
      </w:r>
    </w:p>
    <w:p w14:paraId="1E0F6BB4" w14:textId="77777777" w:rsidR="006A5318" w:rsidRPr="008817AE" w:rsidRDefault="006A5318" w:rsidP="006A5318">
      <w:pPr>
        <w:pStyle w:val="BodyText"/>
        <w:numPr>
          <w:ilvl w:val="0"/>
          <w:numId w:val="30"/>
        </w:numPr>
        <w:rPr>
          <w:snapToGrid w:val="0"/>
          <w:lang w:val="en-GB"/>
        </w:rPr>
      </w:pPr>
      <w:r w:rsidRPr="008817AE">
        <w:rPr>
          <w:snapToGrid w:val="0"/>
          <w:lang w:val="en-GB"/>
        </w:rPr>
        <w:t>after production of the instrument/electronic device, a change of the software is not possible, or only possible if the hardware or a hardware component is also changed.</w:t>
      </w:r>
    </w:p>
    <w:p w14:paraId="50A39681" w14:textId="77777777" w:rsidR="006A5318" w:rsidRPr="008817AE" w:rsidRDefault="006A5318" w:rsidP="006A5318">
      <w:pPr>
        <w:pStyle w:val="BodyText"/>
        <w:rPr>
          <w:snapToGrid w:val="0"/>
          <w:lang w:val="en-GB"/>
        </w:rPr>
      </w:pPr>
      <w:r w:rsidRPr="008817AE">
        <w:rPr>
          <w:snapToGrid w:val="0"/>
          <w:lang w:val="en-GB"/>
        </w:rPr>
        <w:t>In this case, the manufacturer of the hardware component is responsible for ensuring that the software identification is correctly marked on the concerned instrument/electronic device.</w:t>
      </w:r>
      <w:r w:rsidRPr="008817AE">
        <w:t xml:space="preserve"> </w:t>
      </w:r>
      <w:r w:rsidRPr="008817AE">
        <w:rPr>
          <w:snapToGrid w:val="0"/>
          <w:lang w:val="en-GB"/>
        </w:rPr>
        <w:t>If the software is modified in any way, a new software identification is required.</w:t>
      </w:r>
    </w:p>
    <w:p w14:paraId="2ED1C2F5" w14:textId="77777777" w:rsidR="006A5318" w:rsidRPr="008817AE" w:rsidRDefault="006A5318" w:rsidP="006A5318">
      <w:pPr>
        <w:pStyle w:val="BodyText"/>
        <w:rPr>
          <w:snapToGrid w:val="0"/>
          <w:lang w:val="en-GB"/>
        </w:rPr>
      </w:pPr>
      <w:r w:rsidRPr="008817AE">
        <w:rPr>
          <w:snapToGrid w:val="0"/>
          <w:lang w:val="en-GB"/>
        </w:rPr>
        <w:t xml:space="preserve">The software identification and the means of identification shall be stated in the </w:t>
      </w:r>
      <w:proofErr w:type="gramStart"/>
      <w:r w:rsidRPr="008817AE">
        <w:rPr>
          <w:snapToGrid w:val="0"/>
          <w:lang w:val="en-GB"/>
        </w:rPr>
        <w:t>type</w:t>
      </w:r>
      <w:proofErr w:type="gramEnd"/>
      <w:r w:rsidRPr="008817AE">
        <w:rPr>
          <w:snapToGrid w:val="0"/>
          <w:lang w:val="en-GB"/>
        </w:rPr>
        <w:t xml:space="preserve"> approval certificate.</w:t>
      </w:r>
      <w:r w:rsidRPr="008817AE">
        <w:t xml:space="preserve"> </w:t>
      </w:r>
      <w:r w:rsidRPr="008817AE">
        <w:rPr>
          <w:snapToGrid w:val="0"/>
          <w:lang w:val="en-GB"/>
        </w:rPr>
        <w:t xml:space="preserve">Instructions on how to display or print the software identification shall be in the </w:t>
      </w:r>
      <w:proofErr w:type="gramStart"/>
      <w:r w:rsidRPr="008817AE">
        <w:rPr>
          <w:snapToGrid w:val="0"/>
          <w:lang w:val="en-GB"/>
        </w:rPr>
        <w:t>type</w:t>
      </w:r>
      <w:proofErr w:type="gramEnd"/>
      <w:r w:rsidRPr="008817AE">
        <w:rPr>
          <w:snapToGrid w:val="0"/>
          <w:lang w:val="en-GB"/>
        </w:rPr>
        <w:t xml:space="preserve"> approval certificate.</w:t>
      </w:r>
    </w:p>
    <w:p w14:paraId="403100A7" w14:textId="77777777" w:rsidR="006A5318" w:rsidRPr="008817AE" w:rsidRDefault="006A5318" w:rsidP="006A5318">
      <w:pPr>
        <w:pStyle w:val="BodyText"/>
        <w:rPr>
          <w:snapToGrid w:val="0"/>
          <w:lang w:val="en-GB"/>
        </w:rPr>
      </w:pPr>
      <w:r w:rsidRPr="008817AE">
        <w:rPr>
          <w:snapToGrid w:val="0"/>
          <w:lang w:val="en-GB"/>
        </w:rPr>
        <w:t>Each electricity meter in use shall conform to the approved type. The software identification enables surveillance personnel and persons affected by the measurement to determine whether the electricity meter under consideration conforms to the approved type.</w:t>
      </w:r>
    </w:p>
    <w:p w14:paraId="32F2E3BB" w14:textId="77777777" w:rsidR="006A5318" w:rsidRPr="008817AE" w:rsidRDefault="006A5318" w:rsidP="00402B1E">
      <w:pPr>
        <w:pStyle w:val="Heading4"/>
        <w:rPr>
          <w:rFonts w:eastAsia="Calibri"/>
          <w:snapToGrid w:val="0"/>
          <w:lang w:val="en-GB"/>
        </w:rPr>
      </w:pPr>
      <w:r w:rsidRPr="008817AE">
        <w:rPr>
          <w:rFonts w:eastAsia="Calibri"/>
          <w:snapToGrid w:val="0"/>
          <w:lang w:val="en-GB"/>
        </w:rPr>
        <w:t>Correctness of metrological algorithms and functions</w:t>
      </w:r>
    </w:p>
    <w:p w14:paraId="2B174757" w14:textId="77777777" w:rsidR="006A5318" w:rsidRPr="008817AE" w:rsidRDefault="006A5318" w:rsidP="006A5318">
      <w:pPr>
        <w:pStyle w:val="BodyText"/>
        <w:rPr>
          <w:snapToGrid w:val="0"/>
          <w:lang w:val="en-GB"/>
        </w:rPr>
      </w:pPr>
      <w:r w:rsidRPr="008817AE">
        <w:rPr>
          <w:snapToGrid w:val="0"/>
          <w:lang w:val="en-GB"/>
        </w:rPr>
        <w:t>The measuring algorithms and functions of the electricity meter and/or its components shall be appropriate and functionally correct.</w:t>
      </w:r>
    </w:p>
    <w:p w14:paraId="3718963E" w14:textId="77777777" w:rsidR="006A5318" w:rsidRPr="008817AE" w:rsidRDefault="006A5318" w:rsidP="006A5318">
      <w:pPr>
        <w:pStyle w:val="BodyText"/>
        <w:rPr>
          <w:snapToGrid w:val="0"/>
          <w:lang w:val="en-GB"/>
        </w:rPr>
      </w:pPr>
      <w:r w:rsidRPr="008817AE">
        <w:rPr>
          <w:snapToGrid w:val="0"/>
          <w:lang w:val="en-GB"/>
        </w:rPr>
        <w:t xml:space="preserve">It shall be possible to evaluate algorithms and functions by: </w:t>
      </w:r>
    </w:p>
    <w:p w14:paraId="4548A6DC" w14:textId="77777777" w:rsidR="006A5318" w:rsidRPr="008817AE" w:rsidRDefault="006A5318" w:rsidP="006A5318">
      <w:pPr>
        <w:pStyle w:val="BodyText"/>
        <w:numPr>
          <w:ilvl w:val="0"/>
          <w:numId w:val="32"/>
        </w:numPr>
        <w:rPr>
          <w:snapToGrid w:val="0"/>
          <w:lang w:val="en-GB"/>
        </w:rPr>
      </w:pPr>
      <w:r w:rsidRPr="008817AE">
        <w:rPr>
          <w:snapToGrid w:val="0"/>
          <w:lang w:val="en-GB"/>
        </w:rPr>
        <w:t>Analysis of the documentation and validation of the design (AD)</w:t>
      </w:r>
    </w:p>
    <w:p w14:paraId="0F3613B3" w14:textId="77777777" w:rsidR="006A5318" w:rsidRPr="008817AE" w:rsidRDefault="006A5318" w:rsidP="006A5318">
      <w:pPr>
        <w:pStyle w:val="BodyText"/>
        <w:numPr>
          <w:ilvl w:val="0"/>
          <w:numId w:val="32"/>
        </w:numPr>
        <w:rPr>
          <w:snapToGrid w:val="0"/>
          <w:lang w:val="en-GB"/>
        </w:rPr>
      </w:pPr>
      <w:r w:rsidRPr="008817AE">
        <w:rPr>
          <w:snapToGrid w:val="0"/>
          <w:lang w:val="en-GB"/>
        </w:rPr>
        <w:t>Verification by functional testing of metrological functions (VFTM); and/or</w:t>
      </w:r>
    </w:p>
    <w:p w14:paraId="289E8256" w14:textId="77777777" w:rsidR="006A5318" w:rsidRPr="008817AE" w:rsidRDefault="006A5318" w:rsidP="006A5318">
      <w:pPr>
        <w:pStyle w:val="BodyText"/>
        <w:numPr>
          <w:ilvl w:val="0"/>
          <w:numId w:val="32"/>
        </w:numPr>
        <w:rPr>
          <w:snapToGrid w:val="0"/>
          <w:lang w:val="en-GB"/>
        </w:rPr>
      </w:pPr>
      <w:r w:rsidRPr="008817AE">
        <w:rPr>
          <w:snapToGrid w:val="0"/>
          <w:lang w:val="en-GB"/>
        </w:rPr>
        <w:t>Verification by functional testing of software functions (</w:t>
      </w:r>
      <w:proofErr w:type="spellStart"/>
      <w:r w:rsidRPr="008817AE">
        <w:rPr>
          <w:snapToGrid w:val="0"/>
          <w:lang w:val="en-GB"/>
        </w:rPr>
        <w:t>VFTSw</w:t>
      </w:r>
      <w:proofErr w:type="spellEnd"/>
      <w:r w:rsidRPr="008817AE">
        <w:rPr>
          <w:snapToGrid w:val="0"/>
          <w:lang w:val="en-GB"/>
        </w:rPr>
        <w:t>).</w:t>
      </w:r>
    </w:p>
    <w:p w14:paraId="63FADB95" w14:textId="77777777" w:rsidR="006A5318" w:rsidRPr="008817AE" w:rsidRDefault="006A5318" w:rsidP="006A5318">
      <w:pPr>
        <w:pStyle w:val="BodyText"/>
        <w:rPr>
          <w:snapToGrid w:val="0"/>
          <w:lang w:val="en-GB"/>
        </w:rPr>
      </w:pPr>
      <w:r w:rsidRPr="008817AE">
        <w:rPr>
          <w:snapToGrid w:val="0"/>
          <w:lang w:val="en-GB"/>
        </w:rPr>
        <w:t>All legally relevant metrological algorithms, functions and parameters shall be documented. No hidden or undocumented functions or parameters shall exist.</w:t>
      </w:r>
    </w:p>
    <w:p w14:paraId="29C6C1C4" w14:textId="77777777" w:rsidR="006A5318" w:rsidRPr="008817AE" w:rsidRDefault="006A5318" w:rsidP="00402B1E">
      <w:pPr>
        <w:pStyle w:val="Heading4"/>
        <w:rPr>
          <w:rFonts w:eastAsia="Calibri"/>
          <w:snapToGrid w:val="0"/>
          <w:lang w:val="en-GB"/>
        </w:rPr>
      </w:pPr>
      <w:bookmarkStart w:id="4150" w:name="_Ref143523487"/>
      <w:r w:rsidRPr="008817AE">
        <w:rPr>
          <w:rFonts w:eastAsia="Calibri"/>
          <w:snapToGrid w:val="0"/>
          <w:lang w:val="en-GB"/>
        </w:rPr>
        <w:t xml:space="preserve">Software securing and </w:t>
      </w:r>
      <w:proofErr w:type="gramStart"/>
      <w:r w:rsidRPr="008817AE">
        <w:rPr>
          <w:rFonts w:eastAsia="Calibri"/>
          <w:snapToGrid w:val="0"/>
          <w:lang w:val="en-GB"/>
        </w:rPr>
        <w:t>protection</w:t>
      </w:r>
      <w:bookmarkEnd w:id="4150"/>
      <w:proofErr w:type="gramEnd"/>
    </w:p>
    <w:p w14:paraId="49043F7D" w14:textId="32CB68B1" w:rsidR="006A5318" w:rsidRPr="008817AE" w:rsidRDefault="006A5318" w:rsidP="006A5318">
      <w:pPr>
        <w:pStyle w:val="BodyText"/>
        <w:rPr>
          <w:snapToGrid w:val="0"/>
          <w:lang w:val="en-GB"/>
        </w:rPr>
      </w:pPr>
      <w:r w:rsidRPr="008817AE">
        <w:rPr>
          <w:snapToGrid w:val="0"/>
          <w:lang w:val="en-GB"/>
        </w:rPr>
        <w:t>Software shall be protected in such a way that evidence of any intervention (e.g. software updates, parameters changes) shall be available (e.g. in an audit trail, see</w:t>
      </w:r>
      <w:r w:rsidR="00BC5CF5">
        <w:rPr>
          <w:snapToGrid w:val="0"/>
          <w:lang w:val="en-GB"/>
        </w:rPr>
        <w:t xml:space="preserve"> </w:t>
      </w:r>
      <w:r w:rsidR="00BC5CF5">
        <w:rPr>
          <w:snapToGrid w:val="0"/>
          <w:lang w:val="en-GB"/>
        </w:rPr>
        <w:fldChar w:fldCharType="begin"/>
      </w:r>
      <w:r w:rsidR="00BC5CF5">
        <w:rPr>
          <w:snapToGrid w:val="0"/>
          <w:lang w:val="en-GB"/>
        </w:rPr>
        <w:instrText xml:space="preserve"> REF _Ref143525159 \r </w:instrText>
      </w:r>
      <w:r w:rsidR="00BC5CF5">
        <w:rPr>
          <w:snapToGrid w:val="0"/>
          <w:lang w:val="en-GB"/>
        </w:rPr>
        <w:fldChar w:fldCharType="separate"/>
      </w:r>
      <w:r w:rsidR="0033235A">
        <w:rPr>
          <w:snapToGrid w:val="0"/>
          <w:lang w:val="en-GB"/>
        </w:rPr>
        <w:t>7.3.2.4</w:t>
      </w:r>
      <w:r w:rsidR="00BC5CF5">
        <w:rPr>
          <w:snapToGrid w:val="0"/>
          <w:lang w:val="en-GB"/>
        </w:rPr>
        <w:fldChar w:fldCharType="end"/>
      </w:r>
      <w:r w:rsidRPr="008817AE">
        <w:rPr>
          <w:snapToGrid w:val="0"/>
          <w:lang w:val="en-GB"/>
        </w:rPr>
        <w:t>). Software shall be secured against unauthorised modification, loading, or changes by swapping the memory device.</w:t>
      </w:r>
    </w:p>
    <w:p w14:paraId="43047C98" w14:textId="77777777" w:rsidR="006A5318" w:rsidRPr="008817AE" w:rsidRDefault="006A5318" w:rsidP="006A5318">
      <w:pPr>
        <w:pStyle w:val="BodyText"/>
        <w:rPr>
          <w:snapToGrid w:val="0"/>
          <w:lang w:val="en-GB"/>
        </w:rPr>
      </w:pPr>
      <w:r w:rsidRPr="008817AE">
        <w:rPr>
          <w:snapToGrid w:val="0"/>
          <w:lang w:val="en-GB"/>
        </w:rPr>
        <w:t xml:space="preserve">Mechanical sealing or other technical means may be necessary to secure measuring instruments. Audit trails </w:t>
      </w:r>
      <w:proofErr w:type="gramStart"/>
      <w:r w:rsidRPr="008817AE">
        <w:rPr>
          <w:snapToGrid w:val="0"/>
          <w:lang w:val="en-GB"/>
        </w:rPr>
        <w:t>are considered to be</w:t>
      </w:r>
      <w:proofErr w:type="gramEnd"/>
      <w:r w:rsidRPr="008817AE">
        <w:rPr>
          <w:snapToGrid w:val="0"/>
          <w:lang w:val="en-GB"/>
        </w:rPr>
        <w:t xml:space="preserve"> part of the legally relevant software and should be protected as such.</w:t>
      </w:r>
    </w:p>
    <w:p w14:paraId="1E2CB96C" w14:textId="76E035F4" w:rsidR="006A5318" w:rsidRPr="008817AE" w:rsidRDefault="006A5318" w:rsidP="006A5318">
      <w:pPr>
        <w:pStyle w:val="BodyText"/>
        <w:rPr>
          <w:snapToGrid w:val="0"/>
          <w:lang w:val="en-GB"/>
        </w:rPr>
      </w:pPr>
      <w:r w:rsidRPr="008817AE">
        <w:rPr>
          <w:snapToGrid w:val="0"/>
          <w:lang w:val="en-GB"/>
        </w:rPr>
        <w:t>Only clearly documented functions (see</w:t>
      </w:r>
      <w:r w:rsidR="00BC5CF5">
        <w:rPr>
          <w:snapToGrid w:val="0"/>
          <w:lang w:val="en-GB"/>
        </w:rPr>
        <w:t xml:space="preserve"> </w:t>
      </w:r>
      <w:r w:rsidR="00BC5CF5">
        <w:rPr>
          <w:snapToGrid w:val="0"/>
          <w:lang w:val="en-GB"/>
        </w:rPr>
        <w:fldChar w:fldCharType="begin"/>
      </w:r>
      <w:r w:rsidR="00BC5CF5">
        <w:rPr>
          <w:snapToGrid w:val="0"/>
          <w:lang w:val="en-GB"/>
        </w:rPr>
        <w:instrText xml:space="preserve"> REF _Ref143525292 \r </w:instrText>
      </w:r>
      <w:r w:rsidR="00BC5CF5">
        <w:rPr>
          <w:snapToGrid w:val="0"/>
          <w:lang w:val="en-GB"/>
        </w:rPr>
        <w:fldChar w:fldCharType="separate"/>
      </w:r>
      <w:r w:rsidR="0033235A">
        <w:rPr>
          <w:snapToGrid w:val="0"/>
          <w:lang w:val="en-GB"/>
        </w:rPr>
        <w:t>7.3.2.5</w:t>
      </w:r>
      <w:r w:rsidR="00BC5CF5">
        <w:rPr>
          <w:snapToGrid w:val="0"/>
          <w:lang w:val="en-GB"/>
        </w:rPr>
        <w:fldChar w:fldCharType="end"/>
      </w:r>
      <w:r w:rsidRPr="008817AE">
        <w:rPr>
          <w:snapToGrid w:val="0"/>
          <w:lang w:val="en-GB"/>
        </w:rPr>
        <w:t>) may be activated by the user interface, which do not influence the metrological characteristics of the instrument.</w:t>
      </w:r>
    </w:p>
    <w:p w14:paraId="34D234C9" w14:textId="77777777" w:rsidR="006A5318" w:rsidRPr="008817AE" w:rsidRDefault="006A5318" w:rsidP="006A5318">
      <w:pPr>
        <w:pStyle w:val="BodyText"/>
        <w:rPr>
          <w:snapToGrid w:val="0"/>
          <w:lang w:val="en-GB"/>
        </w:rPr>
      </w:pPr>
      <w:r w:rsidRPr="008817AE">
        <w:rPr>
          <w:snapToGrid w:val="0"/>
          <w:lang w:val="en-GB"/>
        </w:rPr>
        <w:lastRenderedPageBreak/>
        <w:t xml:space="preserve">Parameters that fix the legally relevant characteristics of the electricity meter shall be protected against unauthorised modification. Legally relevant parameters shall be secured and protected in such a way that evidence of an intervention shall be available. </w:t>
      </w:r>
    </w:p>
    <w:p w14:paraId="7F3FC09B" w14:textId="77777777" w:rsidR="006A5318" w:rsidRPr="008817AE" w:rsidRDefault="006A5318" w:rsidP="006A5318">
      <w:pPr>
        <w:pStyle w:val="BodyText"/>
        <w:rPr>
          <w:snapToGrid w:val="0"/>
          <w:lang w:val="en-GB"/>
        </w:rPr>
      </w:pPr>
      <w:r w:rsidRPr="008817AE">
        <w:rPr>
          <w:snapToGrid w:val="0"/>
          <w:lang w:val="en-GB"/>
        </w:rPr>
        <w:t>In the case of dynamic software modules of legally relevant software with predefined parameters, these shall be considered as a part of the software and treated as such. This entails logging of all parameter changes in an audit trail.</w:t>
      </w:r>
    </w:p>
    <w:p w14:paraId="4BCD0659" w14:textId="77777777" w:rsidR="006A5318" w:rsidRPr="008817AE" w:rsidRDefault="006A5318" w:rsidP="006A5318">
      <w:pPr>
        <w:pStyle w:val="BodyText"/>
        <w:rPr>
          <w:snapToGrid w:val="0"/>
          <w:lang w:val="en-GB"/>
        </w:rPr>
      </w:pPr>
      <w:proofErr w:type="gramStart"/>
      <w:r w:rsidRPr="008817AE">
        <w:rPr>
          <w:snapToGrid w:val="0"/>
          <w:lang w:val="en-GB"/>
        </w:rPr>
        <w:t>For the purpose of</w:t>
      </w:r>
      <w:proofErr w:type="gramEnd"/>
      <w:r w:rsidRPr="008817AE">
        <w:rPr>
          <w:snapToGrid w:val="0"/>
          <w:lang w:val="en-GB"/>
        </w:rPr>
        <w:t xml:space="preserve"> verification, it shall be possible to display or print the current parameter settings as well as data containing evidence of interventions. If applicable it shall also be possible to transmit the current parameter settings</w:t>
      </w:r>
      <w:r w:rsidRPr="008817AE">
        <w:t xml:space="preserve"> and </w:t>
      </w:r>
      <w:r w:rsidRPr="008817AE">
        <w:rPr>
          <w:snapToGrid w:val="0"/>
          <w:lang w:val="en-GB"/>
        </w:rPr>
        <w:t>data containing evidence of interventions to the verification software.</w:t>
      </w:r>
    </w:p>
    <w:p w14:paraId="137970E8" w14:textId="77777777" w:rsidR="006A5318" w:rsidRPr="008817AE" w:rsidRDefault="006A5318" w:rsidP="00402B1E">
      <w:pPr>
        <w:pStyle w:val="Heading4"/>
        <w:rPr>
          <w:rFonts w:eastAsia="Calibri"/>
          <w:snapToGrid w:val="0"/>
          <w:lang w:val="en-GB"/>
        </w:rPr>
      </w:pPr>
      <w:bookmarkStart w:id="4151" w:name="_Ref143525159"/>
      <w:r w:rsidRPr="008817AE">
        <w:rPr>
          <w:rFonts w:eastAsia="Calibri"/>
          <w:snapToGrid w:val="0"/>
          <w:lang w:val="en-GB"/>
        </w:rPr>
        <w:t xml:space="preserve">Audit </w:t>
      </w:r>
      <w:proofErr w:type="gramStart"/>
      <w:r w:rsidRPr="008817AE">
        <w:rPr>
          <w:rFonts w:eastAsia="Calibri"/>
          <w:snapToGrid w:val="0"/>
          <w:lang w:val="en-GB"/>
        </w:rPr>
        <w:t>trails</w:t>
      </w:r>
      <w:bookmarkEnd w:id="4151"/>
      <w:proofErr w:type="gramEnd"/>
      <w:r w:rsidRPr="008817AE">
        <w:rPr>
          <w:rFonts w:eastAsia="Calibri"/>
          <w:snapToGrid w:val="0"/>
          <w:lang w:val="en-GB"/>
        </w:rPr>
        <w:t xml:space="preserve"> </w:t>
      </w:r>
    </w:p>
    <w:p w14:paraId="34ED2F53" w14:textId="77777777" w:rsidR="006A5318" w:rsidRPr="008817AE" w:rsidRDefault="006A5318" w:rsidP="006A5318">
      <w:pPr>
        <w:pStyle w:val="BodyText"/>
        <w:rPr>
          <w:snapToGrid w:val="0"/>
          <w:lang w:val="en-GB"/>
        </w:rPr>
      </w:pPr>
      <w:r w:rsidRPr="008817AE">
        <w:rPr>
          <w:snapToGrid w:val="0"/>
          <w:lang w:val="en-GB"/>
        </w:rPr>
        <w:t xml:space="preserve">Audit trails and event counters are part of the legally relevant software and shall be secured and protected as such. It shall not be possible to delete or inadmissibly change the data of the audit trail or event counter and it shall not be possible to exchange the audit trails or the value of the event counter when the software is updated. </w:t>
      </w:r>
    </w:p>
    <w:p w14:paraId="0A3D6217" w14:textId="77777777" w:rsidR="006A5318" w:rsidRPr="008817AE" w:rsidRDefault="006A5318" w:rsidP="006A5318">
      <w:pPr>
        <w:pStyle w:val="BodyText"/>
        <w:rPr>
          <w:snapToGrid w:val="0"/>
          <w:lang w:val="en-GB"/>
        </w:rPr>
      </w:pPr>
      <w:r w:rsidRPr="008817AE">
        <w:rPr>
          <w:snapToGrid w:val="0"/>
          <w:lang w:val="en-GB"/>
        </w:rPr>
        <w:t>The audit trail shall contain at minimum the following information:</w:t>
      </w:r>
    </w:p>
    <w:p w14:paraId="6FE8C526" w14:textId="77777777" w:rsidR="006A5318" w:rsidRPr="008817AE" w:rsidRDefault="006A5318" w:rsidP="006A5318">
      <w:pPr>
        <w:pStyle w:val="BodyText"/>
        <w:numPr>
          <w:ilvl w:val="0"/>
          <w:numId w:val="33"/>
        </w:numPr>
        <w:rPr>
          <w:snapToGrid w:val="0"/>
          <w:lang w:val="en-GB"/>
        </w:rPr>
      </w:pPr>
      <w:r w:rsidRPr="008817AE">
        <w:rPr>
          <w:snapToGrid w:val="0"/>
          <w:lang w:val="en-GB"/>
        </w:rPr>
        <w:t xml:space="preserve">timestamp of the event or </w:t>
      </w:r>
      <w:proofErr w:type="gramStart"/>
      <w:r w:rsidRPr="008817AE">
        <w:rPr>
          <w:snapToGrid w:val="0"/>
          <w:lang w:val="en-GB"/>
        </w:rPr>
        <w:t>intervention;</w:t>
      </w:r>
      <w:proofErr w:type="gramEnd"/>
    </w:p>
    <w:p w14:paraId="4FE036DE" w14:textId="77777777" w:rsidR="006A5318" w:rsidRPr="008817AE" w:rsidRDefault="006A5318" w:rsidP="006A5318">
      <w:pPr>
        <w:pStyle w:val="BodyText"/>
        <w:numPr>
          <w:ilvl w:val="0"/>
          <w:numId w:val="33"/>
        </w:numPr>
        <w:rPr>
          <w:snapToGrid w:val="0"/>
          <w:lang w:val="en-GB"/>
        </w:rPr>
      </w:pPr>
      <w:r w:rsidRPr="008817AE">
        <w:rPr>
          <w:snapToGrid w:val="0"/>
          <w:lang w:val="en-GB"/>
        </w:rPr>
        <w:t xml:space="preserve">the nature of the event or </w:t>
      </w:r>
      <w:proofErr w:type="gramStart"/>
      <w:r w:rsidRPr="008817AE">
        <w:rPr>
          <w:snapToGrid w:val="0"/>
          <w:lang w:val="en-GB"/>
        </w:rPr>
        <w:t>intervention;</w:t>
      </w:r>
      <w:proofErr w:type="gramEnd"/>
      <w:r w:rsidRPr="008817AE">
        <w:rPr>
          <w:snapToGrid w:val="0"/>
          <w:lang w:val="en-GB"/>
        </w:rPr>
        <w:t xml:space="preserve"> </w:t>
      </w:r>
    </w:p>
    <w:p w14:paraId="67A5CA6C" w14:textId="77777777" w:rsidR="006A5318" w:rsidRPr="008817AE" w:rsidRDefault="006A5318" w:rsidP="006A5318">
      <w:pPr>
        <w:pStyle w:val="BodyText"/>
        <w:numPr>
          <w:ilvl w:val="0"/>
          <w:numId w:val="33"/>
        </w:numPr>
        <w:rPr>
          <w:snapToGrid w:val="0"/>
          <w:lang w:val="en-GB"/>
        </w:rPr>
      </w:pPr>
      <w:r w:rsidRPr="008817AE">
        <w:rPr>
          <w:snapToGrid w:val="0"/>
          <w:lang w:val="en-GB"/>
        </w:rPr>
        <w:t xml:space="preserve">the success/failure of the intervention or </w:t>
      </w:r>
      <w:proofErr w:type="gramStart"/>
      <w:r w:rsidRPr="008817AE">
        <w:rPr>
          <w:snapToGrid w:val="0"/>
          <w:lang w:val="en-GB"/>
        </w:rPr>
        <w:t>update;</w:t>
      </w:r>
      <w:proofErr w:type="gramEnd"/>
    </w:p>
    <w:p w14:paraId="5E538107" w14:textId="77777777" w:rsidR="006A5318" w:rsidRPr="008817AE" w:rsidRDefault="006A5318" w:rsidP="006A5318">
      <w:pPr>
        <w:pStyle w:val="BodyText"/>
        <w:numPr>
          <w:ilvl w:val="0"/>
          <w:numId w:val="33"/>
        </w:numPr>
        <w:rPr>
          <w:snapToGrid w:val="0"/>
        </w:rPr>
      </w:pPr>
      <w:r w:rsidRPr="008817AE">
        <w:rPr>
          <w:snapToGrid w:val="0"/>
        </w:rPr>
        <w:t>in the case of a software update:</w:t>
      </w:r>
    </w:p>
    <w:p w14:paraId="4489C3AF" w14:textId="77777777" w:rsidR="006A5318" w:rsidRPr="008817AE" w:rsidRDefault="006A5318" w:rsidP="006A5318">
      <w:pPr>
        <w:pStyle w:val="BodyText"/>
        <w:numPr>
          <w:ilvl w:val="1"/>
          <w:numId w:val="33"/>
        </w:numPr>
        <w:rPr>
          <w:snapToGrid w:val="0"/>
        </w:rPr>
      </w:pPr>
      <w:r w:rsidRPr="008817AE">
        <w:rPr>
          <w:snapToGrid w:val="0"/>
        </w:rPr>
        <w:t xml:space="preserve">software identification of the installed </w:t>
      </w:r>
      <w:proofErr w:type="gramStart"/>
      <w:r w:rsidRPr="008817AE">
        <w:rPr>
          <w:snapToGrid w:val="0"/>
        </w:rPr>
        <w:t>version;</w:t>
      </w:r>
      <w:proofErr w:type="gramEnd"/>
    </w:p>
    <w:p w14:paraId="7424D7C1" w14:textId="77777777" w:rsidR="006A5318" w:rsidRPr="008817AE" w:rsidRDefault="006A5318" w:rsidP="006A5318">
      <w:pPr>
        <w:pStyle w:val="BodyText"/>
        <w:numPr>
          <w:ilvl w:val="1"/>
          <w:numId w:val="33"/>
        </w:numPr>
        <w:rPr>
          <w:snapToGrid w:val="0"/>
        </w:rPr>
      </w:pPr>
      <w:r w:rsidRPr="008817AE">
        <w:rPr>
          <w:snapToGrid w:val="0"/>
        </w:rPr>
        <w:t xml:space="preserve">software identification of the previous installed </w:t>
      </w:r>
      <w:proofErr w:type="gramStart"/>
      <w:r w:rsidRPr="008817AE">
        <w:rPr>
          <w:snapToGrid w:val="0"/>
        </w:rPr>
        <w:t>version;</w:t>
      </w:r>
      <w:proofErr w:type="gramEnd"/>
    </w:p>
    <w:p w14:paraId="4475F662" w14:textId="77777777" w:rsidR="006A5318" w:rsidRPr="008817AE" w:rsidRDefault="006A5318" w:rsidP="006A5318">
      <w:pPr>
        <w:pStyle w:val="BodyText"/>
        <w:numPr>
          <w:ilvl w:val="0"/>
          <w:numId w:val="33"/>
        </w:numPr>
        <w:rPr>
          <w:snapToGrid w:val="0"/>
        </w:rPr>
      </w:pPr>
      <w:r w:rsidRPr="008817AE">
        <w:rPr>
          <w:snapToGrid w:val="0"/>
        </w:rPr>
        <w:t>in the case of a parameter change:</w:t>
      </w:r>
    </w:p>
    <w:p w14:paraId="7C79DD66" w14:textId="77777777" w:rsidR="006A5318" w:rsidRPr="008817AE" w:rsidRDefault="006A5318" w:rsidP="006A5318">
      <w:pPr>
        <w:pStyle w:val="BodyText"/>
        <w:numPr>
          <w:ilvl w:val="1"/>
          <w:numId w:val="33"/>
        </w:numPr>
        <w:rPr>
          <w:snapToGrid w:val="0"/>
        </w:rPr>
      </w:pPr>
      <w:r w:rsidRPr="008817AE">
        <w:rPr>
          <w:snapToGrid w:val="0"/>
        </w:rPr>
        <w:t xml:space="preserve">identification of the changed </w:t>
      </w:r>
      <w:proofErr w:type="gramStart"/>
      <w:r w:rsidRPr="008817AE">
        <w:rPr>
          <w:snapToGrid w:val="0"/>
        </w:rPr>
        <w:t>parameter;</w:t>
      </w:r>
      <w:proofErr w:type="gramEnd"/>
    </w:p>
    <w:p w14:paraId="6A2F7D0D" w14:textId="77777777" w:rsidR="006A5318" w:rsidRPr="008817AE" w:rsidRDefault="006A5318" w:rsidP="006A5318">
      <w:pPr>
        <w:pStyle w:val="BodyText"/>
        <w:numPr>
          <w:ilvl w:val="1"/>
          <w:numId w:val="33"/>
        </w:numPr>
        <w:rPr>
          <w:snapToGrid w:val="0"/>
          <w:lang w:val="en-GB"/>
        </w:rPr>
      </w:pPr>
      <w:r w:rsidRPr="008817AE">
        <w:rPr>
          <w:snapToGrid w:val="0"/>
        </w:rPr>
        <w:t>the old and new values of the changed parameter</w:t>
      </w:r>
      <w:r w:rsidRPr="008817AE">
        <w:rPr>
          <w:snapToGrid w:val="0"/>
          <w:lang w:val="en-GB"/>
        </w:rPr>
        <w:t xml:space="preserve">; and </w:t>
      </w:r>
    </w:p>
    <w:p w14:paraId="3ADD4440" w14:textId="77777777" w:rsidR="006A5318" w:rsidRPr="008817AE" w:rsidDel="007F6A9D" w:rsidRDefault="006A5318" w:rsidP="006A5318">
      <w:pPr>
        <w:pStyle w:val="BodyText"/>
        <w:numPr>
          <w:ilvl w:val="0"/>
          <w:numId w:val="33"/>
        </w:numPr>
        <w:rPr>
          <w:ins w:id="4152" w:author="Phillip" w:date="2023-08-18T14:49:00Z"/>
          <w:del w:id="4153" w:author="Phillip Mitchell" w:date="2023-08-25T15:09:00Z"/>
          <w:snapToGrid w:val="0"/>
          <w:lang w:val="en-GB"/>
        </w:rPr>
      </w:pPr>
      <w:r w:rsidRPr="008817AE">
        <w:rPr>
          <w:snapToGrid w:val="0"/>
          <w:lang w:val="en-GB"/>
        </w:rPr>
        <w:t xml:space="preserve">the identification of the downloading party if available. </w:t>
      </w:r>
    </w:p>
    <w:p w14:paraId="22AB9D5A" w14:textId="77777777" w:rsidR="007F6A9D" w:rsidRPr="007F6A9D" w:rsidRDefault="007F6A9D" w:rsidP="00AB6A99">
      <w:pPr>
        <w:pStyle w:val="BodyText"/>
        <w:numPr>
          <w:ilvl w:val="0"/>
          <w:numId w:val="33"/>
        </w:numPr>
        <w:rPr>
          <w:ins w:id="4154" w:author="Phillip Mitchell" w:date="2023-08-25T15:06:00Z"/>
          <w:snapToGrid w:val="0"/>
          <w:lang w:val="en-GB"/>
        </w:rPr>
      </w:pPr>
    </w:p>
    <w:p w14:paraId="0A1C7FE6" w14:textId="5EDDDC2D" w:rsidR="007F6A9D" w:rsidRPr="002F0B30" w:rsidDel="007F6A9D" w:rsidRDefault="007F6A9D" w:rsidP="007F6A9D">
      <w:pPr>
        <w:pStyle w:val="BodyText"/>
        <w:rPr>
          <w:del w:id="4155" w:author="Phillip Mitchell" w:date="2023-08-25T15:09:00Z"/>
          <w:snapToGrid w:val="0"/>
          <w:lang w:val="en-GB"/>
        </w:rPr>
      </w:pPr>
      <w:del w:id="4156" w:author="Phillip Mitchell" w:date="2023-08-25T15:09:00Z">
        <w:r w:rsidRPr="002F0B30" w:rsidDel="007F6A9D">
          <w:rPr>
            <w:snapToGrid w:val="0"/>
            <w:lang w:val="en-GB"/>
          </w:rPr>
          <w:delText>The audit trail or value of the event counter shall be displayed or printed on command and, if applicable, transmitted to the verification software. The OIML certificate / type approval certificate shall describe how the audit trail or the value of the event counter may be displayed or printed and specify if the audit trail or event counter is part of a remote verification procedure.</w:delText>
        </w:r>
      </w:del>
    </w:p>
    <w:p w14:paraId="55900DA3" w14:textId="7271497C" w:rsidR="006A5318" w:rsidRPr="00A7134E" w:rsidRDefault="006A5318" w:rsidP="006A5318">
      <w:pPr>
        <w:pStyle w:val="BodyText"/>
        <w:rPr>
          <w:ins w:id="4157" w:author="Phillip" w:date="2023-08-18T14:49:00Z"/>
          <w:snapToGrid w:val="0"/>
          <w:lang w:val="en-GB"/>
        </w:rPr>
      </w:pPr>
      <w:r w:rsidRPr="008817AE">
        <w:rPr>
          <w:snapToGrid w:val="0"/>
          <w:lang w:val="en-GB"/>
        </w:rPr>
        <w:t xml:space="preserve">The storage device for the audit trail shall have a sufficient capacity to ensure that the information is available for the life of the meter. </w:t>
      </w:r>
      <w:del w:id="4158" w:author="Phillip Mitchell" w:date="2023-08-25T15:10:00Z">
        <w:r w:rsidR="007F6A9D" w:rsidRPr="002F0B30" w:rsidDel="007F6A9D">
          <w:rPr>
            <w:snapToGrid w:val="0"/>
            <w:lang w:val="en-GB"/>
          </w:rPr>
          <w:delText>If the audit trail has no more capacity an appropriate response is required i.e., either the oldest entry may be deleted, or no other update or parameter change shall be possible without breaking a metrological seal.</w:delText>
        </w:r>
      </w:del>
      <w:ins w:id="4159" w:author="Phillip" w:date="2023-08-18T14:49:00Z">
        <w:del w:id="4160" w:author="Phillip Mitchell" w:date="2023-08-25T15:10:00Z">
          <w:r w:rsidRPr="00A7134E" w:rsidDel="007F6A9D">
            <w:rPr>
              <w:snapToGrid w:val="0"/>
              <w:lang w:val="en-GB"/>
            </w:rPr>
            <w:delText xml:space="preserve"> </w:delText>
          </w:r>
        </w:del>
        <w:r w:rsidRPr="00A7134E">
          <w:rPr>
            <w:snapToGrid w:val="0"/>
            <w:lang w:val="en-GB"/>
          </w:rPr>
          <w:t xml:space="preserve">The event logger cannot be deleted or be changed without destroying a seal. The content of the event logger shall be accessible under normal conditions of use. </w:t>
        </w:r>
      </w:ins>
    </w:p>
    <w:p w14:paraId="1267FD82" w14:textId="77777777" w:rsidR="006A5318" w:rsidRPr="00A7134E" w:rsidRDefault="006A5318" w:rsidP="006A5318">
      <w:pPr>
        <w:pStyle w:val="Note"/>
        <w:rPr>
          <w:ins w:id="4161" w:author="Phillip" w:date="2023-08-18T14:49:00Z"/>
          <w:snapToGrid w:val="0"/>
          <w:lang w:val="en-GB"/>
        </w:rPr>
      </w:pPr>
      <w:ins w:id="4162" w:author="Phillip" w:date="2023-08-18T14:49:00Z">
        <w:r w:rsidRPr="00A7134E">
          <w:rPr>
            <w:snapToGrid w:val="0"/>
            <w:lang w:val="en-GB"/>
          </w:rPr>
          <w:t>Note:</w:t>
        </w:r>
        <w:r>
          <w:rPr>
            <w:snapToGrid w:val="0"/>
            <w:lang w:val="en-GB"/>
          </w:rPr>
          <w:tab/>
        </w:r>
        <w:r w:rsidRPr="00A7134E">
          <w:rPr>
            <w:snapToGrid w:val="0"/>
            <w:lang w:val="en-GB"/>
          </w:rPr>
          <w:t>National authorities may allow other methods.</w:t>
        </w:r>
      </w:ins>
    </w:p>
    <w:p w14:paraId="3A752F28" w14:textId="77777777" w:rsidR="006A5318" w:rsidRPr="008817AE" w:rsidRDefault="006A5318" w:rsidP="006A5318">
      <w:pPr>
        <w:pStyle w:val="BodyText"/>
        <w:rPr>
          <w:ins w:id="4163" w:author="Phillip" w:date="2023-08-18T14:49:00Z"/>
          <w:snapToGrid w:val="0"/>
          <w:lang w:val="en-GB"/>
        </w:rPr>
      </w:pPr>
      <w:ins w:id="4164" w:author="Phillip" w:date="2023-08-18T14:49:00Z">
        <w:r w:rsidRPr="00A7134E">
          <w:rPr>
            <w:snapToGrid w:val="0"/>
            <w:lang w:val="en-GB"/>
          </w:rPr>
          <w:t xml:space="preserve">The OIML certificate / type approval certificate shall describe how the audit </w:t>
        </w:r>
        <w:proofErr w:type="gramStart"/>
        <w:r w:rsidRPr="00A7134E">
          <w:rPr>
            <w:snapToGrid w:val="0"/>
            <w:lang w:val="en-GB"/>
          </w:rPr>
          <w:t>trail</w:t>
        </w:r>
        <w:proofErr w:type="gramEnd"/>
        <w:r w:rsidRPr="00A7134E">
          <w:rPr>
            <w:snapToGrid w:val="0"/>
            <w:lang w:val="en-GB"/>
          </w:rPr>
          <w:t xml:space="preserve"> or the value of the event counter can be accessed and specify if the audit trail or event counter is part of a remote verification procedure.</w:t>
        </w:r>
      </w:ins>
    </w:p>
    <w:p w14:paraId="3C9EDD96" w14:textId="77777777" w:rsidR="006A5318" w:rsidRPr="008817AE" w:rsidRDefault="006A5318" w:rsidP="00402B1E">
      <w:pPr>
        <w:pStyle w:val="Heading4"/>
        <w:rPr>
          <w:rFonts w:eastAsia="Calibri"/>
          <w:snapToGrid w:val="0"/>
          <w:lang w:val="en-GB"/>
        </w:rPr>
      </w:pPr>
      <w:bookmarkStart w:id="4165" w:name="_Ref143525292"/>
      <w:r w:rsidRPr="008817AE">
        <w:rPr>
          <w:rFonts w:eastAsia="Calibri"/>
          <w:snapToGrid w:val="0"/>
          <w:lang w:val="en-GB"/>
        </w:rPr>
        <w:t>Prevention of misuse</w:t>
      </w:r>
      <w:bookmarkEnd w:id="4165"/>
    </w:p>
    <w:p w14:paraId="35A784FB" w14:textId="77777777" w:rsidR="006A5318" w:rsidRPr="008817AE" w:rsidRDefault="006A5318" w:rsidP="006A5318">
      <w:pPr>
        <w:pStyle w:val="BodyText"/>
        <w:rPr>
          <w:snapToGrid w:val="0"/>
          <w:lang w:val="en-GB"/>
        </w:rPr>
      </w:pPr>
      <w:r w:rsidRPr="008817AE">
        <w:rPr>
          <w:snapToGrid w:val="0"/>
          <w:lang w:val="en-GB"/>
        </w:rPr>
        <w:t xml:space="preserve">An electricity meter shall be constructed in such a way that possibilities for unintentional, accidental, or intentional misuse are minimal. </w:t>
      </w:r>
      <w:r w:rsidRPr="008817AE">
        <w:rPr>
          <w:rFonts w:eastAsia="Calibri"/>
          <w:snapToGrid w:val="0"/>
          <w:lang w:val="en-GB"/>
        </w:rPr>
        <w:t>Only clearly documented functions are allowed to be activated by the user and communication interfaces, which shall be realised in such a way that it does not facilitate fraudulent use.</w:t>
      </w:r>
    </w:p>
    <w:p w14:paraId="76A56194" w14:textId="77777777" w:rsidR="006A5318" w:rsidRPr="008817AE" w:rsidRDefault="006A5318" w:rsidP="006A5318">
      <w:pPr>
        <w:pStyle w:val="BodyText"/>
        <w:rPr>
          <w:snapToGrid w:val="0"/>
          <w:lang w:val="en-GB"/>
        </w:rPr>
      </w:pPr>
      <w:r w:rsidRPr="008817AE">
        <w:rPr>
          <w:snapToGrid w:val="0"/>
          <w:lang w:val="en-GB"/>
        </w:rPr>
        <w:t>All inputs from the user interface shall be handled by a protective interface. Any function that can be activated by the user interface shall:</w:t>
      </w:r>
    </w:p>
    <w:p w14:paraId="419D6726" w14:textId="77777777" w:rsidR="006A5318" w:rsidRPr="008817AE" w:rsidRDefault="006A5318" w:rsidP="006A5318">
      <w:pPr>
        <w:pStyle w:val="BodyText"/>
        <w:numPr>
          <w:ilvl w:val="0"/>
          <w:numId w:val="34"/>
        </w:numPr>
        <w:rPr>
          <w:snapToGrid w:val="0"/>
          <w:lang w:val="en-GB"/>
        </w:rPr>
      </w:pPr>
      <w:r w:rsidRPr="008817AE">
        <w:rPr>
          <w:snapToGrid w:val="0"/>
          <w:lang w:val="en-GB"/>
        </w:rPr>
        <w:t>be clearly documented; and</w:t>
      </w:r>
    </w:p>
    <w:p w14:paraId="4E8AE45C" w14:textId="77777777" w:rsidR="006A5318" w:rsidRPr="008817AE" w:rsidRDefault="006A5318" w:rsidP="006A5318">
      <w:pPr>
        <w:pStyle w:val="BodyText"/>
        <w:numPr>
          <w:ilvl w:val="0"/>
          <w:numId w:val="34"/>
        </w:numPr>
        <w:rPr>
          <w:snapToGrid w:val="0"/>
          <w:lang w:val="en-GB"/>
        </w:rPr>
      </w:pPr>
      <w:r w:rsidRPr="008817AE">
        <w:rPr>
          <w:snapToGrid w:val="0"/>
          <w:lang w:val="en-GB"/>
        </w:rPr>
        <w:t>not be able to inadmissibly influence the legally relevant characteristics of the electricity meter.</w:t>
      </w:r>
    </w:p>
    <w:p w14:paraId="4167892B" w14:textId="77777777" w:rsidR="006A5318" w:rsidRPr="008817AE" w:rsidRDefault="006A5318" w:rsidP="006A5318">
      <w:pPr>
        <w:pStyle w:val="BodyText"/>
        <w:rPr>
          <w:snapToGrid w:val="0"/>
          <w:lang w:val="en-GB"/>
        </w:rPr>
      </w:pPr>
      <w:r w:rsidRPr="008817AE">
        <w:rPr>
          <w:snapToGrid w:val="0"/>
          <w:lang w:val="en-GB"/>
        </w:rPr>
        <w:t>All inputs from communication interfaces shall be handled by a protective interface. Any function that can be activated through a communication interface shall:</w:t>
      </w:r>
    </w:p>
    <w:p w14:paraId="3C06181A" w14:textId="77777777" w:rsidR="006A5318" w:rsidRPr="008817AE" w:rsidRDefault="006A5318" w:rsidP="006A5318">
      <w:pPr>
        <w:pStyle w:val="BodyText"/>
        <w:numPr>
          <w:ilvl w:val="0"/>
          <w:numId w:val="35"/>
        </w:numPr>
        <w:rPr>
          <w:snapToGrid w:val="0"/>
          <w:lang w:val="en-GB"/>
        </w:rPr>
      </w:pPr>
      <w:r w:rsidRPr="008817AE">
        <w:rPr>
          <w:snapToGrid w:val="0"/>
          <w:lang w:val="en-GB"/>
        </w:rPr>
        <w:t>be clearly documented; and</w:t>
      </w:r>
    </w:p>
    <w:p w14:paraId="50D78359" w14:textId="77777777" w:rsidR="006A5318" w:rsidRPr="008817AE" w:rsidRDefault="006A5318" w:rsidP="006A5318">
      <w:pPr>
        <w:pStyle w:val="BodyText"/>
        <w:numPr>
          <w:ilvl w:val="0"/>
          <w:numId w:val="35"/>
        </w:numPr>
        <w:rPr>
          <w:snapToGrid w:val="0"/>
          <w:lang w:val="en-GB"/>
        </w:rPr>
      </w:pPr>
      <w:r w:rsidRPr="008817AE">
        <w:rPr>
          <w:snapToGrid w:val="0"/>
          <w:lang w:val="en-GB"/>
        </w:rPr>
        <w:t>not be able to influence the legally relevant characteristics of the electricity meter remotely such as through a remote verification procedure or a software download.</w:t>
      </w:r>
    </w:p>
    <w:p w14:paraId="76D6C85E" w14:textId="77777777" w:rsidR="006A5318" w:rsidRPr="008817AE" w:rsidRDefault="006A5318" w:rsidP="006A5318">
      <w:pPr>
        <w:pStyle w:val="BodyText"/>
        <w:rPr>
          <w:snapToGrid w:val="0"/>
          <w:lang w:val="en-GB"/>
        </w:rPr>
      </w:pPr>
      <w:r w:rsidRPr="008817AE">
        <w:rPr>
          <w:snapToGrid w:val="0"/>
          <w:lang w:val="en-GB"/>
        </w:rPr>
        <w:t>The presentation of the measurement result shall be accessible and unambiguous for all parties affected by the measurement result.</w:t>
      </w:r>
    </w:p>
    <w:p w14:paraId="28D1B297" w14:textId="77777777" w:rsidR="006A5318" w:rsidRPr="008817AE" w:rsidRDefault="006A5318" w:rsidP="00402B1E">
      <w:pPr>
        <w:pStyle w:val="Heading4"/>
        <w:rPr>
          <w:rFonts w:eastAsia="Calibri"/>
          <w:snapToGrid w:val="0"/>
          <w:lang w:val="en-GB"/>
        </w:rPr>
      </w:pPr>
      <w:bookmarkStart w:id="4166" w:name="_Ref143523587"/>
      <w:r w:rsidRPr="008817AE">
        <w:rPr>
          <w:rFonts w:eastAsia="Calibri"/>
          <w:snapToGrid w:val="0"/>
          <w:lang w:val="en-GB"/>
        </w:rPr>
        <w:lastRenderedPageBreak/>
        <w:t>Support of fault and defect detection</w:t>
      </w:r>
      <w:bookmarkEnd w:id="4166"/>
    </w:p>
    <w:p w14:paraId="0FBD08D3" w14:textId="77777777" w:rsidR="006A5318" w:rsidRPr="008817AE" w:rsidRDefault="006A5318" w:rsidP="006A5318">
      <w:pPr>
        <w:pStyle w:val="BodyText"/>
        <w:rPr>
          <w:snapToGrid w:val="0"/>
          <w:lang w:val="en-GB"/>
        </w:rPr>
      </w:pPr>
      <w:r w:rsidRPr="008817AE">
        <w:rPr>
          <w:snapToGrid w:val="0"/>
          <w:lang w:val="en-GB"/>
        </w:rPr>
        <w:t>Software may be involved in the checking facilities used for the detection of faults and defects and to act upon significant faults and significant defects or to prevent them from occurring. In such a case, this software is considered legally relevant.</w:t>
      </w:r>
    </w:p>
    <w:p w14:paraId="62084272" w14:textId="77777777" w:rsidR="006A5318" w:rsidRPr="008817AE" w:rsidRDefault="006A5318" w:rsidP="006A5318">
      <w:pPr>
        <w:pStyle w:val="BodyText"/>
        <w:rPr>
          <w:snapToGrid w:val="0"/>
          <w:lang w:val="en-GB"/>
        </w:rPr>
      </w:pPr>
      <w:r w:rsidRPr="008817AE">
        <w:rPr>
          <w:snapToGrid w:val="0"/>
          <w:lang w:val="en-GB"/>
        </w:rPr>
        <w:t xml:space="preserve">If software is involved in the detection of significant faults or significant defects, the software-controlled electricity meter shall be made inoperative automatically, or automatically raise an alarm. The alarm may be visual, </w:t>
      </w:r>
      <w:proofErr w:type="gramStart"/>
      <w:r w:rsidRPr="008817AE">
        <w:rPr>
          <w:snapToGrid w:val="0"/>
          <w:lang w:val="en-GB"/>
        </w:rPr>
        <w:t>audible</w:t>
      </w:r>
      <w:proofErr w:type="gramEnd"/>
      <w:r w:rsidRPr="008817AE">
        <w:rPr>
          <w:snapToGrid w:val="0"/>
          <w:lang w:val="en-GB"/>
        </w:rPr>
        <w:t xml:space="preserve"> or transmittable to the person in control of the electricity meter (e.g. the utility company). The alarm shall continue until such time as an authorised person takes action to resolve the fault or defect, the electricity meter acts upon the fault or defect, or it is otherwise resolved.</w:t>
      </w:r>
    </w:p>
    <w:p w14:paraId="71E9E74D" w14:textId="77777777" w:rsidR="006A5318" w:rsidRPr="008817AE" w:rsidRDefault="006A5318" w:rsidP="006A5318">
      <w:pPr>
        <w:pStyle w:val="BodyText"/>
        <w:rPr>
          <w:snapToGrid w:val="0"/>
          <w:lang w:val="en-GB"/>
        </w:rPr>
      </w:pPr>
      <w:r w:rsidRPr="008817AE">
        <w:rPr>
          <w:snapToGrid w:val="0"/>
          <w:lang w:val="en-GB"/>
        </w:rPr>
        <w:t xml:space="preserve">The documentation to be submitted for type evaluation shall contain a list of parameters and their valid and controlled ranges which may generate </w:t>
      </w:r>
      <w:proofErr w:type="gramStart"/>
      <w:r w:rsidRPr="008817AE">
        <w:rPr>
          <w:snapToGrid w:val="0"/>
          <w:lang w:val="en-GB"/>
        </w:rPr>
        <w:t>faults</w:t>
      </w:r>
      <w:proofErr w:type="gramEnd"/>
      <w:r w:rsidRPr="008817AE">
        <w:rPr>
          <w:snapToGrid w:val="0"/>
          <w:lang w:val="en-GB"/>
        </w:rPr>
        <w:t xml:space="preserve"> and which will be detected by the software including </w:t>
      </w:r>
      <w:r w:rsidRPr="008817AE">
        <w:rPr>
          <w:rFonts w:eastAsia="Times New Roman"/>
          <w:snapToGrid w:val="0"/>
          <w:lang w:val="en-GB"/>
        </w:rPr>
        <w:t>the expected reaction and, if necessary for understanding the detection algorithm, its description.</w:t>
      </w:r>
    </w:p>
    <w:p w14:paraId="355B77A6" w14:textId="77777777" w:rsidR="006A5318" w:rsidRPr="008817AE" w:rsidRDefault="006A5318" w:rsidP="00402B1E">
      <w:pPr>
        <w:pStyle w:val="Heading3"/>
        <w:rPr>
          <w:rFonts w:eastAsia="Calibri"/>
          <w:lang w:val="en-GB"/>
        </w:rPr>
      </w:pPr>
      <w:bookmarkStart w:id="4167" w:name="_Toc159855417"/>
      <w:r w:rsidRPr="008817AE">
        <w:rPr>
          <w:rFonts w:eastAsia="Calibri"/>
          <w:snapToGrid w:val="0"/>
          <w:lang w:val="en-GB"/>
        </w:rPr>
        <w:t>Requirements</w:t>
      </w:r>
      <w:r w:rsidRPr="008817AE">
        <w:rPr>
          <w:rFonts w:eastAsia="Calibri"/>
          <w:lang w:val="en-GB"/>
        </w:rPr>
        <w:t xml:space="preserve"> specific for configurations</w:t>
      </w:r>
      <w:bookmarkEnd w:id="4167"/>
    </w:p>
    <w:p w14:paraId="1109ECC1" w14:textId="77777777" w:rsidR="006A5318" w:rsidRPr="008817AE" w:rsidRDefault="006A5318" w:rsidP="00402B1E">
      <w:pPr>
        <w:pStyle w:val="Heading4"/>
        <w:rPr>
          <w:rFonts w:eastAsia="Calibri"/>
          <w:snapToGrid w:val="0"/>
          <w:lang w:val="en-GB"/>
        </w:rPr>
      </w:pPr>
      <w:bookmarkStart w:id="4168" w:name="_Ref143524253"/>
      <w:r w:rsidRPr="008817AE">
        <w:rPr>
          <w:rFonts w:eastAsia="Calibri"/>
          <w:snapToGrid w:val="0"/>
          <w:lang w:val="en-GB"/>
        </w:rPr>
        <w:t>Specification and separation of legally relevant components and interfaces</w:t>
      </w:r>
      <w:bookmarkEnd w:id="4168"/>
      <w:r w:rsidRPr="008817AE">
        <w:rPr>
          <w:rFonts w:eastAsia="Calibri"/>
          <w:snapToGrid w:val="0"/>
          <w:lang w:val="en-GB"/>
        </w:rPr>
        <w:t xml:space="preserve"> </w:t>
      </w:r>
    </w:p>
    <w:p w14:paraId="44CC6C99" w14:textId="77777777" w:rsidR="006A5318" w:rsidRPr="008817AE" w:rsidRDefault="006A5318" w:rsidP="00402B1E">
      <w:pPr>
        <w:pStyle w:val="Heading5"/>
      </w:pPr>
      <w:r w:rsidRPr="006A5318">
        <w:t>General</w:t>
      </w:r>
    </w:p>
    <w:p w14:paraId="716F042B" w14:textId="01B7E571" w:rsidR="006A5318" w:rsidRPr="008817AE" w:rsidRDefault="006A5318" w:rsidP="006A5318">
      <w:pPr>
        <w:pStyle w:val="BodyText"/>
        <w:rPr>
          <w:snapToGrid w:val="0"/>
          <w:lang w:val="en-GB"/>
        </w:rPr>
      </w:pPr>
      <w:r w:rsidRPr="008817AE">
        <w:rPr>
          <w:snapToGrid w:val="0"/>
          <w:lang w:val="en-GB"/>
        </w:rPr>
        <w:t xml:space="preserve">This requirement applies if the electricity meter and/or its components or software modules have interfaces for communicating with other electronic devices, with the user, or with other (legally </w:t>
      </w:r>
      <w:r w:rsidR="00732BD5" w:rsidRPr="008817AE">
        <w:rPr>
          <w:snapToGrid w:val="0"/>
          <w:lang w:val="en-GB"/>
        </w:rPr>
        <w:t>non-</w:t>
      </w:r>
      <w:r w:rsidRPr="008817AE">
        <w:rPr>
          <w:snapToGrid w:val="0"/>
          <w:lang w:val="en-GB"/>
        </w:rPr>
        <w:t xml:space="preserve">relevant) software modules next to the </w:t>
      </w:r>
      <w:r w:rsidR="00EB1CED">
        <w:rPr>
          <w:snapToGrid w:val="0"/>
          <w:lang w:val="en-GB"/>
        </w:rPr>
        <w:t>legally relevant</w:t>
      </w:r>
      <w:r w:rsidRPr="008817AE">
        <w:rPr>
          <w:snapToGrid w:val="0"/>
          <w:lang w:val="en-GB"/>
        </w:rPr>
        <w:t xml:space="preserve"> components/modules.</w:t>
      </w:r>
    </w:p>
    <w:p w14:paraId="4AFFD69D" w14:textId="4FB187F1" w:rsidR="006A5318" w:rsidRPr="008817AE" w:rsidRDefault="00EB1CED" w:rsidP="006A5318">
      <w:pPr>
        <w:pStyle w:val="BodyText"/>
        <w:rPr>
          <w:lang w:val="en-GB"/>
        </w:rPr>
      </w:pPr>
      <w:r>
        <w:rPr>
          <w:lang w:val="en-GB"/>
        </w:rPr>
        <w:t>Legally relevant</w:t>
      </w:r>
      <w:r w:rsidR="006A5318" w:rsidRPr="008817AE">
        <w:rPr>
          <w:lang w:val="en-GB"/>
        </w:rPr>
        <w:t xml:space="preserve"> components of an electricity meter – whether software or hardware – shall not be inadmissibly influenced by other components of the measuring system.</w:t>
      </w:r>
    </w:p>
    <w:p w14:paraId="53D91B94" w14:textId="77777777" w:rsidR="006A5318" w:rsidRPr="008817AE" w:rsidRDefault="006A5318" w:rsidP="00402B1E">
      <w:pPr>
        <w:pStyle w:val="Heading5"/>
      </w:pPr>
      <w:r w:rsidRPr="008817AE">
        <w:t>Separation of constituents of a measuring system</w:t>
      </w:r>
    </w:p>
    <w:p w14:paraId="4B03CEBD" w14:textId="77777777" w:rsidR="006A5318" w:rsidRPr="008817AE" w:rsidRDefault="006A5318" w:rsidP="006A5318">
      <w:pPr>
        <w:pStyle w:val="BodyText"/>
        <w:rPr>
          <w:snapToGrid w:val="0"/>
          <w:lang w:val="en-GB"/>
        </w:rPr>
      </w:pPr>
      <w:r w:rsidRPr="008817AE">
        <w:rPr>
          <w:snapToGrid w:val="0"/>
          <w:lang w:val="en-GB"/>
        </w:rPr>
        <w:t>Components of an electricity meter that perform functions which are legally relevant shall be identified, clearly defined, and documented. These form the legally relevant part of the measuring system.</w:t>
      </w:r>
    </w:p>
    <w:p w14:paraId="6C1EF78F" w14:textId="5CFE4A21" w:rsidR="006A5318" w:rsidRPr="008817AE" w:rsidRDefault="006A5318" w:rsidP="006A5318">
      <w:pPr>
        <w:pStyle w:val="BodyText"/>
        <w:rPr>
          <w:snapToGrid w:val="0"/>
          <w:lang w:val="en-GB"/>
        </w:rPr>
      </w:pPr>
      <w:r w:rsidRPr="008817AE">
        <w:rPr>
          <w:snapToGrid w:val="0"/>
          <w:lang w:val="en-GB"/>
        </w:rPr>
        <w:t xml:space="preserve">It shall be demonstrated that the </w:t>
      </w:r>
      <w:r w:rsidR="00EB1CED">
        <w:rPr>
          <w:snapToGrid w:val="0"/>
          <w:lang w:val="en-GB"/>
        </w:rPr>
        <w:t>legally relevant</w:t>
      </w:r>
      <w:r w:rsidRPr="008817AE">
        <w:rPr>
          <w:snapToGrid w:val="0"/>
          <w:lang w:val="en-GB"/>
        </w:rPr>
        <w:t xml:space="preserve"> functions and data of components cannot be inadmissibly influenced by commands received via an interface. </w:t>
      </w:r>
      <w:r w:rsidRPr="008817AE">
        <w:rPr>
          <w:snapToGrid w:val="0"/>
          <w:szCs w:val="20"/>
          <w:lang w:val="en-GB"/>
        </w:rPr>
        <w:t>This implies that there is an unambiguous assignment of each command to all initiated functions or data changes in the component.</w:t>
      </w:r>
    </w:p>
    <w:p w14:paraId="7B0C0D0D" w14:textId="77777777" w:rsidR="006A5318" w:rsidRPr="008817AE" w:rsidRDefault="006A5318" w:rsidP="00402B1E">
      <w:pPr>
        <w:pStyle w:val="Heading5"/>
      </w:pPr>
      <w:r w:rsidRPr="008817AE">
        <w:t>Separation of software modules</w:t>
      </w:r>
    </w:p>
    <w:p w14:paraId="185D9F57" w14:textId="3DE7722B" w:rsidR="006A5318" w:rsidRPr="008817AE" w:rsidRDefault="006A5318" w:rsidP="006A5318">
      <w:pPr>
        <w:pStyle w:val="BodyText"/>
        <w:rPr>
          <w:snapToGrid w:val="0"/>
          <w:lang w:val="en-GB"/>
        </w:rPr>
      </w:pPr>
      <w:r w:rsidRPr="008817AE">
        <w:rPr>
          <w:snapToGrid w:val="0"/>
          <w:lang w:val="en-GB"/>
        </w:rPr>
        <w:t>All software modules (programs, subroutines, objects, etc.) that perform legally relevant functions or that contain legally relevant data domains form the legally relevant software part of an electricity meter. This part shall be made identifiable as described in</w:t>
      </w:r>
      <w:r w:rsidR="00BC5CF5">
        <w:rPr>
          <w:snapToGrid w:val="0"/>
          <w:lang w:val="en-GB"/>
        </w:rPr>
        <w:t xml:space="preserve"> </w:t>
      </w:r>
      <w:r w:rsidR="00BC5CF5">
        <w:rPr>
          <w:snapToGrid w:val="0"/>
          <w:lang w:val="en-GB"/>
        </w:rPr>
        <w:fldChar w:fldCharType="begin"/>
      </w:r>
      <w:r w:rsidR="00BC5CF5">
        <w:rPr>
          <w:snapToGrid w:val="0"/>
          <w:lang w:val="en-GB"/>
        </w:rPr>
        <w:instrText xml:space="preserve"> REF _Ref143524145 \r </w:instrText>
      </w:r>
      <w:r w:rsidR="00BC5CF5">
        <w:rPr>
          <w:snapToGrid w:val="0"/>
          <w:lang w:val="en-GB"/>
        </w:rPr>
        <w:fldChar w:fldCharType="separate"/>
      </w:r>
      <w:r w:rsidR="0033235A">
        <w:rPr>
          <w:snapToGrid w:val="0"/>
          <w:lang w:val="en-GB"/>
        </w:rPr>
        <w:t>7.3.2.1</w:t>
      </w:r>
      <w:r w:rsidR="00BC5CF5">
        <w:rPr>
          <w:snapToGrid w:val="0"/>
          <w:lang w:val="en-GB"/>
        </w:rPr>
        <w:fldChar w:fldCharType="end"/>
      </w:r>
      <w:r w:rsidRPr="008817AE">
        <w:rPr>
          <w:snapToGrid w:val="0"/>
          <w:lang w:val="en-GB"/>
        </w:rPr>
        <w:t>.</w:t>
      </w:r>
    </w:p>
    <w:p w14:paraId="5AB68A92" w14:textId="3DE38404" w:rsidR="006A5318" w:rsidRPr="008817AE" w:rsidRDefault="006A5318" w:rsidP="006A5318">
      <w:pPr>
        <w:pStyle w:val="BodyText"/>
        <w:rPr>
          <w:snapToGrid w:val="0"/>
          <w:szCs w:val="20"/>
          <w:lang w:val="en-GB"/>
        </w:rPr>
      </w:pPr>
      <w:r w:rsidRPr="008817AE">
        <w:rPr>
          <w:snapToGrid w:val="0"/>
          <w:szCs w:val="20"/>
          <w:lang w:val="en-GB"/>
        </w:rPr>
        <w:t xml:space="preserve">If the separation of the software modules is not possible, the software is </w:t>
      </w:r>
      <w:r w:rsidR="00EB1CED">
        <w:rPr>
          <w:snapToGrid w:val="0"/>
          <w:szCs w:val="20"/>
          <w:lang w:val="en-GB"/>
        </w:rPr>
        <w:t xml:space="preserve">legally </w:t>
      </w:r>
      <w:proofErr w:type="gramStart"/>
      <w:r w:rsidR="00EB1CED">
        <w:rPr>
          <w:snapToGrid w:val="0"/>
          <w:szCs w:val="20"/>
          <w:lang w:val="en-GB"/>
        </w:rPr>
        <w:t>relevant</w:t>
      </w:r>
      <w:r w:rsidRPr="008817AE">
        <w:rPr>
          <w:snapToGrid w:val="0"/>
          <w:szCs w:val="20"/>
          <w:lang w:val="en-GB"/>
        </w:rPr>
        <w:t xml:space="preserve"> as a whole</w:t>
      </w:r>
      <w:proofErr w:type="gramEnd"/>
      <w:r w:rsidRPr="008817AE">
        <w:rPr>
          <w:snapToGrid w:val="0"/>
          <w:szCs w:val="20"/>
          <w:lang w:val="en-GB"/>
        </w:rPr>
        <w:t>.</w:t>
      </w:r>
    </w:p>
    <w:p w14:paraId="27EEE532" w14:textId="77777777" w:rsidR="006A5318" w:rsidRPr="008817AE" w:rsidRDefault="006A5318" w:rsidP="006A5318">
      <w:pPr>
        <w:pStyle w:val="BodyText"/>
        <w:rPr>
          <w:snapToGrid w:val="0"/>
          <w:lang w:val="en-GB"/>
        </w:rPr>
      </w:pPr>
      <w:r w:rsidRPr="008817AE">
        <w:rPr>
          <w:snapToGrid w:val="0"/>
          <w:lang w:val="en-GB"/>
        </w:rPr>
        <w:t xml:space="preserve">If the legally relevant software part communicates with other software parts, a software interface shall be defined and implemented. All communication shall be performed exclusively via this interface. The legally relevant software part and the interface shall be clearly documented. All legally relevant functions and data domains of the software shall be described to enable a </w:t>
      </w:r>
      <w:proofErr w:type="gramStart"/>
      <w:r w:rsidRPr="008817AE">
        <w:rPr>
          <w:snapToGrid w:val="0"/>
          <w:lang w:val="en-GB"/>
        </w:rPr>
        <w:t>type</w:t>
      </w:r>
      <w:proofErr w:type="gramEnd"/>
      <w:r w:rsidRPr="008817AE">
        <w:rPr>
          <w:snapToGrid w:val="0"/>
          <w:lang w:val="en-GB"/>
        </w:rPr>
        <w:t xml:space="preserve"> approval authority to decide on correct software separation.</w:t>
      </w:r>
    </w:p>
    <w:p w14:paraId="12DB870F" w14:textId="77777777" w:rsidR="006A5318" w:rsidRPr="008817AE" w:rsidRDefault="006A5318" w:rsidP="006A5318">
      <w:pPr>
        <w:pStyle w:val="BodyText"/>
        <w:rPr>
          <w:snapToGrid w:val="0"/>
          <w:szCs w:val="20"/>
          <w:lang w:val="en-GB"/>
        </w:rPr>
      </w:pPr>
      <w:r w:rsidRPr="008817AE">
        <w:rPr>
          <w:snapToGrid w:val="0"/>
          <w:szCs w:val="20"/>
          <w:lang w:val="en-GB"/>
        </w:rPr>
        <w:t>The interface consists of program code and dedicated data domains. Defined coded commands or data are exchanged between the software parts by storing to the dedicated data domain by one software part and reading from it by the other. Reading and writing program code is part of the software interface.</w:t>
      </w:r>
    </w:p>
    <w:p w14:paraId="0AD90067" w14:textId="4F2656EF" w:rsidR="006A5318" w:rsidRPr="008817AE" w:rsidRDefault="006A5318" w:rsidP="006A5318">
      <w:pPr>
        <w:pStyle w:val="BodyText"/>
        <w:rPr>
          <w:snapToGrid w:val="0"/>
          <w:szCs w:val="20"/>
          <w:lang w:val="en-GB"/>
        </w:rPr>
      </w:pPr>
      <w:r w:rsidRPr="008817AE">
        <w:rPr>
          <w:snapToGrid w:val="0"/>
          <w:szCs w:val="20"/>
          <w:lang w:val="en-GB"/>
        </w:rPr>
        <w:t xml:space="preserve">The data domain forming the software interface, including the code that exports from the </w:t>
      </w:r>
      <w:r w:rsidR="00EB1CED">
        <w:rPr>
          <w:snapToGrid w:val="0"/>
          <w:szCs w:val="20"/>
          <w:lang w:val="en-GB"/>
        </w:rPr>
        <w:t>legally relevant</w:t>
      </w:r>
      <w:r w:rsidRPr="008817AE">
        <w:rPr>
          <w:snapToGrid w:val="0"/>
          <w:szCs w:val="20"/>
          <w:lang w:val="en-GB"/>
        </w:rPr>
        <w:t xml:space="preserve"> part to the interface data domain and the code that imports from the interface to the legally relevant part, shall be clearly defined and documented. The declared software interface shall not be circumvented.</w:t>
      </w:r>
    </w:p>
    <w:p w14:paraId="41F11A80" w14:textId="77777777" w:rsidR="006A5318" w:rsidRPr="008817AE" w:rsidRDefault="006A5318" w:rsidP="006A5318">
      <w:pPr>
        <w:pStyle w:val="BodyText"/>
        <w:rPr>
          <w:snapToGrid w:val="0"/>
          <w:lang w:val="en-GB"/>
        </w:rPr>
      </w:pPr>
      <w:r w:rsidRPr="008817AE">
        <w:rPr>
          <w:snapToGrid w:val="0"/>
          <w:lang w:val="en-GB"/>
        </w:rPr>
        <w:t>There shall be an unambiguous assignment of each command to all initiated functions or data changes in the legally relevant part of the software. Commands that communicate through the software interface shall be declared and documented. Only documented commands are allowed to be activated through the software interface. The manufacturer shall state the completeness of the documentation of commands.</w:t>
      </w:r>
    </w:p>
    <w:p w14:paraId="59928B59" w14:textId="77777777" w:rsidR="006A5318" w:rsidRPr="008817AE" w:rsidRDefault="006A5318" w:rsidP="006A5318">
      <w:pPr>
        <w:pStyle w:val="BodyText"/>
        <w:rPr>
          <w:rFonts w:eastAsia="Calibri" w:cs="Times New Roman"/>
          <w:snapToGrid w:val="0"/>
          <w:lang w:val="en-GB"/>
        </w:rPr>
      </w:pPr>
      <w:r w:rsidRPr="008817AE">
        <w:rPr>
          <w:rFonts w:eastAsia="Calibri" w:cs="Times New Roman"/>
          <w:snapToGrid w:val="0"/>
          <w:lang w:val="en-GB"/>
        </w:rPr>
        <w:t>Where legally relevant software has been separated from non-relevant software, the legally relevant software shall have priority using the resources over non-relevant software. The measurement task (realised by the legally relevant software part) shall not be delayed or blocked by other tasks.</w:t>
      </w:r>
    </w:p>
    <w:p w14:paraId="65F8AFEB" w14:textId="77777777" w:rsidR="006A5318" w:rsidRPr="008817AE" w:rsidRDefault="006A5318" w:rsidP="006A5318">
      <w:pPr>
        <w:pStyle w:val="BodyText"/>
        <w:rPr>
          <w:rFonts w:eastAsia="Calibri" w:cs="Times New Roman"/>
          <w:snapToGrid w:val="0"/>
          <w:szCs w:val="20"/>
          <w:lang w:val="en-GB"/>
        </w:rPr>
      </w:pPr>
      <w:r w:rsidRPr="008817AE">
        <w:rPr>
          <w:rFonts w:eastAsia="Calibri" w:cs="Times New Roman"/>
          <w:snapToGrid w:val="0"/>
          <w:szCs w:val="20"/>
          <w:lang w:val="en-GB"/>
        </w:rPr>
        <w:lastRenderedPageBreak/>
        <w:t>When dynamic modules of legally relevant software have facilities for continuous learning that allow dynamic parameter changes during use, the manufacturer shall clarify the facilities and its priorities to the whole legally relevant software, especially in reference to the measuring functions.</w:t>
      </w:r>
    </w:p>
    <w:p w14:paraId="1081BB5E" w14:textId="77777777" w:rsidR="006A5318" w:rsidRPr="008817AE" w:rsidRDefault="006A5318" w:rsidP="00402B1E">
      <w:pPr>
        <w:pStyle w:val="Heading4"/>
        <w:rPr>
          <w:rFonts w:eastAsia="Calibri"/>
          <w:snapToGrid w:val="0"/>
          <w:lang w:val="en-GB"/>
        </w:rPr>
      </w:pPr>
      <w:r w:rsidRPr="008817AE">
        <w:rPr>
          <w:rFonts w:eastAsia="Calibri"/>
          <w:snapToGrid w:val="0"/>
          <w:lang w:val="en-GB"/>
        </w:rPr>
        <w:t>Shared indications</w:t>
      </w:r>
    </w:p>
    <w:p w14:paraId="5BFDB553" w14:textId="75153D49" w:rsidR="006A5318" w:rsidRPr="008817AE" w:rsidRDefault="006A5318" w:rsidP="006A5318">
      <w:pPr>
        <w:pStyle w:val="BodyText"/>
        <w:rPr>
          <w:b/>
          <w:snapToGrid w:val="0"/>
          <w:lang w:val="en-GB"/>
        </w:rPr>
      </w:pPr>
      <w:r w:rsidRPr="008817AE">
        <w:rPr>
          <w:snapToGrid w:val="0"/>
          <w:lang w:val="en-GB"/>
        </w:rPr>
        <w:t xml:space="preserve">Software that realises the indication of measurement values and other </w:t>
      </w:r>
      <w:r w:rsidR="00EB1CED">
        <w:rPr>
          <w:snapToGrid w:val="0"/>
          <w:lang w:val="en-GB"/>
        </w:rPr>
        <w:t>legally relevant</w:t>
      </w:r>
      <w:r w:rsidRPr="008817AE">
        <w:rPr>
          <w:snapToGrid w:val="0"/>
          <w:lang w:val="en-GB"/>
        </w:rPr>
        <w:t xml:space="preserve"> information belongs to the </w:t>
      </w:r>
      <w:r w:rsidR="00EB1CED">
        <w:rPr>
          <w:snapToGrid w:val="0"/>
          <w:lang w:val="en-GB"/>
        </w:rPr>
        <w:t>legally relevant</w:t>
      </w:r>
      <w:r w:rsidRPr="008817AE">
        <w:rPr>
          <w:snapToGrid w:val="0"/>
          <w:lang w:val="en-GB"/>
        </w:rPr>
        <w:t xml:space="preserve"> part. </w:t>
      </w:r>
    </w:p>
    <w:p w14:paraId="2F22297D" w14:textId="4037678C" w:rsidR="006A5318" w:rsidRPr="008817AE" w:rsidRDefault="006A5318" w:rsidP="006A5318">
      <w:pPr>
        <w:pStyle w:val="BodyText"/>
        <w:rPr>
          <w:snapToGrid w:val="0"/>
          <w:lang w:val="en-GB"/>
        </w:rPr>
      </w:pPr>
      <w:del w:id="4169" w:author="Mitchell, Phillip" w:date="2024-07-02T13:10:00Z">
        <w:r w:rsidRPr="008817AE" w:rsidDel="000D450F">
          <w:rPr>
            <w:snapToGrid w:val="0"/>
            <w:lang w:val="en-GB"/>
          </w:rPr>
          <w:delText>A display</w:delText>
        </w:r>
      </w:del>
      <w:ins w:id="4170" w:author="Mitchell, Phillip" w:date="2024-07-02T13:10:00Z">
        <w:r w:rsidR="000D450F">
          <w:rPr>
            <w:snapToGrid w:val="0"/>
            <w:lang w:val="en-GB"/>
          </w:rPr>
          <w:t>An indicating device</w:t>
        </w:r>
      </w:ins>
      <w:r w:rsidRPr="008817AE">
        <w:rPr>
          <w:snapToGrid w:val="0"/>
          <w:lang w:val="en-GB"/>
        </w:rPr>
        <w:t xml:space="preserve"> or printout may be employed for presenting both information from the legally relevant part of the software and other information. The information generated by the legally relevant information shall always be readable, and clearly distinguishable from other information. </w:t>
      </w:r>
    </w:p>
    <w:p w14:paraId="4C9E6F4F" w14:textId="77777777" w:rsidR="006A5318" w:rsidRPr="008817AE" w:rsidRDefault="006A5318" w:rsidP="00402B1E">
      <w:pPr>
        <w:pStyle w:val="Heading4"/>
        <w:rPr>
          <w:snapToGrid w:val="0"/>
          <w:lang w:val="en-GB"/>
        </w:rPr>
      </w:pPr>
      <w:r w:rsidRPr="008817AE">
        <w:rPr>
          <w:snapToGrid w:val="0"/>
          <w:lang w:val="en-GB"/>
        </w:rPr>
        <w:t>Data storage</w:t>
      </w:r>
    </w:p>
    <w:p w14:paraId="75210DCD" w14:textId="77777777" w:rsidR="006A5318" w:rsidRPr="008817AE" w:rsidRDefault="006A5318" w:rsidP="00402B1E">
      <w:pPr>
        <w:pStyle w:val="Heading5"/>
        <w:rPr>
          <w:ins w:id="4171" w:author="Phillip" w:date="2023-08-18T14:49:00Z"/>
        </w:rPr>
      </w:pPr>
      <w:ins w:id="4172" w:author="Phillip" w:date="2023-08-18T14:49:00Z">
        <w:r w:rsidRPr="008817AE">
          <w:t>General</w:t>
        </w:r>
      </w:ins>
    </w:p>
    <w:p w14:paraId="1327835D" w14:textId="5EBA2470" w:rsidR="007F6A9D" w:rsidRPr="002F0B30" w:rsidDel="007F6A9D" w:rsidRDefault="007F6A9D" w:rsidP="007F6A9D">
      <w:pPr>
        <w:pStyle w:val="BodyText"/>
        <w:rPr>
          <w:del w:id="4173" w:author="Phillip Mitchell" w:date="2023-08-25T15:12:00Z"/>
        </w:rPr>
      </w:pPr>
      <w:del w:id="4174" w:author="Phillip Mitchell" w:date="2023-08-25T15:12:00Z">
        <w:r w:rsidRPr="002F0B30" w:rsidDel="007F6A9D">
          <w:delText xml:space="preserve">Hardware and software, whether incorporated into the electricity meter or connected to it externally, that is intended to be used for the storage of measurement results and/or measurement data shall be subject to the requirements specified in </w:delText>
        </w:r>
        <w:r w:rsidRPr="002F0B30" w:rsidDel="007F6A9D">
          <w:fldChar w:fldCharType="begin"/>
        </w:r>
        <w:r w:rsidRPr="002F0B30" w:rsidDel="007F6A9D">
          <w:delInstrText xml:space="preserve"> REF _Ref118286483 \r </w:delInstrText>
        </w:r>
        <w:r w:rsidDel="007F6A9D">
          <w:delInstrText xml:space="preserve"> \* MERGEFORMAT </w:delInstrText>
        </w:r>
        <w:r w:rsidRPr="002F0B30" w:rsidDel="007F6A9D">
          <w:fldChar w:fldCharType="separate"/>
        </w:r>
        <w:r w:rsidRPr="002F0B30" w:rsidDel="007F6A9D">
          <w:delText>B.3.3.2</w:delText>
        </w:r>
        <w:r w:rsidRPr="002F0B30" w:rsidDel="007F6A9D">
          <w:fldChar w:fldCharType="end"/>
        </w:r>
        <w:r w:rsidRPr="002F0B30" w:rsidDel="007F6A9D">
          <w:delText xml:space="preserve"> to </w:delText>
        </w:r>
        <w:r w:rsidRPr="002F0B30" w:rsidDel="007F6A9D">
          <w:fldChar w:fldCharType="begin"/>
        </w:r>
        <w:r w:rsidRPr="002F0B30" w:rsidDel="007F6A9D">
          <w:delInstrText xml:space="preserve"> REF _Ref118286484 \r </w:delInstrText>
        </w:r>
        <w:r w:rsidDel="007F6A9D">
          <w:delInstrText xml:space="preserve"> \* MERGEFORMAT </w:delInstrText>
        </w:r>
        <w:r w:rsidRPr="002F0B30" w:rsidDel="007F6A9D">
          <w:fldChar w:fldCharType="separate"/>
        </w:r>
        <w:r w:rsidRPr="002F0B30" w:rsidDel="007F6A9D">
          <w:delText>B.3.3.4</w:delText>
        </w:r>
        <w:r w:rsidRPr="002F0B30" w:rsidDel="007F6A9D">
          <w:fldChar w:fldCharType="end"/>
        </w:r>
        <w:r w:rsidRPr="002F0B30" w:rsidDel="007F6A9D">
          <w:delText>.</w:delText>
        </w:r>
      </w:del>
    </w:p>
    <w:p w14:paraId="101B6517" w14:textId="77777777" w:rsidR="006A5318" w:rsidRPr="008817AE" w:rsidRDefault="006A5318" w:rsidP="006A5318">
      <w:pPr>
        <w:pStyle w:val="BodyText"/>
        <w:rPr>
          <w:ins w:id="4175" w:author="Phillip" w:date="2023-08-18T14:49:00Z"/>
        </w:rPr>
      </w:pPr>
      <w:ins w:id="4176" w:author="Phillip" w:date="2023-08-18T14:49:00Z">
        <w:r w:rsidRPr="008817AE">
          <w:t xml:space="preserve">The measurement result and measurement data </w:t>
        </w:r>
        <w:proofErr w:type="gramStart"/>
        <w:r w:rsidRPr="008817AE">
          <w:t>includes</w:t>
        </w:r>
        <w:proofErr w:type="gramEnd"/>
        <w:r w:rsidRPr="008817AE">
          <w:t xml:space="preserve"> all associated data necessary for future legally relevant use.</w:t>
        </w:r>
      </w:ins>
    </w:p>
    <w:p w14:paraId="0601E153" w14:textId="77777777" w:rsidR="006A5318" w:rsidRPr="008817AE" w:rsidRDefault="006A5318" w:rsidP="00402B1E">
      <w:pPr>
        <w:pStyle w:val="Heading5"/>
        <w:rPr>
          <w:ins w:id="4177" w:author="Phillip" w:date="2023-08-18T14:49:00Z"/>
        </w:rPr>
      </w:pPr>
      <w:ins w:id="4178" w:author="Phillip" w:date="2023-08-18T14:49:00Z">
        <w:r w:rsidRPr="008817AE">
          <w:t>Protection of stored data</w:t>
        </w:r>
      </w:ins>
    </w:p>
    <w:p w14:paraId="112DE8F3" w14:textId="309304F9" w:rsidR="006A5318" w:rsidRPr="008817AE" w:rsidRDefault="007F6A9D" w:rsidP="006A5318">
      <w:pPr>
        <w:pStyle w:val="BodyText"/>
      </w:pPr>
      <w:del w:id="4179" w:author="Phillip Mitchell" w:date="2023-08-25T15:13:00Z">
        <w:r w:rsidDel="007F6A9D">
          <w:delText xml:space="preserve">Stored </w:delText>
        </w:r>
      </w:del>
      <w:ins w:id="4180" w:author="Phillip" w:date="2023-08-18T14:49:00Z">
        <w:r w:rsidR="006A5318">
          <w:t>Legally relevant</w:t>
        </w:r>
        <w:r w:rsidR="006A5318" w:rsidRPr="008817AE">
          <w:t xml:space="preserve"> </w:t>
        </w:r>
      </w:ins>
      <w:ins w:id="4181" w:author="Phillip Mitchell" w:date="2023-08-25T15:13:00Z">
        <w:r w:rsidDel="007F6A9D">
          <w:t xml:space="preserve"> </w:t>
        </w:r>
      </w:ins>
      <w:del w:id="4182" w:author="Phillip Mitchell" w:date="2023-08-25T15:13:00Z">
        <w:r w:rsidDel="007F6A9D">
          <w:delText>measurement results</w:delText>
        </w:r>
      </w:del>
      <w:ins w:id="4183" w:author="Phillip" w:date="2023-08-18T14:49:00Z">
        <w:r w:rsidR="006A5318" w:rsidRPr="008817AE">
          <w:t>data</w:t>
        </w:r>
      </w:ins>
      <w:del w:id="4184" w:author="Phillip Mitchell" w:date="2023-08-25T15:14:00Z">
        <w:r w:rsidDel="007F6A9D">
          <w:delText xml:space="preserve"> and measurement data</w:delText>
        </w:r>
      </w:del>
      <w:ins w:id="4185" w:author="Phillip" w:date="2023-08-18T14:49:00Z">
        <w:r w:rsidR="006A5318" w:rsidRPr="008817AE">
          <w:t xml:space="preserve"> </w:t>
        </w:r>
      </w:ins>
      <w:r w:rsidR="006A5318" w:rsidRPr="008817AE">
        <w:t>shall be protected to guarantee the authenticity, integrity and, if necessary, correctness of the information concerning the time of measurement. Where timestamps are required, they shall be read from an internal clock. The setting of the time and date shall be secured.</w:t>
      </w:r>
    </w:p>
    <w:p w14:paraId="294E63CF" w14:textId="193342C1" w:rsidR="006A5318" w:rsidRPr="008817AE" w:rsidRDefault="006A5318" w:rsidP="006A5318">
      <w:pPr>
        <w:pStyle w:val="BodyText"/>
      </w:pPr>
      <w:r w:rsidRPr="008817AE">
        <w:t xml:space="preserve">The software that displays or further processes </w:t>
      </w:r>
      <w:del w:id="4186" w:author="Mitchell, Phillip" w:date="2023-08-31T13:07:00Z">
        <w:r w:rsidRPr="008817AE" w:rsidDel="00AB6A99">
          <w:delText>measurement results and measurement</w:delText>
        </w:r>
      </w:del>
      <w:ins w:id="4187" w:author="Mitchell, Phillip" w:date="2023-08-31T13:07:00Z">
        <w:r w:rsidR="00AB6A99">
          <w:t>legally relevant</w:t>
        </w:r>
      </w:ins>
      <w:r w:rsidRPr="008817AE">
        <w:t xml:space="preserve"> data shall check the authenticity and integrity of the data after having read them from storage. </w:t>
      </w:r>
    </w:p>
    <w:p w14:paraId="3F57B226" w14:textId="51532944" w:rsidR="006A5318" w:rsidRPr="008817AE" w:rsidRDefault="006A5318" w:rsidP="006A5318">
      <w:pPr>
        <w:pStyle w:val="BodyText"/>
      </w:pPr>
      <w:r w:rsidRPr="008817AE">
        <w:t xml:space="preserve">Software modules that prepare </w:t>
      </w:r>
      <w:del w:id="4188" w:author="Mitchell, Phillip" w:date="2023-08-31T13:07:00Z">
        <w:r w:rsidRPr="008817AE" w:rsidDel="00AB6A99">
          <w:delText>measurement results and measurement</w:delText>
        </w:r>
      </w:del>
      <w:ins w:id="4189" w:author="Mitchell, Phillip" w:date="2023-08-31T13:07:00Z">
        <w:r w:rsidR="00AB6A99">
          <w:t>legally relevant</w:t>
        </w:r>
      </w:ins>
      <w:r w:rsidRPr="008817AE">
        <w:t xml:space="preserve"> data for storage, or that check data after reading are considered part of the legally relevant software.</w:t>
      </w:r>
    </w:p>
    <w:p w14:paraId="225A2D41" w14:textId="73208474" w:rsidR="006A5318" w:rsidRPr="0049100E" w:rsidRDefault="006A5318" w:rsidP="006A5318">
      <w:pPr>
        <w:pStyle w:val="BodyText"/>
      </w:pPr>
      <w:r w:rsidRPr="008817AE">
        <w:t xml:space="preserve">If a modification or corruption is detected, the </w:t>
      </w:r>
      <w:del w:id="4190" w:author="Mitchell, Phillip" w:date="2023-08-31T13:06:00Z">
        <w:r w:rsidRPr="008817AE" w:rsidDel="00AB6A99">
          <w:delText>stored measurement results and measurement</w:delText>
        </w:r>
      </w:del>
      <w:ins w:id="4191" w:author="Mitchell, Phillip" w:date="2023-08-31T13:06:00Z">
        <w:r w:rsidR="00AB6A99">
          <w:t>legally relevant</w:t>
        </w:r>
      </w:ins>
      <w:r w:rsidRPr="008817AE">
        <w:t xml:space="preserve"> data shall be d</w:t>
      </w:r>
      <w:r w:rsidRPr="0049100E">
        <w:t>iscarded or marked unusable.</w:t>
      </w:r>
    </w:p>
    <w:p w14:paraId="7886DB18" w14:textId="77777777" w:rsidR="006A5318" w:rsidRPr="0049100E" w:rsidRDefault="006A5318" w:rsidP="006A5318">
      <w:pPr>
        <w:pStyle w:val="BodyText"/>
        <w:rPr>
          <w:ins w:id="4192" w:author="Phillip" w:date="2023-08-18T14:49:00Z"/>
          <w:rFonts w:eastAsia="Calibri" w:cs="Times New Roman"/>
          <w:snapToGrid w:val="0"/>
          <w:szCs w:val="20"/>
          <w:lang w:val="en-GB"/>
        </w:rPr>
      </w:pPr>
      <w:ins w:id="4193" w:author="Phillip" w:date="2023-08-18T14:49:00Z">
        <w:r w:rsidRPr="0049100E">
          <w:rPr>
            <w:rFonts w:eastAsia="Calibri" w:cs="Times New Roman"/>
            <w:snapToGrid w:val="0"/>
            <w:szCs w:val="20"/>
            <w:lang w:val="en-GB"/>
          </w:rPr>
          <w:t xml:space="preserve">It shall not be possible to </w:t>
        </w:r>
        <w:r w:rsidRPr="0049100E">
          <w:t>zero (reset) the register(s) that stores the total energy metered</w:t>
        </w:r>
        <w:r w:rsidRPr="0049100E">
          <w:rPr>
            <w:rFonts w:eastAsia="Calibri" w:cs="Times New Roman"/>
            <w:snapToGrid w:val="0"/>
            <w:szCs w:val="20"/>
            <w:lang w:val="en-GB"/>
          </w:rPr>
          <w:t xml:space="preserve"> without breaking a metrological seal.</w:t>
        </w:r>
      </w:ins>
    </w:p>
    <w:p w14:paraId="689028AB" w14:textId="77777777" w:rsidR="006A5318" w:rsidRPr="008817AE" w:rsidRDefault="006A5318" w:rsidP="00402B1E">
      <w:pPr>
        <w:pStyle w:val="Heading5"/>
      </w:pPr>
      <w:r w:rsidRPr="008817AE">
        <w:t>Automatic storage</w:t>
      </w:r>
    </w:p>
    <w:p w14:paraId="7D75192F" w14:textId="7BBAC251" w:rsidR="006A5318" w:rsidRPr="008817AE" w:rsidRDefault="006A5318" w:rsidP="006A5318">
      <w:pPr>
        <w:pStyle w:val="BodyText"/>
        <w:rPr>
          <w:snapToGrid w:val="0"/>
          <w:lang w:val="en-GB"/>
        </w:rPr>
      </w:pPr>
      <w:del w:id="4194" w:author="Mitchell, Phillip" w:date="2023-08-31T13:08:00Z">
        <w:r w:rsidRPr="008817AE" w:rsidDel="00AB6A99">
          <w:rPr>
            <w:snapToGrid w:val="0"/>
            <w:lang w:val="en-GB"/>
          </w:rPr>
          <w:delText>Measurement results and measurement data</w:delText>
        </w:r>
      </w:del>
      <w:ins w:id="4195" w:author="Mitchell, Phillip" w:date="2023-08-31T13:08:00Z">
        <w:r w:rsidR="00AB6A99">
          <w:rPr>
            <w:snapToGrid w:val="0"/>
            <w:lang w:val="en-GB"/>
          </w:rPr>
          <w:t>Legally relevant data</w:t>
        </w:r>
      </w:ins>
      <w:r w:rsidRPr="008817AE">
        <w:rPr>
          <w:snapToGrid w:val="0"/>
          <w:lang w:val="en-GB"/>
        </w:rPr>
        <w:t xml:space="preserve"> shall be stored automatically. </w:t>
      </w:r>
    </w:p>
    <w:p w14:paraId="105423F4" w14:textId="08D7F0FE" w:rsidR="006A5318" w:rsidRPr="008817AE" w:rsidRDefault="006A5318" w:rsidP="006A5318">
      <w:pPr>
        <w:pStyle w:val="BodyText"/>
      </w:pPr>
      <w:r w:rsidRPr="008817AE">
        <w:t xml:space="preserve">The storage device shall have sufficient permanency to ensure that </w:t>
      </w:r>
      <w:del w:id="4196" w:author="Mitchell, Phillip" w:date="2023-08-31T13:08:00Z">
        <w:r w:rsidRPr="008817AE" w:rsidDel="00AB6A99">
          <w:delText>measurement results and measurement</w:delText>
        </w:r>
      </w:del>
      <w:ins w:id="4197" w:author="Mitchell, Phillip" w:date="2023-08-31T13:08:00Z">
        <w:r w:rsidR="00AB6A99">
          <w:t>legally relevant</w:t>
        </w:r>
      </w:ins>
      <w:r w:rsidRPr="008817AE">
        <w:t xml:space="preserve"> data are not corrupted under normal storage conditions. There shall be sufficient memory storage for the intended application.</w:t>
      </w:r>
    </w:p>
    <w:p w14:paraId="7B8CE6BE" w14:textId="3139471D" w:rsidR="00BC22B9" w:rsidRPr="002F0B30" w:rsidDel="00BC22B9" w:rsidRDefault="00BC22B9">
      <w:pPr>
        <w:pStyle w:val="Heading5"/>
        <w:rPr>
          <w:del w:id="4198" w:author="Phillip Mitchell" w:date="2023-08-25T15:30:00Z"/>
        </w:rPr>
        <w:pPrChange w:id="4199" w:author="Phillip Mitchell" w:date="2023-08-25T15:29:00Z">
          <w:pPr>
            <w:pStyle w:val="AnnexHeading3"/>
          </w:pPr>
        </w:pPrChange>
      </w:pPr>
      <w:del w:id="4200" w:author="Phillip Mitchell" w:date="2023-08-25T15:30:00Z">
        <w:r w:rsidRPr="002F0B30" w:rsidDel="00BC22B9">
          <w:delText xml:space="preserve">Deletion of stored data </w:delText>
        </w:r>
      </w:del>
    </w:p>
    <w:p w14:paraId="677CF218" w14:textId="647AF0F2" w:rsidR="00BC22B9" w:rsidRPr="002F0B30" w:rsidDel="00BC22B9" w:rsidRDefault="00BC22B9" w:rsidP="00BC22B9">
      <w:pPr>
        <w:pStyle w:val="BodyText"/>
        <w:rPr>
          <w:del w:id="4201" w:author="Phillip Mitchell" w:date="2023-08-25T15:30:00Z"/>
        </w:rPr>
      </w:pPr>
      <w:del w:id="4202" w:author="Phillip Mitchell" w:date="2023-08-25T15:30:00Z">
        <w:r w:rsidRPr="002F0B30" w:rsidDel="00BC22B9">
          <w:delText>Stored data may be deleted if either:</w:delText>
        </w:r>
      </w:del>
    </w:p>
    <w:p w14:paraId="3F60724A" w14:textId="7E9B300F" w:rsidR="00BC22B9" w:rsidRPr="002F0B30" w:rsidDel="00BC22B9" w:rsidRDefault="00BC22B9" w:rsidP="00BC22B9">
      <w:pPr>
        <w:pStyle w:val="BodyText"/>
        <w:numPr>
          <w:ilvl w:val="0"/>
          <w:numId w:val="40"/>
        </w:numPr>
        <w:rPr>
          <w:del w:id="4203" w:author="Phillip Mitchell" w:date="2023-08-25T15:30:00Z"/>
        </w:rPr>
      </w:pPr>
      <w:del w:id="4204" w:author="Phillip Mitchell" w:date="2023-08-25T15:30:00Z">
        <w:r w:rsidRPr="002F0B30" w:rsidDel="00BC22B9">
          <w:delText>the transaction is settled, or</w:delText>
        </w:r>
      </w:del>
    </w:p>
    <w:p w14:paraId="720D461D" w14:textId="79E2D2FC" w:rsidR="00BC22B9" w:rsidRPr="002F0B30" w:rsidDel="00BC22B9" w:rsidRDefault="00BC22B9" w:rsidP="00BC22B9">
      <w:pPr>
        <w:pStyle w:val="BodyText"/>
        <w:numPr>
          <w:ilvl w:val="0"/>
          <w:numId w:val="40"/>
        </w:numPr>
        <w:rPr>
          <w:del w:id="4205" w:author="Phillip Mitchell" w:date="2023-08-25T15:30:00Z"/>
        </w:rPr>
      </w:pPr>
      <w:del w:id="4206" w:author="Phillip Mitchell" w:date="2023-08-25T15:30:00Z">
        <w:r w:rsidRPr="002F0B30" w:rsidDel="00BC22B9">
          <w:delText>the data are printed by a printing device subject to legal control.</w:delText>
        </w:r>
      </w:del>
    </w:p>
    <w:p w14:paraId="0247C073" w14:textId="1AA7EEF2" w:rsidR="00BC22B9" w:rsidDel="00BC22B9" w:rsidRDefault="00BC22B9" w:rsidP="00BC22B9">
      <w:pPr>
        <w:pStyle w:val="BodyText"/>
        <w:rPr>
          <w:del w:id="4207" w:author="Phillip Mitchell" w:date="2023-08-25T15:30:00Z"/>
        </w:rPr>
      </w:pPr>
      <w:del w:id="4208" w:author="Phillip Mitchell" w:date="2023-08-25T15:30:00Z">
        <w:r w:rsidRPr="002F0B30" w:rsidDel="00BC22B9">
          <w:delText>This shall not apply to the energy accumulation register(s) and audit trail.</w:delText>
        </w:r>
      </w:del>
    </w:p>
    <w:p w14:paraId="378674A9" w14:textId="62B2B43F" w:rsidR="00BC22B9" w:rsidRPr="00BC22B9" w:rsidDel="00BC22B9" w:rsidRDefault="00BC22B9" w:rsidP="00BC22B9">
      <w:pPr>
        <w:pStyle w:val="BodyText"/>
        <w:rPr>
          <w:del w:id="4209" w:author="Phillip Mitchell" w:date="2023-08-25T15:30:00Z"/>
          <w:rFonts w:eastAsia="Calibri" w:cs="Times New Roman"/>
          <w:snapToGrid w:val="0"/>
          <w:szCs w:val="20"/>
          <w:lang w:val="en-GB"/>
        </w:rPr>
      </w:pPr>
      <w:del w:id="4210" w:author="Phillip Mitchell" w:date="2023-08-25T15:30:00Z">
        <w:r w:rsidRPr="0049100E" w:rsidDel="00BC22B9">
          <w:rPr>
            <w:rFonts w:eastAsia="Calibri" w:cs="Times New Roman"/>
            <w:snapToGrid w:val="0"/>
            <w:szCs w:val="20"/>
            <w:lang w:val="en-GB"/>
          </w:rPr>
          <w:delText xml:space="preserve">It shall not be possible to </w:delText>
        </w:r>
        <w:r w:rsidRPr="0049100E" w:rsidDel="00BC22B9">
          <w:delText>zero (reset) the register(s) that stores the total energy metered</w:delText>
        </w:r>
        <w:r w:rsidRPr="0049100E" w:rsidDel="00BC22B9">
          <w:rPr>
            <w:rFonts w:eastAsia="Calibri" w:cs="Times New Roman"/>
            <w:snapToGrid w:val="0"/>
            <w:szCs w:val="20"/>
            <w:lang w:val="en-GB"/>
          </w:rPr>
          <w:delText xml:space="preserve"> without breaking a metrological seal.</w:delText>
        </w:r>
      </w:del>
    </w:p>
    <w:p w14:paraId="7129AEEB" w14:textId="77777777" w:rsidR="006A5318" w:rsidRPr="008817AE" w:rsidRDefault="006A5318" w:rsidP="00402B1E">
      <w:pPr>
        <w:pStyle w:val="Heading4"/>
        <w:rPr>
          <w:ins w:id="4211" w:author="Phillip" w:date="2023-08-18T14:49:00Z"/>
        </w:rPr>
      </w:pPr>
      <w:ins w:id="4212" w:author="Phillip" w:date="2023-08-18T14:49:00Z">
        <w:r w:rsidRPr="008817AE">
          <w:t>Data transmission</w:t>
        </w:r>
      </w:ins>
    </w:p>
    <w:p w14:paraId="672872BE" w14:textId="77777777" w:rsidR="006A5318" w:rsidRPr="008817AE" w:rsidRDefault="006A5318" w:rsidP="00402B1E">
      <w:pPr>
        <w:pStyle w:val="Heading5"/>
        <w:rPr>
          <w:ins w:id="4213" w:author="Phillip" w:date="2023-08-18T14:49:00Z"/>
        </w:rPr>
      </w:pPr>
      <w:ins w:id="4214" w:author="Phillip" w:date="2023-08-18T14:49:00Z">
        <w:r w:rsidRPr="008817AE">
          <w:t>General</w:t>
        </w:r>
      </w:ins>
    </w:p>
    <w:p w14:paraId="31AD024A" w14:textId="25079290" w:rsidR="00BC22B9" w:rsidRPr="002F0B30" w:rsidDel="00BC22B9" w:rsidRDefault="00BC22B9" w:rsidP="00BC22B9">
      <w:pPr>
        <w:pStyle w:val="BodyText"/>
        <w:rPr>
          <w:del w:id="4215" w:author="Phillip Mitchell" w:date="2023-08-25T15:31:00Z"/>
        </w:rPr>
      </w:pPr>
      <w:del w:id="4216" w:author="Phillip Mitchell" w:date="2023-08-25T15:31:00Z">
        <w:r w:rsidRPr="002F0B30" w:rsidDel="00BC22B9">
          <w:delText xml:space="preserve">If applicable, hardware and software, whether incorporated into the electricity meter or connected to it externally, that is intended to be used for the transmission of measurement results and/or measurement data shall be subject to the requirements specified in </w:delText>
        </w:r>
        <w:r w:rsidRPr="002F0B30" w:rsidDel="00BC22B9">
          <w:fldChar w:fldCharType="begin"/>
        </w:r>
        <w:r w:rsidRPr="002F0B30" w:rsidDel="00BC22B9">
          <w:delInstrText xml:space="preserve"> REF _Ref118286575 \r  \* MERGEFORMAT </w:delInstrText>
        </w:r>
        <w:r w:rsidRPr="002F0B30" w:rsidDel="00BC22B9">
          <w:fldChar w:fldCharType="separate"/>
        </w:r>
        <w:r w:rsidRPr="002F0B30" w:rsidDel="00BC22B9">
          <w:delText>B.3.4.2</w:delText>
        </w:r>
        <w:r w:rsidRPr="002F0B30" w:rsidDel="00BC22B9">
          <w:fldChar w:fldCharType="end"/>
        </w:r>
        <w:r w:rsidRPr="002F0B30" w:rsidDel="00BC22B9">
          <w:delText xml:space="preserve"> and </w:delText>
        </w:r>
        <w:r w:rsidRPr="002F0B30" w:rsidDel="00BC22B9">
          <w:fldChar w:fldCharType="begin"/>
        </w:r>
        <w:r w:rsidRPr="002F0B30" w:rsidDel="00BC22B9">
          <w:delInstrText xml:space="preserve"> REF _Ref118286577 \r  \* MERGEFORMAT </w:delInstrText>
        </w:r>
        <w:r w:rsidRPr="002F0B30" w:rsidDel="00BC22B9">
          <w:fldChar w:fldCharType="separate"/>
        </w:r>
        <w:r w:rsidRPr="002F0B30" w:rsidDel="00BC22B9">
          <w:delText>B.3.4.3</w:delText>
        </w:r>
        <w:r w:rsidRPr="002F0B30" w:rsidDel="00BC22B9">
          <w:fldChar w:fldCharType="end"/>
        </w:r>
        <w:r w:rsidRPr="002F0B30" w:rsidDel="00BC22B9">
          <w:delText xml:space="preserve">. </w:delText>
        </w:r>
      </w:del>
    </w:p>
    <w:p w14:paraId="15C6C927" w14:textId="77777777" w:rsidR="006A5318" w:rsidRPr="008817AE" w:rsidRDefault="006A5318" w:rsidP="006A5318">
      <w:pPr>
        <w:pStyle w:val="BodyText"/>
      </w:pPr>
      <w:r w:rsidRPr="008817AE">
        <w:t xml:space="preserve">The measurement result and measurement data </w:t>
      </w:r>
      <w:proofErr w:type="gramStart"/>
      <w:r w:rsidRPr="008817AE">
        <w:t>includes</w:t>
      </w:r>
      <w:proofErr w:type="gramEnd"/>
      <w:r w:rsidRPr="008817AE">
        <w:t xml:space="preserve"> all associated data necessary for future legally relevant use.</w:t>
      </w:r>
    </w:p>
    <w:p w14:paraId="061FA6C0" w14:textId="77777777" w:rsidR="006A5318" w:rsidRPr="008817AE" w:rsidRDefault="006A5318" w:rsidP="006A5318">
      <w:pPr>
        <w:pStyle w:val="BodyText"/>
      </w:pPr>
      <w:r w:rsidRPr="008817AE">
        <w:t xml:space="preserve">Requirements concerning the transmission of measurement results and/or measurement data via communication networks are subject to national regulations. </w:t>
      </w:r>
    </w:p>
    <w:p w14:paraId="074CD577" w14:textId="77777777" w:rsidR="006A5318" w:rsidRPr="008817AE" w:rsidRDefault="006A5318" w:rsidP="006A5318">
      <w:pPr>
        <w:pStyle w:val="Note"/>
      </w:pPr>
      <w:r w:rsidRPr="008817AE">
        <w:t>Note:</w:t>
      </w:r>
      <w:r w:rsidRPr="008817AE">
        <w:tab/>
        <w:t xml:space="preserve">In some </w:t>
      </w:r>
      <w:proofErr w:type="gramStart"/>
      <w:r w:rsidRPr="008817AE">
        <w:t>jurisdictions</w:t>
      </w:r>
      <w:proofErr w:type="gramEnd"/>
      <w:r w:rsidRPr="008817AE">
        <w:t xml:space="preserve"> transmission of data via communication networks is not subject to legal metrology requirements. National regulations may instead specify compliance with data transmissions standards such as EN 13757 Communication systems for meters.</w:t>
      </w:r>
    </w:p>
    <w:p w14:paraId="29A5F52C" w14:textId="77777777" w:rsidR="006A5318" w:rsidRPr="008817AE" w:rsidRDefault="006A5318" w:rsidP="00402B1E">
      <w:pPr>
        <w:pStyle w:val="Heading5"/>
      </w:pPr>
      <w:r w:rsidRPr="008817AE">
        <w:t>Protection of transmitted data</w:t>
      </w:r>
    </w:p>
    <w:p w14:paraId="5EBB62A3" w14:textId="46BD9550" w:rsidR="006A5318" w:rsidRPr="008817AE" w:rsidRDefault="006A5318" w:rsidP="006A5318">
      <w:pPr>
        <w:pStyle w:val="BodyText"/>
      </w:pPr>
      <w:r w:rsidRPr="008817AE">
        <w:t xml:space="preserve">Transmitted </w:t>
      </w:r>
      <w:del w:id="4217" w:author="Mitchell, Phillip" w:date="2023-08-31T13:08:00Z">
        <w:r w:rsidRPr="008817AE" w:rsidDel="00AB6A99">
          <w:delText>measurement results and measurement data</w:delText>
        </w:r>
      </w:del>
      <w:ins w:id="4218" w:author="Mitchell, Phillip" w:date="2023-08-31T13:08:00Z">
        <w:r w:rsidR="00AB6A99">
          <w:t>legally relevant data</w:t>
        </w:r>
      </w:ins>
      <w:r w:rsidRPr="008817AE">
        <w:t xml:space="preserve"> shall be protected to guarantee the authenticity, integrity and, if necessary, correctness of the information concerning the time of measurement. Where timestamps are required, they shall be read from an internal clock. The setting of the time and date shall be secured.</w:t>
      </w:r>
    </w:p>
    <w:p w14:paraId="55C3F642" w14:textId="116511B8" w:rsidR="006A5318" w:rsidRPr="008817AE" w:rsidRDefault="006A5318" w:rsidP="006A5318">
      <w:pPr>
        <w:pStyle w:val="BodyText"/>
      </w:pPr>
      <w:r w:rsidRPr="008817AE">
        <w:t xml:space="preserve">The software that displays or further processes </w:t>
      </w:r>
      <w:del w:id="4219" w:author="Mitchell, Phillip" w:date="2023-08-31T13:08:00Z">
        <w:r w:rsidRPr="008817AE" w:rsidDel="00AB6A99">
          <w:delText>measurement results and measurement data</w:delText>
        </w:r>
      </w:del>
      <w:ins w:id="4220" w:author="Mitchell, Phillip" w:date="2023-08-31T13:08:00Z">
        <w:r w:rsidR="00AB6A99">
          <w:t>legally relevant data</w:t>
        </w:r>
      </w:ins>
      <w:r w:rsidRPr="008817AE">
        <w:t xml:space="preserve"> shall check the authenticity and integrity of the data after having received them from a transmission channel. </w:t>
      </w:r>
    </w:p>
    <w:p w14:paraId="59CB2328" w14:textId="6D6577AA" w:rsidR="006A5318" w:rsidRPr="008817AE" w:rsidRDefault="006A5318" w:rsidP="006A5318">
      <w:pPr>
        <w:pStyle w:val="BodyText"/>
      </w:pPr>
      <w:r w:rsidRPr="008817AE">
        <w:t xml:space="preserve">Software modules that prepare </w:t>
      </w:r>
      <w:del w:id="4221" w:author="Mitchell, Phillip" w:date="2023-08-31T13:08:00Z">
        <w:r w:rsidRPr="008817AE" w:rsidDel="00AB6A99">
          <w:delText>measurement results and measurement data</w:delText>
        </w:r>
      </w:del>
      <w:ins w:id="4222" w:author="Mitchell, Phillip" w:date="2023-08-31T13:08:00Z">
        <w:r w:rsidR="00AB6A99">
          <w:t>legally relevant data</w:t>
        </w:r>
      </w:ins>
      <w:r w:rsidRPr="008817AE">
        <w:t xml:space="preserve"> for transmission, or that check data after reading or receiving are considered part of the legally relevant software.</w:t>
      </w:r>
    </w:p>
    <w:p w14:paraId="6110A5EC" w14:textId="68AC9AF5" w:rsidR="006A5318" w:rsidRPr="008817AE" w:rsidRDefault="006A5318" w:rsidP="006A5318">
      <w:pPr>
        <w:pStyle w:val="BodyText"/>
      </w:pPr>
      <w:r w:rsidRPr="008817AE">
        <w:t xml:space="preserve">If a modification or corruption is detected, the transmitted </w:t>
      </w:r>
      <w:del w:id="4223" w:author="Mitchell, Phillip" w:date="2023-08-31T13:08:00Z">
        <w:r w:rsidRPr="008817AE" w:rsidDel="00AB6A99">
          <w:delText>measurement results and measurement data</w:delText>
        </w:r>
      </w:del>
      <w:ins w:id="4224" w:author="Mitchell, Phillip" w:date="2023-08-31T13:08:00Z">
        <w:r w:rsidR="00AB6A99">
          <w:t>legally relevant data</w:t>
        </w:r>
      </w:ins>
      <w:r w:rsidRPr="008817AE">
        <w:t xml:space="preserve"> shall be discarded or marked unusable.</w:t>
      </w:r>
    </w:p>
    <w:p w14:paraId="56BA3A41" w14:textId="40C19FEA" w:rsidR="006A5318" w:rsidRPr="008817AE" w:rsidRDefault="006A5318" w:rsidP="006A5318">
      <w:pPr>
        <w:pStyle w:val="BodyText"/>
      </w:pPr>
      <w:r w:rsidRPr="008817AE">
        <w:lastRenderedPageBreak/>
        <w:t xml:space="preserve">When transferring </w:t>
      </w:r>
      <w:del w:id="4225" w:author="Mitchell, Phillip" w:date="2023-08-31T13:08:00Z">
        <w:r w:rsidRPr="008817AE" w:rsidDel="00AB6A99">
          <w:delText>measurement results and measurement data</w:delText>
        </w:r>
      </w:del>
      <w:ins w:id="4226" w:author="Mitchell, Phillip" w:date="2023-08-31T13:08:00Z">
        <w:r w:rsidR="00AB6A99">
          <w:t>legally relevant data</w:t>
        </w:r>
      </w:ins>
      <w:r w:rsidRPr="008817AE">
        <w:t xml:space="preserve"> through an open network, it is necessary to apply cryptographic methods. Confidentiality keys employed for this purpose shall be kept secret and secured in the electricity meter, electronic devices, or sub-assemblies involved in the transmission. Means shall be provided whereby these keys can only be input or read if a seal is broken.</w:t>
      </w:r>
    </w:p>
    <w:p w14:paraId="4159C28E" w14:textId="5F20B7F6" w:rsidR="006A5318" w:rsidRPr="008817AE" w:rsidRDefault="006A5318" w:rsidP="006A5318">
      <w:pPr>
        <w:pStyle w:val="BodyText"/>
      </w:pPr>
      <w:r w:rsidRPr="008817AE">
        <w:t xml:space="preserve">Transmitted </w:t>
      </w:r>
      <w:del w:id="4227" w:author="Mitchell, Phillip" w:date="2023-08-31T13:08:00Z">
        <w:r w:rsidRPr="008817AE" w:rsidDel="00AB6A99">
          <w:delText>measurement results and measurement data</w:delText>
        </w:r>
      </w:del>
      <w:ins w:id="4228" w:author="Mitchell, Phillip" w:date="2023-08-31T13:08:00Z">
        <w:r w:rsidR="00AB6A99">
          <w:t>legally relevant data</w:t>
        </w:r>
      </w:ins>
      <w:r w:rsidRPr="008817AE">
        <w:t xml:space="preserve"> shall be traceable back to the measurement process and electricity meter (or component) that generated them.</w:t>
      </w:r>
    </w:p>
    <w:p w14:paraId="2B898D7D" w14:textId="77777777" w:rsidR="006A5318" w:rsidRPr="008817AE" w:rsidRDefault="006A5318" w:rsidP="00402B1E">
      <w:pPr>
        <w:pStyle w:val="Heading5"/>
      </w:pPr>
      <w:r w:rsidRPr="008817AE">
        <w:t>Transmission delay or interruption</w:t>
      </w:r>
    </w:p>
    <w:p w14:paraId="5705CE53" w14:textId="3FDF187E" w:rsidR="006A5318" w:rsidRPr="008817AE" w:rsidRDefault="006A5318" w:rsidP="006A5318">
      <w:pPr>
        <w:pStyle w:val="BodyText"/>
      </w:pPr>
      <w:del w:id="4229" w:author="Mitchell, Phillip" w:date="2023-08-31T13:08:00Z">
        <w:r w:rsidRPr="008817AE" w:rsidDel="00AB6A99">
          <w:rPr>
            <w:rFonts w:eastAsia="Times New Roman" w:cs="Times New Roman"/>
            <w:snapToGrid w:val="0"/>
            <w:szCs w:val="20"/>
          </w:rPr>
          <w:delText>Measurement results and measurement data</w:delText>
        </w:r>
      </w:del>
      <w:ins w:id="4230" w:author="Mitchell, Phillip" w:date="2023-08-31T13:08:00Z">
        <w:r w:rsidR="00AB6A99">
          <w:rPr>
            <w:rFonts w:eastAsia="Times New Roman" w:cs="Times New Roman"/>
            <w:snapToGrid w:val="0"/>
            <w:szCs w:val="20"/>
          </w:rPr>
          <w:t>Legally relevant data</w:t>
        </w:r>
      </w:ins>
      <w:r w:rsidRPr="008817AE">
        <w:rPr>
          <w:rFonts w:eastAsia="Times New Roman" w:cs="Times New Roman"/>
          <w:snapToGrid w:val="0"/>
          <w:szCs w:val="20"/>
        </w:rPr>
        <w:t xml:space="preserve"> </w:t>
      </w:r>
      <w:r w:rsidRPr="008817AE">
        <w:rPr>
          <w:rFonts w:eastAsia="Times New Roman" w:cs="Times New Roman"/>
          <w:snapToGrid w:val="0"/>
          <w:szCs w:val="20"/>
          <w:lang w:val="en-GB"/>
        </w:rPr>
        <w:t xml:space="preserve">shall not be inadmissibly influenced by a transmission delay or interruption. </w:t>
      </w:r>
      <w:r w:rsidRPr="008817AE">
        <w:rPr>
          <w:rFonts w:eastAsia="Calibri" w:cs="Times New Roman"/>
          <w:snapToGrid w:val="0"/>
          <w:szCs w:val="20"/>
          <w:lang w:val="en-GB"/>
        </w:rPr>
        <w:t xml:space="preserve">If network services become unreliable or unavailable, no </w:t>
      </w:r>
      <w:del w:id="4231" w:author="Mitchell, Phillip" w:date="2023-08-31T13:08:00Z">
        <w:r w:rsidRPr="008817AE" w:rsidDel="00AB6A99">
          <w:rPr>
            <w:rFonts w:eastAsia="Calibri" w:cs="Times New Roman"/>
            <w:snapToGrid w:val="0"/>
            <w:szCs w:val="20"/>
            <w:lang w:val="en-GB"/>
          </w:rPr>
          <w:delText>measurement results and measurement data</w:delText>
        </w:r>
      </w:del>
      <w:ins w:id="4232" w:author="Mitchell, Phillip" w:date="2023-08-31T13:08:00Z">
        <w:r w:rsidR="00AB6A99">
          <w:rPr>
            <w:rFonts w:eastAsia="Calibri" w:cs="Times New Roman"/>
            <w:snapToGrid w:val="0"/>
            <w:szCs w:val="20"/>
            <w:lang w:val="en-GB"/>
          </w:rPr>
          <w:t>legally relevant data</w:t>
        </w:r>
      </w:ins>
      <w:r w:rsidRPr="008817AE">
        <w:rPr>
          <w:rFonts w:eastAsia="Calibri" w:cs="Times New Roman"/>
          <w:snapToGrid w:val="0"/>
          <w:szCs w:val="20"/>
          <w:lang w:val="en-GB"/>
        </w:rPr>
        <w:t xml:space="preserve"> shall be lost.</w:t>
      </w:r>
    </w:p>
    <w:p w14:paraId="14C91ECC" w14:textId="77777777" w:rsidR="006A5318" w:rsidRPr="008817AE" w:rsidRDefault="006A5318" w:rsidP="00402B1E">
      <w:pPr>
        <w:pStyle w:val="Heading4"/>
        <w:rPr>
          <w:rFonts w:eastAsia="Calibri"/>
          <w:snapToGrid w:val="0"/>
          <w:szCs w:val="20"/>
        </w:rPr>
      </w:pPr>
      <w:r w:rsidRPr="008817AE">
        <w:rPr>
          <w:rFonts w:eastAsia="Calibri"/>
          <w:snapToGrid w:val="0"/>
          <w:lang w:val="en-GB"/>
        </w:rPr>
        <w:t xml:space="preserve">Indications from dynamic modules of legally relevant software </w:t>
      </w:r>
    </w:p>
    <w:p w14:paraId="02AF2705" w14:textId="77777777" w:rsidR="006A5318" w:rsidRPr="008817AE" w:rsidRDefault="006A5318" w:rsidP="006A5318">
      <w:pPr>
        <w:pStyle w:val="BodyText"/>
        <w:rPr>
          <w:snapToGrid w:val="0"/>
        </w:rPr>
      </w:pPr>
      <w:r w:rsidRPr="008817AE">
        <w:rPr>
          <w:snapToGrid w:val="0"/>
        </w:rPr>
        <w:t xml:space="preserve">Where electricity meters incorporate or are dependent upon dynamic modules of legally relevant software, this information shall be indicated and made available to any parties interested in the measurement result(s) produced by that electricity meter. </w:t>
      </w:r>
    </w:p>
    <w:p w14:paraId="1478930E" w14:textId="77777777" w:rsidR="006A5318" w:rsidRPr="008817AE" w:rsidRDefault="006A5318" w:rsidP="006A5318">
      <w:pPr>
        <w:pStyle w:val="BodyText"/>
        <w:rPr>
          <w:snapToGrid w:val="0"/>
          <w:lang w:val="en-GB"/>
        </w:rPr>
      </w:pPr>
      <w:r w:rsidRPr="008817AE">
        <w:rPr>
          <w:snapToGrid w:val="0"/>
        </w:rPr>
        <w:t xml:space="preserve">Where a measurement result is the product of a measurement process that incorporates or is dependent upon dynamic modules of legally relevant software, the indication of the measurement result shall include information regarding the use of those modules in the measurement process. This may be achieved </w:t>
      </w:r>
      <w:proofErr w:type="gramStart"/>
      <w:r w:rsidRPr="008817AE">
        <w:rPr>
          <w:snapToGrid w:val="0"/>
        </w:rPr>
        <w:t>by the use of</w:t>
      </w:r>
      <w:proofErr w:type="gramEnd"/>
      <w:r w:rsidRPr="008817AE">
        <w:rPr>
          <w:snapToGrid w:val="0"/>
        </w:rPr>
        <w:t xml:space="preserve"> a short statement, clearly understood markings, symbols or other indications.</w:t>
      </w:r>
    </w:p>
    <w:p w14:paraId="70AE4851" w14:textId="77777777" w:rsidR="006A5318" w:rsidRPr="008817AE" w:rsidRDefault="006A5318" w:rsidP="006A5318">
      <w:pPr>
        <w:pStyle w:val="BodyText"/>
        <w:rPr>
          <w:snapToGrid w:val="0"/>
        </w:rPr>
      </w:pPr>
      <w:r w:rsidRPr="008817AE">
        <w:rPr>
          <w:snapToGrid w:val="0"/>
        </w:rPr>
        <w:t xml:space="preserve">Where measurement data is produced </w:t>
      </w:r>
      <w:proofErr w:type="gramStart"/>
      <w:r w:rsidRPr="008817AE">
        <w:rPr>
          <w:snapToGrid w:val="0"/>
        </w:rPr>
        <w:t>as a result of</w:t>
      </w:r>
      <w:proofErr w:type="gramEnd"/>
      <w:r w:rsidRPr="008817AE">
        <w:rPr>
          <w:snapToGrid w:val="0"/>
        </w:rPr>
        <w:t xml:space="preserve"> algorithms of dynamic modules of legally relevant software, the measurement data shall be marked or indicated as such.</w:t>
      </w:r>
    </w:p>
    <w:p w14:paraId="69194029" w14:textId="77777777" w:rsidR="006A5318" w:rsidRPr="008817AE" w:rsidRDefault="006A5318" w:rsidP="00402B1E">
      <w:pPr>
        <w:pStyle w:val="Heading3"/>
        <w:rPr>
          <w:rFonts w:eastAsia="Calibri"/>
          <w:lang w:val="en-GB"/>
        </w:rPr>
      </w:pPr>
      <w:bookmarkStart w:id="4233" w:name="_Toc159855418"/>
      <w:r w:rsidRPr="008817AE">
        <w:rPr>
          <w:rFonts w:eastAsia="Calibri"/>
          <w:lang w:val="en-GB"/>
        </w:rPr>
        <w:t>Maintenance and reconfiguration</w:t>
      </w:r>
      <w:bookmarkEnd w:id="4233"/>
    </w:p>
    <w:p w14:paraId="08BF651A" w14:textId="77777777" w:rsidR="006A5318" w:rsidRPr="008817AE" w:rsidRDefault="006A5318" w:rsidP="00402B1E">
      <w:pPr>
        <w:pStyle w:val="Heading4"/>
        <w:rPr>
          <w:rFonts w:eastAsia="Calibri"/>
          <w:snapToGrid w:val="0"/>
          <w:lang w:val="en-GB"/>
        </w:rPr>
      </w:pPr>
      <w:r w:rsidRPr="008817AE">
        <w:rPr>
          <w:rFonts w:eastAsia="Calibri"/>
          <w:snapToGrid w:val="0"/>
          <w:lang w:val="en-GB"/>
        </w:rPr>
        <w:t>General</w:t>
      </w:r>
    </w:p>
    <w:p w14:paraId="319641C1" w14:textId="0C1F6FC9" w:rsidR="006A5318" w:rsidRPr="008817AE" w:rsidRDefault="006A5318" w:rsidP="006A5318">
      <w:pPr>
        <w:pStyle w:val="BodyText"/>
        <w:rPr>
          <w:snapToGrid w:val="0"/>
          <w:lang w:val="en-GB"/>
        </w:rPr>
      </w:pPr>
      <w:r w:rsidRPr="008817AE">
        <w:rPr>
          <w:snapToGrid w:val="0"/>
          <w:lang w:val="en-GB"/>
        </w:rPr>
        <w:t xml:space="preserve">Only versions of </w:t>
      </w:r>
      <w:r w:rsidR="00EB1CED">
        <w:rPr>
          <w:snapToGrid w:val="0"/>
          <w:lang w:val="en-GB"/>
        </w:rPr>
        <w:t>legally relevant</w:t>
      </w:r>
      <w:r w:rsidRPr="008817AE">
        <w:rPr>
          <w:snapToGrid w:val="0"/>
          <w:lang w:val="en-GB"/>
        </w:rPr>
        <w:t xml:space="preserve"> software that conform to the approved type are allowed for use.</w:t>
      </w:r>
    </w:p>
    <w:p w14:paraId="6C656280" w14:textId="41503A5F" w:rsidR="006A5318" w:rsidRPr="008817AE" w:rsidRDefault="006A5318" w:rsidP="006A5318">
      <w:pPr>
        <w:pStyle w:val="BodyText"/>
        <w:rPr>
          <w:snapToGrid w:val="0"/>
          <w:lang w:val="en-GB"/>
        </w:rPr>
      </w:pPr>
      <w:r w:rsidRPr="008817AE">
        <w:rPr>
          <w:snapToGrid w:val="0"/>
          <w:lang w:val="en-GB"/>
        </w:rPr>
        <w:t xml:space="preserve">In addition, download and installation of </w:t>
      </w:r>
      <w:r w:rsidR="00B854B1">
        <w:rPr>
          <w:snapToGrid w:val="0"/>
          <w:lang w:val="en-GB"/>
        </w:rPr>
        <w:t xml:space="preserve">approved </w:t>
      </w:r>
      <w:r w:rsidRPr="008817AE">
        <w:rPr>
          <w:snapToGrid w:val="0"/>
          <w:lang w:val="en-GB"/>
        </w:rPr>
        <w:t xml:space="preserve">legally relevant software is allowed if the requirements in the download procedures described in either </w:t>
      </w:r>
      <w:r w:rsidR="00126599">
        <w:rPr>
          <w:snapToGrid w:val="0"/>
          <w:lang w:val="en-GB"/>
        </w:rPr>
        <w:fldChar w:fldCharType="begin"/>
      </w:r>
      <w:r w:rsidR="00126599">
        <w:rPr>
          <w:snapToGrid w:val="0"/>
          <w:lang w:val="en-GB"/>
        </w:rPr>
        <w:instrText xml:space="preserve"> REF _Ref143524061 \r \h </w:instrText>
      </w:r>
      <w:r w:rsidR="00126599">
        <w:rPr>
          <w:snapToGrid w:val="0"/>
          <w:lang w:val="en-GB"/>
        </w:rPr>
      </w:r>
      <w:r w:rsidR="00126599">
        <w:rPr>
          <w:snapToGrid w:val="0"/>
          <w:lang w:val="en-GB"/>
        </w:rPr>
        <w:fldChar w:fldCharType="separate"/>
      </w:r>
      <w:r w:rsidR="0033235A">
        <w:rPr>
          <w:snapToGrid w:val="0"/>
          <w:lang w:val="en-GB"/>
        </w:rPr>
        <w:t>7.3.4.2</w:t>
      </w:r>
      <w:r w:rsidR="00126599">
        <w:rPr>
          <w:snapToGrid w:val="0"/>
          <w:lang w:val="en-GB"/>
        </w:rPr>
        <w:fldChar w:fldCharType="end"/>
      </w:r>
      <w:r w:rsidRPr="008817AE">
        <w:rPr>
          <w:snapToGrid w:val="0"/>
          <w:lang w:val="en-GB"/>
        </w:rPr>
        <w:t xml:space="preserve"> or </w:t>
      </w:r>
      <w:r w:rsidR="00126599">
        <w:rPr>
          <w:snapToGrid w:val="0"/>
          <w:lang w:val="en-GB"/>
        </w:rPr>
        <w:fldChar w:fldCharType="begin"/>
      </w:r>
      <w:r w:rsidR="00126599">
        <w:rPr>
          <w:snapToGrid w:val="0"/>
          <w:lang w:val="en-GB"/>
        </w:rPr>
        <w:instrText xml:space="preserve"> REF _Ref143524077 \r \h </w:instrText>
      </w:r>
      <w:r w:rsidR="00126599">
        <w:rPr>
          <w:snapToGrid w:val="0"/>
          <w:lang w:val="en-GB"/>
        </w:rPr>
      </w:r>
      <w:r w:rsidR="00126599">
        <w:rPr>
          <w:snapToGrid w:val="0"/>
          <w:lang w:val="en-GB"/>
        </w:rPr>
        <w:fldChar w:fldCharType="separate"/>
      </w:r>
      <w:r w:rsidR="0033235A">
        <w:rPr>
          <w:snapToGrid w:val="0"/>
          <w:lang w:val="en-GB"/>
        </w:rPr>
        <w:t>7.3.4.3</w:t>
      </w:r>
      <w:r w:rsidR="00126599">
        <w:rPr>
          <w:snapToGrid w:val="0"/>
          <w:lang w:val="en-GB"/>
        </w:rPr>
        <w:fldChar w:fldCharType="end"/>
      </w:r>
      <w:r w:rsidRPr="008817AE">
        <w:rPr>
          <w:snapToGrid w:val="0"/>
          <w:lang w:val="en-GB"/>
        </w:rPr>
        <w:t xml:space="preserve"> are met.</w:t>
      </w:r>
    </w:p>
    <w:p w14:paraId="0880BD18" w14:textId="77777777" w:rsidR="006A5318" w:rsidRPr="008817AE" w:rsidRDefault="006A5318" w:rsidP="006A5318">
      <w:pPr>
        <w:pStyle w:val="BodyText"/>
        <w:rPr>
          <w:snapToGrid w:val="0"/>
          <w:lang w:val="en-GB"/>
        </w:rPr>
      </w:pPr>
      <w:r w:rsidRPr="008817AE">
        <w:rPr>
          <w:snapToGrid w:val="0"/>
          <w:lang w:val="en-GB"/>
        </w:rPr>
        <w:t xml:space="preserve">The used of verified updates, traced </w:t>
      </w:r>
      <w:proofErr w:type="gramStart"/>
      <w:r w:rsidRPr="008817AE">
        <w:rPr>
          <w:snapToGrid w:val="0"/>
          <w:lang w:val="en-GB"/>
        </w:rPr>
        <w:t>updates</w:t>
      </w:r>
      <w:proofErr w:type="gramEnd"/>
      <w:r w:rsidRPr="008817AE">
        <w:rPr>
          <w:snapToGrid w:val="0"/>
          <w:lang w:val="en-GB"/>
        </w:rPr>
        <w:t xml:space="preserve"> and required download procedure(s) are subject to national regulation. </w:t>
      </w:r>
    </w:p>
    <w:p w14:paraId="4DE2E71C" w14:textId="77777777" w:rsidR="006A5318" w:rsidRPr="008817AE" w:rsidRDefault="006A5318" w:rsidP="00402B1E">
      <w:pPr>
        <w:pStyle w:val="Heading4"/>
        <w:rPr>
          <w:rFonts w:eastAsia="Calibri"/>
          <w:snapToGrid w:val="0"/>
          <w:lang w:val="en-GB"/>
        </w:rPr>
      </w:pPr>
      <w:bookmarkStart w:id="4234" w:name="_Ref143524061"/>
      <w:r w:rsidRPr="008817AE">
        <w:rPr>
          <w:rFonts w:eastAsia="Calibri"/>
          <w:snapToGrid w:val="0"/>
          <w:lang w:val="en-GB"/>
        </w:rPr>
        <w:t xml:space="preserve">Verified </w:t>
      </w:r>
      <w:proofErr w:type="gramStart"/>
      <w:r w:rsidRPr="008817AE">
        <w:rPr>
          <w:rFonts w:eastAsia="Calibri"/>
          <w:snapToGrid w:val="0"/>
          <w:lang w:val="en-GB"/>
        </w:rPr>
        <w:t>update</w:t>
      </w:r>
      <w:bookmarkEnd w:id="4234"/>
      <w:proofErr w:type="gramEnd"/>
    </w:p>
    <w:p w14:paraId="14C8E927" w14:textId="77777777" w:rsidR="006A5318" w:rsidRPr="008817AE" w:rsidRDefault="006A5318" w:rsidP="006A5318">
      <w:pPr>
        <w:pStyle w:val="BodyText"/>
        <w:rPr>
          <w:snapToGrid w:val="0"/>
          <w:lang w:val="en-GB"/>
        </w:rPr>
      </w:pPr>
      <w:r w:rsidRPr="008817AE">
        <w:rPr>
          <w:snapToGrid w:val="0"/>
          <w:lang w:val="en-GB"/>
        </w:rPr>
        <w:t>A verified update is the procedure of changing software (i.e. exchange with another approved version or re-installation of an existing version) in a verified device or component, after which the subsequent verification by an authorised person is necessary.</w:t>
      </w:r>
    </w:p>
    <w:p w14:paraId="7AA537AF" w14:textId="77777777" w:rsidR="006A5318" w:rsidRPr="008817AE" w:rsidRDefault="006A5318" w:rsidP="006A5318">
      <w:pPr>
        <w:pStyle w:val="BodyText"/>
        <w:rPr>
          <w:snapToGrid w:val="0"/>
          <w:lang w:val="en-GB"/>
        </w:rPr>
      </w:pPr>
      <w:r w:rsidRPr="008817AE">
        <w:rPr>
          <w:snapToGrid w:val="0"/>
          <w:lang w:val="en-GB"/>
        </w:rPr>
        <w:t>The software to be updated can be loaded locally, i.e. directly on the electricity meter, or remotely via a network. A metrological seal needs to be broken for the update to take effect.</w:t>
      </w:r>
    </w:p>
    <w:p w14:paraId="2F562F75" w14:textId="77777777" w:rsidR="006A5318" w:rsidRPr="008817AE" w:rsidRDefault="006A5318" w:rsidP="006A5318">
      <w:pPr>
        <w:pStyle w:val="BodyText"/>
        <w:rPr>
          <w:snapToGrid w:val="0"/>
          <w:lang w:val="en-GB"/>
        </w:rPr>
      </w:pPr>
      <w:r w:rsidRPr="008817AE">
        <w:rPr>
          <w:snapToGrid w:val="0"/>
          <w:lang w:val="en-GB"/>
        </w:rPr>
        <w:t>Loading and installation may be two different steps or combined into one, depending on the needs of the technical solution.</w:t>
      </w:r>
    </w:p>
    <w:p w14:paraId="18677126" w14:textId="77777777" w:rsidR="006A5318" w:rsidRPr="008817AE" w:rsidRDefault="006A5318" w:rsidP="006A5318">
      <w:pPr>
        <w:pStyle w:val="BodyText"/>
        <w:rPr>
          <w:snapToGrid w:val="0"/>
          <w:lang w:val="en-GB"/>
        </w:rPr>
      </w:pPr>
      <w:r w:rsidRPr="008817AE">
        <w:rPr>
          <w:snapToGrid w:val="0"/>
          <w:lang w:val="en-GB"/>
        </w:rPr>
        <w:t xml:space="preserve">Means shall be implemented to check the effectiveness of the update (e.g. in-person inspection). </w:t>
      </w:r>
    </w:p>
    <w:p w14:paraId="536C89E2" w14:textId="081E6C77" w:rsidR="006A5318" w:rsidRPr="008817AE" w:rsidRDefault="006A5318" w:rsidP="006A5318">
      <w:pPr>
        <w:pStyle w:val="BodyText"/>
        <w:rPr>
          <w:snapToGrid w:val="0"/>
          <w:lang w:val="en-GB"/>
        </w:rPr>
      </w:pPr>
      <w:r w:rsidRPr="008817AE">
        <w:rPr>
          <w:snapToGrid w:val="0"/>
          <w:lang w:val="en-GB"/>
        </w:rPr>
        <w:t xml:space="preserve">After the update of the </w:t>
      </w:r>
      <w:r w:rsidR="00EB1CED">
        <w:rPr>
          <w:snapToGrid w:val="0"/>
          <w:lang w:val="en-GB"/>
        </w:rPr>
        <w:t>legally relevant</w:t>
      </w:r>
      <w:r w:rsidRPr="008817AE">
        <w:rPr>
          <w:snapToGrid w:val="0"/>
          <w:lang w:val="en-GB"/>
        </w:rPr>
        <w:t xml:space="preserve"> software of an electricity meter, the electricity meter is not allowed to be employed for legal purposes before a verification of the electricity meter has been performed and the securing means have been renewed.</w:t>
      </w:r>
    </w:p>
    <w:p w14:paraId="05F27D18" w14:textId="77777777" w:rsidR="006A5318" w:rsidRPr="008817AE" w:rsidRDefault="006A5318" w:rsidP="00402B1E">
      <w:pPr>
        <w:pStyle w:val="Heading4"/>
        <w:rPr>
          <w:rFonts w:eastAsia="Calibri"/>
          <w:snapToGrid w:val="0"/>
          <w:lang w:val="en-GB"/>
        </w:rPr>
      </w:pPr>
      <w:bookmarkStart w:id="4235" w:name="_Ref143524077"/>
      <w:r w:rsidRPr="008817AE">
        <w:rPr>
          <w:rFonts w:eastAsia="Calibri"/>
          <w:snapToGrid w:val="0"/>
          <w:lang w:val="en-GB"/>
        </w:rPr>
        <w:t xml:space="preserve">Traced </w:t>
      </w:r>
      <w:proofErr w:type="gramStart"/>
      <w:r w:rsidRPr="008817AE">
        <w:rPr>
          <w:rFonts w:eastAsia="Calibri"/>
          <w:snapToGrid w:val="0"/>
          <w:lang w:val="en-GB"/>
        </w:rPr>
        <w:t>update</w:t>
      </w:r>
      <w:bookmarkEnd w:id="4235"/>
      <w:proofErr w:type="gramEnd"/>
    </w:p>
    <w:p w14:paraId="42B5BAF7" w14:textId="77777777" w:rsidR="006A5318" w:rsidRPr="008817AE" w:rsidRDefault="006A5318" w:rsidP="006A5318">
      <w:pPr>
        <w:pStyle w:val="BodyText"/>
        <w:rPr>
          <w:snapToGrid w:val="0"/>
          <w:lang w:val="en-GB" w:eastAsia="en-GB"/>
        </w:rPr>
      </w:pPr>
      <w:r w:rsidRPr="008817AE">
        <w:rPr>
          <w:snapToGrid w:val="0"/>
          <w:lang w:val="en-GB" w:eastAsia="en-GB"/>
        </w:rPr>
        <w:t>A traced update is the procedure of changing software in a verified device or component after which the subsequent verification by a responsible person on site is not necessary. This means the traced update shall not affect existing parameters or the accuracy of the measurement. The following conditions shall apply:</w:t>
      </w:r>
    </w:p>
    <w:p w14:paraId="50D266E1"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Traced update of software shall be automatic. Upon completion of the update procedure, the software protection environment shall be at the same level as required by the OIML certificate / type approval certificate.</w:t>
      </w:r>
    </w:p>
    <w:p w14:paraId="32C194B7"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Technical means shall be employed to guarantee the authenticity of the loaded software.</w:t>
      </w:r>
    </w:p>
    <w:p w14:paraId="4772F531"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lastRenderedPageBreak/>
        <w:t>Technical means shall be employed to ensure the integrity of the loaded software, i.e. that it has not been inadmissibly changed before loading.</w:t>
      </w:r>
    </w:p>
    <w:p w14:paraId="203521EF"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Appropriate technical means shall be employed to ensure that traced updates are adequately traceable within the electricity meter.</w:t>
      </w:r>
    </w:p>
    <w:p w14:paraId="31638C17"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If the loaded software fails the authenticity check, the electricity meter shall discard it and use the previous version of the software or switch to an inoperable mode.</w:t>
      </w:r>
    </w:p>
    <w:p w14:paraId="53022605"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The electricity meter shall have a sub-assembly/electronic device for the user or owner to express his/her consent. It shall be possible to enable and disable this sub-assembly/electronic device, e.g. by means of a switch that can be sealed or by a parameter. If the sub-assembly/electronic device is enabled, each download must be initiated by the user or owner. If it is disabled, no activity by the user or owner is necessary to perform a download.</w:t>
      </w:r>
    </w:p>
    <w:p w14:paraId="14797B97"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If the requirements of a) through f) cannot be fulfilled, it is still possible to update the legally non-relevant software part. In this case, the following requirements shall be met:</w:t>
      </w:r>
    </w:p>
    <w:p w14:paraId="1387074E" w14:textId="3FE2AEF0" w:rsidR="006A5318" w:rsidRPr="008817AE" w:rsidRDefault="006A5318" w:rsidP="006A5318">
      <w:pPr>
        <w:pStyle w:val="ListParagraph"/>
        <w:widowControl w:val="0"/>
        <w:numPr>
          <w:ilvl w:val="0"/>
          <w:numId w:val="37"/>
        </w:numPr>
        <w:tabs>
          <w:tab w:val="left" w:pos="992"/>
        </w:tabs>
        <w:autoSpaceDE w:val="0"/>
        <w:autoSpaceDN w:val="0"/>
        <w:adjustRightInd w:val="0"/>
        <w:spacing w:before="120" w:after="60" w:line="240" w:lineRule="auto"/>
        <w:jc w:val="both"/>
        <w:rPr>
          <w:rFonts w:eastAsia="Calibri" w:cs="Times New Roman"/>
          <w:snapToGrid w:val="0"/>
          <w:szCs w:val="20"/>
          <w:lang w:val="en-GB"/>
        </w:rPr>
      </w:pPr>
      <w:r w:rsidRPr="008817AE">
        <w:rPr>
          <w:rFonts w:eastAsia="Calibri" w:cs="Times New Roman"/>
          <w:snapToGrid w:val="0"/>
          <w:szCs w:val="20"/>
          <w:lang w:val="en-GB"/>
        </w:rPr>
        <w:t>there is a distinct separation between the legally relevant and non-relevant software according to</w:t>
      </w:r>
      <w:r w:rsidR="00126599">
        <w:rPr>
          <w:rFonts w:eastAsia="Calibri" w:cs="Times New Roman"/>
          <w:snapToGrid w:val="0"/>
          <w:szCs w:val="20"/>
          <w:lang w:val="en-GB"/>
        </w:rPr>
        <w:t xml:space="preserve"> </w:t>
      </w:r>
      <w:r w:rsidR="00126599">
        <w:rPr>
          <w:rFonts w:eastAsia="Calibri" w:cs="Times New Roman"/>
          <w:snapToGrid w:val="0"/>
          <w:szCs w:val="20"/>
          <w:lang w:val="en-GB"/>
        </w:rPr>
        <w:fldChar w:fldCharType="begin"/>
      </w:r>
      <w:r w:rsidR="00126599">
        <w:rPr>
          <w:rFonts w:eastAsia="Calibri" w:cs="Times New Roman"/>
          <w:snapToGrid w:val="0"/>
          <w:szCs w:val="20"/>
          <w:lang w:val="en-GB"/>
        </w:rPr>
        <w:instrText xml:space="preserve"> REF _Ref143524253 \r \h </w:instrText>
      </w:r>
      <w:r w:rsidR="00126599">
        <w:rPr>
          <w:rFonts w:eastAsia="Calibri" w:cs="Times New Roman"/>
          <w:snapToGrid w:val="0"/>
          <w:szCs w:val="20"/>
          <w:lang w:val="en-GB"/>
        </w:rPr>
      </w:r>
      <w:r w:rsidR="00126599">
        <w:rPr>
          <w:rFonts w:eastAsia="Calibri" w:cs="Times New Roman"/>
          <w:snapToGrid w:val="0"/>
          <w:szCs w:val="20"/>
          <w:lang w:val="en-GB"/>
        </w:rPr>
        <w:fldChar w:fldCharType="separate"/>
      </w:r>
      <w:r w:rsidR="0033235A">
        <w:rPr>
          <w:rFonts w:eastAsia="Calibri" w:cs="Times New Roman"/>
          <w:snapToGrid w:val="0"/>
          <w:szCs w:val="20"/>
          <w:lang w:val="en-GB"/>
        </w:rPr>
        <w:t>7.3.3.1</w:t>
      </w:r>
      <w:r w:rsidR="00126599">
        <w:rPr>
          <w:rFonts w:eastAsia="Calibri" w:cs="Times New Roman"/>
          <w:snapToGrid w:val="0"/>
          <w:szCs w:val="20"/>
          <w:lang w:val="en-GB"/>
        </w:rPr>
        <w:fldChar w:fldCharType="end"/>
      </w:r>
      <w:r w:rsidRPr="008817AE">
        <w:rPr>
          <w:rFonts w:eastAsia="Calibri" w:cs="Times New Roman"/>
          <w:snapToGrid w:val="0"/>
          <w:szCs w:val="20"/>
          <w:lang w:val="en-GB"/>
        </w:rPr>
        <w:t>;</w:t>
      </w:r>
    </w:p>
    <w:p w14:paraId="3E2FFEB2" w14:textId="4AE9443F" w:rsidR="006A5318" w:rsidRPr="008817AE" w:rsidRDefault="006A5318" w:rsidP="006A5318">
      <w:pPr>
        <w:pStyle w:val="ListParagraph"/>
        <w:widowControl w:val="0"/>
        <w:numPr>
          <w:ilvl w:val="0"/>
          <w:numId w:val="37"/>
        </w:numPr>
        <w:tabs>
          <w:tab w:val="left" w:pos="992"/>
        </w:tabs>
        <w:autoSpaceDE w:val="0"/>
        <w:autoSpaceDN w:val="0"/>
        <w:adjustRightInd w:val="0"/>
        <w:spacing w:before="120" w:after="60" w:line="240" w:lineRule="auto"/>
        <w:jc w:val="both"/>
        <w:rPr>
          <w:rFonts w:eastAsia="Calibri" w:cs="Times New Roman"/>
          <w:snapToGrid w:val="0"/>
          <w:szCs w:val="20"/>
          <w:lang w:val="en-GB"/>
        </w:rPr>
      </w:pPr>
      <w:r w:rsidRPr="008817AE">
        <w:rPr>
          <w:rFonts w:eastAsia="Calibri" w:cs="Times New Roman"/>
          <w:snapToGrid w:val="0"/>
          <w:szCs w:val="20"/>
          <w:lang w:val="en-GB"/>
        </w:rPr>
        <w:t xml:space="preserve">the whole </w:t>
      </w:r>
      <w:r w:rsidR="00EB1CED">
        <w:rPr>
          <w:rFonts w:eastAsia="Calibri" w:cs="Times New Roman"/>
          <w:snapToGrid w:val="0"/>
          <w:szCs w:val="20"/>
          <w:lang w:val="en-GB"/>
        </w:rPr>
        <w:t>legally relevant</w:t>
      </w:r>
      <w:r w:rsidRPr="008817AE">
        <w:rPr>
          <w:rFonts w:eastAsia="Calibri" w:cs="Times New Roman"/>
          <w:snapToGrid w:val="0"/>
          <w:szCs w:val="20"/>
          <w:lang w:val="en-GB"/>
        </w:rPr>
        <w:t xml:space="preserve"> software part cannot be updated without breaking a seal; and</w:t>
      </w:r>
    </w:p>
    <w:p w14:paraId="524AD7D1" w14:textId="77777777" w:rsidR="006A5318" w:rsidRPr="008817AE" w:rsidRDefault="006A5318" w:rsidP="006A5318">
      <w:pPr>
        <w:pStyle w:val="ListParagraph"/>
        <w:widowControl w:val="0"/>
        <w:numPr>
          <w:ilvl w:val="0"/>
          <w:numId w:val="37"/>
        </w:numPr>
        <w:tabs>
          <w:tab w:val="left" w:pos="992"/>
        </w:tabs>
        <w:autoSpaceDE w:val="0"/>
        <w:autoSpaceDN w:val="0"/>
        <w:adjustRightInd w:val="0"/>
        <w:spacing w:before="120" w:after="60" w:line="240" w:lineRule="auto"/>
        <w:jc w:val="both"/>
        <w:rPr>
          <w:rFonts w:eastAsia="Calibri" w:cs="Times New Roman"/>
          <w:snapToGrid w:val="0"/>
          <w:szCs w:val="20"/>
          <w:lang w:val="en-GB"/>
        </w:rPr>
      </w:pPr>
      <w:r w:rsidRPr="008817AE">
        <w:rPr>
          <w:rFonts w:eastAsia="Calibri" w:cs="Times New Roman"/>
          <w:snapToGrid w:val="0"/>
          <w:szCs w:val="20"/>
          <w:lang w:val="en-GB"/>
        </w:rPr>
        <w:t>it is stated in the OIML certificate / type approval certificate that updating of the legally non-relevant part is acceptable.</w:t>
      </w:r>
    </w:p>
    <w:p w14:paraId="1C464F02" w14:textId="5B1B7FD7" w:rsidR="006A5318" w:rsidRPr="008817AE" w:rsidRDefault="006A5318" w:rsidP="006A5318">
      <w:pPr>
        <w:pStyle w:val="BodyText"/>
        <w:rPr>
          <w:snapToGrid w:val="0"/>
          <w:lang w:val="en-GB"/>
        </w:rPr>
      </w:pPr>
      <w:r w:rsidRPr="008817AE">
        <w:rPr>
          <w:snapToGrid w:val="0"/>
          <w:lang w:val="en-GB"/>
        </w:rPr>
        <w:t xml:space="preserve">An audit trail shall be employed to ensure that traced updates of legally relevant software are adequately recorded and traceable within the electricity meter for subsequent verification and surveillance or inspection. The electricity meter shall be capable of presenting the recorded data upon request from an authorised person. The traceability means and records are part of the </w:t>
      </w:r>
      <w:r w:rsidR="00EB1CED">
        <w:rPr>
          <w:snapToGrid w:val="0"/>
          <w:lang w:val="en-GB"/>
        </w:rPr>
        <w:t>legally relevant</w:t>
      </w:r>
      <w:r w:rsidRPr="008817AE">
        <w:rPr>
          <w:snapToGrid w:val="0"/>
          <w:lang w:val="en-GB"/>
        </w:rPr>
        <w:t xml:space="preserve"> software and shall be protected as such.</w:t>
      </w:r>
      <w:r w:rsidRPr="008817AE">
        <w:rPr>
          <w:rFonts w:eastAsia="Times New Roman"/>
          <w:szCs w:val="20"/>
          <w:lang w:val="en-GB"/>
        </w:rPr>
        <w:t xml:space="preserve"> </w:t>
      </w:r>
      <w:r w:rsidRPr="008817AE">
        <w:rPr>
          <w:snapToGrid w:val="0"/>
          <w:lang w:val="en-GB"/>
        </w:rPr>
        <w:t xml:space="preserve">See clauses </w:t>
      </w:r>
      <w:r w:rsidR="00126599">
        <w:rPr>
          <w:snapToGrid w:val="0"/>
          <w:lang w:val="en-GB"/>
        </w:rPr>
        <w:fldChar w:fldCharType="begin"/>
      </w:r>
      <w:r w:rsidR="00126599">
        <w:rPr>
          <w:snapToGrid w:val="0"/>
          <w:lang w:val="en-GB"/>
        </w:rPr>
        <w:instrText xml:space="preserve"> REF _Ref143525159 \r \h </w:instrText>
      </w:r>
      <w:r w:rsidR="00126599">
        <w:rPr>
          <w:snapToGrid w:val="0"/>
          <w:lang w:val="en-GB"/>
        </w:rPr>
      </w:r>
      <w:r w:rsidR="00126599">
        <w:rPr>
          <w:snapToGrid w:val="0"/>
          <w:lang w:val="en-GB"/>
        </w:rPr>
        <w:fldChar w:fldCharType="separate"/>
      </w:r>
      <w:r w:rsidR="0033235A">
        <w:rPr>
          <w:snapToGrid w:val="0"/>
          <w:lang w:val="en-GB"/>
        </w:rPr>
        <w:t>7.3.2.4</w:t>
      </w:r>
      <w:r w:rsidR="00126599">
        <w:rPr>
          <w:snapToGrid w:val="0"/>
          <w:lang w:val="en-GB"/>
        </w:rPr>
        <w:fldChar w:fldCharType="end"/>
      </w:r>
      <w:r w:rsidRPr="008817AE">
        <w:rPr>
          <w:snapToGrid w:val="0"/>
          <w:lang w:val="en-GB"/>
        </w:rPr>
        <w:t xml:space="preserve"> and </w:t>
      </w:r>
      <w:r w:rsidR="00126599">
        <w:rPr>
          <w:snapToGrid w:val="0"/>
          <w:lang w:val="en-GB"/>
        </w:rPr>
        <w:fldChar w:fldCharType="begin"/>
      </w:r>
      <w:r w:rsidR="00126599">
        <w:rPr>
          <w:snapToGrid w:val="0"/>
          <w:lang w:val="en-GB"/>
        </w:rPr>
        <w:instrText xml:space="preserve"> REF _Ref143525292 \r \h </w:instrText>
      </w:r>
      <w:r w:rsidR="00126599">
        <w:rPr>
          <w:snapToGrid w:val="0"/>
          <w:lang w:val="en-GB"/>
        </w:rPr>
      </w:r>
      <w:r w:rsidR="00126599">
        <w:rPr>
          <w:snapToGrid w:val="0"/>
          <w:lang w:val="en-GB"/>
        </w:rPr>
        <w:fldChar w:fldCharType="separate"/>
      </w:r>
      <w:r w:rsidR="0033235A">
        <w:rPr>
          <w:snapToGrid w:val="0"/>
          <w:lang w:val="en-GB"/>
        </w:rPr>
        <w:t>7.3.2.5</w:t>
      </w:r>
      <w:r w:rsidR="00126599">
        <w:rPr>
          <w:snapToGrid w:val="0"/>
          <w:lang w:val="en-GB"/>
        </w:rPr>
        <w:fldChar w:fldCharType="end"/>
      </w:r>
      <w:r w:rsidRPr="008817AE">
        <w:rPr>
          <w:snapToGrid w:val="0"/>
          <w:lang w:val="en-GB"/>
        </w:rPr>
        <w:t xml:space="preserve"> for specific requirements.</w:t>
      </w:r>
    </w:p>
    <w:p w14:paraId="5051D0A6" w14:textId="77777777" w:rsidR="006A5318" w:rsidRPr="008817AE" w:rsidRDefault="006A5318" w:rsidP="00402B1E">
      <w:pPr>
        <w:pStyle w:val="Heading3"/>
        <w:rPr>
          <w:rFonts w:eastAsia="Calibri"/>
          <w:lang w:val="en-GB"/>
        </w:rPr>
      </w:pPr>
      <w:bookmarkStart w:id="4236" w:name="_Toc159855419"/>
      <w:r w:rsidRPr="008817AE">
        <w:rPr>
          <w:rFonts w:eastAsia="Calibri"/>
          <w:lang w:val="en-GB"/>
        </w:rPr>
        <w:t>Software documentation</w:t>
      </w:r>
      <w:bookmarkEnd w:id="4236"/>
    </w:p>
    <w:p w14:paraId="6DBE50BC" w14:textId="77777777" w:rsidR="006A5318" w:rsidRPr="008817AE" w:rsidRDefault="006A5318" w:rsidP="006A5318">
      <w:pPr>
        <w:pStyle w:val="BodyText"/>
        <w:rPr>
          <w:lang w:val="en-GB"/>
        </w:rPr>
      </w:pPr>
      <w:r w:rsidRPr="008817AE">
        <w:rPr>
          <w:lang w:val="en-GB"/>
        </w:rPr>
        <w:t>All program functions shall be explained in the documentation of the electricity meter, including relevant data structures and software interfaces of the legally relevant part of the software that is implemented in the electricity meter. All commands and their effects shall be completely described in the software documentation.</w:t>
      </w:r>
    </w:p>
    <w:p w14:paraId="392C33BC" w14:textId="77777777" w:rsidR="006A5318" w:rsidRPr="008817AE" w:rsidRDefault="006A5318" w:rsidP="006A5318">
      <w:pPr>
        <w:pStyle w:val="BodyText"/>
      </w:pPr>
      <w:r w:rsidRPr="008817AE">
        <w:t xml:space="preserve">The manufacturer shall submit all such documentation to allow for a reasonable evaluation of the legally relevant software. </w:t>
      </w:r>
      <w:r w:rsidRPr="008817AE">
        <w:rPr>
          <w:rFonts w:eastAsia="Times New Roman"/>
          <w:snapToGrid w:val="0"/>
          <w:lang w:val="en-GB"/>
        </w:rPr>
        <w:t>The documentation shall include:</w:t>
      </w:r>
    </w:p>
    <w:p w14:paraId="6FC97B73" w14:textId="19D8277B"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description of the </w:t>
      </w:r>
      <w:r w:rsidR="00EB1CED">
        <w:rPr>
          <w:snapToGrid w:val="0"/>
          <w:lang w:val="en-GB" w:eastAsia="en-GB"/>
        </w:rPr>
        <w:t>legally relevant</w:t>
      </w:r>
      <w:r w:rsidRPr="008817AE">
        <w:rPr>
          <w:snapToGrid w:val="0"/>
          <w:lang w:val="en-GB" w:eastAsia="en-GB"/>
        </w:rPr>
        <w:t xml:space="preserve"> software and how the requirements are </w:t>
      </w:r>
      <w:proofErr w:type="gramStart"/>
      <w:r w:rsidRPr="008817AE">
        <w:rPr>
          <w:snapToGrid w:val="0"/>
          <w:lang w:val="en-GB" w:eastAsia="en-GB"/>
        </w:rPr>
        <w:t>met;</w:t>
      </w:r>
      <w:proofErr w:type="gramEnd"/>
    </w:p>
    <w:p w14:paraId="1F91E7E9" w14:textId="17FB7E0B"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list of the software modules that belong to the </w:t>
      </w:r>
      <w:r w:rsidR="00EB1CED">
        <w:rPr>
          <w:snapToGrid w:val="0"/>
          <w:lang w:val="en-GB" w:eastAsia="en-GB"/>
        </w:rPr>
        <w:t>legally relevant</w:t>
      </w:r>
      <w:r w:rsidRPr="008817AE">
        <w:rPr>
          <w:snapToGrid w:val="0"/>
          <w:lang w:val="en-GB" w:eastAsia="en-GB"/>
        </w:rPr>
        <w:t xml:space="preserve"> </w:t>
      </w:r>
      <w:proofErr w:type="gramStart"/>
      <w:r w:rsidRPr="008817AE">
        <w:rPr>
          <w:snapToGrid w:val="0"/>
          <w:lang w:val="en-GB" w:eastAsia="en-GB"/>
        </w:rPr>
        <w:t>part;</w:t>
      </w:r>
      <w:proofErr w:type="gramEnd"/>
    </w:p>
    <w:p w14:paraId="3B7A964F"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declaration that all legally relevant functions are included in the </w:t>
      </w:r>
      <w:proofErr w:type="gramStart"/>
      <w:r w:rsidRPr="008817AE">
        <w:rPr>
          <w:snapToGrid w:val="0"/>
          <w:lang w:val="en-GB" w:eastAsia="en-GB"/>
        </w:rPr>
        <w:t>description;</w:t>
      </w:r>
      <w:proofErr w:type="gramEnd"/>
    </w:p>
    <w:p w14:paraId="68E5252C" w14:textId="2E2E93A5"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description of the software interfaces of the </w:t>
      </w:r>
      <w:r w:rsidR="00EB1CED">
        <w:rPr>
          <w:snapToGrid w:val="0"/>
          <w:lang w:val="en-GB" w:eastAsia="en-GB"/>
        </w:rPr>
        <w:t>legally relevant</w:t>
      </w:r>
      <w:r w:rsidRPr="008817AE">
        <w:rPr>
          <w:snapToGrid w:val="0"/>
          <w:lang w:val="en-GB" w:eastAsia="en-GB"/>
        </w:rPr>
        <w:t xml:space="preserve"> software part and of the commands and data flows via this interface, including a statement of </w:t>
      </w:r>
      <w:proofErr w:type="gramStart"/>
      <w:r w:rsidRPr="008817AE">
        <w:rPr>
          <w:snapToGrid w:val="0"/>
          <w:lang w:val="en-GB" w:eastAsia="en-GB"/>
        </w:rPr>
        <w:t>completeness;</w:t>
      </w:r>
      <w:proofErr w:type="gramEnd"/>
    </w:p>
    <w:p w14:paraId="39CFE5F9"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description of the generation of the software </w:t>
      </w:r>
      <w:proofErr w:type="gramStart"/>
      <w:r w:rsidRPr="008817AE">
        <w:rPr>
          <w:snapToGrid w:val="0"/>
          <w:lang w:val="en-GB" w:eastAsia="en-GB"/>
        </w:rPr>
        <w:t>identification;</w:t>
      </w:r>
      <w:proofErr w:type="gramEnd"/>
    </w:p>
    <w:p w14:paraId="77B644E4"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the software identification and instructions for obtaining it from </w:t>
      </w:r>
      <w:proofErr w:type="gramStart"/>
      <w:r w:rsidRPr="008817AE">
        <w:rPr>
          <w:snapToGrid w:val="0"/>
          <w:lang w:val="en-GB" w:eastAsia="en-GB"/>
        </w:rPr>
        <w:t>a</w:t>
      </w:r>
      <w:proofErr w:type="gramEnd"/>
      <w:r w:rsidRPr="008817AE">
        <w:rPr>
          <w:snapToGrid w:val="0"/>
          <w:lang w:val="en-GB" w:eastAsia="en-GB"/>
        </w:rPr>
        <w:t xml:space="preserve"> electricity meter in use;</w:t>
      </w:r>
    </w:p>
    <w:p w14:paraId="267DCAF4"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list of parameters to be protected and a description of protection </w:t>
      </w:r>
      <w:proofErr w:type="gramStart"/>
      <w:r w:rsidRPr="008817AE">
        <w:rPr>
          <w:snapToGrid w:val="0"/>
          <w:lang w:val="en-GB" w:eastAsia="en-GB"/>
        </w:rPr>
        <w:t>means;</w:t>
      </w:r>
      <w:proofErr w:type="gramEnd"/>
    </w:p>
    <w:p w14:paraId="42DFAA50"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description of suitable system configuration and minimal required </w:t>
      </w:r>
      <w:proofErr w:type="gramStart"/>
      <w:r w:rsidRPr="008817AE">
        <w:rPr>
          <w:snapToGrid w:val="0"/>
          <w:lang w:val="en-GB" w:eastAsia="en-GB"/>
        </w:rPr>
        <w:t>resources;</w:t>
      </w:r>
      <w:proofErr w:type="gramEnd"/>
    </w:p>
    <w:p w14:paraId="19959755"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security means of the operating system (password, etc. if applicable</w:t>
      </w:r>
      <w:proofErr w:type="gramStart"/>
      <w:r w:rsidRPr="008817AE">
        <w:rPr>
          <w:snapToGrid w:val="0"/>
          <w:lang w:val="en-GB" w:eastAsia="en-GB"/>
        </w:rPr>
        <w:t>);</w:t>
      </w:r>
      <w:proofErr w:type="gramEnd"/>
    </w:p>
    <w:p w14:paraId="1ADB4A4F"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the (software) protection method(s</w:t>
      </w:r>
      <w:proofErr w:type="gramStart"/>
      <w:r w:rsidRPr="008817AE">
        <w:rPr>
          <w:snapToGrid w:val="0"/>
          <w:lang w:val="en-GB" w:eastAsia="en-GB"/>
        </w:rPr>
        <w:t>);</w:t>
      </w:r>
      <w:proofErr w:type="gramEnd"/>
    </w:p>
    <w:p w14:paraId="69BE758A" w14:textId="4C0D4C5B"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an overview of the system hardware, e.g. topology block diagram, type of computer(s), type of network, etc. Where a hardware component is deemed </w:t>
      </w:r>
      <w:r w:rsidR="00EB1CED">
        <w:rPr>
          <w:snapToGrid w:val="0"/>
          <w:lang w:val="en-GB" w:eastAsia="en-GB"/>
        </w:rPr>
        <w:t>legally relevant</w:t>
      </w:r>
      <w:r w:rsidRPr="008817AE">
        <w:rPr>
          <w:snapToGrid w:val="0"/>
          <w:lang w:val="en-GB" w:eastAsia="en-GB"/>
        </w:rPr>
        <w:t xml:space="preserve"> or where it performs legally relevant functions, this should also be </w:t>
      </w:r>
      <w:proofErr w:type="gramStart"/>
      <w:r w:rsidRPr="008817AE">
        <w:rPr>
          <w:snapToGrid w:val="0"/>
          <w:lang w:val="en-GB" w:eastAsia="en-GB"/>
        </w:rPr>
        <w:t>identified;</w:t>
      </w:r>
      <w:proofErr w:type="gramEnd"/>
    </w:p>
    <w:p w14:paraId="4AB01BDA"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description of the user interface, menus, and </w:t>
      </w:r>
      <w:proofErr w:type="gramStart"/>
      <w:r w:rsidRPr="008817AE">
        <w:rPr>
          <w:snapToGrid w:val="0"/>
          <w:lang w:val="en-GB" w:eastAsia="en-GB"/>
        </w:rPr>
        <w:t>dialogues;</w:t>
      </w:r>
      <w:proofErr w:type="gramEnd"/>
    </w:p>
    <w:p w14:paraId="61296989"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list of commands of each hardware interface of the electricity meter / electronic device(s) / sub-assembly(</w:t>
      </w:r>
      <w:proofErr w:type="spellStart"/>
      <w:r w:rsidRPr="008817AE">
        <w:rPr>
          <w:snapToGrid w:val="0"/>
          <w:lang w:val="en-GB" w:eastAsia="en-GB"/>
        </w:rPr>
        <w:t>ies</w:t>
      </w:r>
      <w:proofErr w:type="spellEnd"/>
      <w:r w:rsidRPr="008817AE">
        <w:rPr>
          <w:snapToGrid w:val="0"/>
          <w:lang w:val="en-GB" w:eastAsia="en-GB"/>
        </w:rPr>
        <w:t xml:space="preserve">), including a statement of </w:t>
      </w:r>
      <w:proofErr w:type="gramStart"/>
      <w:r w:rsidRPr="008817AE">
        <w:rPr>
          <w:snapToGrid w:val="0"/>
          <w:lang w:val="en-GB" w:eastAsia="en-GB"/>
        </w:rPr>
        <w:t>completeness;</w:t>
      </w:r>
      <w:proofErr w:type="gramEnd"/>
    </w:p>
    <w:p w14:paraId="0CC2A9D4"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lastRenderedPageBreak/>
        <w:t>a description of the accuracy of the algorithms (e.g. volume calculation, rounding algorithms, etc.</w:t>
      </w:r>
      <w:proofErr w:type="gramStart"/>
      <w:r w:rsidRPr="008817AE">
        <w:rPr>
          <w:snapToGrid w:val="0"/>
          <w:lang w:val="en-GB" w:eastAsia="en-GB"/>
        </w:rPr>
        <w:t>);</w:t>
      </w:r>
      <w:proofErr w:type="gramEnd"/>
    </w:p>
    <w:p w14:paraId="22F9E390"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if realised in the software: </w:t>
      </w:r>
    </w:p>
    <w:p w14:paraId="679BD1F8" w14:textId="77777777" w:rsidR="006A5318" w:rsidRPr="008817AE" w:rsidRDefault="006A5318" w:rsidP="006A5318">
      <w:pPr>
        <w:widowControl w:val="0"/>
        <w:numPr>
          <w:ilvl w:val="1"/>
          <w:numId w:val="39"/>
        </w:numPr>
        <w:tabs>
          <w:tab w:val="left" w:pos="992"/>
        </w:tabs>
        <w:spacing w:before="120" w:after="60" w:line="240" w:lineRule="auto"/>
        <w:jc w:val="both"/>
        <w:rPr>
          <w:rFonts w:eastAsia="Times New Roman" w:cs="Times New Roman"/>
          <w:snapToGrid w:val="0"/>
          <w:szCs w:val="20"/>
          <w:lang w:val="en-GB" w:eastAsia="en-GB"/>
        </w:rPr>
      </w:pPr>
      <w:r w:rsidRPr="008817AE">
        <w:rPr>
          <w:rFonts w:eastAsia="Times New Roman" w:cs="Times New Roman"/>
          <w:snapToGrid w:val="0"/>
          <w:szCs w:val="20"/>
          <w:lang w:val="en-GB" w:eastAsia="en-GB"/>
        </w:rPr>
        <w:t xml:space="preserve">a description of the audit trail and instructions on how to access the audit </w:t>
      </w:r>
      <w:proofErr w:type="gramStart"/>
      <w:r w:rsidRPr="008817AE">
        <w:rPr>
          <w:rFonts w:eastAsia="Times New Roman" w:cs="Times New Roman"/>
          <w:snapToGrid w:val="0"/>
          <w:szCs w:val="20"/>
          <w:lang w:val="en-GB" w:eastAsia="en-GB"/>
        </w:rPr>
        <w:t>trail;</w:t>
      </w:r>
      <w:proofErr w:type="gramEnd"/>
    </w:p>
    <w:p w14:paraId="5FD2FBF2" w14:textId="77777777" w:rsidR="006A5318" w:rsidRPr="008817AE" w:rsidRDefault="006A5318" w:rsidP="006A5318">
      <w:pPr>
        <w:widowControl w:val="0"/>
        <w:numPr>
          <w:ilvl w:val="1"/>
          <w:numId w:val="39"/>
        </w:numPr>
        <w:tabs>
          <w:tab w:val="left" w:pos="992"/>
        </w:tabs>
        <w:spacing w:before="120" w:after="60" w:line="240" w:lineRule="auto"/>
        <w:jc w:val="both"/>
        <w:rPr>
          <w:rFonts w:eastAsia="Times New Roman" w:cs="Times New Roman"/>
          <w:snapToGrid w:val="0"/>
          <w:szCs w:val="20"/>
          <w:lang w:val="en-GB" w:eastAsia="en-GB"/>
        </w:rPr>
      </w:pPr>
      <w:r w:rsidRPr="008817AE">
        <w:rPr>
          <w:rFonts w:eastAsia="Times New Roman" w:cs="Times New Roman"/>
          <w:snapToGrid w:val="0"/>
          <w:szCs w:val="20"/>
          <w:lang w:val="en-GB" w:eastAsia="en-GB"/>
        </w:rPr>
        <w:t xml:space="preserve">a list of durability errors that are detected by the software and a description of the detecting </w:t>
      </w:r>
      <w:proofErr w:type="gramStart"/>
      <w:r w:rsidRPr="008817AE">
        <w:rPr>
          <w:rFonts w:eastAsia="Times New Roman" w:cs="Times New Roman"/>
          <w:snapToGrid w:val="0"/>
          <w:szCs w:val="20"/>
          <w:lang w:val="en-GB" w:eastAsia="en-GB"/>
        </w:rPr>
        <w:t>algorithms;</w:t>
      </w:r>
      <w:proofErr w:type="gramEnd"/>
    </w:p>
    <w:p w14:paraId="3C185F7C" w14:textId="77777777" w:rsidR="006A5318" w:rsidRPr="008817AE" w:rsidRDefault="006A5318" w:rsidP="006A5318">
      <w:pPr>
        <w:widowControl w:val="0"/>
        <w:numPr>
          <w:ilvl w:val="1"/>
          <w:numId w:val="39"/>
        </w:numPr>
        <w:tabs>
          <w:tab w:val="left" w:pos="992"/>
        </w:tabs>
        <w:spacing w:before="120" w:after="60" w:line="240" w:lineRule="auto"/>
        <w:jc w:val="both"/>
        <w:rPr>
          <w:rFonts w:eastAsia="Times New Roman" w:cs="Times New Roman"/>
          <w:snapToGrid w:val="0"/>
          <w:szCs w:val="20"/>
          <w:lang w:val="en-GB" w:eastAsia="en-GB"/>
        </w:rPr>
      </w:pPr>
      <w:r w:rsidRPr="008817AE">
        <w:rPr>
          <w:rFonts w:eastAsia="Times New Roman" w:cs="Times New Roman"/>
          <w:snapToGrid w:val="0"/>
          <w:szCs w:val="20"/>
          <w:lang w:val="en-GB" w:eastAsia="en-GB"/>
        </w:rPr>
        <w:t xml:space="preserve">a list of faults and/or defects that are detected and a description of the detecting </w:t>
      </w:r>
      <w:proofErr w:type="gramStart"/>
      <w:r w:rsidRPr="008817AE">
        <w:rPr>
          <w:rFonts w:eastAsia="Times New Roman" w:cs="Times New Roman"/>
          <w:snapToGrid w:val="0"/>
          <w:szCs w:val="20"/>
          <w:lang w:val="en-GB" w:eastAsia="en-GB"/>
        </w:rPr>
        <w:t>algorithm;</w:t>
      </w:r>
      <w:proofErr w:type="gramEnd"/>
      <w:r w:rsidRPr="008817AE">
        <w:rPr>
          <w:rFonts w:eastAsia="Times New Roman" w:cs="Times New Roman"/>
          <w:snapToGrid w:val="0"/>
          <w:szCs w:val="20"/>
          <w:lang w:val="en-GB" w:eastAsia="en-GB"/>
        </w:rPr>
        <w:t xml:space="preserve"> </w:t>
      </w:r>
    </w:p>
    <w:p w14:paraId="0E13F975"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data sets stored or transmitted; and</w:t>
      </w:r>
    </w:p>
    <w:p w14:paraId="2F55B613" w14:textId="77777777" w:rsidR="006A5318" w:rsidRPr="008817AE" w:rsidRDefault="006A5318" w:rsidP="006A5318">
      <w:pPr>
        <w:pStyle w:val="BodyText"/>
        <w:numPr>
          <w:ilvl w:val="0"/>
          <w:numId w:val="38"/>
        </w:numPr>
        <w:rPr>
          <w:rFonts w:eastAsia="Calibri"/>
          <w:lang w:val="en-GB" w:eastAsia="en-GB"/>
        </w:rPr>
      </w:pPr>
      <w:r w:rsidRPr="008817AE">
        <w:rPr>
          <w:snapToGrid w:val="0"/>
          <w:lang w:val="en-GB" w:eastAsia="en-GB"/>
        </w:rPr>
        <w:t>the operating manual.</w:t>
      </w:r>
    </w:p>
    <w:p w14:paraId="58DB00FA" w14:textId="36A81576" w:rsidR="006A5318" w:rsidRPr="008817AE" w:rsidDel="006A5318" w:rsidRDefault="006A5318" w:rsidP="00F02BD5">
      <w:pPr>
        <w:pStyle w:val="BodyText"/>
        <w:rPr>
          <w:del w:id="4237" w:author="Phillip" w:date="2023-08-18T14:53:00Z"/>
        </w:rPr>
      </w:pPr>
      <w:bookmarkStart w:id="4238" w:name="_Toc143516023"/>
      <w:bookmarkStart w:id="4239" w:name="_Toc152153120"/>
      <w:bookmarkStart w:id="4240" w:name="_Toc159854803"/>
      <w:bookmarkStart w:id="4241" w:name="_Toc159855420"/>
      <w:bookmarkStart w:id="4242" w:name="_Toc159855942"/>
      <w:bookmarkStart w:id="4243" w:name="_Toc159856053"/>
      <w:bookmarkStart w:id="4244" w:name="_Toc171513076"/>
      <w:bookmarkStart w:id="4245" w:name="_Toc182387306"/>
      <w:bookmarkEnd w:id="4238"/>
      <w:bookmarkEnd w:id="4239"/>
      <w:bookmarkEnd w:id="4240"/>
      <w:bookmarkEnd w:id="4241"/>
      <w:bookmarkEnd w:id="4242"/>
      <w:bookmarkEnd w:id="4243"/>
      <w:bookmarkEnd w:id="4244"/>
      <w:bookmarkEnd w:id="4245"/>
    </w:p>
    <w:p w14:paraId="17539EA5" w14:textId="77777777" w:rsidR="00692FD5" w:rsidRPr="008817AE" w:rsidRDefault="00692FD5" w:rsidP="00692FD5">
      <w:pPr>
        <w:pStyle w:val="Heading2"/>
      </w:pPr>
      <w:bookmarkStart w:id="4246" w:name="_Toc159855421"/>
      <w:bookmarkStart w:id="4247" w:name="_Toc182411541"/>
      <w:r w:rsidRPr="008817AE">
        <w:t>Suitability for use</w:t>
      </w:r>
      <w:bookmarkEnd w:id="4246"/>
      <w:bookmarkEnd w:id="4247"/>
    </w:p>
    <w:p w14:paraId="7DF9E925" w14:textId="77777777" w:rsidR="00692FD5" w:rsidRPr="008817AE" w:rsidRDefault="00692FD5" w:rsidP="00692FD5">
      <w:pPr>
        <w:pStyle w:val="Heading3"/>
      </w:pPr>
      <w:bookmarkStart w:id="4248" w:name="_Ref31216114"/>
      <w:bookmarkStart w:id="4249" w:name="_Toc159855422"/>
      <w:r w:rsidRPr="008817AE">
        <w:t>Readability of result</w:t>
      </w:r>
      <w:bookmarkEnd w:id="4248"/>
      <w:bookmarkEnd w:id="4249"/>
    </w:p>
    <w:p w14:paraId="77721C09" w14:textId="77777777" w:rsidR="00692FD5" w:rsidRPr="008817AE" w:rsidRDefault="00692FD5" w:rsidP="00692FD5">
      <w:pPr>
        <w:pStyle w:val="BodyText"/>
      </w:pPr>
      <w:r w:rsidRPr="008817AE">
        <w:t>The meter shall have one (or more) indicating device(s) which is (are) capable of presenting or displaying the numerical value of each legal unit of measure for which the meter is approved. The indicating device shall be easy to read and the characters of measurement results shall as minimum be 4 mm high. Any decimal fractions shall be clearly indicated; for mechanical registers, any decimal fraction drum shall be marked differently.</w:t>
      </w:r>
    </w:p>
    <w:p w14:paraId="6FAA7F2D" w14:textId="77777777" w:rsidR="00692FD5" w:rsidRPr="008817AE" w:rsidRDefault="00692FD5" w:rsidP="00692FD5">
      <w:pPr>
        <w:pStyle w:val="BodyText"/>
      </w:pPr>
      <w:r w:rsidRPr="008817AE">
        <w:t>The indicating device shall not be significantly affected by exposure to normal operating conditions over the maximum duration of the meter lifetime.</w:t>
      </w:r>
    </w:p>
    <w:p w14:paraId="7ADDCF90" w14:textId="77777777" w:rsidR="00692FD5" w:rsidRPr="008817AE" w:rsidRDefault="00692FD5" w:rsidP="00692FD5">
      <w:pPr>
        <w:pStyle w:val="BodyText"/>
      </w:pPr>
      <w:r w:rsidRPr="008817AE">
        <w:t>The indicating device shall be able to display all data relevant for billing purposes. In the case of multiple values presented by a single indicating device it shall be possible to display the content of all relevant memories. For automatic sequencing displays, each display of register for billing purposes shall be retained for a minimum of 5 s.</w:t>
      </w:r>
    </w:p>
    <w:p w14:paraId="2A70CF02" w14:textId="77777777" w:rsidR="00692FD5" w:rsidRPr="008817AE" w:rsidRDefault="00692FD5" w:rsidP="00692FD5">
      <w:pPr>
        <w:pStyle w:val="BodyText"/>
      </w:pPr>
      <w:r w:rsidRPr="008817AE">
        <w:t xml:space="preserve">For multi-tariff meters, the register which reflects the active tariff shall be indicated. It shall be possible to read each tariff register </w:t>
      </w:r>
      <w:proofErr w:type="gramStart"/>
      <w:r w:rsidRPr="008817AE">
        <w:t>locally</w:t>
      </w:r>
      <w:proofErr w:type="gramEnd"/>
      <w:r w:rsidRPr="008817AE">
        <w:t xml:space="preserve"> and each register shall be clearly identified.</w:t>
      </w:r>
    </w:p>
    <w:p w14:paraId="44C257C4" w14:textId="77777777" w:rsidR="00692FD5" w:rsidRPr="008817AE" w:rsidRDefault="00692FD5" w:rsidP="00692FD5">
      <w:pPr>
        <w:pStyle w:val="BodyText"/>
      </w:pPr>
      <w:r w:rsidRPr="008817AE">
        <w:t xml:space="preserve">Electronic registers shall be non-volatile so that they retain stored values upon loss of power.  Stored values shall not be overwritten and shall be capable of being retrieved upon restoration of power. The register shall be capable of storing and displaying an amount of energy that corresponds to the meter running at </w:t>
      </w:r>
      <w:r w:rsidRPr="008817AE">
        <w:rPr>
          <w:i/>
        </w:rPr>
        <w:t>P</w:t>
      </w:r>
      <w:r w:rsidR="00EF7C03" w:rsidRPr="008817AE">
        <w:t> </w:t>
      </w:r>
      <w:r w:rsidRPr="008817AE">
        <w:t>=</w:t>
      </w:r>
      <w:r w:rsidR="00EF7C03" w:rsidRPr="008817AE">
        <w:t> </w:t>
      </w:r>
      <w:proofErr w:type="spellStart"/>
      <w:r w:rsidRPr="008817AE">
        <w:rPr>
          <w:i/>
        </w:rPr>
        <w:t>U</w:t>
      </w:r>
      <w:r w:rsidRPr="008817AE">
        <w:rPr>
          <w:vertAlign w:val="subscript"/>
        </w:rPr>
        <w:t>nom</w:t>
      </w:r>
      <w:proofErr w:type="spellEnd"/>
      <w:r w:rsidR="00EF7C03" w:rsidRPr="008817AE">
        <w:t> </w:t>
      </w:r>
      <w:r w:rsidR="00EF7C03" w:rsidRPr="008817AE">
        <w:rPr>
          <w:rFonts w:cs="Times New Roman"/>
        </w:rPr>
        <w:t>×</w:t>
      </w:r>
      <w:r w:rsidR="00EF7C03" w:rsidRPr="008817AE">
        <w:rPr>
          <w:vertAlign w:val="subscript"/>
        </w:rPr>
        <w:t> </w:t>
      </w:r>
      <w:r w:rsidRPr="008817AE">
        <w:rPr>
          <w:i/>
        </w:rPr>
        <w:t>I</w:t>
      </w:r>
      <w:r w:rsidRPr="008817AE">
        <w:rPr>
          <w:vertAlign w:val="subscript"/>
        </w:rPr>
        <w:t>max</w:t>
      </w:r>
      <w:r w:rsidR="00EF7C03" w:rsidRPr="008817AE">
        <w:t> </w:t>
      </w:r>
      <w:r w:rsidR="00EF7C03" w:rsidRPr="008817AE">
        <w:rPr>
          <w:rFonts w:cs="Times New Roman"/>
        </w:rPr>
        <w:t>×</w:t>
      </w:r>
      <w:r w:rsidR="00EF7C03" w:rsidRPr="008817AE">
        <w:rPr>
          <w:vertAlign w:val="subscript"/>
        </w:rPr>
        <w:t> </w:t>
      </w:r>
      <w:r w:rsidRPr="008817AE">
        <w:rPr>
          <w:i/>
        </w:rPr>
        <w:t>n</w:t>
      </w:r>
      <w:r w:rsidRPr="008817AE">
        <w:t xml:space="preserve"> for at least 4000 h, where </w:t>
      </w:r>
      <w:r w:rsidRPr="008817AE">
        <w:rPr>
          <w:i/>
        </w:rPr>
        <w:t>n</w:t>
      </w:r>
      <w:r w:rsidRPr="008817AE">
        <w:t xml:space="preserve"> is the number of phases. This capability for storage and display applies to all registers relevant for billing including positive and negative flow registers for bi-directional meters and tariff registers for multi-tariff meters.</w:t>
      </w:r>
    </w:p>
    <w:p w14:paraId="6EADE473" w14:textId="77777777" w:rsidR="00692FD5" w:rsidRPr="008817AE" w:rsidRDefault="00692FD5" w:rsidP="00EF7C03">
      <w:pPr>
        <w:pStyle w:val="Note"/>
      </w:pPr>
      <w:r w:rsidRPr="008817AE">
        <w:t>Note:</w:t>
      </w:r>
      <w:r w:rsidRPr="008817AE">
        <w:tab/>
        <w:t>The National Authority may change the minimum time required for register rollover.</w:t>
      </w:r>
    </w:p>
    <w:p w14:paraId="2021FF59" w14:textId="77777777" w:rsidR="00692FD5" w:rsidRPr="008817AE" w:rsidRDefault="00692FD5" w:rsidP="00692FD5">
      <w:pPr>
        <w:pStyle w:val="BodyText"/>
      </w:pPr>
      <w:r w:rsidRPr="008817AE">
        <w:t>In the case of electronic registers, the minimum retention time for results is one year for a disconnected meter. Electronic indicating devices shall be provided with a display test that switches all the display segments on then off for the purpose of determining whether all display segments are working.</w:t>
      </w:r>
    </w:p>
    <w:p w14:paraId="534DBEA4" w14:textId="77777777" w:rsidR="00692FD5" w:rsidRPr="008817AE" w:rsidRDefault="00692FD5" w:rsidP="00EF7C03">
      <w:pPr>
        <w:pStyle w:val="Heading3"/>
      </w:pPr>
      <w:bookmarkStart w:id="4250" w:name="_Ref31196387"/>
      <w:bookmarkStart w:id="4251" w:name="_Toc159855423"/>
      <w:r w:rsidRPr="008817AE">
        <w:t>Testability</w:t>
      </w:r>
      <w:bookmarkEnd w:id="4250"/>
      <w:bookmarkEnd w:id="4251"/>
    </w:p>
    <w:p w14:paraId="01A34666" w14:textId="08FA0BC3" w:rsidR="00817042" w:rsidRPr="008817AE" w:rsidRDefault="00222910" w:rsidP="00817042">
      <w:pPr>
        <w:pStyle w:val="Heading4"/>
      </w:pPr>
      <w:r w:rsidRPr="008817AE">
        <w:t xml:space="preserve">Test </w:t>
      </w:r>
      <w:proofErr w:type="gramStart"/>
      <w:r w:rsidRPr="008817AE">
        <w:t>output</w:t>
      </w:r>
      <w:proofErr w:type="gramEnd"/>
    </w:p>
    <w:p w14:paraId="68977417" w14:textId="5B25748A" w:rsidR="00692FD5" w:rsidRPr="008817AE" w:rsidRDefault="00692FD5" w:rsidP="00692FD5">
      <w:pPr>
        <w:pStyle w:val="BodyText"/>
      </w:pPr>
      <w:r w:rsidRPr="008817AE">
        <w:t xml:space="preserve">The meter shall be equipped with a test output for efficient testing, such as a rotor with a mark or a test pulse output. </w:t>
      </w:r>
      <w:r w:rsidR="00BF661D" w:rsidRPr="008817AE">
        <w:t>T</w:t>
      </w:r>
      <w:r w:rsidRPr="008817AE">
        <w:t xml:space="preserve">he manufacturer shall declare the necessary number of pulses to ensure a standard deviation of measurement less than 0.1 base </w:t>
      </w:r>
      <w:proofErr w:type="spellStart"/>
      <w:r w:rsidRPr="008817AE">
        <w:t>mpe</w:t>
      </w:r>
      <w:proofErr w:type="spellEnd"/>
      <w:r w:rsidRPr="008817AE">
        <w:t xml:space="preserve">, at </w:t>
      </w:r>
      <w:r w:rsidRPr="00AF13C1">
        <w:rPr>
          <w:i/>
          <w:iCs/>
        </w:rPr>
        <w:t>I</w:t>
      </w:r>
      <w:r w:rsidRPr="00AF13C1">
        <w:rPr>
          <w:vertAlign w:val="subscript"/>
        </w:rPr>
        <w:t>max</w:t>
      </w:r>
      <w:r w:rsidRPr="008817AE">
        <w:t xml:space="preserve">, </w:t>
      </w:r>
      <w:proofErr w:type="spellStart"/>
      <w:r w:rsidRPr="00AF13C1">
        <w:rPr>
          <w:i/>
          <w:iCs/>
        </w:rPr>
        <w:t>I</w:t>
      </w:r>
      <w:r w:rsidRPr="00AF13C1">
        <w:rPr>
          <w:vertAlign w:val="subscript"/>
        </w:rPr>
        <w:t>tr</w:t>
      </w:r>
      <w:proofErr w:type="spellEnd"/>
      <w:r w:rsidRPr="008817AE">
        <w:t xml:space="preserve"> and </w:t>
      </w:r>
      <w:proofErr w:type="spellStart"/>
      <w:r w:rsidRPr="00AF13C1">
        <w:rPr>
          <w:i/>
          <w:iCs/>
        </w:rPr>
        <w:t>I</w:t>
      </w:r>
      <w:r w:rsidRPr="00AF13C1">
        <w:rPr>
          <w:vertAlign w:val="subscript"/>
        </w:rPr>
        <w:t>min</w:t>
      </w:r>
      <w:proofErr w:type="spellEnd"/>
      <w:r w:rsidRPr="008817AE">
        <w:t>.</w:t>
      </w:r>
    </w:p>
    <w:p w14:paraId="3E616545" w14:textId="0E040A4A" w:rsidR="008D787A" w:rsidRPr="008817AE" w:rsidRDefault="008D787A" w:rsidP="00692FD5">
      <w:pPr>
        <w:pStyle w:val="BodyText"/>
      </w:pPr>
      <w:r w:rsidRPr="008817AE">
        <w:t xml:space="preserve">For meters with the accuracy class of E / 0.1, this number of pulses to ensure a standard deviation of measurement may be larger than 0.1 base </w:t>
      </w:r>
      <w:proofErr w:type="spellStart"/>
      <w:proofErr w:type="gramStart"/>
      <w:r w:rsidRPr="008817AE">
        <w:t>mpe</w:t>
      </w:r>
      <w:proofErr w:type="spellEnd"/>
      <w:r w:rsidRPr="008817AE">
        <w:t>, but</w:t>
      </w:r>
      <w:proofErr w:type="gramEnd"/>
      <w:r w:rsidRPr="008817AE">
        <w:t xml:space="preserve"> shall not exceed </w:t>
      </w:r>
      <w:r w:rsidRPr="008817AE">
        <w:rPr>
          <w:rFonts w:cs="Times New Roman"/>
        </w:rPr>
        <w:t>±</w:t>
      </w:r>
      <w:r w:rsidRPr="008817AE">
        <w:t xml:space="preserve"> 0.02</w:t>
      </w:r>
      <w:r w:rsidR="00BB5662" w:rsidRPr="008817AE">
        <w:t xml:space="preserve"> </w:t>
      </w:r>
      <w:r w:rsidRPr="008817AE">
        <w:t xml:space="preserve">%. </w:t>
      </w:r>
    </w:p>
    <w:p w14:paraId="154D8062" w14:textId="6550E868" w:rsidR="00692FD5" w:rsidRPr="008817AE" w:rsidRDefault="00692FD5" w:rsidP="00692FD5">
      <w:pPr>
        <w:pStyle w:val="BodyText"/>
      </w:pPr>
      <w:r w:rsidRPr="008817AE">
        <w:t xml:space="preserve">The relation between the measured energy given by the test output and the measured energy given by the indicating device shall comply with the </w:t>
      </w:r>
      <w:r w:rsidR="003A015F" w:rsidRPr="008817AE">
        <w:t xml:space="preserve">meter constant </w:t>
      </w:r>
      <w:r w:rsidRPr="008817AE">
        <w:t xml:space="preserve">marking on the </w:t>
      </w:r>
      <w:proofErr w:type="gramStart"/>
      <w:r w:rsidRPr="008817AE">
        <w:t>name-plate</w:t>
      </w:r>
      <w:proofErr w:type="gramEnd"/>
      <w:r w:rsidRPr="008817AE">
        <w:t>.</w:t>
      </w:r>
    </w:p>
    <w:p w14:paraId="363FDB07" w14:textId="54C3BF77" w:rsidR="003A015F" w:rsidRPr="008817AE" w:rsidRDefault="003A015F" w:rsidP="00692FD5">
      <w:pPr>
        <w:pStyle w:val="BodyText"/>
      </w:pPr>
      <w:r w:rsidRPr="008817AE">
        <w:t xml:space="preserve">If the meter </w:t>
      </w:r>
      <w:proofErr w:type="gramStart"/>
      <w:r w:rsidRPr="008817AE">
        <w:t>is capable of supporting</w:t>
      </w:r>
      <w:proofErr w:type="gramEnd"/>
      <w:r w:rsidRPr="008817AE">
        <w:t xml:space="preserve"> multiple meters constants, or a range of meter constants, all shall correctly express the relation between the measured energy given by the test output and the measured energy given by the indicating device.</w:t>
      </w:r>
    </w:p>
    <w:p w14:paraId="5942E3E6" w14:textId="77777777" w:rsidR="00A72ABC" w:rsidRPr="008817AE" w:rsidRDefault="00414D86" w:rsidP="004F6793">
      <w:pPr>
        <w:pStyle w:val="Note"/>
      </w:pPr>
      <w:r w:rsidRPr="008817AE">
        <w:t>Note:</w:t>
      </w:r>
      <w:r w:rsidRPr="008817AE">
        <w:tab/>
      </w:r>
      <w:r w:rsidR="00A72ABC" w:rsidRPr="008817AE">
        <w:t>The test output may also be used for other functions</w:t>
      </w:r>
      <w:r w:rsidR="000C3FF4" w:rsidRPr="008817AE">
        <w:t>.</w:t>
      </w:r>
    </w:p>
    <w:p w14:paraId="762DE683" w14:textId="062DC57A" w:rsidR="00692FD5" w:rsidRPr="008817AE" w:rsidRDefault="00692FD5" w:rsidP="00692FD5">
      <w:pPr>
        <w:pStyle w:val="BodyText"/>
      </w:pPr>
      <w:r w:rsidRPr="008817AE">
        <w:lastRenderedPageBreak/>
        <w:t xml:space="preserve">The wavelength of the radiated signals for </w:t>
      </w:r>
      <w:r w:rsidR="005238A6" w:rsidRPr="008817AE">
        <w:t xml:space="preserve">light </w:t>
      </w:r>
      <w:r w:rsidRPr="008817AE">
        <w:t>emitting systems shall be between 550</w:t>
      </w:r>
      <w:r w:rsidR="00EF7C03" w:rsidRPr="008817AE">
        <w:t> </w:t>
      </w:r>
      <w:r w:rsidRPr="008817AE">
        <w:t>nm and 1 000</w:t>
      </w:r>
      <w:r w:rsidR="00EF7C03" w:rsidRPr="008817AE">
        <w:t> </w:t>
      </w:r>
      <w:r w:rsidRPr="008817AE">
        <w:t xml:space="preserve">nm. The output device in the meter shall generate a signal with a radiation strength </w:t>
      </w:r>
      <w:r w:rsidRPr="008817AE">
        <w:rPr>
          <w:i/>
        </w:rPr>
        <w:t>E</w:t>
      </w:r>
      <w:r w:rsidRPr="008817AE">
        <w:rPr>
          <w:vertAlign w:val="subscript"/>
        </w:rPr>
        <w:t>T</w:t>
      </w:r>
      <w:r w:rsidRPr="008817AE">
        <w:t xml:space="preserve"> over a defined reference surface (optically active area) at </w:t>
      </w:r>
      <w:proofErr w:type="gramStart"/>
      <w:r w:rsidRPr="008817AE">
        <w:t>a distance of 10</w:t>
      </w:r>
      <w:proofErr w:type="gramEnd"/>
      <w:r w:rsidR="00EF7C03" w:rsidRPr="008817AE">
        <w:t> </w:t>
      </w:r>
      <w:r w:rsidRPr="008817AE">
        <w:t>mm</w:t>
      </w:r>
      <w:r w:rsidR="00EF7C03" w:rsidRPr="008817AE">
        <w:t> </w:t>
      </w:r>
      <w:r w:rsidR="00EF7C03" w:rsidRPr="008817AE">
        <w:rPr>
          <w:rFonts w:cs="Times New Roman"/>
        </w:rPr>
        <w:t>±</w:t>
      </w:r>
      <w:r w:rsidR="00EF7C03" w:rsidRPr="008817AE">
        <w:t> </w:t>
      </w:r>
      <w:r w:rsidRPr="008817AE">
        <w:t>1</w:t>
      </w:r>
      <w:r w:rsidR="00EF7C03" w:rsidRPr="008817AE">
        <w:t> </w:t>
      </w:r>
      <w:r w:rsidRPr="008817AE">
        <w:t>mm from the surface of the meter, with the following limiting values:</w:t>
      </w:r>
    </w:p>
    <w:p w14:paraId="59F1285F" w14:textId="77777777" w:rsidR="00692FD5" w:rsidRPr="008817AE" w:rsidRDefault="00692FD5" w:rsidP="00692FD5">
      <w:pPr>
        <w:pStyle w:val="BodyText"/>
      </w:pPr>
      <w:r w:rsidRPr="008817AE">
        <w:t xml:space="preserve">ON-condition: 50 </w:t>
      </w:r>
      <w:proofErr w:type="spellStart"/>
      <w:r w:rsidRPr="008817AE">
        <w:t>μW</w:t>
      </w:r>
      <w:proofErr w:type="spellEnd"/>
      <w:r w:rsidRPr="008817AE">
        <w:t>/cm</w:t>
      </w:r>
      <w:r w:rsidRPr="008817AE">
        <w:rPr>
          <w:vertAlign w:val="superscript"/>
        </w:rPr>
        <w:t>2</w:t>
      </w:r>
      <w:r w:rsidRPr="008817AE">
        <w:t xml:space="preserve"> ≤</w:t>
      </w:r>
      <w:r w:rsidR="00EF7C03" w:rsidRPr="008817AE">
        <w:t xml:space="preserve"> </w:t>
      </w:r>
      <w:r w:rsidR="00EF7C03" w:rsidRPr="008817AE">
        <w:rPr>
          <w:i/>
        </w:rPr>
        <w:t>E</w:t>
      </w:r>
      <w:r w:rsidR="00EF7C03" w:rsidRPr="008817AE">
        <w:rPr>
          <w:vertAlign w:val="subscript"/>
        </w:rPr>
        <w:t>T</w:t>
      </w:r>
      <w:r w:rsidR="00EF7C03" w:rsidRPr="008817AE">
        <w:t xml:space="preserve"> </w:t>
      </w:r>
      <w:r w:rsidRPr="008817AE">
        <w:t>≤</w:t>
      </w:r>
      <w:r w:rsidR="00EF7C03" w:rsidRPr="008817AE">
        <w:t xml:space="preserve"> </w:t>
      </w:r>
      <w:r w:rsidRPr="008817AE">
        <w:t xml:space="preserve">7500 </w:t>
      </w:r>
      <w:proofErr w:type="spellStart"/>
      <w:r w:rsidRPr="008817AE">
        <w:t>μW</w:t>
      </w:r>
      <w:proofErr w:type="spellEnd"/>
      <w:r w:rsidRPr="008817AE">
        <w:t>/cm</w:t>
      </w:r>
      <w:r w:rsidRPr="008817AE">
        <w:rPr>
          <w:vertAlign w:val="superscript"/>
        </w:rPr>
        <w:t>2</w:t>
      </w:r>
    </w:p>
    <w:p w14:paraId="13A6BD39" w14:textId="77777777" w:rsidR="00692FD5" w:rsidRPr="008817AE" w:rsidRDefault="00692FD5" w:rsidP="00692FD5">
      <w:pPr>
        <w:pStyle w:val="BodyText"/>
      </w:pPr>
      <w:r w:rsidRPr="008817AE">
        <w:t xml:space="preserve">OFF-condition: </w:t>
      </w:r>
      <w:r w:rsidR="00EF7C03" w:rsidRPr="008817AE">
        <w:rPr>
          <w:i/>
        </w:rPr>
        <w:t>E</w:t>
      </w:r>
      <w:r w:rsidR="00EF7C03" w:rsidRPr="008817AE">
        <w:rPr>
          <w:vertAlign w:val="subscript"/>
        </w:rPr>
        <w:t>T</w:t>
      </w:r>
      <w:r w:rsidRPr="008817AE">
        <w:t xml:space="preserve"> ≤</w:t>
      </w:r>
      <w:r w:rsidR="00EF7C03" w:rsidRPr="008817AE">
        <w:t xml:space="preserve"> </w:t>
      </w:r>
      <w:r w:rsidRPr="008817AE">
        <w:t xml:space="preserve">2 </w:t>
      </w:r>
      <w:proofErr w:type="spellStart"/>
      <w:r w:rsidRPr="008817AE">
        <w:t>μW</w:t>
      </w:r>
      <w:proofErr w:type="spellEnd"/>
      <w:r w:rsidRPr="008817AE">
        <w:t>/cm</w:t>
      </w:r>
      <w:r w:rsidRPr="008817AE">
        <w:rPr>
          <w:vertAlign w:val="superscript"/>
        </w:rPr>
        <w:t>2</w:t>
      </w:r>
    </w:p>
    <w:p w14:paraId="45DA87A8" w14:textId="4FB5754C" w:rsidR="00817042" w:rsidRPr="008817AE" w:rsidRDefault="004247A9" w:rsidP="00817042">
      <w:pPr>
        <w:pStyle w:val="Heading4"/>
      </w:pPr>
      <w:r w:rsidRPr="008817AE">
        <w:t>Test mode for d</w:t>
      </w:r>
      <w:r w:rsidR="00817042" w:rsidRPr="008817AE">
        <w:t xml:space="preserve">emand </w:t>
      </w:r>
      <w:proofErr w:type="gramStart"/>
      <w:r w:rsidR="00817042" w:rsidRPr="008817AE">
        <w:t>meters</w:t>
      </w:r>
      <w:proofErr w:type="gramEnd"/>
      <w:r w:rsidR="00817042" w:rsidRPr="008817AE">
        <w:t xml:space="preserve"> </w:t>
      </w:r>
    </w:p>
    <w:p w14:paraId="1096E030" w14:textId="24A97CD9" w:rsidR="00817042" w:rsidRPr="008817AE" w:rsidRDefault="00817042" w:rsidP="00817042">
      <w:pPr>
        <w:pStyle w:val="BodyText"/>
      </w:pPr>
      <w:r w:rsidRPr="008817AE">
        <w:t xml:space="preserve">Demand meter may </w:t>
      </w:r>
      <w:r w:rsidR="004247A9" w:rsidRPr="008817AE">
        <w:t xml:space="preserve">be equipped with </w:t>
      </w:r>
      <w:r w:rsidRPr="008817AE">
        <w:t>a test mode. Demand meters equipped with a test mode shall comply with the following requirements:</w:t>
      </w:r>
    </w:p>
    <w:p w14:paraId="07233D93" w14:textId="77777777" w:rsidR="00817042" w:rsidRPr="008817AE" w:rsidRDefault="00817042" w:rsidP="00F02BD5">
      <w:pPr>
        <w:pStyle w:val="BodyText"/>
        <w:numPr>
          <w:ilvl w:val="0"/>
          <w:numId w:val="24"/>
        </w:numPr>
      </w:pPr>
      <w:r w:rsidRPr="008817AE">
        <w:t xml:space="preserve">The meter design shall ensure there are no internal or external factors which can cause a difference between the measured values obtained via the test mode and normal operating modes. </w:t>
      </w:r>
    </w:p>
    <w:p w14:paraId="42B7647D" w14:textId="4C0B74E6" w:rsidR="00817042" w:rsidRDefault="00817042" w:rsidP="00F02BD5">
      <w:pPr>
        <w:pStyle w:val="BodyText"/>
        <w:numPr>
          <w:ilvl w:val="0"/>
          <w:numId w:val="24"/>
        </w:numPr>
        <w:rPr>
          <w:ins w:id="4252" w:author="Mitchell, Phillip" w:date="2024-09-25T15:55:00Z"/>
        </w:rPr>
      </w:pPr>
      <w:r w:rsidRPr="008817AE">
        <w:t>The error differential between the test results in normal mode and those in test mode shall not exceed 0.2</w:t>
      </w:r>
      <w:r w:rsidR="00BB5662" w:rsidRPr="008817AE">
        <w:t xml:space="preserve"> </w:t>
      </w:r>
      <w:r w:rsidRPr="008817AE">
        <w:t>%.</w:t>
      </w:r>
    </w:p>
    <w:p w14:paraId="2AF956AA" w14:textId="0A7744BD" w:rsidR="00441AB4" w:rsidRDefault="00441AB4">
      <w:pPr>
        <w:pStyle w:val="Heading4"/>
        <w:rPr>
          <w:ins w:id="4253" w:author="Mitchell, Phillip" w:date="2024-09-25T15:55:00Z"/>
        </w:rPr>
        <w:pPrChange w:id="4254" w:author="Mitchell, Phillip" w:date="2024-09-25T16:01:00Z">
          <w:pPr>
            <w:pStyle w:val="Heading3"/>
          </w:pPr>
        </w:pPrChange>
      </w:pPr>
      <w:bookmarkStart w:id="4255" w:name="_Ref182489781"/>
      <w:ins w:id="4256" w:author="Mitchell, Phillip" w:date="2024-09-25T15:55:00Z">
        <w:r>
          <w:t xml:space="preserve">Test </w:t>
        </w:r>
      </w:ins>
      <w:ins w:id="4257" w:author="Mitchell, Phillip" w:date="2024-09-25T16:03:00Z">
        <w:r w:rsidR="00A337CD">
          <w:t>provisions for multi-</w:t>
        </w:r>
      </w:ins>
      <w:ins w:id="4258" w:author="Mitchell, Phillip" w:date="2024-09-25T16:04:00Z">
        <w:r w:rsidR="00A337CD">
          <w:t xml:space="preserve">tariff meters and interval </w:t>
        </w:r>
        <w:proofErr w:type="gramStart"/>
        <w:r w:rsidR="00A337CD">
          <w:t>meters</w:t>
        </w:r>
      </w:ins>
      <w:bookmarkEnd w:id="4255"/>
      <w:proofErr w:type="gramEnd"/>
    </w:p>
    <w:p w14:paraId="3A7E8A41" w14:textId="450C16E0" w:rsidR="00441AB4" w:rsidRDefault="00A337CD" w:rsidP="00441AB4">
      <w:pPr>
        <w:pStyle w:val="BodyText"/>
        <w:rPr>
          <w:ins w:id="4259" w:author="Mitchell, Phillip" w:date="2024-09-25T15:55:00Z"/>
        </w:rPr>
      </w:pPr>
      <w:ins w:id="4260" w:author="Mitchell, Phillip" w:date="2024-09-25T16:04:00Z">
        <w:r>
          <w:t>Multi-tariff meters and interval meters shall</w:t>
        </w:r>
      </w:ins>
      <w:ins w:id="4261" w:author="Mitchell, Phillip" w:date="2024-09-25T15:55:00Z">
        <w:r w:rsidR="00441AB4">
          <w:t xml:space="preserve"> be designed </w:t>
        </w:r>
      </w:ins>
      <w:ins w:id="4262" w:author="Mitchell, Phillip" w:date="2024-09-25T16:13:00Z">
        <w:r w:rsidR="001275B8">
          <w:t xml:space="preserve">to facilitate time indication </w:t>
        </w:r>
      </w:ins>
      <w:ins w:id="4263" w:author="Mitchell, Phillip" w:date="2024-09-25T16:14:00Z">
        <w:r w:rsidR="001275B8">
          <w:t>testing</w:t>
        </w:r>
      </w:ins>
      <w:ins w:id="4264" w:author="Mitchell, Phillip" w:date="2024-09-25T15:55:00Z">
        <w:r w:rsidR="00441AB4">
          <w:t>.</w:t>
        </w:r>
      </w:ins>
      <w:ins w:id="4265" w:author="Mitchell, Phillip" w:date="2024-09-25T16:14:00Z">
        <w:r w:rsidR="001275B8">
          <w:t xml:space="preserve"> This may be achieved through dedicated functionality or via a </w:t>
        </w:r>
      </w:ins>
      <w:ins w:id="4266" w:author="Mitchell, Phillip" w:date="2024-09-25T16:15:00Z">
        <w:r w:rsidR="001275B8">
          <w:t>test function that can be enabled and disabled.</w:t>
        </w:r>
      </w:ins>
    </w:p>
    <w:p w14:paraId="238AB8EE" w14:textId="77104CFE" w:rsidR="00441AB4" w:rsidRDefault="001275B8" w:rsidP="00441AB4">
      <w:pPr>
        <w:pStyle w:val="BodyText"/>
        <w:rPr>
          <w:ins w:id="4267" w:author="Mitchell, Phillip" w:date="2024-09-25T15:55:00Z"/>
        </w:rPr>
      </w:pPr>
      <w:ins w:id="4268" w:author="Mitchell, Phillip" w:date="2024-09-25T16:18:00Z">
        <w:r>
          <w:t>The required functionality</w:t>
        </w:r>
      </w:ins>
      <w:ins w:id="4269" w:author="Mitchell, Phillip" w:date="2024-09-25T16:19:00Z">
        <w:r>
          <w:t xml:space="preserve"> i</w:t>
        </w:r>
      </w:ins>
      <w:ins w:id="4270" w:author="Mitchell, Phillip" w:date="2024-09-25T16:20:00Z">
        <w:r>
          <w:t>s</w:t>
        </w:r>
      </w:ins>
      <w:ins w:id="4271" w:author="Mitchell, Phillip" w:date="2024-09-25T15:55:00Z">
        <w:r w:rsidR="00441AB4">
          <w:t>:</w:t>
        </w:r>
      </w:ins>
    </w:p>
    <w:p w14:paraId="1BE549B8" w14:textId="609F2C64" w:rsidR="00441AB4" w:rsidRDefault="00441AB4" w:rsidP="00441AB4">
      <w:pPr>
        <w:pStyle w:val="BodyText"/>
        <w:numPr>
          <w:ilvl w:val="0"/>
          <w:numId w:val="48"/>
        </w:numPr>
        <w:rPr>
          <w:ins w:id="4272" w:author="Mitchell, Phillip" w:date="2024-09-25T15:55:00Z"/>
        </w:rPr>
      </w:pPr>
      <w:ins w:id="4273" w:author="Mitchell, Phillip" w:date="2024-09-25T15:55:00Z">
        <w:r>
          <w:t>Display the meter’s time indication continuously on the indicating device (date and time with 1 s resolution)</w:t>
        </w:r>
      </w:ins>
      <w:ins w:id="4274" w:author="Mitchell, Phillip" w:date="2024-09-25T16:28:00Z">
        <w:r w:rsidR="006B6DA8">
          <w:t>.</w:t>
        </w:r>
      </w:ins>
    </w:p>
    <w:p w14:paraId="4649E7B8" w14:textId="1F80098A" w:rsidR="00441AB4" w:rsidRDefault="00441AB4" w:rsidP="00441AB4">
      <w:pPr>
        <w:pStyle w:val="BodyText"/>
        <w:numPr>
          <w:ilvl w:val="0"/>
          <w:numId w:val="48"/>
        </w:numPr>
        <w:rPr>
          <w:ins w:id="4275" w:author="Mitchell, Phillip" w:date="2024-09-25T16:29:00Z"/>
        </w:rPr>
      </w:pPr>
      <w:ins w:id="4276" w:author="Mitchell, Phillip" w:date="2024-09-25T15:55:00Z">
        <w:r>
          <w:t>According to the meter’s time indication, the meter shall emit light pulses periodically within a programmable time interval. It is recommended that the period between the time synchronization pulses can be programmed from 3 s to 5 minutes</w:t>
        </w:r>
      </w:ins>
      <w:ins w:id="4277" w:author="Mitchell, Phillip" w:date="2024-09-25T16:28:00Z">
        <w:r w:rsidR="006B6DA8">
          <w:t>.</w:t>
        </w:r>
      </w:ins>
    </w:p>
    <w:p w14:paraId="6B4611FD" w14:textId="77777777" w:rsidR="006B6DA8" w:rsidRPr="006B6DA8" w:rsidRDefault="006B6DA8">
      <w:pPr>
        <w:pStyle w:val="Note"/>
        <w:ind w:left="1514"/>
        <w:rPr>
          <w:ins w:id="4278" w:author="Mitchell, Phillip" w:date="2024-09-25T16:30:00Z"/>
        </w:rPr>
        <w:pPrChange w:id="4279" w:author="Mitchell, Phillip" w:date="2024-09-25T16:30:00Z">
          <w:pPr>
            <w:pStyle w:val="Note"/>
            <w:numPr>
              <w:numId w:val="48"/>
            </w:numPr>
            <w:tabs>
              <w:tab w:val="clear" w:pos="794"/>
              <w:tab w:val="left" w:pos="1276"/>
            </w:tabs>
            <w:ind w:left="720" w:hanging="360"/>
          </w:pPr>
        </w:pPrChange>
      </w:pPr>
      <w:ins w:id="4280" w:author="Mitchell, Phillip" w:date="2024-09-25T16:30:00Z">
        <w:r w:rsidRPr="006B6DA8">
          <w:t>Note:</w:t>
        </w:r>
        <w:r w:rsidRPr="006B6DA8">
          <w:tab/>
          <w:t xml:space="preserve">The time synchronization pulses could be emitted at the optical test output (used for energy calibrations) or at any other place in the meter such as the optical communication port. An electric output signal is not recommended because it can be susceptible during EMC testing. </w:t>
        </w:r>
      </w:ins>
    </w:p>
    <w:p w14:paraId="7A784950" w14:textId="3A17C8C0" w:rsidR="006B6DA8" w:rsidRDefault="006B6DA8" w:rsidP="006B6DA8">
      <w:pPr>
        <w:pStyle w:val="BodyText"/>
        <w:numPr>
          <w:ilvl w:val="0"/>
          <w:numId w:val="48"/>
        </w:numPr>
        <w:rPr>
          <w:ins w:id="4281" w:author="Mitchell, Phillip" w:date="2024-09-25T15:55:00Z"/>
        </w:rPr>
      </w:pPr>
      <w:ins w:id="4282" w:author="Mitchell, Phillip" w:date="2024-09-25T16:29:00Z">
        <w:r w:rsidRPr="00402B1E">
          <w:t xml:space="preserve">After the tests, synchronization pulses shall be </w:t>
        </w:r>
        <w:proofErr w:type="gramStart"/>
        <w:r w:rsidRPr="00402B1E">
          <w:t>emitted</w:t>
        </w:r>
        <w:proofErr w:type="gramEnd"/>
        <w:r w:rsidRPr="00402B1E">
          <w:t xml:space="preserve"> and the time indication shall be </w:t>
        </w:r>
        <w:r>
          <w:t xml:space="preserve">shown </w:t>
        </w:r>
        <w:r w:rsidRPr="00402B1E">
          <w:t xml:space="preserve">in the </w:t>
        </w:r>
        <w:r>
          <w:t>indicating device</w:t>
        </w:r>
        <w:r w:rsidRPr="00402B1E">
          <w:t xml:space="preserve"> without any loss of the measured time.</w:t>
        </w:r>
      </w:ins>
    </w:p>
    <w:p w14:paraId="121BCA05" w14:textId="642BAF12" w:rsidR="006B6DA8" w:rsidRDefault="006B6DA8">
      <w:pPr>
        <w:rPr>
          <w:ins w:id="4283" w:author="Mitchell, Phillip" w:date="2024-09-25T15:55:00Z"/>
        </w:rPr>
        <w:pPrChange w:id="4284" w:author="Mitchell, Phillip" w:date="2024-09-25T16:27:00Z">
          <w:pPr>
            <w:pStyle w:val="Note"/>
            <w:tabs>
              <w:tab w:val="clear" w:pos="794"/>
              <w:tab w:val="left" w:pos="1276"/>
            </w:tabs>
            <w:ind w:left="1276" w:hanging="567"/>
          </w:pPr>
        </w:pPrChange>
      </w:pPr>
      <w:ins w:id="4285" w:author="Mitchell, Phillip" w:date="2024-09-25T16:26:00Z">
        <w:r>
          <w:t>If the required functional</w:t>
        </w:r>
      </w:ins>
      <w:ins w:id="4286" w:author="Mitchell, Phillip" w:date="2024-09-25T16:27:00Z">
        <w:r>
          <w:t>ity is achieved via a test function:</w:t>
        </w:r>
      </w:ins>
    </w:p>
    <w:p w14:paraId="0F4D7ED2" w14:textId="61BBBBCA" w:rsidR="00441AB4" w:rsidRDefault="00441AB4" w:rsidP="00441AB4">
      <w:pPr>
        <w:pStyle w:val="BodyText"/>
        <w:numPr>
          <w:ilvl w:val="0"/>
          <w:numId w:val="48"/>
        </w:numPr>
        <w:rPr>
          <w:ins w:id="4287" w:author="Mitchell, Phillip" w:date="2024-09-25T15:55:00Z"/>
        </w:rPr>
      </w:pPr>
      <w:ins w:id="4288" w:author="Mitchell, Phillip" w:date="2024-09-25T15:55:00Z">
        <w:r>
          <w:t>While the test function is enabled, energy measurements shall not be interrupted. If the test output is used to emit the time synchronization pulses, the metrological energy pulses must not interfere with the time pulses</w:t>
        </w:r>
      </w:ins>
      <w:ins w:id="4289" w:author="Mitchell, Phillip" w:date="2024-09-25T16:28:00Z">
        <w:r w:rsidR="006B6DA8">
          <w:t>.</w:t>
        </w:r>
      </w:ins>
    </w:p>
    <w:p w14:paraId="2B07010D" w14:textId="02114E81" w:rsidR="00441AB4" w:rsidRDefault="00441AB4" w:rsidP="00441AB4">
      <w:pPr>
        <w:pStyle w:val="BodyText"/>
        <w:numPr>
          <w:ilvl w:val="0"/>
          <w:numId w:val="48"/>
        </w:numPr>
        <w:rPr>
          <w:ins w:id="4290" w:author="Mitchell, Phillip" w:date="2024-09-25T15:55:00Z"/>
        </w:rPr>
      </w:pPr>
      <w:ins w:id="4291" w:author="Mitchell, Phillip" w:date="2024-09-25T15:55:00Z">
        <w:r>
          <w:t xml:space="preserve">If a power supply interruption occurs, when power supply is restored the test </w:t>
        </w:r>
      </w:ins>
      <w:ins w:id="4292" w:author="Mitchell, Phillip" w:date="2024-09-25T16:28:00Z">
        <w:r w:rsidR="006B6DA8">
          <w:t>function</w:t>
        </w:r>
      </w:ins>
      <w:ins w:id="4293" w:author="Mitchell, Phillip" w:date="2024-09-25T15:55:00Z">
        <w:r>
          <w:t xml:space="preserve"> must be restored. It is admissible that the meter turns off and stops emitting synchronization pulses during the power supply interruption, however, the time indication and synchronization pulses must be restored when the power supply is restored.</w:t>
        </w:r>
      </w:ins>
    </w:p>
    <w:p w14:paraId="541E7575" w14:textId="2D05C23A" w:rsidR="00441AB4" w:rsidRDefault="00441AB4">
      <w:pPr>
        <w:pStyle w:val="BodyText"/>
        <w:numPr>
          <w:ilvl w:val="0"/>
          <w:numId w:val="48"/>
        </w:numPr>
        <w:rPr>
          <w:ins w:id="4294" w:author="Mitchell, Phillip" w:date="2024-09-25T15:55:00Z"/>
        </w:rPr>
        <w:pPrChange w:id="4295" w:author="Mitchell, Phillip" w:date="2024-09-25T16:31:00Z">
          <w:pPr>
            <w:pStyle w:val="BodyText"/>
          </w:pPr>
        </w:pPrChange>
      </w:pPr>
      <w:ins w:id="4296" w:author="Mitchell, Phillip" w:date="2024-09-25T15:55:00Z">
        <w:r>
          <w:t xml:space="preserve">The test function must be automatically </w:t>
        </w:r>
      </w:ins>
      <w:ins w:id="4297" w:author="Mitchell, Phillip" w:date="2024-09-25T16:31:00Z">
        <w:r w:rsidR="006B6DA8">
          <w:t>disabled</w:t>
        </w:r>
      </w:ins>
      <w:ins w:id="4298" w:author="Mitchell, Phillip" w:date="2024-09-25T15:55:00Z">
        <w:r>
          <w:t xml:space="preserve"> after a predefined time interval. A recommended deactivation interval is 48 </w:t>
        </w:r>
        <w:proofErr w:type="gramStart"/>
        <w:r>
          <w:t>h</w:t>
        </w:r>
        <w:proofErr w:type="gramEnd"/>
        <w:r>
          <w:t xml:space="preserve"> but any other time interval can be selected. It must also be possible to manually </w:t>
        </w:r>
      </w:ins>
      <w:ins w:id="4299" w:author="Mitchell, Phillip" w:date="2024-09-25T16:31:00Z">
        <w:r w:rsidR="006B6DA8">
          <w:t>disable</w:t>
        </w:r>
      </w:ins>
      <w:ins w:id="4300" w:author="Mitchell, Phillip" w:date="2024-09-25T15:55:00Z">
        <w:r>
          <w:t xml:space="preserve"> the test function.</w:t>
        </w:r>
      </w:ins>
    </w:p>
    <w:p w14:paraId="2F8CFDCB" w14:textId="77777777" w:rsidR="00441AB4" w:rsidRDefault="00441AB4" w:rsidP="00441AB4">
      <w:pPr>
        <w:pStyle w:val="BodyText"/>
        <w:rPr>
          <w:ins w:id="4301" w:author="Mitchell, Phillip" w:date="2024-09-25T15:55:00Z"/>
        </w:rPr>
      </w:pPr>
      <w:ins w:id="4302" w:author="Mitchell, Phillip" w:date="2024-09-25T15:55:00Z">
        <w:r>
          <w:t xml:space="preserve">The optical time synchronization pulses shall meet the requirements of Annex A of IEC 62052-11 </w:t>
        </w:r>
        <w:r>
          <w:fldChar w:fldCharType="begin"/>
        </w:r>
        <w:r>
          <w:instrText xml:space="preserve"> REF _Ref118713612 \r </w:instrText>
        </w:r>
        <w:r>
          <w:fldChar w:fldCharType="separate"/>
        </w:r>
        <w:r>
          <w:t>[1]</w:t>
        </w:r>
        <w:r>
          <w:fldChar w:fldCharType="end"/>
        </w:r>
        <w:r>
          <w:t xml:space="preserve"> with the following additional specification: The ON period (</w:t>
        </w:r>
        <w:proofErr w:type="spellStart"/>
        <w:r>
          <w:rPr>
            <w:i/>
          </w:rPr>
          <w:t>t</w:t>
        </w:r>
        <w:r>
          <w:rPr>
            <w:i/>
            <w:vertAlign w:val="subscript"/>
          </w:rPr>
          <w:t>ON</w:t>
        </w:r>
        <w:proofErr w:type="spellEnd"/>
        <w:r>
          <w:t xml:space="preserve">) of the time synchronization pulse must be greater than 10 </w:t>
        </w:r>
        <w:proofErr w:type="spellStart"/>
        <w:r>
          <w:t>ms</w:t>
        </w:r>
        <w:proofErr w:type="spellEnd"/>
        <w:r>
          <w:t xml:space="preserve"> and less than 100 </w:t>
        </w:r>
        <w:proofErr w:type="spellStart"/>
        <w:r>
          <w:t>ms</w:t>
        </w:r>
        <w:proofErr w:type="spellEnd"/>
        <w:r>
          <w:t>.</w:t>
        </w:r>
      </w:ins>
    </w:p>
    <w:p w14:paraId="4EF12AFD" w14:textId="60EF9C5F" w:rsidR="00441AB4" w:rsidRDefault="00441AB4" w:rsidP="00441AB4">
      <w:pPr>
        <w:pStyle w:val="BodyText"/>
        <w:rPr>
          <w:ins w:id="4303" w:author="Mitchell, Phillip" w:date="2024-09-25T15:55:00Z"/>
        </w:rPr>
      </w:pPr>
      <w:ins w:id="4304" w:author="Mitchell, Phillip" w:date="2024-09-25T15:55:00Z">
        <w:r>
          <w:t>The manufacturer must provide with the documentation for type evaluation, the following minimum information:</w:t>
        </w:r>
      </w:ins>
    </w:p>
    <w:p w14:paraId="150B0860" w14:textId="4D34609E" w:rsidR="00441AB4" w:rsidRDefault="00C701F0" w:rsidP="00441AB4">
      <w:pPr>
        <w:pStyle w:val="BodyText"/>
        <w:numPr>
          <w:ilvl w:val="0"/>
          <w:numId w:val="49"/>
        </w:numPr>
        <w:rPr>
          <w:ins w:id="4305" w:author="Mitchell, Phillip" w:date="2024-09-25T15:55:00Z"/>
        </w:rPr>
      </w:pPr>
      <w:ins w:id="4306" w:author="Mitchell, Phillip" w:date="2024-09-25T16:33:00Z">
        <w:r>
          <w:t>Procedures to enable and d</w:t>
        </w:r>
      </w:ins>
      <w:ins w:id="4307" w:author="Mitchell, Phillip" w:date="2024-09-25T16:34:00Z">
        <w:r>
          <w:t xml:space="preserve">isable the test function </w:t>
        </w:r>
      </w:ins>
      <w:ins w:id="4308" w:author="Mitchell, Phillip" w:date="2024-09-25T16:33:00Z">
        <w:r>
          <w:t>(</w:t>
        </w:r>
      </w:ins>
      <w:ins w:id="4309" w:author="Mitchell, Phillip" w:date="2024-09-25T16:34:00Z">
        <w:r>
          <w:t>if applicable)</w:t>
        </w:r>
      </w:ins>
      <w:ins w:id="4310" w:author="Mitchell, Phillip" w:date="2024-09-25T16:32:00Z">
        <w:r>
          <w:t>.</w:t>
        </w:r>
      </w:ins>
    </w:p>
    <w:p w14:paraId="634D03E5" w14:textId="63633CCA" w:rsidR="00441AB4" w:rsidRDefault="00441AB4" w:rsidP="00441AB4">
      <w:pPr>
        <w:pStyle w:val="BodyText"/>
        <w:numPr>
          <w:ilvl w:val="0"/>
          <w:numId w:val="49"/>
        </w:numPr>
        <w:rPr>
          <w:ins w:id="4311" w:author="Mitchell, Phillip" w:date="2024-09-25T15:55:00Z"/>
        </w:rPr>
      </w:pPr>
      <w:ins w:id="4312" w:author="Mitchell, Phillip" w:date="2024-09-25T15:55:00Z">
        <w:r>
          <w:t>Minimum period between synchroni</w:t>
        </w:r>
      </w:ins>
      <w:ins w:id="4313" w:author="Mitchell, Phillip" w:date="2024-09-25T16:34:00Z">
        <w:r w:rsidR="00C701F0">
          <w:t>zation</w:t>
        </w:r>
      </w:ins>
      <w:ins w:id="4314" w:author="Mitchell, Phillip" w:date="2024-09-25T15:55:00Z">
        <w:r>
          <w:t xml:space="preserve"> pulses that can be programmed</w:t>
        </w:r>
      </w:ins>
      <w:ins w:id="4315" w:author="Mitchell, Phillip" w:date="2024-09-25T16:32:00Z">
        <w:r w:rsidR="00C701F0">
          <w:t>.</w:t>
        </w:r>
      </w:ins>
    </w:p>
    <w:p w14:paraId="1C9B4ACD" w14:textId="64416E1B" w:rsidR="00441AB4" w:rsidRDefault="00441AB4" w:rsidP="00441AB4">
      <w:pPr>
        <w:pStyle w:val="BodyText"/>
        <w:numPr>
          <w:ilvl w:val="0"/>
          <w:numId w:val="49"/>
        </w:numPr>
        <w:rPr>
          <w:ins w:id="4316" w:author="Mitchell, Phillip" w:date="2024-09-25T15:55:00Z"/>
        </w:rPr>
      </w:pPr>
      <w:ins w:id="4317" w:author="Mitchell, Phillip" w:date="2024-09-25T15:55:00Z">
        <w:r>
          <w:t>Typical rising/falling time of the edges of the synchronization pulses</w:t>
        </w:r>
      </w:ins>
      <w:ins w:id="4318" w:author="Mitchell, Phillip" w:date="2024-09-25T16:32:00Z">
        <w:r w:rsidR="00C701F0">
          <w:t>.</w:t>
        </w:r>
      </w:ins>
    </w:p>
    <w:p w14:paraId="0C914F73" w14:textId="2966C7AB" w:rsidR="00441AB4" w:rsidRDefault="00441AB4" w:rsidP="00441AB4">
      <w:pPr>
        <w:pStyle w:val="BodyText"/>
        <w:numPr>
          <w:ilvl w:val="0"/>
          <w:numId w:val="49"/>
        </w:numPr>
        <w:rPr>
          <w:ins w:id="4319" w:author="Mitchell, Phillip" w:date="2024-09-25T15:55:00Z"/>
        </w:rPr>
      </w:pPr>
      <w:ins w:id="4320" w:author="Mitchell, Phillip" w:date="2024-09-25T15:55:00Z">
        <w:r>
          <w:t>The time interval for compensation of the time indication (if any) by the meter’s time base</w:t>
        </w:r>
      </w:ins>
      <w:ins w:id="4321" w:author="Mitchell, Phillip" w:date="2024-09-25T16:33:00Z">
        <w:r w:rsidR="00C701F0">
          <w:t>.</w:t>
        </w:r>
      </w:ins>
    </w:p>
    <w:p w14:paraId="1B5B3761" w14:textId="08050704" w:rsidR="00441AB4" w:rsidRPr="008817AE" w:rsidRDefault="00441AB4">
      <w:pPr>
        <w:pStyle w:val="BodyText"/>
        <w:numPr>
          <w:ilvl w:val="0"/>
          <w:numId w:val="49"/>
        </w:numPr>
        <w:pPrChange w:id="4322" w:author="Mitchell, Phillip" w:date="2024-09-25T15:55:00Z">
          <w:pPr>
            <w:pStyle w:val="BodyText"/>
            <w:numPr>
              <w:numId w:val="24"/>
            </w:numPr>
            <w:ind w:left="720" w:hanging="360"/>
          </w:pPr>
        </w:pPrChange>
      </w:pPr>
      <w:ins w:id="4323" w:author="Mitchell, Phillip" w:date="2024-09-25T15:55:00Z">
        <w:r>
          <w:lastRenderedPageBreak/>
          <w:t>Minimum time required for the meter to be connected to mains supply, for operation reserve to be fully available.</w:t>
        </w:r>
      </w:ins>
    </w:p>
    <w:p w14:paraId="3687EAB7" w14:textId="77777777" w:rsidR="00D7424D" w:rsidRPr="008817AE" w:rsidRDefault="00D7424D" w:rsidP="00D7424D">
      <w:pPr>
        <w:pStyle w:val="Heading2"/>
      </w:pPr>
      <w:bookmarkStart w:id="4324" w:name="_Toc159855424"/>
      <w:bookmarkStart w:id="4325" w:name="_Toc182411542"/>
      <w:r w:rsidRPr="008817AE">
        <w:t>Categories of meters</w:t>
      </w:r>
      <w:bookmarkEnd w:id="4324"/>
      <w:bookmarkEnd w:id="4325"/>
    </w:p>
    <w:p w14:paraId="174436CA" w14:textId="04365889" w:rsidR="00D7424D" w:rsidRPr="008817AE" w:rsidDel="00997D5B" w:rsidRDefault="00D7424D" w:rsidP="00D7424D">
      <w:pPr>
        <w:pStyle w:val="BodyText"/>
        <w:rPr>
          <w:del w:id="4326" w:author="Mitchell, Phillip" w:date="2023-11-29T19:48:00Z"/>
        </w:rPr>
      </w:pPr>
      <w:del w:id="4327" w:author="Mitchell, Phillip" w:date="2023-11-29T19:48:00Z">
        <w:r w:rsidRPr="008817AE" w:rsidDel="00997D5B">
          <w:delText>Meters shall comprise the following components:</w:delText>
        </w:r>
      </w:del>
    </w:p>
    <w:p w14:paraId="2EF6A1B9" w14:textId="78FE3B88" w:rsidR="00D7424D" w:rsidRPr="008817AE" w:rsidDel="00997D5B" w:rsidRDefault="00D7424D" w:rsidP="00F02BD5">
      <w:pPr>
        <w:pStyle w:val="BodyText"/>
        <w:numPr>
          <w:ilvl w:val="0"/>
          <w:numId w:val="26"/>
        </w:numPr>
        <w:rPr>
          <w:del w:id="4328" w:author="Mitchell, Phillip" w:date="2023-11-29T19:48:00Z"/>
        </w:rPr>
      </w:pPr>
      <w:del w:id="4329" w:author="Mitchell, Phillip" w:date="2023-11-29T19:48:00Z">
        <w:r w:rsidRPr="008817AE" w:rsidDel="00997D5B">
          <w:delText>Measuring element(s)</w:delText>
        </w:r>
      </w:del>
    </w:p>
    <w:p w14:paraId="46A714D7" w14:textId="205FE7CC" w:rsidR="00D7424D" w:rsidRPr="008817AE" w:rsidDel="00997D5B" w:rsidRDefault="00D7424D" w:rsidP="00F02BD5">
      <w:pPr>
        <w:pStyle w:val="BodyText"/>
        <w:numPr>
          <w:ilvl w:val="0"/>
          <w:numId w:val="26"/>
        </w:numPr>
        <w:rPr>
          <w:del w:id="4330" w:author="Mitchell, Phillip" w:date="2023-11-29T19:48:00Z"/>
        </w:rPr>
      </w:pPr>
      <w:del w:id="4331" w:author="Mitchell, Phillip" w:date="2023-11-29T19:48:00Z">
        <w:r w:rsidRPr="008817AE" w:rsidDel="00997D5B">
          <w:delText>Register(s)</w:delText>
        </w:r>
      </w:del>
    </w:p>
    <w:p w14:paraId="12D765C2" w14:textId="7C492A1D" w:rsidR="00D7424D" w:rsidRPr="008817AE" w:rsidDel="00997D5B" w:rsidRDefault="00D7424D" w:rsidP="00F02BD5">
      <w:pPr>
        <w:pStyle w:val="BodyText"/>
        <w:numPr>
          <w:ilvl w:val="0"/>
          <w:numId w:val="26"/>
        </w:numPr>
        <w:rPr>
          <w:del w:id="4332" w:author="Mitchell, Phillip" w:date="2023-11-29T19:48:00Z"/>
        </w:rPr>
      </w:pPr>
      <w:del w:id="4333" w:author="Mitchell, Phillip" w:date="2023-11-29T19:48:00Z">
        <w:r w:rsidRPr="008817AE" w:rsidDel="00997D5B">
          <w:delText>Indicating device(s)</w:delText>
        </w:r>
      </w:del>
    </w:p>
    <w:p w14:paraId="6C677B4C" w14:textId="6F9E9CFF" w:rsidR="00D7424D" w:rsidRPr="008817AE" w:rsidDel="00997D5B" w:rsidRDefault="00D7424D" w:rsidP="00F02BD5">
      <w:pPr>
        <w:pStyle w:val="BodyText"/>
        <w:numPr>
          <w:ilvl w:val="0"/>
          <w:numId w:val="26"/>
        </w:numPr>
        <w:rPr>
          <w:del w:id="4334" w:author="Mitchell, Phillip" w:date="2023-11-29T19:48:00Z"/>
        </w:rPr>
      </w:pPr>
      <w:del w:id="4335" w:author="Mitchell, Phillip" w:date="2023-11-29T19:48:00Z">
        <w:r w:rsidRPr="008817AE" w:rsidDel="00997D5B">
          <w:delText>Test output(s).</w:delText>
        </w:r>
      </w:del>
    </w:p>
    <w:p w14:paraId="58F1F8CF" w14:textId="347FF47A" w:rsidR="00D7424D" w:rsidRPr="008817AE" w:rsidDel="00997D5B" w:rsidRDefault="00D7424D" w:rsidP="00D7424D">
      <w:pPr>
        <w:pStyle w:val="BodyText"/>
        <w:rPr>
          <w:del w:id="4336" w:author="Mitchell, Phillip" w:date="2023-11-29T19:48:00Z"/>
        </w:rPr>
      </w:pPr>
      <w:del w:id="4337" w:author="Mitchell, Phillip" w:date="2023-11-29T19:48:00Z">
        <w:r w:rsidRPr="008817AE" w:rsidDel="00997D5B">
          <w:delText>Measuring elements include voltage circuit(s) and current circuit(s) and processing unit(s).</w:delText>
        </w:r>
      </w:del>
    </w:p>
    <w:p w14:paraId="55E3141C" w14:textId="77777777" w:rsidR="00D7424D" w:rsidRPr="008817AE" w:rsidRDefault="00D7424D" w:rsidP="00D7424D">
      <w:pPr>
        <w:pStyle w:val="BodyText"/>
      </w:pPr>
      <w:r w:rsidRPr="008817AE">
        <w:t xml:space="preserve">Meters shall be either direct connected or </w:t>
      </w:r>
      <w:proofErr w:type="gramStart"/>
      <w:r w:rsidRPr="008817AE">
        <w:t>transformer-operated</w:t>
      </w:r>
      <w:proofErr w:type="gramEnd"/>
      <w:r w:rsidRPr="008817AE">
        <w:t xml:space="preserve">. </w:t>
      </w:r>
    </w:p>
    <w:p w14:paraId="03875A21" w14:textId="181EC55A" w:rsidR="00D7424D" w:rsidRPr="008817AE" w:rsidDel="00997D5B" w:rsidRDefault="00D7424D" w:rsidP="00D7424D">
      <w:pPr>
        <w:pStyle w:val="BodyText"/>
        <w:rPr>
          <w:del w:id="4338" w:author="Mitchell, Phillip" w:date="2023-11-29T19:49:00Z"/>
        </w:rPr>
      </w:pPr>
      <w:del w:id="4339" w:author="Mitchell, Phillip" w:date="2023-11-29T19:49:00Z">
        <w:r w:rsidRPr="008817AE" w:rsidDel="00997D5B">
          <w:delText>Meters may include the following components:</w:delText>
        </w:r>
      </w:del>
    </w:p>
    <w:p w14:paraId="7A99634D" w14:textId="75044492" w:rsidR="00D7424D" w:rsidRPr="008817AE" w:rsidDel="00997D5B" w:rsidRDefault="00D7424D" w:rsidP="00F02BD5">
      <w:pPr>
        <w:pStyle w:val="BodyText"/>
        <w:numPr>
          <w:ilvl w:val="0"/>
          <w:numId w:val="27"/>
        </w:numPr>
        <w:rPr>
          <w:del w:id="4340" w:author="Mitchell, Phillip" w:date="2023-11-29T19:49:00Z"/>
        </w:rPr>
      </w:pPr>
      <w:del w:id="4341" w:author="Mitchell, Phillip" w:date="2023-11-29T19:49:00Z">
        <w:r w:rsidRPr="008817AE" w:rsidDel="00997D5B">
          <w:delText xml:space="preserve">Internal clock – synchronous and/or crystal </w:delText>
        </w:r>
      </w:del>
      <w:ins w:id="4342" w:author="Phillip" w:date="2023-08-18T17:45:00Z">
        <w:del w:id="4343" w:author="Mitchell, Phillip" w:date="2023-11-29T19:49:00Z">
          <w:r w:rsidR="00443CEE" w:rsidRPr="008817AE" w:rsidDel="00997D5B">
            <w:delText>crystal</w:delText>
          </w:r>
          <w:r w:rsidR="00443CEE" w:rsidDel="00997D5B">
            <w:delText>-</w:delText>
          </w:r>
        </w:del>
      </w:ins>
      <w:del w:id="4344" w:author="Mitchell, Phillip" w:date="2023-11-29T19:49:00Z">
        <w:r w:rsidRPr="008817AE" w:rsidDel="00997D5B">
          <w:delText>controlled</w:delText>
        </w:r>
      </w:del>
    </w:p>
    <w:p w14:paraId="69836D77" w14:textId="48D4638E" w:rsidR="00D7424D" w:rsidRPr="008817AE" w:rsidDel="00997D5B" w:rsidRDefault="00D7424D" w:rsidP="00F02BD5">
      <w:pPr>
        <w:pStyle w:val="BodyText"/>
        <w:numPr>
          <w:ilvl w:val="0"/>
          <w:numId w:val="27"/>
        </w:numPr>
        <w:rPr>
          <w:del w:id="4345" w:author="Mitchell, Phillip" w:date="2023-11-29T19:49:00Z"/>
        </w:rPr>
      </w:pPr>
      <w:del w:id="4346" w:author="Mitchell, Phillip" w:date="2023-11-29T19:49:00Z">
        <w:r w:rsidRPr="008817AE" w:rsidDel="00997D5B">
          <w:delText>Auxiliary devices.</w:delText>
        </w:r>
      </w:del>
    </w:p>
    <w:p w14:paraId="720B6F08" w14:textId="77777777" w:rsidR="00D7424D" w:rsidRPr="008817AE" w:rsidRDefault="00D7424D" w:rsidP="00D7424D">
      <w:pPr>
        <w:pStyle w:val="BodyText"/>
      </w:pPr>
      <w:r w:rsidRPr="008817AE">
        <w:t>Meters shall fall into one or more of the following categories:</w:t>
      </w:r>
    </w:p>
    <w:p w14:paraId="3BAF68F6" w14:textId="00444CE6" w:rsidR="00D7424D" w:rsidRPr="008817AE" w:rsidRDefault="00D7424D" w:rsidP="00F02BD5">
      <w:pPr>
        <w:pStyle w:val="BodyText"/>
        <w:numPr>
          <w:ilvl w:val="0"/>
          <w:numId w:val="28"/>
        </w:numPr>
      </w:pPr>
      <w:r w:rsidRPr="008817AE">
        <w:t>Active energy meter</w:t>
      </w:r>
      <w:del w:id="4347" w:author="Phillip" w:date="2023-08-02T16:36:00Z">
        <w:r w:rsidRPr="008817AE" w:rsidDel="00A7134E">
          <w:delText xml:space="preserve"> or watt hour meter</w:delText>
        </w:r>
      </w:del>
    </w:p>
    <w:p w14:paraId="535A844D" w14:textId="5B5076EB" w:rsidR="00D7424D" w:rsidRPr="008817AE" w:rsidRDefault="00D7424D" w:rsidP="00F02BD5">
      <w:pPr>
        <w:pStyle w:val="BodyText"/>
        <w:numPr>
          <w:ilvl w:val="0"/>
          <w:numId w:val="28"/>
        </w:numPr>
      </w:pPr>
      <w:r w:rsidRPr="008817AE">
        <w:t>Reactive energy meter</w:t>
      </w:r>
      <w:del w:id="4348" w:author="Phillip" w:date="2023-08-02T16:36:00Z">
        <w:r w:rsidRPr="008817AE" w:rsidDel="00A7134E">
          <w:delText xml:space="preserve"> or var hour meter</w:delText>
        </w:r>
      </w:del>
    </w:p>
    <w:p w14:paraId="52925D21" w14:textId="77394C6C" w:rsidR="00D7424D" w:rsidRPr="008817AE" w:rsidRDefault="00D7424D" w:rsidP="00F02BD5">
      <w:pPr>
        <w:pStyle w:val="BodyText"/>
        <w:numPr>
          <w:ilvl w:val="0"/>
          <w:numId w:val="28"/>
        </w:numPr>
      </w:pPr>
      <w:del w:id="4349" w:author="Phillip" w:date="2023-08-02T16:36:00Z">
        <w:r w:rsidRPr="008817AE" w:rsidDel="00A7134E">
          <w:delText>Volt ampere hour</w:delText>
        </w:r>
      </w:del>
      <w:ins w:id="4350" w:author="Phillip" w:date="2023-08-02T16:36:00Z">
        <w:r w:rsidR="00A7134E">
          <w:t>Apparent energy</w:t>
        </w:r>
      </w:ins>
      <w:r w:rsidRPr="008817AE">
        <w:t xml:space="preserve"> meter</w:t>
      </w:r>
    </w:p>
    <w:p w14:paraId="540BAF0D" w14:textId="6C374A65" w:rsidR="00D7424D" w:rsidRDefault="00D7424D" w:rsidP="00D7424D">
      <w:pPr>
        <w:pStyle w:val="BodyText"/>
        <w:rPr>
          <w:ins w:id="4351" w:author="Phillip" w:date="2023-08-02T16:36:00Z"/>
        </w:rPr>
      </w:pPr>
      <w:r w:rsidRPr="008817AE">
        <w:t>Meters may be interval meters.</w:t>
      </w:r>
    </w:p>
    <w:p w14:paraId="202E0592" w14:textId="012FC513" w:rsidR="00A7134E" w:rsidRPr="008817AE" w:rsidRDefault="00A7134E" w:rsidP="00D7424D">
      <w:pPr>
        <w:pStyle w:val="BodyText"/>
      </w:pPr>
      <w:ins w:id="4352" w:author="Phillip" w:date="2023-08-02T16:36:00Z">
        <w:r>
          <w:t xml:space="preserve">Meters may be </w:t>
        </w:r>
        <w:proofErr w:type="gramStart"/>
        <w:r>
          <w:t>demand</w:t>
        </w:r>
        <w:proofErr w:type="gramEnd"/>
        <w:r>
          <w:t xml:space="preserve"> meters.</w:t>
        </w:r>
      </w:ins>
    </w:p>
    <w:p w14:paraId="5F476D6C" w14:textId="77777777" w:rsidR="00D7424D" w:rsidRDefault="00D7424D" w:rsidP="00D7424D">
      <w:pPr>
        <w:pStyle w:val="BodyText"/>
        <w:rPr>
          <w:ins w:id="4353" w:author="Mitchell, Phillip" w:date="2024-07-02T13:16:00Z"/>
        </w:rPr>
      </w:pPr>
      <w:r w:rsidRPr="008817AE">
        <w:t>Meters may be multi-tariff (multi-rate) meters.</w:t>
      </w:r>
    </w:p>
    <w:p w14:paraId="267D9E85" w14:textId="492CFECD" w:rsidR="000003BB" w:rsidRPr="008817AE" w:rsidRDefault="000003BB" w:rsidP="00D7424D">
      <w:pPr>
        <w:pStyle w:val="BodyText"/>
      </w:pPr>
      <w:ins w:id="4354" w:author="Mitchell, Phillip" w:date="2024-07-02T13:16:00Z">
        <w:r>
          <w:t xml:space="preserve">Meters may be </w:t>
        </w:r>
      </w:ins>
      <w:ins w:id="4355" w:author="Mitchell, Phillip" w:date="2024-07-02T13:17:00Z">
        <w:r>
          <w:t>multi-part meters.</w:t>
        </w:r>
      </w:ins>
    </w:p>
    <w:p w14:paraId="523DB10F" w14:textId="77777777" w:rsidR="00D7424D" w:rsidRPr="008817AE" w:rsidRDefault="00D7424D" w:rsidP="00D7424D">
      <w:pPr>
        <w:pStyle w:val="BodyText"/>
      </w:pPr>
      <w:r w:rsidRPr="008817AE">
        <w:t>Meters shall, at minimum, be capable of measuring energy in one direction (positive direction). The meters may be capable of measuring energy in both positive and negative directions (bi-directional).</w:t>
      </w:r>
    </w:p>
    <w:p w14:paraId="7510B7FD" w14:textId="77777777" w:rsidR="00D7424D" w:rsidRPr="008817AE" w:rsidRDefault="00D7424D" w:rsidP="00D7424D">
      <w:pPr>
        <w:pStyle w:val="Heading2"/>
      </w:pPr>
      <w:bookmarkStart w:id="4356" w:name="_Toc159855425"/>
      <w:bookmarkStart w:id="4357" w:name="_Toc182411543"/>
      <w:bookmarkStart w:id="4358" w:name="_Ref31195263"/>
      <w:r w:rsidRPr="008817AE">
        <w:t>Direction of energy flow</w:t>
      </w:r>
      <w:bookmarkEnd w:id="4356"/>
      <w:bookmarkEnd w:id="4357"/>
    </w:p>
    <w:p w14:paraId="026760CF" w14:textId="52F98CB0" w:rsidR="001E7539" w:rsidRPr="008817AE" w:rsidRDefault="001E7539" w:rsidP="001E7539">
      <w:pPr>
        <w:pStyle w:val="Heading3"/>
      </w:pPr>
      <w:bookmarkStart w:id="4359" w:name="_Toc159855426"/>
      <w:r w:rsidRPr="008817AE">
        <w:t>General</w:t>
      </w:r>
      <w:bookmarkEnd w:id="4359"/>
    </w:p>
    <w:p w14:paraId="1D6F6783" w14:textId="77777777" w:rsidR="00D7424D" w:rsidRPr="008817AE" w:rsidRDefault="00D7424D" w:rsidP="00D7424D">
      <w:pPr>
        <w:pStyle w:val="BodyText"/>
      </w:pPr>
      <w:r w:rsidRPr="008817AE">
        <w:t>Where a manufacturer has specified that a meter is capable of bidirectional energy flow, the meter shall correctly handle both positive and negative mean energy flow and the meter shall fulfil the requirement of this Recommendation for energy flow in both directions. The polarity of energy flow shall be defined by the manufacturer’s connection instructions for the meter. Mean energy flow refers to the power integrated over at least one cycle of the nominal frequency.</w:t>
      </w:r>
    </w:p>
    <w:p w14:paraId="55E2D724" w14:textId="77777777" w:rsidR="00D7424D" w:rsidRPr="008817AE" w:rsidRDefault="00D7424D" w:rsidP="00D7424D">
      <w:pPr>
        <w:pStyle w:val="BodyText"/>
      </w:pPr>
      <w:r w:rsidRPr="008817AE">
        <w:t>Where a manufacturer has specified that a bi-directional, poly-phase meter is capable of concurrent energy flow in the positive and negative direction on different phases, the meter shall correctly register this energy flow and fulfil the requirements of this Recommendation.</w:t>
      </w:r>
    </w:p>
    <w:p w14:paraId="7A647603" w14:textId="77777777" w:rsidR="00D7424D" w:rsidRPr="008817AE" w:rsidRDefault="00D7424D" w:rsidP="00D7424D">
      <w:pPr>
        <w:pStyle w:val="BodyText"/>
      </w:pPr>
      <w:r w:rsidRPr="008817AE">
        <w:t>A meter shall fall into at least one of the following categories:</w:t>
      </w:r>
    </w:p>
    <w:p w14:paraId="7B104D8B" w14:textId="77777777" w:rsidR="00D7424D" w:rsidRPr="008817AE" w:rsidRDefault="00D7424D" w:rsidP="00D7424D">
      <w:pPr>
        <w:pStyle w:val="BodyText"/>
        <w:numPr>
          <w:ilvl w:val="0"/>
          <w:numId w:val="3"/>
        </w:numPr>
        <w:jc w:val="left"/>
      </w:pPr>
      <w:r w:rsidRPr="008817AE">
        <w:t xml:space="preserve">single-register, bi-directional: </w:t>
      </w:r>
      <w:r w:rsidRPr="008817AE">
        <w:br/>
        <w:t xml:space="preserve">where the meter is specified as capable of measuring both positive and negative mean energy flow, and where the net result will be placed in a single </w:t>
      </w:r>
      <w:proofErr w:type="gramStart"/>
      <w:r w:rsidRPr="008817AE">
        <w:t>register;</w:t>
      </w:r>
      <w:proofErr w:type="gramEnd"/>
    </w:p>
    <w:p w14:paraId="3B7BC276" w14:textId="77777777" w:rsidR="00D7424D" w:rsidRPr="008817AE" w:rsidRDefault="00D7424D" w:rsidP="00D7424D">
      <w:pPr>
        <w:pStyle w:val="BodyText"/>
        <w:numPr>
          <w:ilvl w:val="0"/>
          <w:numId w:val="3"/>
        </w:numPr>
        <w:jc w:val="left"/>
      </w:pPr>
      <w:r w:rsidRPr="008817AE">
        <w:t xml:space="preserve">two-register, bi-directional: </w:t>
      </w:r>
      <w:r w:rsidRPr="008817AE">
        <w:br/>
        <w:t xml:space="preserve">where the meter is specified as capable of measuring both positive and negative mean energy flow, as defined by the connection of the meter, and where the positive result and negative result are placed in different </w:t>
      </w:r>
      <w:proofErr w:type="gramStart"/>
      <w:r w:rsidRPr="008817AE">
        <w:t>registers;</w:t>
      </w:r>
      <w:proofErr w:type="gramEnd"/>
    </w:p>
    <w:p w14:paraId="15DFF12D" w14:textId="77777777" w:rsidR="00D7424D" w:rsidRPr="008817AE" w:rsidRDefault="00D7424D" w:rsidP="00D7424D">
      <w:pPr>
        <w:pStyle w:val="BodyText"/>
        <w:numPr>
          <w:ilvl w:val="0"/>
          <w:numId w:val="3"/>
        </w:numPr>
        <w:jc w:val="left"/>
      </w:pPr>
      <w:r w:rsidRPr="008817AE">
        <w:t>single-register, positive direction only:</w:t>
      </w:r>
      <w:r w:rsidRPr="008817AE">
        <w:br/>
        <w:t xml:space="preserve">where the meter is specified as capable of measuring and registering only positive mean energy flow. It may inherently, by its design, register only positive mean energy flow or it may be equipped with a reverse running </w:t>
      </w:r>
      <w:proofErr w:type="gramStart"/>
      <w:r w:rsidRPr="008817AE">
        <w:t>detent;</w:t>
      </w:r>
      <w:proofErr w:type="gramEnd"/>
    </w:p>
    <w:p w14:paraId="4B3409B0" w14:textId="77777777" w:rsidR="00D7424D" w:rsidRPr="008817AE" w:rsidRDefault="00D7424D" w:rsidP="00D7424D">
      <w:pPr>
        <w:pStyle w:val="BodyText"/>
        <w:numPr>
          <w:ilvl w:val="0"/>
          <w:numId w:val="3"/>
        </w:numPr>
        <w:jc w:val="left"/>
      </w:pPr>
      <w:r w:rsidRPr="008817AE">
        <w:t xml:space="preserve">single-register, </w:t>
      </w:r>
      <w:proofErr w:type="spellStart"/>
      <w:r w:rsidRPr="008817AE">
        <w:t>uni</w:t>
      </w:r>
      <w:proofErr w:type="spellEnd"/>
      <w:r w:rsidRPr="008817AE">
        <w:t>-directional:</w:t>
      </w:r>
      <w:r w:rsidRPr="008817AE">
        <w:br/>
        <w:t>where the meter is specified as capable of measuring and registering the absolute value of the mean energy flow. Normally such a meter will register all energy as consumed energy independent of the true direction of the energy flow or of how the meter is connected.</w:t>
      </w:r>
    </w:p>
    <w:p w14:paraId="26648393" w14:textId="77777777" w:rsidR="00D7424D" w:rsidRPr="008817AE" w:rsidRDefault="00D7424D" w:rsidP="00D7424D">
      <w:pPr>
        <w:pStyle w:val="BodyText"/>
      </w:pPr>
      <w:r w:rsidRPr="008817AE">
        <w:t>For bi-directional meters, energy registration shall occur in the correct register when the direction of flow changes.</w:t>
      </w:r>
    </w:p>
    <w:p w14:paraId="791861AF" w14:textId="77777777" w:rsidR="00D7424D" w:rsidRPr="008817AE" w:rsidRDefault="00D7424D" w:rsidP="00D7424D">
      <w:pPr>
        <w:pStyle w:val="Note"/>
      </w:pPr>
      <w:r w:rsidRPr="008817AE">
        <w:t>Note 1:</w:t>
      </w:r>
      <w:r w:rsidRPr="008817AE">
        <w:tab/>
        <w:t>The terms “single-register” and “two-register” in the list above refer to the basic energy register(s) only. A meter may have other registers, e.g. for storage of tariff and/or phase information.</w:t>
      </w:r>
    </w:p>
    <w:p w14:paraId="37687B20" w14:textId="77777777" w:rsidR="00D7424D" w:rsidRPr="008817AE" w:rsidRDefault="00D7424D" w:rsidP="00D7424D">
      <w:pPr>
        <w:pStyle w:val="Note"/>
      </w:pPr>
      <w:r w:rsidRPr="008817AE">
        <w:t>Note 2:</w:t>
      </w:r>
      <w:r w:rsidRPr="008817AE">
        <w:tab/>
        <w:t>The national authority may determine what meter types and calculation methods are appropriate.</w:t>
      </w:r>
    </w:p>
    <w:p w14:paraId="3E483A8A" w14:textId="0E230B5B" w:rsidR="00D7424D" w:rsidRPr="008817AE" w:rsidRDefault="00D7424D" w:rsidP="00D7424D">
      <w:pPr>
        <w:pStyle w:val="Heading3"/>
        <w:rPr>
          <w:sz w:val="20"/>
        </w:rPr>
      </w:pPr>
      <w:bookmarkStart w:id="4360" w:name="_Toc159855427"/>
      <w:bookmarkEnd w:id="4358"/>
      <w:r w:rsidRPr="008817AE">
        <w:lastRenderedPageBreak/>
        <w:t>Performance requirements for apparent energy meters</w:t>
      </w:r>
      <w:bookmarkEnd w:id="4360"/>
    </w:p>
    <w:p w14:paraId="584E674E" w14:textId="0C4265D0" w:rsidR="00D7424D" w:rsidRPr="008817AE" w:rsidRDefault="00D7424D" w:rsidP="00D7424D">
      <w:pPr>
        <w:spacing w:after="40"/>
        <w:rPr>
          <w:rFonts w:cs="Arial"/>
          <w:color w:val="000000"/>
        </w:rPr>
      </w:pPr>
      <w:r w:rsidRPr="008817AE">
        <w:rPr>
          <w:rFonts w:cs="Arial"/>
          <w:color w:val="000000"/>
        </w:rPr>
        <w:t xml:space="preserve">Apparent energy recorded by the meter shall be allocated into a register identified as </w:t>
      </w:r>
      <w:proofErr w:type="spellStart"/>
      <w:r w:rsidRPr="008817AE">
        <w:rPr>
          <w:rFonts w:cs="Arial"/>
          <w:i/>
          <w:color w:val="000000"/>
        </w:rPr>
        <w:t>VAH</w:t>
      </w:r>
      <w:r w:rsidRPr="008817AE">
        <w:rPr>
          <w:rFonts w:cs="Arial"/>
          <w:i/>
          <w:color w:val="000000"/>
          <w:vertAlign w:val="subscript"/>
        </w:rPr>
        <w:t>del</w:t>
      </w:r>
      <w:proofErr w:type="spellEnd"/>
      <w:r w:rsidRPr="008817AE">
        <w:rPr>
          <w:rFonts w:cs="Arial"/>
          <w:color w:val="000000"/>
        </w:rPr>
        <w:t xml:space="preserve"> where that apparent energy was measured concurrently with watt</w:t>
      </w:r>
      <w:del w:id="4361" w:author="Phillip" w:date="2023-08-03T16:31:00Z">
        <w:r w:rsidRPr="008817AE" w:rsidDel="006C5CB4">
          <w:rPr>
            <w:rFonts w:cs="Arial"/>
            <w:color w:val="000000"/>
          </w:rPr>
          <w:delText xml:space="preserve"> </w:delText>
        </w:r>
      </w:del>
      <w:ins w:id="4362" w:author="Phillip" w:date="2023-08-03T16:31:00Z">
        <w:r w:rsidR="006C5CB4">
          <w:rPr>
            <w:rFonts w:cs="Arial"/>
            <w:color w:val="000000"/>
          </w:rPr>
          <w:t>-</w:t>
        </w:r>
      </w:ins>
      <w:r w:rsidRPr="008817AE">
        <w:rPr>
          <w:rFonts w:cs="Arial"/>
          <w:color w:val="000000"/>
        </w:rPr>
        <w:t xml:space="preserve">hours delivered. In addition, the var energy used to calculate </w:t>
      </w:r>
      <w:proofErr w:type="spellStart"/>
      <w:r w:rsidRPr="008817AE">
        <w:rPr>
          <w:rFonts w:cs="Arial"/>
          <w:i/>
          <w:color w:val="000000"/>
        </w:rPr>
        <w:t>VAH</w:t>
      </w:r>
      <w:r w:rsidRPr="008817AE">
        <w:rPr>
          <w:rFonts w:cs="Arial"/>
          <w:i/>
          <w:color w:val="000000"/>
          <w:vertAlign w:val="subscript"/>
        </w:rPr>
        <w:t>del</w:t>
      </w:r>
      <w:proofErr w:type="spellEnd"/>
      <w:r w:rsidRPr="008817AE">
        <w:rPr>
          <w:rFonts w:cs="Arial"/>
          <w:color w:val="000000"/>
        </w:rPr>
        <w:t xml:space="preserve"> shall also be coincident with watt</w:t>
      </w:r>
      <w:del w:id="4363" w:author="Phillip" w:date="2023-08-03T16:31:00Z">
        <w:r w:rsidRPr="008817AE" w:rsidDel="006C5CB4">
          <w:rPr>
            <w:rFonts w:cs="Arial"/>
            <w:color w:val="000000"/>
          </w:rPr>
          <w:delText xml:space="preserve"> </w:delText>
        </w:r>
      </w:del>
      <w:ins w:id="4364" w:author="Phillip" w:date="2023-08-03T16:31:00Z">
        <w:r w:rsidR="006C5CB4">
          <w:rPr>
            <w:rFonts w:cs="Arial"/>
            <w:color w:val="000000"/>
          </w:rPr>
          <w:t>-</w:t>
        </w:r>
      </w:ins>
      <w:r w:rsidRPr="008817AE">
        <w:rPr>
          <w:rFonts w:cs="Arial"/>
          <w:color w:val="000000"/>
        </w:rPr>
        <w:t>hours delivered.</w:t>
      </w:r>
    </w:p>
    <w:p w14:paraId="52DDFC84" w14:textId="6E16F2CD" w:rsidR="00D7424D" w:rsidRPr="008817AE" w:rsidRDefault="00D7424D" w:rsidP="00D7424D">
      <w:pPr>
        <w:spacing w:after="40"/>
        <w:rPr>
          <w:rFonts w:cs="Arial"/>
          <w:color w:val="000000"/>
        </w:rPr>
      </w:pPr>
      <w:r w:rsidRPr="008817AE">
        <w:rPr>
          <w:rFonts w:cs="Arial"/>
          <w:color w:val="000000"/>
        </w:rPr>
        <w:t xml:space="preserve">Apparent energy recorded by the meter shall be allocated into a register identified as </w:t>
      </w:r>
      <w:proofErr w:type="spellStart"/>
      <w:r w:rsidRPr="008817AE">
        <w:rPr>
          <w:rFonts w:cs="Arial"/>
          <w:i/>
          <w:color w:val="000000"/>
        </w:rPr>
        <w:t>VAH</w:t>
      </w:r>
      <w:r w:rsidRPr="008817AE">
        <w:rPr>
          <w:rFonts w:cs="Arial"/>
          <w:i/>
          <w:color w:val="000000"/>
          <w:vertAlign w:val="subscript"/>
        </w:rPr>
        <w:t>rec</w:t>
      </w:r>
      <w:proofErr w:type="spellEnd"/>
      <w:r w:rsidRPr="008817AE">
        <w:rPr>
          <w:rFonts w:cs="Arial"/>
          <w:color w:val="000000"/>
        </w:rPr>
        <w:t xml:space="preserve"> where that apparent energy was applied concurrently with </w:t>
      </w:r>
      <w:del w:id="4365" w:author="Phillip" w:date="2023-08-03T16:31:00Z">
        <w:r w:rsidRPr="008817AE" w:rsidDel="006C5CB4">
          <w:rPr>
            <w:rFonts w:cs="Arial"/>
            <w:color w:val="000000"/>
          </w:rPr>
          <w:delText xml:space="preserve">watt </w:delText>
        </w:r>
      </w:del>
      <w:ins w:id="4366" w:author="Phillip" w:date="2023-08-03T16:31:00Z">
        <w:r w:rsidR="006C5CB4" w:rsidRPr="008817AE">
          <w:rPr>
            <w:rFonts w:cs="Arial"/>
            <w:color w:val="000000"/>
          </w:rPr>
          <w:t>watt</w:t>
        </w:r>
        <w:r w:rsidR="006C5CB4">
          <w:rPr>
            <w:rFonts w:cs="Arial"/>
            <w:color w:val="000000"/>
          </w:rPr>
          <w:t>-</w:t>
        </w:r>
      </w:ins>
      <w:r w:rsidRPr="008817AE">
        <w:rPr>
          <w:rFonts w:cs="Arial"/>
          <w:color w:val="000000"/>
        </w:rPr>
        <w:t xml:space="preserve">hours received. In addition, the var energy used to calculate </w:t>
      </w:r>
      <w:proofErr w:type="spellStart"/>
      <w:r w:rsidRPr="008817AE">
        <w:rPr>
          <w:rFonts w:cs="Arial"/>
          <w:i/>
          <w:color w:val="000000"/>
        </w:rPr>
        <w:t>VAH</w:t>
      </w:r>
      <w:r w:rsidRPr="008817AE">
        <w:rPr>
          <w:rFonts w:cs="Arial"/>
          <w:i/>
          <w:color w:val="000000"/>
          <w:vertAlign w:val="subscript"/>
        </w:rPr>
        <w:t>rec</w:t>
      </w:r>
      <w:proofErr w:type="spellEnd"/>
      <w:r w:rsidRPr="008817AE">
        <w:rPr>
          <w:rFonts w:cs="Arial"/>
          <w:color w:val="000000"/>
        </w:rPr>
        <w:t xml:space="preserve"> shall also be coincident with </w:t>
      </w:r>
      <w:del w:id="4367" w:author="Phillip" w:date="2023-08-03T16:31:00Z">
        <w:r w:rsidRPr="008817AE" w:rsidDel="006C5CB4">
          <w:rPr>
            <w:rFonts w:cs="Arial"/>
            <w:color w:val="000000"/>
          </w:rPr>
          <w:delText xml:space="preserve">watt </w:delText>
        </w:r>
      </w:del>
      <w:ins w:id="4368" w:author="Phillip" w:date="2023-08-03T16:31:00Z">
        <w:r w:rsidR="006C5CB4" w:rsidRPr="008817AE">
          <w:rPr>
            <w:rFonts w:cs="Arial"/>
            <w:color w:val="000000"/>
          </w:rPr>
          <w:t>watt</w:t>
        </w:r>
        <w:r w:rsidR="006C5CB4">
          <w:rPr>
            <w:rFonts w:cs="Arial"/>
            <w:color w:val="000000"/>
          </w:rPr>
          <w:t>-</w:t>
        </w:r>
      </w:ins>
      <w:r w:rsidRPr="008817AE">
        <w:rPr>
          <w:rFonts w:cs="Arial"/>
          <w:color w:val="000000"/>
        </w:rPr>
        <w:t>hours received.</w:t>
      </w:r>
    </w:p>
    <w:p w14:paraId="5DA0987F" w14:textId="4DBEAFF0" w:rsidR="00D7424D" w:rsidRPr="008817AE" w:rsidRDefault="00D7424D" w:rsidP="00D7424D">
      <w:pPr>
        <w:rPr>
          <w:rFonts w:cs="Arial"/>
          <w:color w:val="000000"/>
        </w:rPr>
      </w:pPr>
      <w:r w:rsidRPr="008817AE">
        <w:rPr>
          <w:rFonts w:cs="Arial"/>
          <w:color w:val="000000"/>
        </w:rPr>
        <w:t xml:space="preserve">No apparent energy concurrent with </w:t>
      </w:r>
      <w:del w:id="4369" w:author="Phillip" w:date="2023-08-03T16:31:00Z">
        <w:r w:rsidRPr="008817AE" w:rsidDel="006C5CB4">
          <w:rPr>
            <w:rFonts w:cs="Arial"/>
            <w:color w:val="000000"/>
          </w:rPr>
          <w:delText xml:space="preserve">watt </w:delText>
        </w:r>
      </w:del>
      <w:ins w:id="4370" w:author="Phillip" w:date="2023-08-03T16:31:00Z">
        <w:r w:rsidR="006C5CB4" w:rsidRPr="008817AE">
          <w:rPr>
            <w:rFonts w:cs="Arial"/>
            <w:color w:val="000000"/>
          </w:rPr>
          <w:t>watt</w:t>
        </w:r>
        <w:r w:rsidR="006C5CB4">
          <w:rPr>
            <w:rFonts w:cs="Arial"/>
            <w:color w:val="000000"/>
          </w:rPr>
          <w:t>-</w:t>
        </w:r>
      </w:ins>
      <w:r w:rsidRPr="008817AE">
        <w:rPr>
          <w:rFonts w:cs="Arial"/>
          <w:color w:val="000000"/>
        </w:rPr>
        <w:t xml:space="preserve">hours delivered shall be recorded in a </w:t>
      </w:r>
      <w:proofErr w:type="spellStart"/>
      <w:r w:rsidRPr="008817AE">
        <w:rPr>
          <w:rFonts w:cs="Arial"/>
          <w:i/>
          <w:color w:val="000000"/>
        </w:rPr>
        <w:t>VAH</w:t>
      </w:r>
      <w:r w:rsidRPr="008817AE">
        <w:rPr>
          <w:rFonts w:cs="Arial"/>
          <w:i/>
          <w:color w:val="000000"/>
          <w:vertAlign w:val="subscript"/>
        </w:rPr>
        <w:t>rec</w:t>
      </w:r>
      <w:proofErr w:type="spellEnd"/>
      <w:r w:rsidRPr="008817AE">
        <w:rPr>
          <w:rFonts w:cs="Arial"/>
          <w:color w:val="000000"/>
        </w:rPr>
        <w:t xml:space="preserve"> register and no apparent energy concurrent with </w:t>
      </w:r>
      <w:del w:id="4371" w:author="Phillip" w:date="2023-08-03T16:31:00Z">
        <w:r w:rsidRPr="008817AE" w:rsidDel="006C5CB4">
          <w:rPr>
            <w:rFonts w:cs="Arial"/>
            <w:color w:val="000000"/>
          </w:rPr>
          <w:delText xml:space="preserve">watt </w:delText>
        </w:r>
      </w:del>
      <w:ins w:id="4372" w:author="Phillip" w:date="2023-08-03T16:31:00Z">
        <w:r w:rsidR="006C5CB4" w:rsidRPr="008817AE">
          <w:rPr>
            <w:rFonts w:cs="Arial"/>
            <w:color w:val="000000"/>
          </w:rPr>
          <w:t>watt</w:t>
        </w:r>
        <w:r w:rsidR="006C5CB4">
          <w:rPr>
            <w:rFonts w:cs="Arial"/>
            <w:color w:val="000000"/>
          </w:rPr>
          <w:t>-</w:t>
        </w:r>
      </w:ins>
      <w:r w:rsidRPr="008817AE">
        <w:rPr>
          <w:rFonts w:cs="Arial"/>
          <w:color w:val="000000"/>
        </w:rPr>
        <w:t xml:space="preserve">hour received shall be recorded in a </w:t>
      </w:r>
      <w:proofErr w:type="spellStart"/>
      <w:r w:rsidRPr="008817AE">
        <w:rPr>
          <w:rFonts w:cs="Arial"/>
          <w:i/>
          <w:color w:val="000000"/>
        </w:rPr>
        <w:t>VAH</w:t>
      </w:r>
      <w:r w:rsidRPr="008817AE">
        <w:rPr>
          <w:rFonts w:cs="Arial"/>
          <w:i/>
          <w:color w:val="000000"/>
          <w:vertAlign w:val="subscript"/>
        </w:rPr>
        <w:t>del</w:t>
      </w:r>
      <w:proofErr w:type="spellEnd"/>
      <w:r w:rsidRPr="008817AE">
        <w:rPr>
          <w:rFonts w:cs="Arial"/>
          <w:color w:val="000000"/>
        </w:rPr>
        <w:t xml:space="preserve"> register. </w:t>
      </w:r>
    </w:p>
    <w:p w14:paraId="5099F3AF" w14:textId="148B2014" w:rsidR="00D7424D" w:rsidRPr="008817AE" w:rsidRDefault="003F5280" w:rsidP="003F5280">
      <w:pPr>
        <w:pStyle w:val="Note"/>
      </w:pPr>
      <w:r w:rsidRPr="008817AE">
        <w:t>Note:</w:t>
      </w:r>
      <w:r w:rsidRPr="008817AE">
        <w:tab/>
        <w:t>Refer to 5.2.4 for more information on the apparent energy quantities.</w:t>
      </w:r>
    </w:p>
    <w:p w14:paraId="2707BE7E" w14:textId="5C9D235B" w:rsidR="00C903ED" w:rsidRPr="008817AE" w:rsidRDefault="003809A0" w:rsidP="00F473C7">
      <w:pPr>
        <w:pStyle w:val="Heading2"/>
      </w:pPr>
      <w:bookmarkStart w:id="4373" w:name="_Toc159855428"/>
      <w:bookmarkStart w:id="4374" w:name="_Toc182411544"/>
      <w:r w:rsidRPr="008817AE">
        <w:t xml:space="preserve">Demand </w:t>
      </w:r>
      <w:proofErr w:type="gramStart"/>
      <w:r w:rsidRPr="008817AE">
        <w:t>meters</w:t>
      </w:r>
      <w:bookmarkEnd w:id="4373"/>
      <w:bookmarkEnd w:id="4374"/>
      <w:proofErr w:type="gramEnd"/>
    </w:p>
    <w:p w14:paraId="7665E38D" w14:textId="220B89E5" w:rsidR="00CE29C3" w:rsidRPr="008817AE" w:rsidRDefault="00CE29C3" w:rsidP="00F473C7">
      <w:pPr>
        <w:pStyle w:val="Heading3"/>
      </w:pPr>
      <w:bookmarkStart w:id="4375" w:name="_Toc159855429"/>
      <w:r w:rsidRPr="008817AE">
        <w:t>Maximum demand register</w:t>
      </w:r>
      <w:bookmarkEnd w:id="4375"/>
    </w:p>
    <w:p w14:paraId="2FB5CB2B" w14:textId="17685435" w:rsidR="00CE29C3" w:rsidRPr="008817AE" w:rsidRDefault="00CE29C3" w:rsidP="00F473C7">
      <w:pPr>
        <w:pStyle w:val="BodyText"/>
      </w:pPr>
      <w:r w:rsidRPr="008817AE">
        <w:t>The meter shall record and store the value of maximum demand in the maximum demand register. The value shall be subsequent of the most recent maximum demand reset. The meter shall be capable of displaying maximum demand either on demand, via a regular scroll sequence or continuously.</w:t>
      </w:r>
    </w:p>
    <w:p w14:paraId="1DFBB6B6" w14:textId="2AD6C093" w:rsidR="003809A0" w:rsidRPr="008817AE" w:rsidRDefault="003809A0" w:rsidP="00F473C7">
      <w:pPr>
        <w:pStyle w:val="Heading3"/>
      </w:pPr>
      <w:bookmarkStart w:id="4376" w:name="_Toc159855430"/>
      <w:r w:rsidRPr="008817AE">
        <w:t xml:space="preserve">Maximum demand reset </w:t>
      </w:r>
      <w:proofErr w:type="gramStart"/>
      <w:r w:rsidRPr="008817AE">
        <w:t>device</w:t>
      </w:r>
      <w:bookmarkEnd w:id="4376"/>
      <w:proofErr w:type="gramEnd"/>
    </w:p>
    <w:p w14:paraId="0BA682F9" w14:textId="11474557" w:rsidR="003809A0" w:rsidRPr="008817AE" w:rsidRDefault="003809A0" w:rsidP="00F473C7">
      <w:pPr>
        <w:pStyle w:val="BodyText"/>
      </w:pPr>
      <w:r w:rsidRPr="008817AE">
        <w:t xml:space="preserve">Demand meters </w:t>
      </w:r>
      <w:r w:rsidR="001E1537" w:rsidRPr="008817AE">
        <w:t xml:space="preserve">with maximum demand register(s) </w:t>
      </w:r>
      <w:r w:rsidRPr="008817AE">
        <w:t>shall hav</w:t>
      </w:r>
      <w:r w:rsidR="001E1537" w:rsidRPr="008817AE">
        <w:t>e a maximum demand reset device. The reset device may be mechanical or electronic.</w:t>
      </w:r>
    </w:p>
    <w:p w14:paraId="77C2A166" w14:textId="6C7A39EC" w:rsidR="003809A0" w:rsidRPr="008817AE" w:rsidRDefault="003809A0" w:rsidP="00F473C7">
      <w:pPr>
        <w:pStyle w:val="BodyText"/>
      </w:pPr>
      <w:r w:rsidRPr="008817AE">
        <w:t>A mechanical reset device in its normal position</w:t>
      </w:r>
      <w:r w:rsidR="001E1537" w:rsidRPr="008817AE">
        <w:t xml:space="preserve"> shall </w:t>
      </w:r>
      <w:r w:rsidRPr="008817AE">
        <w:t xml:space="preserve">not affect the values stored in maximum demand registers and/or displayed by them. Means shall be provided for sealing the reset device in this position. </w:t>
      </w:r>
      <w:ins w:id="4377" w:author="Mitchell, Phillip" w:date="2024-09-25T16:49:00Z">
        <w:r w:rsidR="00171D97">
          <w:t xml:space="preserve">The </w:t>
        </w:r>
      </w:ins>
      <w:del w:id="4378" w:author="Mitchell, Phillip" w:date="2024-09-25T16:49:00Z">
        <w:r w:rsidRPr="008817AE" w:rsidDel="00171D97">
          <w:delText xml:space="preserve">Resetting of any </w:delText>
        </w:r>
      </w:del>
      <w:r w:rsidRPr="008817AE">
        <w:t xml:space="preserve">maximum demand register shall </w:t>
      </w:r>
      <w:ins w:id="4379" w:author="Mitchell, Phillip" w:date="2024-09-25T16:49:00Z">
        <w:r w:rsidR="00171D97">
          <w:t>b</w:t>
        </w:r>
      </w:ins>
      <w:ins w:id="4380" w:author="Mitchell, Phillip" w:date="2024-09-25T16:50:00Z">
        <w:r w:rsidR="00171D97">
          <w:t xml:space="preserve">e protected from unauthorised modification or resetting. Only an authorised person shall be able to </w:t>
        </w:r>
      </w:ins>
      <w:del w:id="4381" w:author="Mitchell, Phillip" w:date="2024-09-25T16:50:00Z">
        <w:r w:rsidRPr="008817AE" w:rsidDel="00171D97">
          <w:delText>only be possible either after breaking the seal or with a special tool</w:delText>
        </w:r>
      </w:del>
      <w:ins w:id="4382" w:author="Mitchell, Phillip" w:date="2024-09-25T16:50:00Z">
        <w:r w:rsidR="00171D97">
          <w:t xml:space="preserve">reset the </w:t>
        </w:r>
      </w:ins>
      <w:ins w:id="4383" w:author="Mitchell, Phillip" w:date="2024-09-25T16:51:00Z">
        <w:r w:rsidR="00171D97">
          <w:t>demand register</w:t>
        </w:r>
      </w:ins>
      <w:r w:rsidRPr="008817AE">
        <w:t>.</w:t>
      </w:r>
      <w:r w:rsidR="00315BB9" w:rsidRPr="008817AE">
        <w:t xml:space="preserve"> Activation of a mechanical reset device shall have the effect of resetting </w:t>
      </w:r>
      <w:r w:rsidR="00170A7D" w:rsidRPr="008817AE">
        <w:t xml:space="preserve">demand values stored </w:t>
      </w:r>
      <w:ins w:id="4384" w:author="Mitchell, Phillip" w:date="2024-07-02T13:31:00Z">
        <w:r w:rsidR="00D5796D">
          <w:t xml:space="preserve">in </w:t>
        </w:r>
      </w:ins>
      <w:r w:rsidR="00170A7D" w:rsidRPr="008817AE">
        <w:t>any maximum demand register to zero</w:t>
      </w:r>
      <w:r w:rsidR="00315BB9" w:rsidRPr="008817AE">
        <w:t>.</w:t>
      </w:r>
    </w:p>
    <w:p w14:paraId="02FBECF1" w14:textId="133F9650" w:rsidR="003809A0" w:rsidRPr="008817AE" w:rsidRDefault="001E1537" w:rsidP="00F473C7">
      <w:pPr>
        <w:pStyle w:val="BodyText"/>
      </w:pPr>
      <w:r w:rsidRPr="008817AE">
        <w:t xml:space="preserve">For an electronic reset device, resetting of the maximum demand register shall be performed through an on-board device or a remote mechanism. </w:t>
      </w:r>
      <w:ins w:id="4385" w:author="Mitchell, Phillip" w:date="2024-09-25T16:52:00Z">
        <w:r w:rsidR="00171D97">
          <w:t xml:space="preserve">Only an authorised person shall be able to activate an </w:t>
        </w:r>
      </w:ins>
      <w:del w:id="4386" w:author="Mitchell, Phillip" w:date="2024-09-25T16:52:00Z">
        <w:r w:rsidR="00315BB9" w:rsidRPr="008817AE" w:rsidDel="00171D97">
          <w:delText xml:space="preserve">Activation of an </w:delText>
        </w:r>
      </w:del>
      <w:r w:rsidR="00315BB9" w:rsidRPr="008817AE">
        <w:t>electronic reset device</w:t>
      </w:r>
      <w:ins w:id="4387" w:author="Mitchell, Phillip" w:date="2024-09-25T16:52:00Z">
        <w:r w:rsidR="00C23B60">
          <w:t xml:space="preserve">, and this </w:t>
        </w:r>
      </w:ins>
      <w:del w:id="4388" w:author="Mitchell, Phillip" w:date="2024-09-25T16:52:00Z">
        <w:r w:rsidR="00315BB9" w:rsidRPr="008817AE" w:rsidDel="00C23B60">
          <w:delText xml:space="preserve"> </w:delText>
        </w:r>
      </w:del>
      <w:r w:rsidR="00315BB9" w:rsidRPr="008817AE">
        <w:t xml:space="preserve">may </w:t>
      </w:r>
      <w:r w:rsidRPr="008817AE">
        <w:t>have the effect of resetting demand values stored in any maximum demand register to zero, or to the current demand value.</w:t>
      </w:r>
    </w:p>
    <w:p w14:paraId="4895EF2F" w14:textId="3A83CD80" w:rsidR="00456D43" w:rsidRPr="008817AE" w:rsidRDefault="00456D43" w:rsidP="00456D43">
      <w:pPr>
        <w:pStyle w:val="Heading3"/>
      </w:pPr>
      <w:bookmarkStart w:id="4389" w:name="_Toc159855431"/>
      <w:r w:rsidRPr="008817AE">
        <w:t xml:space="preserve">Demand </w:t>
      </w:r>
      <w:proofErr w:type="gramStart"/>
      <w:r w:rsidRPr="008817AE">
        <w:t>interval</w:t>
      </w:r>
      <w:bookmarkEnd w:id="4389"/>
      <w:proofErr w:type="gramEnd"/>
    </w:p>
    <w:p w14:paraId="64B1BADB" w14:textId="525EB64F" w:rsidR="008360C0" w:rsidRPr="00A7134E" w:rsidRDefault="008360C0" w:rsidP="008360C0">
      <w:pPr>
        <w:pStyle w:val="BodyText"/>
        <w:rPr>
          <w:ins w:id="4390" w:author="Phillip" w:date="2023-08-02T16:38:00Z"/>
        </w:rPr>
      </w:pPr>
      <w:del w:id="4391" w:author="Phillip" w:date="2023-08-02T16:37:00Z">
        <w:r w:rsidRPr="008817AE" w:rsidDel="00A7134E">
          <w:delText xml:space="preserve">The demand </w:delText>
        </w:r>
      </w:del>
      <w:ins w:id="4392" w:author="Phillip" w:date="2023-08-02T16:37:00Z">
        <w:r w:rsidR="00A7134E">
          <w:t>D</w:t>
        </w:r>
        <w:r w:rsidR="00A7134E" w:rsidRPr="008817AE">
          <w:t xml:space="preserve">emand </w:t>
        </w:r>
      </w:ins>
      <w:del w:id="4393" w:author="Phillip" w:date="2023-08-02T16:38:00Z">
        <w:r w:rsidRPr="008817AE" w:rsidDel="00A7134E">
          <w:delText>interval shall be 15, 20, 30 or 60 minutes, using</w:delText>
        </w:r>
      </w:del>
      <w:ins w:id="4394" w:author="Phillip" w:date="2023-08-02T16:38:00Z">
        <w:r w:rsidR="00A7134E">
          <w:t>calculations may use</w:t>
        </w:r>
      </w:ins>
      <w:r w:rsidRPr="008817AE">
        <w:t xml:space="preserve"> </w:t>
      </w:r>
      <w:ins w:id="4395" w:author="Mitchell, Phillip" w:date="2024-09-25T12:17:00Z">
        <w:r w:rsidR="006A5230">
          <w:t xml:space="preserve">different demand methods including (but not limited to) </w:t>
        </w:r>
      </w:ins>
      <w:del w:id="4396" w:author="Mitchell, Phillip" w:date="2024-09-25T12:17:00Z">
        <w:r w:rsidRPr="008817AE" w:rsidDel="006A5230">
          <w:delText xml:space="preserve">either </w:delText>
        </w:r>
      </w:del>
      <w:r w:rsidRPr="008817AE">
        <w:t xml:space="preserve">a sliding </w:t>
      </w:r>
      <w:r w:rsidRPr="00A7134E">
        <w:t xml:space="preserve">window or block demand </w:t>
      </w:r>
      <w:del w:id="4397" w:author="Phillip" w:date="2023-08-02T16:38:00Z">
        <w:r w:rsidRPr="00A7134E" w:rsidDel="00A7134E">
          <w:delText>response</w:delText>
        </w:r>
      </w:del>
      <w:ins w:id="4398" w:author="Phillip" w:date="2023-08-02T16:38:00Z">
        <w:del w:id="4399" w:author="Mitchell, Phillip" w:date="2024-07-02T15:20:00Z">
          <w:r w:rsidR="00A7134E" w:rsidRPr="00A7134E" w:rsidDel="00C93EC7">
            <w:delText>methodology</w:delText>
          </w:r>
        </w:del>
      </w:ins>
      <w:ins w:id="4400" w:author="Mitchell, Phillip" w:date="2024-07-02T15:20:00Z">
        <w:r w:rsidR="00C93EC7">
          <w:t>method</w:t>
        </w:r>
      </w:ins>
      <w:r w:rsidRPr="00A7134E">
        <w:t>.</w:t>
      </w:r>
    </w:p>
    <w:p w14:paraId="78304C5C" w14:textId="6F64690A" w:rsidR="00A7134E" w:rsidRPr="00A7134E" w:rsidRDefault="00A7134E" w:rsidP="008360C0">
      <w:pPr>
        <w:pStyle w:val="BodyText"/>
      </w:pPr>
      <w:ins w:id="4401" w:author="Phillip" w:date="2023-08-02T16:38:00Z">
        <w:r w:rsidRPr="00A7134E">
          <w:rPr>
            <w:sz w:val="20"/>
          </w:rPr>
          <w:t>Note: Typical demand intervals are 5, 15, 20, 30 or 60 minutes.</w:t>
        </w:r>
      </w:ins>
    </w:p>
    <w:p w14:paraId="4F0BF70D" w14:textId="5C9B0ADE" w:rsidR="008360C0" w:rsidRPr="00A7134E" w:rsidRDefault="008360C0" w:rsidP="008360C0">
      <w:pPr>
        <w:pStyle w:val="BodyText"/>
        <w:rPr>
          <w:ins w:id="4402" w:author="Phillip" w:date="2023-08-02T16:38:00Z"/>
        </w:rPr>
      </w:pPr>
      <w:r w:rsidRPr="00A7134E">
        <w:t xml:space="preserve">Sliding window responding meters shall be comprised of consecutive </w:t>
      </w:r>
      <w:del w:id="4403" w:author="Phillip" w:date="2023-08-02T16:39:00Z">
        <w:r w:rsidRPr="00A7134E" w:rsidDel="00A7134E">
          <w:delText xml:space="preserve">5-minute </w:delText>
        </w:r>
      </w:del>
      <w:r w:rsidRPr="00A7134E">
        <w:t>demand subintervals.</w:t>
      </w:r>
    </w:p>
    <w:p w14:paraId="4186260C" w14:textId="08AF2C8F" w:rsidR="00A7134E" w:rsidRPr="00A7134E" w:rsidRDefault="00A7134E" w:rsidP="008360C0">
      <w:pPr>
        <w:pStyle w:val="BodyText"/>
        <w:rPr>
          <w:sz w:val="20"/>
        </w:rPr>
      </w:pPr>
      <w:ins w:id="4404" w:author="Phillip" w:date="2023-08-02T16:38:00Z">
        <w:r w:rsidRPr="00A7134E">
          <w:rPr>
            <w:sz w:val="20"/>
          </w:rPr>
          <w:t>Note: Typical subintervals are 1, 3 or 5 minutes.</w:t>
        </w:r>
      </w:ins>
    </w:p>
    <w:p w14:paraId="61F6D891" w14:textId="2F45C959" w:rsidR="008360C0" w:rsidRPr="008817AE" w:rsidRDefault="008360C0" w:rsidP="008360C0">
      <w:pPr>
        <w:pStyle w:val="BodyText"/>
      </w:pPr>
      <w:r w:rsidRPr="008817AE">
        <w:t>Demand intervals shall not deviate from the nominal demand interval by more than 0.2 % (e.g. 1.8 s for nominal 15-minute demand interval).</w:t>
      </w:r>
    </w:p>
    <w:p w14:paraId="21C155F0" w14:textId="1EE7694A" w:rsidR="008360C0" w:rsidRPr="008817AE" w:rsidRDefault="008360C0" w:rsidP="008360C0">
      <w:pPr>
        <w:pStyle w:val="Heading3"/>
      </w:pPr>
      <w:bookmarkStart w:id="4405" w:name="_Toc159855432"/>
      <w:r w:rsidRPr="008817AE">
        <w:t xml:space="preserve">Demand interval </w:t>
      </w:r>
      <w:proofErr w:type="gramStart"/>
      <w:r w:rsidRPr="008817AE">
        <w:t>indication</w:t>
      </w:r>
      <w:bookmarkEnd w:id="4405"/>
      <w:proofErr w:type="gramEnd"/>
    </w:p>
    <w:p w14:paraId="543E3ABB" w14:textId="52B5F4B2" w:rsidR="00102920" w:rsidRPr="008817AE" w:rsidRDefault="00102920" w:rsidP="008360C0">
      <w:pPr>
        <w:pStyle w:val="BodyText"/>
      </w:pPr>
      <w:r w:rsidRPr="008817AE">
        <w:t>Demand meters shall be equipped with a demand interval indication to be used to assess the accuracy of the demand intervals and subintervals.</w:t>
      </w:r>
    </w:p>
    <w:p w14:paraId="73376CAE" w14:textId="3B1C573C" w:rsidR="008360C0" w:rsidRPr="008817AE" w:rsidRDefault="00102920" w:rsidP="008360C0">
      <w:pPr>
        <w:pStyle w:val="BodyText"/>
      </w:pPr>
      <w:r w:rsidRPr="008817AE">
        <w:t xml:space="preserve">The demand interval indication shall provide </w:t>
      </w:r>
      <w:r w:rsidR="008360C0" w:rsidRPr="008817AE">
        <w:t xml:space="preserve">a means for indicating the start </w:t>
      </w:r>
      <w:r w:rsidRPr="008817AE">
        <w:t>and</w:t>
      </w:r>
      <w:r w:rsidR="008360C0" w:rsidRPr="008817AE">
        <w:t xml:space="preserve"> end of each demand interval </w:t>
      </w:r>
      <w:r w:rsidRPr="008817AE">
        <w:t xml:space="preserve">(for block) </w:t>
      </w:r>
      <w:r w:rsidR="008360C0" w:rsidRPr="008817AE">
        <w:t xml:space="preserve">or subinterval </w:t>
      </w:r>
      <w:r w:rsidRPr="008817AE">
        <w:t>(for sliding window). The indication</w:t>
      </w:r>
      <w:r w:rsidR="008360C0" w:rsidRPr="008817AE">
        <w:t xml:space="preserve"> </w:t>
      </w:r>
      <w:r w:rsidRPr="008817AE">
        <w:t xml:space="preserve">may be </w:t>
      </w:r>
      <w:r w:rsidR="008360C0" w:rsidRPr="008817AE">
        <w:t>a pulse output or other form of discrete indication such as a display annunciator, relay output or light output</w:t>
      </w:r>
      <w:r w:rsidRPr="008817AE">
        <w:t>.</w:t>
      </w:r>
      <w:r w:rsidR="008360C0" w:rsidRPr="008817AE">
        <w:t xml:space="preserve">  </w:t>
      </w:r>
      <w:r w:rsidRPr="008817AE">
        <w:t xml:space="preserve">If the indication is </w:t>
      </w:r>
      <w:r w:rsidR="008360C0" w:rsidRPr="008817AE">
        <w:t xml:space="preserve">on the display or </w:t>
      </w:r>
      <w:r w:rsidRPr="008817AE">
        <w:t xml:space="preserve">in the form of </w:t>
      </w:r>
      <w:r w:rsidR="008360C0" w:rsidRPr="008817AE">
        <w:t xml:space="preserve">a light output, </w:t>
      </w:r>
      <w:r w:rsidRPr="008817AE">
        <w:t xml:space="preserve">it </w:t>
      </w:r>
      <w:r w:rsidR="008360C0" w:rsidRPr="008817AE">
        <w:t xml:space="preserve">shall be capable of being detected by conventional optical </w:t>
      </w:r>
      <w:proofErr w:type="gramStart"/>
      <w:r w:rsidR="008360C0" w:rsidRPr="008817AE">
        <w:t>pick up</w:t>
      </w:r>
      <w:proofErr w:type="gramEnd"/>
      <w:r w:rsidR="008360C0" w:rsidRPr="008817AE">
        <w:t xml:space="preserve"> means.</w:t>
      </w:r>
    </w:p>
    <w:p w14:paraId="40BFA227" w14:textId="3A6C63F4" w:rsidR="00102920" w:rsidRPr="008817AE" w:rsidRDefault="00102920" w:rsidP="00102920">
      <w:pPr>
        <w:pStyle w:val="Heading3"/>
      </w:pPr>
      <w:bookmarkStart w:id="4406" w:name="_Toc159855433"/>
      <w:r w:rsidRPr="008817AE">
        <w:t xml:space="preserve">Demand interval </w:t>
      </w:r>
      <w:proofErr w:type="gramStart"/>
      <w:r w:rsidRPr="008817AE">
        <w:t>changes</w:t>
      </w:r>
      <w:bookmarkEnd w:id="4406"/>
      <w:proofErr w:type="gramEnd"/>
    </w:p>
    <w:p w14:paraId="685D5C88" w14:textId="77777777" w:rsidR="00586313" w:rsidRPr="008817AE" w:rsidRDefault="00586313" w:rsidP="00586313">
      <w:pPr>
        <w:pStyle w:val="BodyText"/>
      </w:pPr>
      <w:r w:rsidRPr="008817AE">
        <w:t>In the case of meters that establish demand using a demand interval length other than that programmed, the demand registration will be deemed acceptable on condition that:</w:t>
      </w:r>
    </w:p>
    <w:p w14:paraId="60B3B46E" w14:textId="77A45562" w:rsidR="00586313" w:rsidRPr="008817AE" w:rsidRDefault="00586313" w:rsidP="00F02BD5">
      <w:pPr>
        <w:pStyle w:val="BodyText"/>
        <w:numPr>
          <w:ilvl w:val="0"/>
          <w:numId w:val="22"/>
        </w:numPr>
      </w:pPr>
      <w:r w:rsidRPr="008817AE">
        <w:t xml:space="preserve">the meter discards any demand measurement which is established on the basis of energy data accumulated over an interval which is either shorter or longer than the programmed interval length </w:t>
      </w:r>
      <w:proofErr w:type="gramStart"/>
      <w:r w:rsidRPr="008817AE">
        <w:t>or;</w:t>
      </w:r>
      <w:proofErr w:type="gramEnd"/>
    </w:p>
    <w:p w14:paraId="691DD6CC" w14:textId="1D55AFE8" w:rsidR="00586313" w:rsidRPr="008817AE" w:rsidRDefault="00586313" w:rsidP="00F02BD5">
      <w:pPr>
        <w:pStyle w:val="BodyText"/>
        <w:numPr>
          <w:ilvl w:val="0"/>
          <w:numId w:val="22"/>
        </w:numPr>
      </w:pPr>
      <w:r w:rsidRPr="008817AE">
        <w:lastRenderedPageBreak/>
        <w:t>where the energy data is accumulated over an interval of less than the programmed interval length, the demand value is calculated using the energy data as if it was registered over the programmed interval length.</w:t>
      </w:r>
    </w:p>
    <w:p w14:paraId="38C62D19" w14:textId="77777777" w:rsidR="00586313" w:rsidRPr="008817AE" w:rsidRDefault="00586313" w:rsidP="00586313">
      <w:pPr>
        <w:pStyle w:val="BodyText"/>
      </w:pPr>
      <w:r w:rsidRPr="008817AE">
        <w:t xml:space="preserve">In the case of meters that establish demand </w:t>
      </w:r>
      <w:proofErr w:type="gramStart"/>
      <w:r w:rsidRPr="008817AE">
        <w:t>on the basis of</w:t>
      </w:r>
      <w:proofErr w:type="gramEnd"/>
      <w:r w:rsidRPr="008817AE">
        <w:t xml:space="preserve"> sliding window algorithms, the provisions of a) and/or b) above, shall apply to the subinterval. In addition, the calculation for sliding window demand shall be based on contiguous running time subinterval data. Demand measurements </w:t>
      </w:r>
      <w:proofErr w:type="gramStart"/>
      <w:r w:rsidRPr="008817AE">
        <w:t>subsequent to</w:t>
      </w:r>
      <w:proofErr w:type="gramEnd"/>
      <w:r w:rsidRPr="008817AE">
        <w:t xml:space="preserve"> a power outage lasting greater than a complete subinterval shall be determined as if the previous two subintervals contained no energy data.</w:t>
      </w:r>
    </w:p>
    <w:p w14:paraId="25BCDB85" w14:textId="77777777" w:rsidR="00586313" w:rsidRPr="008817AE" w:rsidRDefault="00586313" w:rsidP="00586313">
      <w:pPr>
        <w:pStyle w:val="BodyText"/>
      </w:pPr>
      <w:r w:rsidRPr="008817AE">
        <w:t>In the case of meters that have multiple programmable time references, which could impact an energized meters demand calculation:</w:t>
      </w:r>
    </w:p>
    <w:p w14:paraId="593E4313" w14:textId="25AE6962" w:rsidR="00586313" w:rsidRPr="008817AE" w:rsidRDefault="00586313" w:rsidP="00F02BD5">
      <w:pPr>
        <w:pStyle w:val="BodyText"/>
        <w:numPr>
          <w:ilvl w:val="0"/>
          <w:numId w:val="23"/>
        </w:numPr>
      </w:pPr>
      <w:r w:rsidRPr="008817AE">
        <w:t>The requirements for demand intervals shall apply to each time reference available on the meter.</w:t>
      </w:r>
    </w:p>
    <w:p w14:paraId="44A00DDD" w14:textId="7BB77E90" w:rsidR="00586313" w:rsidRPr="008817AE" w:rsidRDefault="00586313" w:rsidP="00F02BD5">
      <w:pPr>
        <w:pStyle w:val="BodyText"/>
        <w:numPr>
          <w:ilvl w:val="0"/>
          <w:numId w:val="23"/>
        </w:numPr>
      </w:pPr>
      <w:r w:rsidRPr="008817AE">
        <w:t>The meter shall be capable of locking out and preventing the use of any time reference that is not verified when the meter is sealed.</w:t>
      </w:r>
    </w:p>
    <w:p w14:paraId="6E5127AF" w14:textId="1804D2EB" w:rsidR="00102920" w:rsidRPr="008817AE" w:rsidRDefault="00913168" w:rsidP="00913168">
      <w:pPr>
        <w:pStyle w:val="Note"/>
      </w:pPr>
      <w:r w:rsidRPr="008817AE">
        <w:t>Note:</w:t>
      </w:r>
      <w:r w:rsidRPr="008817AE">
        <w:tab/>
      </w:r>
      <w:r w:rsidR="00586313" w:rsidRPr="008817AE">
        <w:t>For a meter which has an internal clock time reference which is only used during a power outage, there is no impact on the demand calculation.</w:t>
      </w:r>
    </w:p>
    <w:p w14:paraId="66AB8266" w14:textId="28E5DFAE" w:rsidR="00913168" w:rsidRPr="008817AE" w:rsidRDefault="00913168" w:rsidP="00913168">
      <w:pPr>
        <w:pStyle w:val="Heading3"/>
      </w:pPr>
      <w:bookmarkStart w:id="4407" w:name="_Toc159855434"/>
      <w:r w:rsidRPr="008817AE">
        <w:t xml:space="preserve">Calculation of </w:t>
      </w:r>
      <w:del w:id="4408" w:author="Mitchell, Phillip" w:date="2024-11-13T15:11:00Z">
        <w:r w:rsidRPr="008817AE" w:rsidDel="000913AA">
          <w:delText>Demand</w:delText>
        </w:r>
      </w:del>
      <w:bookmarkEnd w:id="4407"/>
      <w:ins w:id="4409" w:author="Mitchell, Phillip" w:date="2024-11-13T15:11:00Z">
        <w:r w:rsidR="000913AA">
          <w:t>d</w:t>
        </w:r>
        <w:r w:rsidR="000913AA" w:rsidRPr="008817AE">
          <w:t>emand</w:t>
        </w:r>
      </w:ins>
    </w:p>
    <w:p w14:paraId="02FE31AD" w14:textId="1ADEC201" w:rsidR="00913168" w:rsidRPr="008817AE" w:rsidRDefault="00913168" w:rsidP="00913168">
      <w:pPr>
        <w:pStyle w:val="BodyText"/>
      </w:pPr>
      <w:r w:rsidRPr="008817AE">
        <w:t xml:space="preserve">All demand quantities shall be established </w:t>
      </w:r>
      <w:proofErr w:type="gramStart"/>
      <w:r w:rsidRPr="008817AE">
        <w:t>on the basis of</w:t>
      </w:r>
      <w:proofErr w:type="gramEnd"/>
      <w:r w:rsidRPr="008817AE">
        <w:t xml:space="preserve"> energy registration measured over integration periods defined by the demand interval</w:t>
      </w:r>
      <w:r w:rsidR="00534B18" w:rsidRPr="008817AE">
        <w:t>.</w:t>
      </w:r>
    </w:p>
    <w:p w14:paraId="451BEC6A" w14:textId="3D2A67AC" w:rsidR="00913168" w:rsidRPr="008817AE" w:rsidRDefault="00913168" w:rsidP="00913168">
      <w:pPr>
        <w:pStyle w:val="BodyText"/>
      </w:pPr>
      <w:r w:rsidRPr="008817AE">
        <w:t xml:space="preserve">All demand quantities shall be established from corresponding energy values that are established in accordance with the requirements </w:t>
      </w:r>
      <w:del w:id="4410" w:author="Phillip" w:date="2023-08-21T10:42:00Z">
        <w:r w:rsidRPr="008817AE" w:rsidDel="002A1097">
          <w:delText xml:space="preserve">of </w:delText>
        </w:r>
      </w:del>
      <w:ins w:id="4411" w:author="Phillip" w:date="2023-08-21T10:42:00Z">
        <w:r w:rsidR="002A1097">
          <w:t>for</w:t>
        </w:r>
        <w:r w:rsidR="002A1097" w:rsidRPr="008817AE">
          <w:t xml:space="preserve"> </w:t>
        </w:r>
      </w:ins>
      <w:r w:rsidRPr="008817AE">
        <w:t xml:space="preserve">energy meters established in this </w:t>
      </w:r>
      <w:r w:rsidR="00534B18" w:rsidRPr="008817AE">
        <w:t>R</w:t>
      </w:r>
      <w:r w:rsidRPr="008817AE">
        <w:t>ecommendation.</w:t>
      </w:r>
    </w:p>
    <w:p w14:paraId="0C1C5286" w14:textId="5B497FFD" w:rsidR="00913168" w:rsidRPr="008817AE" w:rsidRDefault="00913168" w:rsidP="00913168">
      <w:pPr>
        <w:pStyle w:val="BodyText"/>
      </w:pPr>
      <w:r w:rsidRPr="008817AE">
        <w:t>Meters shall acquire any energy data used in establishing the demand registration either continuously or at a rate of at least once per minute.</w:t>
      </w:r>
    </w:p>
    <w:p w14:paraId="2DAB5020" w14:textId="04B40100" w:rsidR="00534B18" w:rsidRPr="008817AE" w:rsidRDefault="00534B18" w:rsidP="00534B18">
      <w:pPr>
        <w:pStyle w:val="Heading3"/>
      </w:pPr>
      <w:bookmarkStart w:id="4412" w:name="_Toc159855435"/>
      <w:r w:rsidRPr="008817AE">
        <w:t xml:space="preserve">Allocation of </w:t>
      </w:r>
      <w:r w:rsidR="0090076D" w:rsidRPr="008817AE">
        <w:t>demand</w:t>
      </w:r>
      <w:bookmarkEnd w:id="4412"/>
    </w:p>
    <w:p w14:paraId="089717F9" w14:textId="0C2C4375" w:rsidR="0090076D" w:rsidRPr="008817AE" w:rsidRDefault="0090076D" w:rsidP="00534B18">
      <w:pPr>
        <w:pStyle w:val="BodyText"/>
      </w:pPr>
      <w:r w:rsidRPr="008817AE">
        <w:t xml:space="preserve">Demand </w:t>
      </w:r>
      <w:r w:rsidR="00A470F5" w:rsidRPr="008817AE">
        <w:t>quantities shall be appropriately allocated to demand registers. In particular:</w:t>
      </w:r>
    </w:p>
    <w:p w14:paraId="21464BDC" w14:textId="1F20CE6A" w:rsidR="00A470F5" w:rsidRPr="008817AE" w:rsidRDefault="00A470F5" w:rsidP="00F02BD5">
      <w:pPr>
        <w:pStyle w:val="BodyText"/>
        <w:numPr>
          <w:ilvl w:val="0"/>
          <w:numId w:val="25"/>
        </w:numPr>
      </w:pPr>
      <w:r w:rsidRPr="008817AE">
        <w:t>Demand derived from active energy measured in the positive direction shall only be allocated into a demand register associated with the positive direction.</w:t>
      </w:r>
    </w:p>
    <w:p w14:paraId="2225CC71" w14:textId="7608E426" w:rsidR="00A470F5" w:rsidRPr="008817AE" w:rsidRDefault="00A470F5" w:rsidP="00F02BD5">
      <w:pPr>
        <w:pStyle w:val="BodyText"/>
        <w:numPr>
          <w:ilvl w:val="0"/>
          <w:numId w:val="25"/>
        </w:numPr>
      </w:pPr>
      <w:r w:rsidRPr="008817AE">
        <w:t>Demand derived from active energy measured in the negative direction (where applicable) shall only be allocated into a demand register associated with the negative direction.</w:t>
      </w:r>
    </w:p>
    <w:p w14:paraId="704A8623" w14:textId="1D2CE3AE" w:rsidR="00A470F5" w:rsidRPr="008817AE" w:rsidRDefault="00A470F5" w:rsidP="00A470F5">
      <w:pPr>
        <w:pStyle w:val="BodyText"/>
      </w:pPr>
      <w:r w:rsidRPr="008817AE">
        <w:t>Corresponding requirements shall apply for demand associated with reactive energy and apparent energy (where applicable).</w:t>
      </w:r>
    </w:p>
    <w:p w14:paraId="50695D18" w14:textId="2AAD5990" w:rsidR="00A470F5" w:rsidRPr="008817AE" w:rsidRDefault="00A470F5" w:rsidP="00C7000C">
      <w:pPr>
        <w:pStyle w:val="Heading3"/>
      </w:pPr>
      <w:bookmarkStart w:id="4413" w:name="_Toc159855436"/>
      <w:r w:rsidRPr="008817AE">
        <w:t xml:space="preserve">Performance </w:t>
      </w:r>
      <w:del w:id="4414" w:author="Mitchell, Phillip" w:date="2024-11-13T15:11:00Z">
        <w:r w:rsidRPr="008817AE" w:rsidDel="000913AA">
          <w:delText>Requirements</w:delText>
        </w:r>
      </w:del>
      <w:bookmarkEnd w:id="4413"/>
      <w:ins w:id="4415" w:author="Mitchell, Phillip" w:date="2024-11-13T15:11:00Z">
        <w:r w:rsidR="000913AA">
          <w:t>r</w:t>
        </w:r>
        <w:r w:rsidR="000913AA" w:rsidRPr="008817AE">
          <w:t>equirements</w:t>
        </w:r>
      </w:ins>
    </w:p>
    <w:p w14:paraId="752553AF" w14:textId="630B2120" w:rsidR="00A470F5" w:rsidRPr="008817AE" w:rsidRDefault="00A470F5" w:rsidP="00A470F5">
      <w:pPr>
        <w:pStyle w:val="BodyText"/>
      </w:pPr>
      <w:r w:rsidRPr="008817AE">
        <w:t xml:space="preserve">Performance requirements </w:t>
      </w:r>
      <w:r w:rsidR="00C7000C" w:rsidRPr="008817AE">
        <w:t xml:space="preserve">apply </w:t>
      </w:r>
      <w:r w:rsidRPr="008817AE">
        <w:t xml:space="preserve">to </w:t>
      </w:r>
      <w:r w:rsidR="00C7000C" w:rsidRPr="008817AE">
        <w:t xml:space="preserve">all </w:t>
      </w:r>
      <w:r w:rsidRPr="008817AE">
        <w:t xml:space="preserve">demand </w:t>
      </w:r>
      <w:r w:rsidR="00C7000C" w:rsidRPr="008817AE">
        <w:t xml:space="preserve">values </w:t>
      </w:r>
      <w:r w:rsidRPr="008817AE">
        <w:t>provided by the meter via the display and any data output.</w:t>
      </w:r>
    </w:p>
    <w:p w14:paraId="3C4B13F2" w14:textId="0ADADA56" w:rsidR="00A470F5" w:rsidRPr="008817AE" w:rsidDel="00A7134E" w:rsidRDefault="00A7134E" w:rsidP="00A470F5">
      <w:pPr>
        <w:pStyle w:val="BodyText"/>
        <w:rPr>
          <w:del w:id="4416" w:author="Phillip" w:date="2023-08-02T16:39:00Z"/>
        </w:rPr>
      </w:pPr>
      <w:ins w:id="4417" w:author="Phillip" w:date="2023-08-02T16:39:00Z">
        <w:r w:rsidRPr="001E66A8">
          <w:rPr>
            <w:rPrChange w:id="4418" w:author="Mitchell, Phillip" w:date="2024-07-10T14:43:00Z">
              <w:rPr>
                <w:highlight w:val="cyan"/>
              </w:rPr>
            </w:rPrChange>
          </w:rPr>
          <w:t>The maximum permissible error for a demand measurement shall be equal to 1.1 BMPE of the meter, for the measurement of the equivalent quantity.</w:t>
        </w:r>
        <w:r>
          <w:t xml:space="preserve"> </w:t>
        </w:r>
      </w:ins>
      <w:del w:id="4419" w:author="Phillip" w:date="2023-08-02T16:39:00Z">
        <w:r w:rsidR="000E2645" w:rsidRPr="008817AE" w:rsidDel="00A7134E">
          <w:delText xml:space="preserve">There shall be no significant registration at no load. Demand values shall not exceed </w:delText>
        </w:r>
        <w:r w:rsidR="00A470F5" w:rsidRPr="008817AE" w:rsidDel="00A7134E">
          <w:delText>0.1</w:delText>
        </w:r>
        <w:r w:rsidR="00BB5662" w:rsidRPr="008817AE" w:rsidDel="00A7134E">
          <w:delText xml:space="preserve"> </w:delText>
        </w:r>
        <w:r w:rsidR="00A470F5" w:rsidRPr="008817AE" w:rsidDel="00A7134E">
          <w:delText>% of the maximum demand</w:delText>
        </w:r>
        <w:r w:rsidR="000E2645" w:rsidRPr="008817AE" w:rsidDel="00A7134E">
          <w:delText xml:space="preserve"> rating</w:delText>
        </w:r>
        <w:r w:rsidR="00A470F5" w:rsidRPr="008817AE" w:rsidDel="00A7134E">
          <w:delText>.</w:delText>
        </w:r>
      </w:del>
    </w:p>
    <w:p w14:paraId="7BC0CA75" w14:textId="11010EFB" w:rsidR="00A46F76" w:rsidRPr="008817AE" w:rsidDel="00870260" w:rsidRDefault="00A46F76" w:rsidP="00A46F76">
      <w:pPr>
        <w:pStyle w:val="Heading2"/>
        <w:rPr>
          <w:del w:id="4420" w:author="Phillip" w:date="2023-08-22T12:51:00Z"/>
        </w:rPr>
      </w:pPr>
      <w:bookmarkStart w:id="4421" w:name="_Toc182411545"/>
      <w:del w:id="4422" w:author="Phillip" w:date="2023-08-22T12:51:00Z">
        <w:r w:rsidRPr="008817AE" w:rsidDel="00870260">
          <w:delText xml:space="preserve">Requirements for </w:delText>
        </w:r>
      </w:del>
      <w:del w:id="4423" w:author="Phillip" w:date="2023-08-02T16:40:00Z">
        <w:r w:rsidRPr="008817AE" w:rsidDel="00A7134E">
          <w:delText xml:space="preserve">interval and </w:delText>
        </w:r>
      </w:del>
      <w:del w:id="4424" w:author="Phillip" w:date="2023-08-22T12:51:00Z">
        <w:r w:rsidRPr="008817AE" w:rsidDel="00870260">
          <w:delText>multi-tariff meters</w:delText>
        </w:r>
        <w:bookmarkEnd w:id="4421"/>
      </w:del>
    </w:p>
    <w:p w14:paraId="2E23DEF2" w14:textId="701F6150" w:rsidR="00A46F76" w:rsidRPr="008817AE" w:rsidDel="00A7134E" w:rsidRDefault="00A46F76" w:rsidP="00A46F76">
      <w:pPr>
        <w:pStyle w:val="BodyText"/>
        <w:rPr>
          <w:del w:id="4425" w:author="Phillip" w:date="2023-08-02T16:40:00Z"/>
        </w:rPr>
      </w:pPr>
      <w:del w:id="4426" w:author="Phillip" w:date="2023-08-02T16:40:00Z">
        <w:r w:rsidRPr="008817AE" w:rsidDel="00A7134E">
          <w:delText xml:space="preserve">Manufacturers shall specify the interval data storage capabilities of the meters (e.g.: 200 days for 30-minute interval data).The minimum storage period for stored data shall be determined by national authorities. The specified storage capabilities shall be listed on the certificates of approval. For interval meters, the summation of interval data shall equate to the </w:delText>
        </w:r>
        <w:r w:rsidR="00B5607A" w:rsidRPr="008817AE" w:rsidDel="00A7134E">
          <w:delText>energy accumulation</w:delText>
        </w:r>
        <w:r w:rsidRPr="008817AE" w:rsidDel="00A7134E">
          <w:delText xml:space="preserve"> register value over the same period.</w:delText>
        </w:r>
      </w:del>
    </w:p>
    <w:p w14:paraId="312CA7E2" w14:textId="2EB679DB" w:rsidR="00A46F76" w:rsidRDefault="00A46F76" w:rsidP="00A46F76">
      <w:pPr>
        <w:pStyle w:val="BodyText"/>
        <w:rPr>
          <w:ins w:id="4427" w:author="Phillip" w:date="2023-08-22T12:51:00Z"/>
        </w:rPr>
      </w:pPr>
      <w:del w:id="4428" w:author="Phillip" w:date="2023-08-22T12:51:00Z">
        <w:r w:rsidRPr="008817AE" w:rsidDel="00870260">
          <w:delText xml:space="preserve">For multi-tariff meters, only a single tariff register (in addition to the </w:delText>
        </w:r>
        <w:r w:rsidR="00B5607A" w:rsidRPr="008817AE" w:rsidDel="00870260">
          <w:delText>energy accumulation</w:delText>
        </w:r>
        <w:r w:rsidRPr="008817AE" w:rsidDel="00870260">
          <w:delText xml:space="preserve"> register) shall be active at any time. The summation of values recorded in each multi-tariff register shall equate to the value recorded in the </w:delText>
        </w:r>
        <w:r w:rsidR="00B5607A" w:rsidRPr="008817AE" w:rsidDel="00870260">
          <w:delText>energy accumulation</w:delText>
        </w:r>
        <w:r w:rsidRPr="008817AE" w:rsidDel="00870260">
          <w:delText xml:space="preserve"> register.</w:delText>
        </w:r>
      </w:del>
    </w:p>
    <w:p w14:paraId="3E6B7128" w14:textId="74678A5C" w:rsidR="00870260" w:rsidRDefault="00FC1FC5" w:rsidP="00402B1E">
      <w:pPr>
        <w:pStyle w:val="Heading2"/>
        <w:rPr>
          <w:ins w:id="4429" w:author="Phillip" w:date="2023-08-22T12:51:00Z"/>
        </w:rPr>
      </w:pPr>
      <w:bookmarkStart w:id="4430" w:name="_Toc159855437"/>
      <w:bookmarkStart w:id="4431" w:name="_Toc182411546"/>
      <w:ins w:id="4432" w:author="Mitchell, Phillip" w:date="2024-10-23T14:20:00Z">
        <w:r>
          <w:t xml:space="preserve">Additional </w:t>
        </w:r>
      </w:ins>
      <w:ins w:id="4433" w:author="Phillip" w:date="2023-08-22T12:53:00Z">
        <w:del w:id="4434" w:author="Mitchell, Phillip" w:date="2024-10-23T14:20:00Z">
          <w:r w:rsidR="00870260" w:rsidDel="00FC1FC5">
            <w:delText>R</w:delText>
          </w:r>
        </w:del>
      </w:ins>
      <w:ins w:id="4435" w:author="Mitchell, Phillip" w:date="2024-10-23T14:20:00Z">
        <w:r>
          <w:t>r</w:t>
        </w:r>
      </w:ins>
      <w:ins w:id="4436" w:author="Phillip" w:date="2023-08-22T12:51:00Z">
        <w:r w:rsidR="00870260">
          <w:t>equirements and limits for multi-tariff meters</w:t>
        </w:r>
      </w:ins>
      <w:bookmarkEnd w:id="4430"/>
      <w:ins w:id="4437" w:author="Mitchell, Phillip" w:date="2024-07-01T15:03:00Z">
        <w:r w:rsidR="002B5954">
          <w:t xml:space="preserve"> and interval meters</w:t>
        </w:r>
      </w:ins>
      <w:bookmarkEnd w:id="4431"/>
    </w:p>
    <w:p w14:paraId="6216D04F" w14:textId="7E979EC9" w:rsidR="00870260" w:rsidDel="0030222B" w:rsidRDefault="00870260" w:rsidP="00402B1E">
      <w:pPr>
        <w:pStyle w:val="BodyText"/>
        <w:rPr>
          <w:ins w:id="4438" w:author="Phillip" w:date="2023-08-22T12:51:00Z"/>
          <w:del w:id="4439" w:author="Mitchell, Phillip" w:date="2024-09-25T15:42:00Z"/>
        </w:rPr>
      </w:pPr>
      <w:ins w:id="4440" w:author="Phillip" w:date="2023-08-22T12:53:00Z">
        <w:del w:id="4441" w:author="Mitchell, Phillip" w:date="2024-09-25T15:42:00Z">
          <w:r w:rsidDel="0030222B">
            <w:delText>M</w:delText>
          </w:r>
        </w:del>
      </w:ins>
      <w:ins w:id="4442" w:author="Phillip" w:date="2023-08-22T12:51:00Z">
        <w:del w:id="4443" w:author="Mitchell, Phillip" w:date="2024-09-25T15:42:00Z">
          <w:r w:rsidDel="0030222B">
            <w:delText xml:space="preserve">ulti-tariff meters must meet the </w:delText>
          </w:r>
        </w:del>
      </w:ins>
      <w:ins w:id="4444" w:author="Phillip" w:date="2023-08-22T12:54:00Z">
        <w:del w:id="4445" w:author="Mitchell, Phillip" w:date="2024-09-25T15:42:00Z">
          <w:r w:rsidDel="0030222B">
            <w:delText xml:space="preserve">additional </w:delText>
          </w:r>
        </w:del>
      </w:ins>
      <w:ins w:id="4446" w:author="Phillip" w:date="2023-08-22T12:51:00Z">
        <w:del w:id="4447" w:author="Mitchell, Phillip" w:date="2024-09-25T15:42:00Z">
          <w:r w:rsidDel="0030222B">
            <w:delText>requirements below.</w:delText>
          </w:r>
        </w:del>
      </w:ins>
    </w:p>
    <w:p w14:paraId="2C58F5C6" w14:textId="7706F090" w:rsidR="00870260" w:rsidRDefault="00870260" w:rsidP="00402B1E">
      <w:pPr>
        <w:pStyle w:val="Heading3"/>
        <w:rPr>
          <w:ins w:id="4448" w:author="Phillip" w:date="2023-08-22T12:51:00Z"/>
        </w:rPr>
      </w:pPr>
      <w:bookmarkStart w:id="4449" w:name="_Toc159855438"/>
      <w:ins w:id="4450" w:author="Phillip" w:date="2023-08-22T12:51:00Z">
        <w:r>
          <w:t>General requirements</w:t>
        </w:r>
        <w:bookmarkEnd w:id="4449"/>
        <w:r>
          <w:t xml:space="preserve"> </w:t>
        </w:r>
      </w:ins>
    </w:p>
    <w:p w14:paraId="13842033" w14:textId="6641F80E" w:rsidR="00870260" w:rsidRPr="00870260" w:rsidRDefault="00870260" w:rsidP="00402B1E">
      <w:pPr>
        <w:pStyle w:val="BodyText"/>
        <w:rPr>
          <w:ins w:id="4451" w:author="Phillip" w:date="2023-08-22T12:51:00Z"/>
        </w:rPr>
      </w:pPr>
      <w:ins w:id="4452" w:author="Phillip" w:date="2023-08-22T12:51:00Z">
        <w:r w:rsidRPr="00870260">
          <w:t xml:space="preserve">Multi-tariff meters </w:t>
        </w:r>
      </w:ins>
      <w:ins w:id="4453" w:author="Mitchell, Phillip" w:date="2024-07-01T15:03:00Z">
        <w:r w:rsidR="002B5954">
          <w:t xml:space="preserve">and interval meters </w:t>
        </w:r>
      </w:ins>
      <w:ins w:id="4454" w:author="Phillip" w:date="2023-08-22T12:51:00Z">
        <w:r w:rsidRPr="00870260">
          <w:t xml:space="preserve">shall be capable of displaying local time with a </w:t>
        </w:r>
        <w:del w:id="4455" w:author="Mitchell, Phillip" w:date="2024-07-02T15:27:00Z">
          <w:r w:rsidRPr="00870260" w:rsidDel="00C93EC7">
            <w:delText xml:space="preserve">minimum </w:delText>
          </w:r>
        </w:del>
        <w:r w:rsidRPr="00870260">
          <w:t>resolution of 1 s.</w:t>
        </w:r>
      </w:ins>
    </w:p>
    <w:p w14:paraId="33B8DD3A" w14:textId="56474F81" w:rsidR="00870260" w:rsidRPr="00870260" w:rsidRDefault="00870260" w:rsidP="00402B1E">
      <w:pPr>
        <w:pStyle w:val="BodyText"/>
        <w:rPr>
          <w:ins w:id="4456" w:author="Phillip" w:date="2023-08-22T12:51:00Z"/>
        </w:rPr>
      </w:pPr>
      <w:ins w:id="4457" w:author="Phillip" w:date="2023-08-22T12:51:00Z">
        <w:r w:rsidRPr="00870260">
          <w:t xml:space="preserve">The meter’s time indication must be adjustable allowing </w:t>
        </w:r>
      </w:ins>
      <w:ins w:id="4458" w:author="Phillip" w:date="2023-08-22T12:57:00Z">
        <w:r w:rsidRPr="00870260">
          <w:t xml:space="preserve">for </w:t>
        </w:r>
      </w:ins>
      <w:ins w:id="4459" w:author="Phillip" w:date="2023-08-22T12:51:00Z">
        <w:r w:rsidRPr="00870260">
          <w:t>leap years and season</w:t>
        </w:r>
      </w:ins>
      <w:ins w:id="4460" w:author="Phillip" w:date="2023-08-22T12:57:00Z">
        <w:r w:rsidRPr="00870260">
          <w:t>al</w:t>
        </w:r>
      </w:ins>
      <w:ins w:id="4461" w:author="Phillip" w:date="2023-08-22T12:51:00Z">
        <w:r w:rsidRPr="00870260">
          <w:t xml:space="preserve"> </w:t>
        </w:r>
      </w:ins>
      <w:ins w:id="4462" w:author="Phillip" w:date="2023-08-22T12:57:00Z">
        <w:r w:rsidRPr="00870260">
          <w:t>daylight-saving</w:t>
        </w:r>
      </w:ins>
      <w:ins w:id="4463" w:author="Phillip" w:date="2023-08-22T12:51:00Z">
        <w:r w:rsidRPr="00870260">
          <w:t xml:space="preserve"> schemes.</w:t>
        </w:r>
      </w:ins>
    </w:p>
    <w:p w14:paraId="1E7CE6F1" w14:textId="76385954" w:rsidR="00870260" w:rsidRPr="00BE4603" w:rsidRDefault="00870260" w:rsidP="00402B1E">
      <w:pPr>
        <w:pStyle w:val="BodyText"/>
        <w:rPr>
          <w:ins w:id="4464" w:author="Phillip" w:date="2023-08-22T12:51:00Z"/>
        </w:rPr>
      </w:pPr>
      <w:ins w:id="4465" w:author="Phillip" w:date="2023-08-22T12:51:00Z">
        <w:r w:rsidRPr="00870260">
          <w:t>The multi-</w:t>
        </w:r>
      </w:ins>
      <w:ins w:id="4466" w:author="Phillip" w:date="2023-08-22T12:59:00Z">
        <w:r w:rsidRPr="00870260">
          <w:t>tariff</w:t>
        </w:r>
      </w:ins>
      <w:ins w:id="4467" w:author="Phillip" w:date="2023-08-22T12:51:00Z">
        <w:r w:rsidRPr="00870260">
          <w:t xml:space="preserve"> </w:t>
        </w:r>
      </w:ins>
      <w:ins w:id="4468" w:author="Mitchell, Phillip" w:date="2024-07-01T15:03:00Z">
        <w:r w:rsidR="002B5954">
          <w:t>or i</w:t>
        </w:r>
      </w:ins>
      <w:ins w:id="4469" w:author="Mitchell, Phillip" w:date="2024-07-01T15:04:00Z">
        <w:r w:rsidR="002B5954">
          <w:t xml:space="preserve">nterval </w:t>
        </w:r>
      </w:ins>
      <w:ins w:id="4470" w:author="Phillip" w:date="2023-08-22T12:51:00Z">
        <w:r w:rsidRPr="00870260">
          <w:t>meter must have a device that emits periodic optical pulses for comparison with an external time reference. This device can be any output LED</w:t>
        </w:r>
      </w:ins>
      <w:ins w:id="4471" w:author="Mitchell, Phillip" w:date="2023-09-01T11:30:00Z">
        <w:r w:rsidR="00906B73">
          <w:t xml:space="preserve"> or </w:t>
        </w:r>
      </w:ins>
      <w:ins w:id="4472" w:author="Phillip" w:date="2023-08-22T12:51:00Z">
        <w:r w:rsidRPr="00870260">
          <w:t xml:space="preserve">optical port </w:t>
        </w:r>
      </w:ins>
      <w:ins w:id="4473" w:author="Mitchell, Phillip" w:date="2023-09-01T11:30:00Z">
        <w:r w:rsidR="00906B73">
          <w:t xml:space="preserve">(including the </w:t>
        </w:r>
      </w:ins>
      <w:ins w:id="4474" w:author="Phillip" w:date="2023-08-22T12:51:00Z">
        <w:r w:rsidRPr="00870260">
          <w:t xml:space="preserve">test output used for energy </w:t>
        </w:r>
        <w:r w:rsidRPr="00BE4603">
          <w:t>calibrations).</w:t>
        </w:r>
      </w:ins>
    </w:p>
    <w:p w14:paraId="38B45EE1" w14:textId="50336519" w:rsidR="00870260" w:rsidRPr="00BE4603" w:rsidDel="00025EBF" w:rsidRDefault="00870260" w:rsidP="00402B1E">
      <w:pPr>
        <w:pStyle w:val="BodyText"/>
        <w:rPr>
          <w:ins w:id="4475" w:author="Phillip" w:date="2023-08-22T12:51:00Z"/>
          <w:del w:id="4476" w:author="Mitchell, Phillip" w:date="2024-02-22T13:01:00Z"/>
        </w:rPr>
      </w:pPr>
    </w:p>
    <w:p w14:paraId="7AA8A178" w14:textId="1B5E237A" w:rsidR="00870260" w:rsidRPr="00870260" w:rsidRDefault="006046DE" w:rsidP="00402B1E">
      <w:pPr>
        <w:pStyle w:val="BodyText"/>
        <w:rPr>
          <w:ins w:id="4477" w:author="Phillip" w:date="2023-08-22T12:51:00Z"/>
        </w:rPr>
      </w:pPr>
      <w:ins w:id="4478" w:author="Mitchell, Phillip" w:date="2023-08-31T14:16:00Z">
        <w:r w:rsidRPr="00BE4603">
          <w:rPr>
            <w:rPrChange w:id="4479" w:author="Mitchell, Phillip" w:date="2024-02-26T15:29:00Z">
              <w:rPr>
                <w:highlight w:val="yellow"/>
              </w:rPr>
            </w:rPrChange>
          </w:rPr>
          <w:t>To facilitate</w:t>
        </w:r>
      </w:ins>
      <w:ins w:id="4480" w:author="Phillip" w:date="2023-08-22T12:51:00Z">
        <w:r w:rsidR="00870260" w:rsidRPr="00BE4603">
          <w:rPr>
            <w:rPrChange w:id="4481" w:author="Mitchell, Phillip" w:date="2024-02-26T15:29:00Z">
              <w:rPr>
                <w:highlight w:val="yellow"/>
              </w:rPr>
            </w:rPrChange>
          </w:rPr>
          <w:t xml:space="preserve"> </w:t>
        </w:r>
      </w:ins>
      <w:ins w:id="4482" w:author="Mitchell, Phillip" w:date="2023-08-31T14:16:00Z">
        <w:r w:rsidRPr="00BE4603">
          <w:rPr>
            <w:rPrChange w:id="4483" w:author="Mitchell, Phillip" w:date="2024-02-26T15:29:00Z">
              <w:rPr>
                <w:highlight w:val="yellow"/>
              </w:rPr>
            </w:rPrChange>
          </w:rPr>
          <w:t>the testing of</w:t>
        </w:r>
      </w:ins>
      <w:ins w:id="4484" w:author="Phillip" w:date="2023-08-22T12:51:00Z">
        <w:r w:rsidR="00870260" w:rsidRPr="00BE4603">
          <w:rPr>
            <w:rPrChange w:id="4485" w:author="Mitchell, Phillip" w:date="2024-02-26T15:29:00Z">
              <w:rPr>
                <w:highlight w:val="yellow"/>
              </w:rPr>
            </w:rPrChange>
          </w:rPr>
          <w:t xml:space="preserve"> multi-tariff meters, manufacturers </w:t>
        </w:r>
      </w:ins>
      <w:ins w:id="4486" w:author="Mitchell, Phillip" w:date="2023-08-31T16:15:00Z">
        <w:r w:rsidR="005856A1" w:rsidRPr="00BE4603">
          <w:rPr>
            <w:rPrChange w:id="4487" w:author="Mitchell, Phillip" w:date="2024-02-26T15:29:00Z">
              <w:rPr>
                <w:highlight w:val="yellow"/>
              </w:rPr>
            </w:rPrChange>
          </w:rPr>
          <w:t>may</w:t>
        </w:r>
      </w:ins>
      <w:ins w:id="4488" w:author="Phillip" w:date="2023-08-22T12:51:00Z">
        <w:r w:rsidR="00870260" w:rsidRPr="00BE4603">
          <w:rPr>
            <w:rPrChange w:id="4489" w:author="Mitchell, Phillip" w:date="2024-02-26T15:29:00Z">
              <w:rPr>
                <w:highlight w:val="yellow"/>
              </w:rPr>
            </w:rPrChange>
          </w:rPr>
          <w:t xml:space="preserve"> implement a time indication test function as described in section</w:t>
        </w:r>
        <w:r w:rsidR="00870260" w:rsidRPr="00870260">
          <w:t xml:space="preserve"> </w:t>
        </w:r>
      </w:ins>
      <w:ins w:id="4490" w:author="Mitchell, Phillip" w:date="2024-11-14T15:16:00Z">
        <w:r w:rsidR="00573E57">
          <w:fldChar w:fldCharType="begin"/>
        </w:r>
        <w:r w:rsidR="00573E57">
          <w:instrText xml:space="preserve"> REF _Ref182489781 \r </w:instrText>
        </w:r>
      </w:ins>
      <w:r w:rsidR="00573E57">
        <w:fldChar w:fldCharType="separate"/>
      </w:r>
      <w:ins w:id="4491" w:author="Mitchell, Phillip" w:date="2024-11-14T15:16:00Z">
        <w:r w:rsidR="00573E57">
          <w:t>7.4.2.3</w:t>
        </w:r>
        <w:r w:rsidR="00573E57">
          <w:fldChar w:fldCharType="end"/>
        </w:r>
      </w:ins>
      <w:ins w:id="4492" w:author="Phillip" w:date="2023-08-22T12:51:00Z">
        <w:r w:rsidR="00870260" w:rsidRPr="00870260">
          <w:t xml:space="preserve"> to show compliance with requirements in </w:t>
        </w:r>
      </w:ins>
      <w:ins w:id="4493" w:author="Mitchell, Phillip" w:date="2023-09-01T11:43:00Z">
        <w:r w:rsidR="00723301">
          <w:fldChar w:fldCharType="begin"/>
        </w:r>
        <w:r w:rsidR="00723301">
          <w:instrText xml:space="preserve"> REF _Ref144461037 </w:instrText>
        </w:r>
      </w:ins>
      <w:r w:rsidR="00723301">
        <w:fldChar w:fldCharType="separate"/>
      </w:r>
      <w:ins w:id="4494" w:author="Mitchell, Phillip" w:date="2023-11-29T12:24:00Z">
        <w:r w:rsidR="0033235A">
          <w:t xml:space="preserve">Table </w:t>
        </w:r>
        <w:r w:rsidR="0033235A">
          <w:rPr>
            <w:noProof/>
          </w:rPr>
          <w:t>8</w:t>
        </w:r>
      </w:ins>
      <w:ins w:id="4495" w:author="Mitchell, Phillip" w:date="2023-09-01T11:43:00Z">
        <w:r w:rsidR="00723301">
          <w:fldChar w:fldCharType="end"/>
        </w:r>
      </w:ins>
      <w:ins w:id="4496" w:author="Phillip" w:date="2023-08-22T12:51:00Z">
        <w:r w:rsidR="00870260" w:rsidRPr="00870260">
          <w:t>.</w:t>
        </w:r>
      </w:ins>
    </w:p>
    <w:p w14:paraId="7C1CEE67" w14:textId="3BECE152" w:rsidR="00870260" w:rsidRDefault="004D72EE" w:rsidP="00402B1E">
      <w:pPr>
        <w:pStyle w:val="Heading3"/>
        <w:rPr>
          <w:ins w:id="4497" w:author="Phillip" w:date="2023-08-22T12:51:00Z"/>
        </w:rPr>
      </w:pPr>
      <w:bookmarkStart w:id="4498" w:name="_Toc159855439"/>
      <w:ins w:id="4499" w:author="Mitchell, Phillip" w:date="2023-08-31T14:18:00Z">
        <w:r>
          <w:lastRenderedPageBreak/>
          <w:t xml:space="preserve">Multi-tariff </w:t>
        </w:r>
        <w:proofErr w:type="gramStart"/>
        <w:r>
          <w:t>r</w:t>
        </w:r>
      </w:ins>
      <w:ins w:id="4500" w:author="Phillip" w:date="2023-08-22T12:51:00Z">
        <w:r w:rsidR="00870260">
          <w:t>egister</w:t>
        </w:r>
        <w:proofErr w:type="gramEnd"/>
        <w:r w:rsidR="00870260">
          <w:t xml:space="preserve"> </w:t>
        </w:r>
      </w:ins>
      <w:ins w:id="4501" w:author="Phillip" w:date="2023-08-22T13:29:00Z">
        <w:r w:rsidR="008F6E4B">
          <w:t>r</w:t>
        </w:r>
      </w:ins>
      <w:ins w:id="4502" w:author="Phillip" w:date="2023-08-22T12:51:00Z">
        <w:r w:rsidR="00870260">
          <w:t>equirements</w:t>
        </w:r>
        <w:bookmarkEnd w:id="4498"/>
      </w:ins>
    </w:p>
    <w:p w14:paraId="0D5CF6B7" w14:textId="418D5B0F" w:rsidR="00870260" w:rsidRDefault="00870260" w:rsidP="00402B1E">
      <w:pPr>
        <w:pStyle w:val="BodyText"/>
        <w:rPr>
          <w:ins w:id="4503" w:author="Phillip" w:date="2023-08-22T12:51:00Z"/>
        </w:rPr>
      </w:pPr>
      <w:ins w:id="4504" w:author="Phillip" w:date="2023-08-22T12:51:00Z">
        <w:r>
          <w:t xml:space="preserve">The energy </w:t>
        </w:r>
      </w:ins>
      <w:ins w:id="4505" w:author="Phillip" w:date="2023-08-22T13:02:00Z">
        <w:r w:rsidR="00430056">
          <w:t xml:space="preserve">associated with each </w:t>
        </w:r>
      </w:ins>
      <w:ins w:id="4506" w:author="Phillip" w:date="2023-08-22T12:51:00Z">
        <w:r>
          <w:t xml:space="preserve">different tariff must be recorded in </w:t>
        </w:r>
      </w:ins>
      <w:ins w:id="4507" w:author="Phillip" w:date="2023-08-22T13:03:00Z">
        <w:r w:rsidR="00430056">
          <w:t xml:space="preserve">different, </w:t>
        </w:r>
      </w:ins>
      <w:ins w:id="4508" w:author="Phillip" w:date="2023-08-22T12:51:00Z">
        <w:r>
          <w:t>individual register</w:t>
        </w:r>
      </w:ins>
      <w:ins w:id="4509" w:author="Phillip" w:date="2023-08-22T13:03:00Z">
        <w:r w:rsidR="00430056">
          <w:t>s</w:t>
        </w:r>
      </w:ins>
      <w:ins w:id="4510" w:author="Phillip" w:date="2023-08-22T12:51:00Z">
        <w:r>
          <w:t>.</w:t>
        </w:r>
      </w:ins>
    </w:p>
    <w:p w14:paraId="19A05328" w14:textId="4C60AC4B" w:rsidR="00870260" w:rsidRDefault="00870260" w:rsidP="00402B1E">
      <w:pPr>
        <w:pStyle w:val="BodyText"/>
        <w:rPr>
          <w:ins w:id="4511" w:author="Phillip" w:date="2023-08-22T12:51:00Z"/>
        </w:rPr>
      </w:pPr>
      <w:ins w:id="4512" w:author="Phillip" w:date="2023-08-22T12:51:00Z">
        <w:r>
          <w:t>The energy values stored in each register for billing must be indicated and identifi</w:t>
        </w:r>
        <w:r w:rsidRPr="00BE4603">
          <w:t xml:space="preserve">ed on the </w:t>
        </w:r>
        <w:r w:rsidRPr="00BE4603">
          <w:rPr>
            <w:rPrChange w:id="4513" w:author="Mitchell, Phillip" w:date="2024-02-26T15:29:00Z">
              <w:rPr>
                <w:highlight w:val="yellow"/>
              </w:rPr>
            </w:rPrChange>
          </w:rPr>
          <w:t xml:space="preserve">meter’s </w:t>
        </w:r>
      </w:ins>
      <w:ins w:id="4514" w:author="Mitchell, Phillip" w:date="2023-08-31T14:20:00Z">
        <w:r w:rsidR="004D72EE" w:rsidRPr="00BE4603">
          <w:t>indicating</w:t>
        </w:r>
        <w:r w:rsidR="004D72EE">
          <w:t xml:space="preserve"> device</w:t>
        </w:r>
      </w:ins>
      <w:ins w:id="4515" w:author="Phillip" w:date="2023-08-22T12:51:00Z">
        <w:r>
          <w:t>.</w:t>
        </w:r>
      </w:ins>
    </w:p>
    <w:p w14:paraId="0A70DDEE" w14:textId="77777777" w:rsidR="00430056" w:rsidRDefault="00430056" w:rsidP="00430056">
      <w:pPr>
        <w:pStyle w:val="BodyText"/>
        <w:rPr>
          <w:ins w:id="4516" w:author="Phillip" w:date="2023-08-22T13:06:00Z"/>
        </w:rPr>
      </w:pPr>
      <w:ins w:id="4517" w:author="Phillip" w:date="2023-08-22T13:05:00Z">
        <w:r>
          <w:t>Individual tariff</w:t>
        </w:r>
      </w:ins>
      <w:ins w:id="4518" w:author="Phillip" w:date="2023-08-22T12:51:00Z">
        <w:r w:rsidR="00870260">
          <w:t xml:space="preserve"> register</w:t>
        </w:r>
      </w:ins>
      <w:ins w:id="4519" w:author="Phillip" w:date="2023-08-22T13:05:00Z">
        <w:r>
          <w:t>s</w:t>
        </w:r>
      </w:ins>
      <w:ins w:id="4520" w:author="Phillip" w:date="2023-08-22T12:51:00Z">
        <w:r w:rsidR="00870260">
          <w:t xml:space="preserve"> </w:t>
        </w:r>
      </w:ins>
      <w:ins w:id="4521" w:author="Phillip" w:date="2023-08-22T13:05:00Z">
        <w:r>
          <w:t xml:space="preserve">must </w:t>
        </w:r>
      </w:ins>
      <w:ins w:id="4522" w:author="Phillip" w:date="2023-08-22T12:51:00Z">
        <w:r w:rsidR="00870260">
          <w:t xml:space="preserve">record the energy during the pre-programmed </w:t>
        </w:r>
        <w:proofErr w:type="gramStart"/>
        <w:r w:rsidR="00870260">
          <w:t>period of time</w:t>
        </w:r>
      </w:ins>
      <w:proofErr w:type="gramEnd"/>
      <w:ins w:id="4523" w:author="Phillip" w:date="2023-08-22T13:06:00Z">
        <w:r>
          <w:t>.</w:t>
        </w:r>
      </w:ins>
    </w:p>
    <w:p w14:paraId="2415093D" w14:textId="4B056BE6" w:rsidR="00870260" w:rsidRDefault="00430056" w:rsidP="00402B1E">
      <w:pPr>
        <w:pStyle w:val="Note"/>
        <w:rPr>
          <w:ins w:id="4524" w:author="Phillip" w:date="2023-08-22T12:51:00Z"/>
        </w:rPr>
      </w:pPr>
      <w:ins w:id="4525" w:author="Phillip" w:date="2023-08-22T13:06:00Z">
        <w:r>
          <w:t>Note:</w:t>
        </w:r>
      </w:ins>
      <w:ins w:id="4526" w:author="Phillip" w:date="2023-08-22T13:09:00Z">
        <w:r>
          <w:tab/>
        </w:r>
      </w:ins>
      <w:ins w:id="4527" w:author="Phillip" w:date="2023-08-22T13:06:00Z">
        <w:r>
          <w:t xml:space="preserve">This is distinct from the </w:t>
        </w:r>
      </w:ins>
      <w:ins w:id="4528" w:author="Phillip" w:date="2023-08-22T12:51:00Z">
        <w:r w:rsidR="00870260">
          <w:t xml:space="preserve">total energy register which </w:t>
        </w:r>
      </w:ins>
      <w:ins w:id="4529" w:author="Phillip" w:date="2023-08-22T13:07:00Z">
        <w:r>
          <w:t>records</w:t>
        </w:r>
      </w:ins>
      <w:ins w:id="4530" w:author="Phillip" w:date="2023-08-22T12:51:00Z">
        <w:r w:rsidR="00870260">
          <w:t xml:space="preserve"> the total </w:t>
        </w:r>
      </w:ins>
      <w:ins w:id="4531" w:author="Phillip" w:date="2023-08-22T13:07:00Z">
        <w:r>
          <w:t>cumulative energy</w:t>
        </w:r>
      </w:ins>
      <w:ins w:id="4532" w:author="Phillip" w:date="2023-08-22T12:51:00Z">
        <w:r w:rsidR="00870260">
          <w:t>.</w:t>
        </w:r>
      </w:ins>
    </w:p>
    <w:p w14:paraId="48B92ABE" w14:textId="4A26A5CC" w:rsidR="00870260" w:rsidRDefault="00870260" w:rsidP="00402B1E">
      <w:pPr>
        <w:pStyle w:val="BodyText"/>
        <w:rPr>
          <w:ins w:id="4533" w:author="Phillip" w:date="2023-08-22T12:51:00Z"/>
        </w:rPr>
      </w:pPr>
      <w:ins w:id="4534" w:author="Phillip" w:date="2023-08-22T12:51:00Z">
        <w:r>
          <w:t xml:space="preserve">For the same time interval, the sum of the values of the energy stored in each </w:t>
        </w:r>
      </w:ins>
      <w:ins w:id="4535" w:author="Phillip" w:date="2023-08-22T13:09:00Z">
        <w:r w:rsidR="00430056">
          <w:t xml:space="preserve">tariff </w:t>
        </w:r>
      </w:ins>
      <w:ins w:id="4536" w:author="Phillip" w:date="2023-08-22T12:51:00Z">
        <w:r>
          <w:t>register must be equal to the value of energy stored in the total energy register.</w:t>
        </w:r>
      </w:ins>
    </w:p>
    <w:p w14:paraId="3D11875B" w14:textId="34E4C628" w:rsidR="00870260" w:rsidRDefault="00870260" w:rsidP="00402B1E">
      <w:pPr>
        <w:pStyle w:val="BodyText"/>
        <w:rPr>
          <w:ins w:id="4537" w:author="Phillip" w:date="2023-08-22T12:51:00Z"/>
        </w:rPr>
      </w:pPr>
      <w:ins w:id="4538" w:author="Phillip" w:date="2023-08-22T12:51:00Z">
        <w:r>
          <w:t>The relative difference between the known energy applied to the meter and the correspond</w:t>
        </w:r>
      </w:ins>
      <w:ins w:id="4539" w:author="Phillip" w:date="2023-08-22T13:11:00Z">
        <w:r w:rsidR="00430056">
          <w:t>ing</w:t>
        </w:r>
      </w:ins>
      <w:ins w:id="4540" w:author="Phillip" w:date="2023-08-22T12:51:00Z">
        <w:r>
          <w:t xml:space="preserve"> energy presented in the </w:t>
        </w:r>
      </w:ins>
      <w:ins w:id="4541" w:author="Mitchell, Phillip" w:date="2023-08-31T14:31:00Z">
        <w:r w:rsidR="00913BB1">
          <w:t>indicating device</w:t>
        </w:r>
      </w:ins>
      <w:ins w:id="4542" w:author="Phillip" w:date="2023-08-22T12:51:00Z">
        <w:r>
          <w:t xml:space="preserve"> and stored in the respective register shall not be greater than the </w:t>
        </w:r>
      </w:ins>
      <w:ins w:id="4543" w:author="Phillip" w:date="2023-08-22T13:11:00Z">
        <w:r w:rsidR="00E945F7">
          <w:t xml:space="preserve">base </w:t>
        </w:r>
        <w:proofErr w:type="spellStart"/>
        <w:r w:rsidR="00E945F7">
          <w:t>mpe</w:t>
        </w:r>
        <w:proofErr w:type="spellEnd"/>
        <w:r w:rsidR="00E945F7">
          <w:t xml:space="preserve"> </w:t>
        </w:r>
      </w:ins>
      <w:ins w:id="4544" w:author="Phillip" w:date="2023-08-22T12:51:00Z">
        <w:r>
          <w:t>plus the equivalent energy of one pulse of the meter constant.</w:t>
        </w:r>
      </w:ins>
    </w:p>
    <w:p w14:paraId="7A209628" w14:textId="1BD204CF" w:rsidR="00870260" w:rsidRDefault="00870260" w:rsidP="00430056">
      <w:pPr>
        <w:pStyle w:val="BodyText"/>
        <w:rPr>
          <w:ins w:id="4545" w:author="Phillip" w:date="2023-08-22T13:28:00Z"/>
        </w:rPr>
      </w:pPr>
      <w:ins w:id="4546" w:author="Phillip" w:date="2023-08-22T12:51:00Z">
        <w:r>
          <w:t xml:space="preserve">The values presented in the </w:t>
        </w:r>
      </w:ins>
      <w:ins w:id="4547" w:author="Mitchell, Phillip" w:date="2023-08-31T14:32:00Z">
        <w:r w:rsidR="00913BB1">
          <w:t>indicating device</w:t>
        </w:r>
      </w:ins>
      <w:ins w:id="4548" w:author="Phillip" w:date="2023-08-22T12:51:00Z">
        <w:r>
          <w:t xml:space="preserve"> shall </w:t>
        </w:r>
      </w:ins>
      <w:ins w:id="4549" w:author="Phillip" w:date="2023-08-22T13:25:00Z">
        <w:r w:rsidR="008F6E4B">
          <w:t>correspond to</w:t>
        </w:r>
      </w:ins>
      <w:ins w:id="4550" w:author="Phillip" w:date="2023-08-22T12:51:00Z">
        <w:r>
          <w:t xml:space="preserve"> the respective registers, considering the rounding error of the number of significant digits </w:t>
        </w:r>
      </w:ins>
      <w:ins w:id="4551" w:author="Phillip" w:date="2023-08-22T13:26:00Z">
        <w:r w:rsidR="008F6E4B">
          <w:t>programmed</w:t>
        </w:r>
      </w:ins>
      <w:ins w:id="4552" w:author="Phillip" w:date="2023-08-22T12:51:00Z">
        <w:r>
          <w:t xml:space="preserve"> in the </w:t>
        </w:r>
      </w:ins>
      <w:ins w:id="4553" w:author="Mitchell, Phillip" w:date="2023-08-31T14:33:00Z">
        <w:r w:rsidR="00913BB1">
          <w:t xml:space="preserve">indicating device </w:t>
        </w:r>
      </w:ins>
      <w:ins w:id="4554" w:author="Phillip" w:date="2023-08-22T12:51:00Z">
        <w:r>
          <w:t>to present the results.</w:t>
        </w:r>
      </w:ins>
    </w:p>
    <w:p w14:paraId="4739EF6A" w14:textId="5BD1B765" w:rsidR="008F6E4B" w:rsidRDefault="008F6E4B" w:rsidP="008F6E4B">
      <w:pPr>
        <w:pStyle w:val="Heading3"/>
        <w:rPr>
          <w:ins w:id="4555" w:author="Phillip" w:date="2023-08-22T13:29:00Z"/>
        </w:rPr>
      </w:pPr>
      <w:bookmarkStart w:id="4556" w:name="_Toc159855440"/>
      <w:ins w:id="4557" w:author="Phillip" w:date="2023-08-22T13:28:00Z">
        <w:r>
          <w:t>Time</w:t>
        </w:r>
        <w:del w:id="4558" w:author="Mitchell, Phillip" w:date="2023-11-08T11:46:00Z">
          <w:r w:rsidDel="00E44019">
            <w:delText xml:space="preserve"> </w:delText>
          </w:r>
        </w:del>
      </w:ins>
      <w:ins w:id="4559" w:author="Mitchell, Phillip" w:date="2024-07-02T15:30:00Z">
        <w:r w:rsidR="00C93EC7">
          <w:t xml:space="preserve"> indication</w:t>
        </w:r>
      </w:ins>
      <w:ins w:id="4560" w:author="Phillip" w:date="2023-08-22T13:29:00Z">
        <w:r>
          <w:t xml:space="preserve"> requirements</w:t>
        </w:r>
        <w:bookmarkEnd w:id="4556"/>
      </w:ins>
    </w:p>
    <w:p w14:paraId="4E2D55B0" w14:textId="288DF88C" w:rsidR="008F6E4B" w:rsidRDefault="008F6E4B" w:rsidP="008F6E4B">
      <w:pPr>
        <w:pStyle w:val="BodyText"/>
        <w:rPr>
          <w:ins w:id="4561" w:author="Mitchell, Phillip" w:date="2024-09-25T12:05:00Z"/>
        </w:rPr>
      </w:pPr>
      <w:ins w:id="4562" w:author="Phillip" w:date="2023-08-22T13:29:00Z">
        <w:r>
          <w:t xml:space="preserve">Multi-tariff </w:t>
        </w:r>
      </w:ins>
      <w:ins w:id="4563" w:author="Mitchell, Phillip" w:date="2024-07-01T15:04:00Z">
        <w:r w:rsidR="002B5954">
          <w:t xml:space="preserve">and interval </w:t>
        </w:r>
      </w:ins>
      <w:ins w:id="4564" w:author="Phillip" w:date="2023-08-22T13:29:00Z">
        <w:r>
          <w:t>meters shall demonstrate compliance with the time</w:t>
        </w:r>
        <w:del w:id="4565" w:author="Mitchell, Phillip" w:date="2023-11-08T11:49:00Z">
          <w:r w:rsidDel="00E44019">
            <w:delText xml:space="preserve"> </w:delText>
          </w:r>
        </w:del>
      </w:ins>
      <w:ins w:id="4566" w:author="Mitchell, Phillip" w:date="2024-07-02T15:31:00Z">
        <w:r w:rsidR="00C7785D">
          <w:t xml:space="preserve"> indication</w:t>
        </w:r>
      </w:ins>
      <w:ins w:id="4567" w:author="Phillip" w:date="2023-08-22T13:29:00Z">
        <w:r>
          <w:t xml:space="preserve"> requirements described in </w:t>
        </w:r>
      </w:ins>
      <w:ins w:id="4568" w:author="Mitchell, Phillip" w:date="2023-09-01T11:54:00Z">
        <w:r w:rsidR="000A1F1A">
          <w:fldChar w:fldCharType="begin"/>
        </w:r>
        <w:r w:rsidR="000A1F1A">
          <w:instrText xml:space="preserve"> REF _Ref144461037 </w:instrText>
        </w:r>
        <w:r w:rsidR="000A1F1A">
          <w:fldChar w:fldCharType="separate"/>
        </w:r>
      </w:ins>
      <w:ins w:id="4569" w:author="Mitchell, Phillip" w:date="2023-11-29T12:24:00Z">
        <w:r w:rsidR="0033235A">
          <w:t xml:space="preserve">Table </w:t>
        </w:r>
        <w:r w:rsidR="0033235A">
          <w:rPr>
            <w:noProof/>
          </w:rPr>
          <w:t>8</w:t>
        </w:r>
      </w:ins>
      <w:ins w:id="4570" w:author="Mitchell, Phillip" w:date="2023-09-01T11:54:00Z">
        <w:r w:rsidR="000A1F1A">
          <w:fldChar w:fldCharType="end"/>
        </w:r>
      </w:ins>
      <w:ins w:id="4571" w:author="Phillip" w:date="2023-08-22T13:29:00Z">
        <w:r>
          <w:t>.</w:t>
        </w:r>
      </w:ins>
      <w:ins w:id="4572" w:author="Mitchell, Phillip" w:date="2023-11-08T14:13:00Z">
        <w:r w:rsidR="00204615">
          <w:t xml:space="preserve"> These requirements are based on </w:t>
        </w:r>
      </w:ins>
      <w:ins w:id="4573" w:author="Mitchell, Phillip" w:date="2023-11-08T14:14:00Z">
        <w:r w:rsidR="005C4B3B" w:rsidRPr="008817AE">
          <w:t xml:space="preserve">IEC 62054-21 </w:t>
        </w:r>
        <w:r w:rsidR="005C4B3B" w:rsidRPr="008817AE">
          <w:fldChar w:fldCharType="begin"/>
        </w:r>
        <w:r w:rsidR="005C4B3B" w:rsidRPr="008817AE">
          <w:instrText xml:space="preserve"> REF _Ref118714203 \r </w:instrText>
        </w:r>
        <w:r w:rsidR="005C4B3B">
          <w:instrText xml:space="preserve"> \* MERGEFORMAT </w:instrText>
        </w:r>
        <w:r w:rsidR="005C4B3B" w:rsidRPr="008817AE">
          <w:fldChar w:fldCharType="separate"/>
        </w:r>
      </w:ins>
      <w:ins w:id="4574" w:author="Mitchell, Phillip" w:date="2023-11-29T12:24:00Z">
        <w:r w:rsidR="0033235A">
          <w:t>[16]</w:t>
        </w:r>
      </w:ins>
      <w:ins w:id="4575" w:author="Mitchell, Phillip" w:date="2023-11-08T14:14:00Z">
        <w:r w:rsidR="005C4B3B" w:rsidRPr="008817AE">
          <w:fldChar w:fldCharType="end"/>
        </w:r>
        <w:r w:rsidR="005C4B3B" w:rsidRPr="008817AE">
          <w:t>.</w:t>
        </w:r>
      </w:ins>
    </w:p>
    <w:p w14:paraId="4D92A8A2" w14:textId="347DDE96" w:rsidR="00FA2441" w:rsidRDefault="00FA2441">
      <w:pPr>
        <w:pStyle w:val="Note"/>
        <w:rPr>
          <w:ins w:id="4576" w:author="Phillip" w:date="2023-08-22T13:30:00Z"/>
        </w:rPr>
        <w:pPrChange w:id="4577" w:author="Mitchell, Phillip" w:date="2024-09-25T12:05:00Z">
          <w:pPr>
            <w:pStyle w:val="BodyText"/>
          </w:pPr>
        </w:pPrChange>
      </w:pPr>
      <w:ins w:id="4578" w:author="Mitchell, Phillip" w:date="2024-09-25T12:05:00Z">
        <w:r>
          <w:t>Note:</w:t>
        </w:r>
        <w:r>
          <w:tab/>
        </w:r>
      </w:ins>
      <w:ins w:id="4579" w:author="Mitchell, Phillip" w:date="2024-09-25T12:07:00Z">
        <w:r>
          <w:t>S</w:t>
        </w:r>
      </w:ins>
      <w:ins w:id="4580" w:author="Mitchell, Phillip" w:date="2024-09-25T12:05:00Z">
        <w:r>
          <w:t>ynchronous clocks</w:t>
        </w:r>
      </w:ins>
      <w:ins w:id="4581" w:author="Mitchell, Phillip" w:date="2024-09-25T12:06:00Z">
        <w:r>
          <w:t xml:space="preserve"> </w:t>
        </w:r>
      </w:ins>
      <w:ins w:id="4582" w:author="Mitchell, Phillip" w:date="2024-09-25T12:07:00Z">
        <w:r>
          <w:t xml:space="preserve">use the grid frequency as the </w:t>
        </w:r>
      </w:ins>
      <w:ins w:id="4583" w:author="Mitchell, Phillip" w:date="2024-09-25T12:08:00Z">
        <w:r>
          <w:t xml:space="preserve">time reference, so the actual time indication error is affected by the </w:t>
        </w:r>
      </w:ins>
      <w:ins w:id="4584" w:author="Mitchell, Phillip" w:date="2024-09-25T12:09:00Z">
        <w:r>
          <w:t>accuracy of the grid frequency.</w:t>
        </w:r>
      </w:ins>
    </w:p>
    <w:p w14:paraId="29DD74C9" w14:textId="2544B2CF" w:rsidR="00906B73" w:rsidRDefault="00906B73" w:rsidP="000A1F1A">
      <w:pPr>
        <w:pStyle w:val="Caption"/>
        <w:rPr>
          <w:ins w:id="4585" w:author="Mitchell, Phillip" w:date="2023-09-01T12:19:00Z"/>
        </w:rPr>
      </w:pPr>
      <w:bookmarkStart w:id="4586" w:name="_Ref144461037"/>
      <w:bookmarkStart w:id="4587" w:name="_Ref144461032"/>
      <w:ins w:id="4588" w:author="Mitchell, Phillip" w:date="2023-09-01T11:35:00Z">
        <w:r>
          <w:t xml:space="preserve">Table </w:t>
        </w:r>
        <w:r>
          <w:fldChar w:fldCharType="begin"/>
        </w:r>
        <w:r>
          <w:instrText xml:space="preserve"> SEQ Table \* ARABIC </w:instrText>
        </w:r>
      </w:ins>
      <w:r>
        <w:fldChar w:fldCharType="separate"/>
      </w:r>
      <w:ins w:id="4589" w:author="Mitchell, Phillip" w:date="2023-11-29T12:24:00Z">
        <w:r w:rsidR="0033235A">
          <w:rPr>
            <w:noProof/>
          </w:rPr>
          <w:t>8</w:t>
        </w:r>
      </w:ins>
      <w:ins w:id="4590" w:author="Mitchell, Phillip" w:date="2023-09-01T11:35:00Z">
        <w:r>
          <w:fldChar w:fldCharType="end"/>
        </w:r>
        <w:bookmarkEnd w:id="4586"/>
        <w:r>
          <w:t>. T</w:t>
        </w:r>
      </w:ins>
      <w:ins w:id="4591" w:author="Mitchell, Phillip" w:date="2023-09-01T11:36:00Z">
        <w:r>
          <w:t>ime</w:t>
        </w:r>
      </w:ins>
      <w:ins w:id="4592" w:author="Mitchell, Phillip" w:date="2024-07-02T15:32:00Z">
        <w:r w:rsidR="00C7785D">
          <w:t xml:space="preserve"> indication</w:t>
        </w:r>
      </w:ins>
      <w:ins w:id="4593" w:author="Mitchell, Phillip" w:date="2023-09-01T11:36:00Z">
        <w:r>
          <w:t xml:space="preserve"> requirements</w:t>
        </w:r>
      </w:ins>
      <w:bookmarkEnd w:id="4587"/>
    </w:p>
    <w:tbl>
      <w:tblPr>
        <w:tblStyle w:val="TableGrid"/>
        <w:tblW w:w="5000" w:type="pct"/>
        <w:tblLook w:val="04A0" w:firstRow="1" w:lastRow="0" w:firstColumn="1" w:lastColumn="0" w:noHBand="0" w:noVBand="1"/>
        <w:tblPrChange w:id="4594" w:author="Mitchell, Phillip" w:date="2023-11-29T17:11:00Z">
          <w:tblPr>
            <w:tblStyle w:val="TableGrid"/>
            <w:tblW w:w="5000" w:type="pct"/>
            <w:tblLook w:val="04A0" w:firstRow="1" w:lastRow="0" w:firstColumn="1" w:lastColumn="0" w:noHBand="0" w:noVBand="1"/>
          </w:tblPr>
        </w:tblPrChange>
      </w:tblPr>
      <w:tblGrid>
        <w:gridCol w:w="2547"/>
        <w:gridCol w:w="3967"/>
        <w:gridCol w:w="3114"/>
        <w:tblGridChange w:id="4595">
          <w:tblGrid>
            <w:gridCol w:w="2830"/>
            <w:gridCol w:w="3686"/>
            <w:gridCol w:w="3112"/>
          </w:tblGrid>
        </w:tblGridChange>
      </w:tblGrid>
      <w:tr w:rsidR="00BC5F8C" w14:paraId="57B09783" w14:textId="77777777" w:rsidTr="00882C7F">
        <w:trPr>
          <w:ins w:id="4596" w:author="Phillip" w:date="2023-08-22T13:31:00Z"/>
        </w:trPr>
        <w:tc>
          <w:tcPr>
            <w:tcW w:w="1323" w:type="pct"/>
            <w:tcBorders>
              <w:top w:val="single" w:sz="4" w:space="0" w:color="auto"/>
              <w:left w:val="single" w:sz="4" w:space="0" w:color="auto"/>
              <w:bottom w:val="single" w:sz="4" w:space="0" w:color="auto"/>
              <w:right w:val="single" w:sz="4" w:space="0" w:color="auto"/>
            </w:tcBorders>
            <w:hideMark/>
            <w:tcPrChange w:id="4597" w:author="Mitchell, Phillip" w:date="2023-11-29T17:11:00Z">
              <w:tcPr>
                <w:tcW w:w="1470" w:type="pct"/>
                <w:tcBorders>
                  <w:top w:val="single" w:sz="4" w:space="0" w:color="auto"/>
                  <w:left w:val="single" w:sz="4" w:space="0" w:color="auto"/>
                  <w:bottom w:val="single" w:sz="4" w:space="0" w:color="auto"/>
                  <w:right w:val="single" w:sz="4" w:space="0" w:color="auto"/>
                </w:tcBorders>
                <w:hideMark/>
              </w:tcPr>
            </w:tcPrChange>
          </w:tcPr>
          <w:p w14:paraId="41C70B29" w14:textId="77777777" w:rsidR="00BD6287" w:rsidRPr="00402B1E" w:rsidRDefault="00BD6287" w:rsidP="00402B1E">
            <w:pPr>
              <w:pStyle w:val="TABLE-col-heading"/>
              <w:rPr>
                <w:ins w:id="4598" w:author="Phillip" w:date="2023-08-22T13:31:00Z"/>
                <w:b w:val="0"/>
              </w:rPr>
            </w:pPr>
            <w:ins w:id="4599" w:author="Phillip" w:date="2023-08-22T13:31:00Z">
              <w:r w:rsidRPr="00402B1E">
                <w:rPr>
                  <w:lang w:val="en-AU"/>
                </w:rPr>
                <w:t>Characteristic</w:t>
              </w:r>
            </w:ins>
          </w:p>
        </w:tc>
        <w:tc>
          <w:tcPr>
            <w:tcW w:w="2060" w:type="pct"/>
            <w:tcBorders>
              <w:top w:val="single" w:sz="4" w:space="0" w:color="auto"/>
              <w:left w:val="single" w:sz="4" w:space="0" w:color="auto"/>
              <w:bottom w:val="single" w:sz="4" w:space="0" w:color="auto"/>
              <w:right w:val="single" w:sz="4" w:space="0" w:color="auto"/>
            </w:tcBorders>
            <w:hideMark/>
            <w:tcPrChange w:id="4600" w:author="Mitchell, Phillip" w:date="2023-11-29T17:11:00Z">
              <w:tcPr>
                <w:tcW w:w="1914" w:type="pct"/>
                <w:tcBorders>
                  <w:top w:val="single" w:sz="4" w:space="0" w:color="auto"/>
                  <w:left w:val="single" w:sz="4" w:space="0" w:color="auto"/>
                  <w:bottom w:val="single" w:sz="4" w:space="0" w:color="auto"/>
                  <w:right w:val="single" w:sz="4" w:space="0" w:color="auto"/>
                </w:tcBorders>
                <w:hideMark/>
              </w:tcPr>
            </w:tcPrChange>
          </w:tcPr>
          <w:p w14:paraId="0C03F3D9" w14:textId="1035285E" w:rsidR="00BD6287" w:rsidRPr="00402B1E" w:rsidRDefault="00BD6287" w:rsidP="00402B1E">
            <w:pPr>
              <w:pStyle w:val="TABLE-col-heading"/>
              <w:rPr>
                <w:ins w:id="4601" w:author="Phillip" w:date="2023-08-22T13:31:00Z"/>
                <w:b w:val="0"/>
              </w:rPr>
            </w:pPr>
            <w:ins w:id="4602" w:author="Phillip" w:date="2023-08-22T13:31:00Z">
              <w:r w:rsidRPr="00402B1E">
                <w:rPr>
                  <w:lang w:val="en-AU"/>
                </w:rPr>
                <w:t>Requirement</w:t>
              </w:r>
            </w:ins>
            <w:ins w:id="4603" w:author="Mitchell, Phillip" w:date="2023-09-01T12:10:00Z">
              <w:r w:rsidR="004651A7">
                <w:rPr>
                  <w:lang w:val="en-AU"/>
                </w:rPr>
                <w:t xml:space="preserve"> for crystal-controlled</w:t>
              </w:r>
            </w:ins>
          </w:p>
        </w:tc>
        <w:tc>
          <w:tcPr>
            <w:tcW w:w="1617" w:type="pct"/>
            <w:tcBorders>
              <w:top w:val="single" w:sz="4" w:space="0" w:color="auto"/>
              <w:left w:val="single" w:sz="4" w:space="0" w:color="auto"/>
              <w:bottom w:val="single" w:sz="4" w:space="0" w:color="auto"/>
              <w:right w:val="single" w:sz="4" w:space="0" w:color="auto"/>
            </w:tcBorders>
            <w:tcPrChange w:id="4604" w:author="Mitchell, Phillip" w:date="2023-11-29T17:11:00Z">
              <w:tcPr>
                <w:tcW w:w="1616" w:type="pct"/>
                <w:tcBorders>
                  <w:top w:val="single" w:sz="4" w:space="0" w:color="auto"/>
                  <w:left w:val="single" w:sz="4" w:space="0" w:color="auto"/>
                  <w:bottom w:val="single" w:sz="4" w:space="0" w:color="auto"/>
                  <w:right w:val="single" w:sz="4" w:space="0" w:color="auto"/>
                </w:tcBorders>
              </w:tcPr>
            </w:tcPrChange>
          </w:tcPr>
          <w:p w14:paraId="2C7D1EDE" w14:textId="349DE2A2" w:rsidR="00BD6287" w:rsidRPr="00402B1E" w:rsidRDefault="004651A7" w:rsidP="00402B1E">
            <w:pPr>
              <w:pStyle w:val="TABLE-col-heading"/>
              <w:rPr>
                <w:lang w:val="en-AU"/>
              </w:rPr>
            </w:pPr>
            <w:ins w:id="4605" w:author="Phillip" w:date="2023-08-22T13:31:00Z">
              <w:r w:rsidRPr="00402B1E">
                <w:rPr>
                  <w:lang w:val="en-AU"/>
                </w:rPr>
                <w:t>Requirement</w:t>
              </w:r>
            </w:ins>
            <w:ins w:id="4606" w:author="Mitchell, Phillip" w:date="2023-09-01T12:10:00Z">
              <w:r>
                <w:rPr>
                  <w:lang w:val="en-AU"/>
                </w:rPr>
                <w:t xml:space="preserve"> for synchronous</w:t>
              </w:r>
            </w:ins>
          </w:p>
        </w:tc>
      </w:tr>
      <w:tr w:rsidR="00BC5F8C" w14:paraId="29296B73" w14:textId="77777777" w:rsidTr="00882C7F">
        <w:trPr>
          <w:ins w:id="4607" w:author="Phillip" w:date="2023-08-22T13:31:00Z"/>
        </w:trPr>
        <w:tc>
          <w:tcPr>
            <w:tcW w:w="1323" w:type="pct"/>
            <w:tcBorders>
              <w:top w:val="single" w:sz="4" w:space="0" w:color="auto"/>
              <w:left w:val="single" w:sz="4" w:space="0" w:color="auto"/>
              <w:bottom w:val="single" w:sz="4" w:space="0" w:color="auto"/>
              <w:right w:val="single" w:sz="4" w:space="0" w:color="auto"/>
            </w:tcBorders>
            <w:hideMark/>
            <w:tcPrChange w:id="4608" w:author="Mitchell, Phillip" w:date="2023-11-29T17:11:00Z">
              <w:tcPr>
                <w:tcW w:w="1470" w:type="pct"/>
                <w:tcBorders>
                  <w:top w:val="single" w:sz="4" w:space="0" w:color="auto"/>
                  <w:left w:val="single" w:sz="4" w:space="0" w:color="auto"/>
                  <w:bottom w:val="single" w:sz="4" w:space="0" w:color="auto"/>
                  <w:right w:val="single" w:sz="4" w:space="0" w:color="auto"/>
                </w:tcBorders>
                <w:hideMark/>
              </w:tcPr>
            </w:tcPrChange>
          </w:tcPr>
          <w:p w14:paraId="563FF7EA" w14:textId="0F3510A2" w:rsidR="00BD6287" w:rsidRPr="0023519E" w:rsidRDefault="00BD6287" w:rsidP="00402B1E">
            <w:pPr>
              <w:pStyle w:val="TABLE-cell"/>
              <w:rPr>
                <w:ins w:id="4609" w:author="Phillip" w:date="2023-08-22T13:31:00Z"/>
              </w:rPr>
            </w:pPr>
            <w:ins w:id="4610" w:author="Phillip" w:date="2023-08-22T13:31:00Z">
              <w:r w:rsidRPr="00402B1E">
                <w:rPr>
                  <w:lang w:val="en-AU"/>
                </w:rPr>
                <w:t>Time</w:t>
              </w:r>
              <w:del w:id="4611" w:author="Mitchell, Phillip" w:date="2023-11-08T11:49:00Z">
                <w:r w:rsidRPr="00402B1E" w:rsidDel="00E44019">
                  <w:rPr>
                    <w:lang w:val="en-AU"/>
                  </w:rPr>
                  <w:delText xml:space="preserve"> </w:delText>
                </w:r>
              </w:del>
            </w:ins>
            <w:ins w:id="4612" w:author="Mitchell, Phillip" w:date="2024-07-02T15:32:00Z">
              <w:r w:rsidR="00C7785D">
                <w:rPr>
                  <w:lang w:val="en-AU"/>
                </w:rPr>
                <w:t xml:space="preserve"> indication</w:t>
              </w:r>
            </w:ins>
            <w:ins w:id="4613" w:author="Phillip" w:date="2023-08-22T13:31:00Z">
              <w:r w:rsidRPr="00402B1E">
                <w:rPr>
                  <w:lang w:val="en-AU"/>
                </w:rPr>
                <w:t xml:space="preserve"> accuracy</w:t>
              </w:r>
            </w:ins>
            <w:ins w:id="4614" w:author="Mitchell, Phillip" w:date="2023-08-31T14:39:00Z">
              <w:r>
                <w:rPr>
                  <w:lang w:val="en-AU"/>
                </w:rPr>
                <w:t xml:space="preserve"> at reference conditions</w:t>
              </w:r>
            </w:ins>
            <w:ins w:id="4615" w:author="Mitchell, Phillip" w:date="2023-08-31T14:41:00Z">
              <w:r>
                <w:rPr>
                  <w:lang w:val="en-AU"/>
                </w:rPr>
                <w:t xml:space="preserve"> (</w:t>
              </w:r>
            </w:ins>
            <w:ins w:id="4616" w:author="Mitchell, Phillip" w:date="2023-08-31T14:42:00Z">
              <w:r>
                <w:rPr>
                  <w:lang w:val="en-AU"/>
                </w:rPr>
                <w:t>including mains supply)</w:t>
              </w:r>
            </w:ins>
          </w:p>
        </w:tc>
        <w:tc>
          <w:tcPr>
            <w:tcW w:w="2060" w:type="pct"/>
            <w:tcBorders>
              <w:top w:val="single" w:sz="4" w:space="0" w:color="auto"/>
              <w:left w:val="single" w:sz="4" w:space="0" w:color="auto"/>
              <w:bottom w:val="single" w:sz="4" w:space="0" w:color="auto"/>
              <w:right w:val="single" w:sz="4" w:space="0" w:color="auto"/>
            </w:tcBorders>
            <w:hideMark/>
            <w:tcPrChange w:id="4617" w:author="Mitchell, Phillip" w:date="2023-11-29T17:11:00Z">
              <w:tcPr>
                <w:tcW w:w="1914" w:type="pct"/>
                <w:tcBorders>
                  <w:top w:val="single" w:sz="4" w:space="0" w:color="auto"/>
                  <w:left w:val="single" w:sz="4" w:space="0" w:color="auto"/>
                  <w:bottom w:val="single" w:sz="4" w:space="0" w:color="auto"/>
                  <w:right w:val="single" w:sz="4" w:space="0" w:color="auto"/>
                </w:tcBorders>
                <w:hideMark/>
              </w:tcPr>
            </w:tcPrChange>
          </w:tcPr>
          <w:p w14:paraId="39D98C15" w14:textId="1521B7F2" w:rsidR="00E44019" w:rsidRDefault="00BD6287" w:rsidP="00402B1E">
            <w:pPr>
              <w:pStyle w:val="TABLE-cell"/>
              <w:rPr>
                <w:ins w:id="4618" w:author="Mitchell, Phillip" w:date="2023-11-08T11:53:00Z"/>
                <w:lang w:val="en-AU"/>
              </w:rPr>
            </w:pPr>
            <w:ins w:id="4619" w:author="Phillip" w:date="2023-08-22T13:31:00Z">
              <w:r w:rsidRPr="00402B1E">
                <w:rPr>
                  <w:lang w:val="en-AU"/>
                </w:rPr>
                <w:t>Time</w:t>
              </w:r>
              <w:del w:id="4620" w:author="Mitchell, Phillip" w:date="2023-11-08T11:52:00Z">
                <w:r w:rsidRPr="00402B1E" w:rsidDel="00E44019">
                  <w:rPr>
                    <w:lang w:val="en-AU"/>
                  </w:rPr>
                  <w:delText xml:space="preserve"> </w:delText>
                </w:r>
              </w:del>
            </w:ins>
            <w:ins w:id="4621" w:author="Mitchell, Phillip" w:date="2024-07-02T15:32:00Z">
              <w:r w:rsidR="00C7785D">
                <w:rPr>
                  <w:lang w:val="en-AU"/>
                </w:rPr>
                <w:t xml:space="preserve"> indication</w:t>
              </w:r>
            </w:ins>
            <w:ins w:id="4622" w:author="Phillip" w:date="2023-08-22T13:31:00Z">
              <w:r w:rsidRPr="00402B1E">
                <w:rPr>
                  <w:lang w:val="en-AU"/>
                </w:rPr>
                <w:t xml:space="preserve"> </w:t>
              </w:r>
            </w:ins>
            <w:ins w:id="4623" w:author="Mitchell, Phillip" w:date="2023-08-31T16:07:00Z">
              <w:r>
                <w:rPr>
                  <w:lang w:val="en-AU"/>
                </w:rPr>
                <w:t>e</w:t>
              </w:r>
            </w:ins>
            <w:ins w:id="4624" w:author="Phillip" w:date="2023-08-22T13:31:00Z">
              <w:r w:rsidRPr="00402B1E">
                <w:rPr>
                  <w:lang w:val="en-AU"/>
                </w:rPr>
                <w:t>rror</w:t>
              </w:r>
            </w:ins>
            <w:ins w:id="4625" w:author="Mitchell, Phillip" w:date="2023-08-31T16:07:00Z">
              <w:r>
                <w:rPr>
                  <w:lang w:val="en-AU"/>
                </w:rPr>
                <w:t xml:space="preserve"> limit</w:t>
              </w:r>
            </w:ins>
            <w:ins w:id="4626" w:author="Mitchell, Phillip" w:date="2023-09-01T12:18:00Z">
              <w:r w:rsidR="004651A7">
                <w:rPr>
                  <w:lang w:val="en-AU"/>
                </w:rPr>
                <w:t>:</w:t>
              </w:r>
            </w:ins>
            <w:ins w:id="4627" w:author="Phillip" w:date="2023-08-22T13:31:00Z">
              <w:del w:id="4628" w:author="Mitchell, Phillip" w:date="2023-11-08T11:53:00Z">
                <w:r w:rsidRPr="00402B1E" w:rsidDel="00E44019">
                  <w:rPr>
                    <w:lang w:val="en-AU"/>
                  </w:rPr>
                  <w:delText xml:space="preserve"> </w:delText>
                </w:r>
              </w:del>
            </w:ins>
          </w:p>
          <w:p w14:paraId="6F16B581" w14:textId="0F6509F3" w:rsidR="00BD6287" w:rsidRPr="0023519E" w:rsidRDefault="00BD6287">
            <w:pPr>
              <w:pStyle w:val="TABLE-cell"/>
              <w:ind w:left="181"/>
              <w:rPr>
                <w:ins w:id="4629" w:author="Phillip" w:date="2023-08-22T13:31:00Z"/>
              </w:rPr>
              <w:pPrChange w:id="4630" w:author="Mitchell, Phillip" w:date="2023-11-08T13:55:00Z">
                <w:pPr>
                  <w:pStyle w:val="TABLE-cell"/>
                </w:pPr>
              </w:pPrChange>
            </w:pPr>
            <w:ins w:id="4631" w:author="Mitchell, Phillip" w:date="2023-08-31T16:08:00Z">
              <w:r>
                <w:rPr>
                  <w:rFonts w:cs="Times New Roman"/>
                  <w:lang w:val="en-AU"/>
                </w:rPr>
                <w:t>±</w:t>
              </w:r>
              <w:r>
                <w:rPr>
                  <w:lang w:val="en-AU"/>
                </w:rPr>
                <w:t xml:space="preserve"> </w:t>
              </w:r>
            </w:ins>
            <w:ins w:id="4632" w:author="Phillip" w:date="2023-08-22T13:31:00Z">
              <w:r w:rsidRPr="00402B1E">
                <w:rPr>
                  <w:lang w:val="en-AU"/>
                </w:rPr>
                <w:t xml:space="preserve">5.78 </w:t>
              </w:r>
              <w:r w:rsidRPr="00402B1E">
                <w:rPr>
                  <w:rFonts w:ascii="Symbol" w:hAnsi="Symbol"/>
                  <w:lang w:val="en-AU"/>
                </w:rPr>
                <w:t>m</w:t>
              </w:r>
              <w:r w:rsidRPr="00402B1E">
                <w:rPr>
                  <w:lang w:val="en-AU"/>
                </w:rPr>
                <w:t>s/s</w:t>
              </w:r>
            </w:ins>
            <w:ins w:id="4633" w:author="Mitchell, Phillip" w:date="2023-11-29T15:46:00Z">
              <w:r w:rsidR="00E559E9">
                <w:rPr>
                  <w:lang w:val="en-AU"/>
                </w:rPr>
                <w:t xml:space="preserve"> </w:t>
              </w:r>
            </w:ins>
            <w:ins w:id="4634" w:author="Mitchell, Phillip" w:date="2023-11-29T15:47:00Z">
              <w:r w:rsidR="00E559E9">
                <w:rPr>
                  <w:lang w:val="en-AU"/>
                </w:rPr>
                <w:t xml:space="preserve">= </w:t>
              </w:r>
              <w:r w:rsidR="00E559E9">
                <w:rPr>
                  <w:rFonts w:cs="Times New Roman"/>
                  <w:lang w:val="en-AU"/>
                </w:rPr>
                <w:t>± 0.5 s/day</w:t>
              </w:r>
            </w:ins>
          </w:p>
        </w:tc>
        <w:tc>
          <w:tcPr>
            <w:tcW w:w="1617" w:type="pct"/>
            <w:tcBorders>
              <w:top w:val="single" w:sz="4" w:space="0" w:color="auto"/>
              <w:left w:val="single" w:sz="4" w:space="0" w:color="auto"/>
              <w:bottom w:val="single" w:sz="4" w:space="0" w:color="auto"/>
              <w:right w:val="single" w:sz="4" w:space="0" w:color="auto"/>
            </w:tcBorders>
            <w:tcPrChange w:id="4635" w:author="Mitchell, Phillip" w:date="2023-11-29T17:11:00Z">
              <w:tcPr>
                <w:tcW w:w="1616" w:type="pct"/>
                <w:tcBorders>
                  <w:top w:val="single" w:sz="4" w:space="0" w:color="auto"/>
                  <w:left w:val="single" w:sz="4" w:space="0" w:color="auto"/>
                  <w:bottom w:val="single" w:sz="4" w:space="0" w:color="auto"/>
                  <w:right w:val="single" w:sz="4" w:space="0" w:color="auto"/>
                </w:tcBorders>
              </w:tcPr>
            </w:tcPrChange>
          </w:tcPr>
          <w:p w14:paraId="78CC7DC7" w14:textId="457D5AB9" w:rsidR="00E44019" w:rsidRDefault="00E44019" w:rsidP="00E44019">
            <w:pPr>
              <w:pStyle w:val="TABLE-cell"/>
              <w:rPr>
                <w:ins w:id="4636" w:author="Mitchell, Phillip" w:date="2023-11-08T11:53:00Z"/>
                <w:lang w:val="en-AU"/>
              </w:rPr>
            </w:pPr>
            <w:ins w:id="4637" w:author="Mitchell, Phillip" w:date="2023-11-08T11:53:00Z">
              <w:r w:rsidRPr="00402B1E">
                <w:rPr>
                  <w:lang w:val="en-AU"/>
                </w:rPr>
                <w:t>Time</w:t>
              </w:r>
            </w:ins>
            <w:ins w:id="4638" w:author="Mitchell, Phillip" w:date="2024-07-02T15:32:00Z">
              <w:r w:rsidR="00C7785D">
                <w:rPr>
                  <w:lang w:val="en-AU"/>
                </w:rPr>
                <w:t xml:space="preserve"> indication </w:t>
              </w:r>
            </w:ins>
            <w:ins w:id="4639" w:author="Mitchell, Phillip" w:date="2023-11-08T11:53:00Z">
              <w:r>
                <w:rPr>
                  <w:lang w:val="en-AU"/>
                </w:rPr>
                <w:t>e</w:t>
              </w:r>
              <w:r w:rsidRPr="00402B1E">
                <w:rPr>
                  <w:lang w:val="en-AU"/>
                </w:rPr>
                <w:t>rror</w:t>
              </w:r>
              <w:r>
                <w:rPr>
                  <w:lang w:val="en-AU"/>
                </w:rPr>
                <w:t xml:space="preserve"> limit:</w:t>
              </w:r>
            </w:ins>
          </w:p>
          <w:p w14:paraId="011913B6" w14:textId="0DCDC6E1" w:rsidR="00BD6287" w:rsidRPr="00402B1E" w:rsidRDefault="00E44019" w:rsidP="00E44019">
            <w:pPr>
              <w:pStyle w:val="TABLE-cell"/>
              <w:rPr>
                <w:lang w:val="en-AU"/>
              </w:rPr>
            </w:pPr>
            <w:ins w:id="4640" w:author="Mitchell, Phillip" w:date="2023-11-08T11:53:00Z">
              <w:r>
                <w:rPr>
                  <w:rFonts w:cs="Times New Roman"/>
                  <w:lang w:val="en-AU"/>
                </w:rPr>
                <w:t>±</w:t>
              </w:r>
              <w:r>
                <w:rPr>
                  <w:lang w:val="en-AU"/>
                </w:rPr>
                <w:t xml:space="preserve"> </w:t>
              </w:r>
            </w:ins>
            <w:ins w:id="4641" w:author="Mitchell, Phillip" w:date="2023-11-08T11:55:00Z">
              <w:r w:rsidR="001E5D05">
                <w:rPr>
                  <w:lang w:val="en-AU"/>
                </w:rPr>
                <w:t>1</w:t>
              </w:r>
            </w:ins>
            <w:ins w:id="4642" w:author="Mitchell, Phillip" w:date="2023-11-08T11:53:00Z">
              <w:r w:rsidRPr="00402B1E">
                <w:rPr>
                  <w:lang w:val="en-AU"/>
                </w:rPr>
                <w:t>.</w:t>
              </w:r>
            </w:ins>
            <w:ins w:id="4643" w:author="Mitchell, Phillip" w:date="2023-11-08T11:55:00Z">
              <w:r w:rsidR="001E5D05">
                <w:rPr>
                  <w:lang w:val="en-AU"/>
                </w:rPr>
                <w:t>93</w:t>
              </w:r>
            </w:ins>
            <w:ins w:id="4644" w:author="Mitchell, Phillip" w:date="2023-11-08T11:53:00Z">
              <w:r w:rsidRPr="00402B1E">
                <w:rPr>
                  <w:lang w:val="en-AU"/>
                </w:rPr>
                <w:t xml:space="preserve"> </w:t>
              </w:r>
              <w:r w:rsidRPr="00402B1E">
                <w:rPr>
                  <w:rFonts w:ascii="Symbol" w:hAnsi="Symbol"/>
                  <w:lang w:val="en-AU"/>
                </w:rPr>
                <w:t>m</w:t>
              </w:r>
              <w:r w:rsidRPr="00402B1E">
                <w:rPr>
                  <w:lang w:val="en-AU"/>
                </w:rPr>
                <w:t>s/s</w:t>
              </w:r>
            </w:ins>
            <w:ins w:id="4645" w:author="Mitchell, Phillip" w:date="2023-11-29T15:47:00Z">
              <w:r w:rsidR="00E559E9">
                <w:rPr>
                  <w:lang w:val="en-AU"/>
                </w:rPr>
                <w:t xml:space="preserve"> = </w:t>
              </w:r>
              <w:r w:rsidR="00E559E9">
                <w:rPr>
                  <w:rFonts w:cs="Times New Roman"/>
                  <w:lang w:val="en-AU"/>
                </w:rPr>
                <w:t>± 0.167 s/day</w:t>
              </w:r>
            </w:ins>
          </w:p>
        </w:tc>
      </w:tr>
      <w:tr w:rsidR="00BC5F8C" w14:paraId="12496BAB" w14:textId="77777777" w:rsidTr="00882C7F">
        <w:trPr>
          <w:ins w:id="4646" w:author="Phillip" w:date="2023-08-22T13:31:00Z"/>
        </w:trPr>
        <w:tc>
          <w:tcPr>
            <w:tcW w:w="1323" w:type="pct"/>
            <w:tcBorders>
              <w:top w:val="single" w:sz="4" w:space="0" w:color="auto"/>
              <w:left w:val="single" w:sz="4" w:space="0" w:color="auto"/>
              <w:bottom w:val="single" w:sz="4" w:space="0" w:color="auto"/>
              <w:right w:val="single" w:sz="4" w:space="0" w:color="auto"/>
            </w:tcBorders>
            <w:hideMark/>
            <w:tcPrChange w:id="4647" w:author="Mitchell, Phillip" w:date="2023-11-29T17:11:00Z">
              <w:tcPr>
                <w:tcW w:w="1470" w:type="pct"/>
                <w:tcBorders>
                  <w:top w:val="single" w:sz="4" w:space="0" w:color="auto"/>
                  <w:left w:val="single" w:sz="4" w:space="0" w:color="auto"/>
                  <w:bottom w:val="single" w:sz="4" w:space="0" w:color="auto"/>
                  <w:right w:val="single" w:sz="4" w:space="0" w:color="auto"/>
                </w:tcBorders>
                <w:hideMark/>
              </w:tcPr>
            </w:tcPrChange>
          </w:tcPr>
          <w:p w14:paraId="48716C7A" w14:textId="6446965C" w:rsidR="00BD6287" w:rsidRPr="001E5D05" w:rsidRDefault="00BD6287" w:rsidP="00402B1E">
            <w:pPr>
              <w:pStyle w:val="TABLE-cell"/>
              <w:rPr>
                <w:ins w:id="4648" w:author="Phillip" w:date="2023-08-22T13:31:00Z"/>
                <w:vertAlign w:val="superscript"/>
                <w:rPrChange w:id="4649" w:author="Mitchell, Phillip" w:date="2023-11-08T12:00:00Z">
                  <w:rPr>
                    <w:ins w:id="4650" w:author="Phillip" w:date="2023-08-22T13:31:00Z"/>
                  </w:rPr>
                </w:rPrChange>
              </w:rPr>
            </w:pPr>
            <w:ins w:id="4651" w:author="Phillip" w:date="2023-08-22T13:31:00Z">
              <w:r w:rsidRPr="00402B1E">
                <w:rPr>
                  <w:lang w:val="en-AU"/>
                </w:rPr>
                <w:t>Time</w:t>
              </w:r>
            </w:ins>
            <w:ins w:id="4652" w:author="Mitchell, Phillip" w:date="2024-07-02T15:32:00Z">
              <w:r w:rsidR="00C7785D">
                <w:rPr>
                  <w:lang w:val="en-AU"/>
                </w:rPr>
                <w:t xml:space="preserve"> </w:t>
              </w:r>
            </w:ins>
            <w:ins w:id="4653" w:author="Phillip" w:date="2023-08-22T13:31:00Z">
              <w:del w:id="4654" w:author="Mitchell, Phillip" w:date="2023-11-08T11:52:00Z">
                <w:r w:rsidRPr="00402B1E" w:rsidDel="00E44019">
                  <w:rPr>
                    <w:lang w:val="en-AU"/>
                  </w:rPr>
                  <w:delText xml:space="preserve"> </w:delText>
                </w:r>
              </w:del>
            </w:ins>
            <w:ins w:id="4655" w:author="Mitchell, Phillip" w:date="2024-07-02T15:32:00Z">
              <w:r w:rsidR="00C7785D">
                <w:rPr>
                  <w:lang w:val="en-AU"/>
                </w:rPr>
                <w:t>indication</w:t>
              </w:r>
              <w:r w:rsidR="00C7785D" w:rsidRPr="00402B1E" w:rsidDel="00C7785D">
                <w:rPr>
                  <w:lang w:val="en-AU"/>
                </w:rPr>
                <w:t xml:space="preserve"> </w:t>
              </w:r>
            </w:ins>
            <w:ins w:id="4656" w:author="Phillip" w:date="2023-08-22T13:31:00Z">
              <w:del w:id="4657" w:author="Mitchell, Phillip" w:date="2024-07-02T15:32:00Z">
                <w:r w:rsidRPr="00402B1E" w:rsidDel="00C7785D">
                  <w:rPr>
                    <w:lang w:val="en-AU"/>
                  </w:rPr>
                  <w:delText xml:space="preserve"> </w:delText>
                </w:r>
              </w:del>
              <w:r w:rsidRPr="00402B1E">
                <w:rPr>
                  <w:lang w:val="en-AU"/>
                </w:rPr>
                <w:t xml:space="preserve">accuracy with </w:t>
              </w:r>
            </w:ins>
            <w:ins w:id="4658" w:author="Mitchell, Phillip" w:date="2023-08-31T14:44:00Z">
              <w:r>
                <w:rPr>
                  <w:lang w:val="en-AU"/>
                </w:rPr>
                <w:t>operation</w:t>
              </w:r>
            </w:ins>
            <w:ins w:id="4659" w:author="Phillip" w:date="2023-08-22T13:31:00Z">
              <w:r w:rsidRPr="00402B1E">
                <w:rPr>
                  <w:lang w:val="en-AU"/>
                </w:rPr>
                <w:t xml:space="preserve"> reserve enabled</w:t>
              </w:r>
            </w:ins>
          </w:p>
        </w:tc>
        <w:tc>
          <w:tcPr>
            <w:tcW w:w="2060" w:type="pct"/>
            <w:tcBorders>
              <w:top w:val="single" w:sz="4" w:space="0" w:color="auto"/>
              <w:left w:val="single" w:sz="4" w:space="0" w:color="auto"/>
              <w:bottom w:val="single" w:sz="4" w:space="0" w:color="auto"/>
              <w:right w:val="single" w:sz="4" w:space="0" w:color="auto"/>
            </w:tcBorders>
            <w:hideMark/>
            <w:tcPrChange w:id="4660" w:author="Mitchell, Phillip" w:date="2023-11-29T17:11:00Z">
              <w:tcPr>
                <w:tcW w:w="1914" w:type="pct"/>
                <w:tcBorders>
                  <w:top w:val="single" w:sz="4" w:space="0" w:color="auto"/>
                  <w:left w:val="single" w:sz="4" w:space="0" w:color="auto"/>
                  <w:bottom w:val="single" w:sz="4" w:space="0" w:color="auto"/>
                  <w:right w:val="single" w:sz="4" w:space="0" w:color="auto"/>
                </w:tcBorders>
                <w:hideMark/>
              </w:tcPr>
            </w:tcPrChange>
          </w:tcPr>
          <w:p w14:paraId="063CFDD4" w14:textId="161A43C2" w:rsidR="00E44019" w:rsidRDefault="00BD6287" w:rsidP="00402B1E">
            <w:pPr>
              <w:pStyle w:val="TABLE-cell"/>
              <w:rPr>
                <w:ins w:id="4661" w:author="Mitchell, Phillip" w:date="2023-11-08T11:53:00Z"/>
                <w:lang w:val="en-AU"/>
              </w:rPr>
            </w:pPr>
            <w:ins w:id="4662" w:author="Phillip" w:date="2023-08-22T13:31:00Z">
              <w:r w:rsidRPr="00402B1E">
                <w:rPr>
                  <w:lang w:val="en-AU"/>
                </w:rPr>
                <w:t>Time</w:t>
              </w:r>
            </w:ins>
            <w:ins w:id="4663" w:author="Mitchell, Phillip" w:date="2024-07-02T15:33:00Z">
              <w:r w:rsidR="00C7785D">
                <w:rPr>
                  <w:lang w:val="en-AU"/>
                </w:rPr>
                <w:t xml:space="preserve"> </w:t>
              </w:r>
            </w:ins>
            <w:ins w:id="4664" w:author="Phillip" w:date="2023-08-22T13:31:00Z">
              <w:del w:id="4665" w:author="Mitchell, Phillip" w:date="2023-11-08T11:52:00Z">
                <w:r w:rsidRPr="00402B1E" w:rsidDel="00E44019">
                  <w:rPr>
                    <w:lang w:val="en-AU"/>
                  </w:rPr>
                  <w:delText xml:space="preserve"> </w:delText>
                </w:r>
              </w:del>
            </w:ins>
            <w:ins w:id="4666" w:author="Mitchell, Phillip" w:date="2024-07-02T15:33:00Z">
              <w:r w:rsidR="00C7785D">
                <w:rPr>
                  <w:lang w:val="en-AU"/>
                </w:rPr>
                <w:t xml:space="preserve">indication </w:t>
              </w:r>
            </w:ins>
            <w:ins w:id="4667" w:author="Mitchell, Phillip" w:date="2023-08-31T16:09:00Z">
              <w:r>
                <w:rPr>
                  <w:lang w:val="en-AU"/>
                </w:rPr>
                <w:t>error limit</w:t>
              </w:r>
            </w:ins>
            <w:ins w:id="4668" w:author="Mitchell, Phillip" w:date="2023-09-01T12:18:00Z">
              <w:r w:rsidR="004651A7">
                <w:rPr>
                  <w:lang w:val="en-AU"/>
                </w:rPr>
                <w:t>:</w:t>
              </w:r>
            </w:ins>
            <w:ins w:id="4669" w:author="Phillip" w:date="2023-08-22T13:31:00Z">
              <w:del w:id="4670" w:author="Mitchell, Phillip" w:date="2023-11-08T11:53:00Z">
                <w:r w:rsidRPr="00402B1E" w:rsidDel="00E44019">
                  <w:rPr>
                    <w:lang w:val="en-AU"/>
                  </w:rPr>
                  <w:delText xml:space="preserve"> </w:delText>
                </w:r>
              </w:del>
            </w:ins>
          </w:p>
          <w:p w14:paraId="45C241DE" w14:textId="087AEB7E" w:rsidR="00BD6287" w:rsidRPr="0023519E" w:rsidRDefault="00BD6287">
            <w:pPr>
              <w:pStyle w:val="TABLE-cell"/>
              <w:ind w:left="181"/>
              <w:rPr>
                <w:ins w:id="4671" w:author="Phillip" w:date="2023-08-22T13:31:00Z"/>
              </w:rPr>
              <w:pPrChange w:id="4672" w:author="Mitchell, Phillip" w:date="2023-11-08T13:55:00Z">
                <w:pPr>
                  <w:pStyle w:val="TABLE-cell"/>
                </w:pPr>
              </w:pPrChange>
            </w:pPr>
            <w:ins w:id="4673" w:author="Mitchell, Phillip" w:date="2023-08-31T16:09:00Z">
              <w:r>
                <w:rPr>
                  <w:rFonts w:cs="Times New Roman"/>
                  <w:lang w:val="en-AU"/>
                </w:rPr>
                <w:t>±</w:t>
              </w:r>
            </w:ins>
            <w:ins w:id="4674" w:author="Phillip" w:date="2023-08-22T13:31:00Z">
              <w:r w:rsidRPr="00402B1E">
                <w:rPr>
                  <w:lang w:val="en-AU"/>
                </w:rPr>
                <w:t xml:space="preserve"> 11.57 </w:t>
              </w:r>
              <w:r w:rsidRPr="00402B1E">
                <w:rPr>
                  <w:rFonts w:ascii="Symbol" w:hAnsi="Symbol"/>
                  <w:lang w:val="en-AU"/>
                </w:rPr>
                <w:t>m</w:t>
              </w:r>
              <w:r w:rsidRPr="00402B1E">
                <w:rPr>
                  <w:lang w:val="en-AU"/>
                </w:rPr>
                <w:t>s/s</w:t>
              </w:r>
            </w:ins>
            <w:ins w:id="4675" w:author="Mitchell, Phillip" w:date="2023-11-29T15:47:00Z">
              <w:r w:rsidR="00E559E9">
                <w:rPr>
                  <w:lang w:val="en-AU"/>
                </w:rPr>
                <w:t xml:space="preserve"> = </w:t>
              </w:r>
              <w:r w:rsidR="00E559E9">
                <w:rPr>
                  <w:rFonts w:cs="Times New Roman"/>
                  <w:lang w:val="en-AU"/>
                </w:rPr>
                <w:t>±</w:t>
              </w:r>
            </w:ins>
            <w:ins w:id="4676" w:author="Mitchell, Phillip" w:date="2023-11-29T15:49:00Z">
              <w:r w:rsidR="00E559E9">
                <w:rPr>
                  <w:rFonts w:cs="Times New Roman"/>
                  <w:lang w:val="en-AU"/>
                </w:rPr>
                <w:t xml:space="preserve"> 1 s/day</w:t>
              </w:r>
            </w:ins>
            <w:ins w:id="4677" w:author="Phillip" w:date="2023-08-22T13:31:00Z">
              <w:del w:id="4678" w:author="Mitchell, Phillip" w:date="2023-11-08T12:00:00Z">
                <w:r w:rsidRPr="00402B1E" w:rsidDel="001E5D05">
                  <w:rPr>
                    <w:lang w:val="en-AU"/>
                  </w:rPr>
                  <w:delText xml:space="preserve"> </w:delText>
                </w:r>
                <w:r w:rsidRPr="00402B1E" w:rsidDel="001E5D05">
                  <w:rPr>
                    <w:vertAlign w:val="superscript"/>
                    <w:lang w:val="en-AU"/>
                  </w:rPr>
                  <w:delText>(1)</w:delText>
                </w:r>
              </w:del>
            </w:ins>
          </w:p>
        </w:tc>
        <w:tc>
          <w:tcPr>
            <w:tcW w:w="1617" w:type="pct"/>
            <w:tcBorders>
              <w:top w:val="single" w:sz="4" w:space="0" w:color="auto"/>
              <w:left w:val="single" w:sz="4" w:space="0" w:color="auto"/>
              <w:bottom w:val="single" w:sz="4" w:space="0" w:color="auto"/>
              <w:right w:val="single" w:sz="4" w:space="0" w:color="auto"/>
            </w:tcBorders>
            <w:tcPrChange w:id="4679" w:author="Mitchell, Phillip" w:date="2023-11-29T17:11:00Z">
              <w:tcPr>
                <w:tcW w:w="1616" w:type="pct"/>
                <w:tcBorders>
                  <w:top w:val="single" w:sz="4" w:space="0" w:color="auto"/>
                  <w:left w:val="single" w:sz="4" w:space="0" w:color="auto"/>
                  <w:bottom w:val="single" w:sz="4" w:space="0" w:color="auto"/>
                  <w:right w:val="single" w:sz="4" w:space="0" w:color="auto"/>
                </w:tcBorders>
              </w:tcPr>
            </w:tcPrChange>
          </w:tcPr>
          <w:p w14:paraId="7097B538" w14:textId="7422B5FF" w:rsidR="001E5D05" w:rsidRDefault="001E5D05" w:rsidP="001E5D05">
            <w:pPr>
              <w:pStyle w:val="TABLE-cell"/>
              <w:rPr>
                <w:ins w:id="4680" w:author="Mitchell, Phillip" w:date="2023-11-08T11:58:00Z"/>
                <w:lang w:val="en-AU"/>
              </w:rPr>
            </w:pPr>
            <w:ins w:id="4681" w:author="Mitchell, Phillip" w:date="2023-11-08T11:58:00Z">
              <w:r w:rsidRPr="00402B1E">
                <w:rPr>
                  <w:lang w:val="en-AU"/>
                </w:rPr>
                <w:t>Time</w:t>
              </w:r>
            </w:ins>
            <w:ins w:id="4682" w:author="Mitchell, Phillip" w:date="2024-07-02T15:33:00Z">
              <w:r w:rsidR="00C7785D">
                <w:rPr>
                  <w:lang w:val="en-AU"/>
                </w:rPr>
                <w:t xml:space="preserve"> indication</w:t>
              </w:r>
            </w:ins>
            <w:ins w:id="4683" w:author="Mitchell, Phillip" w:date="2023-11-08T11:58:00Z">
              <w:r>
                <w:rPr>
                  <w:lang w:val="en-AU"/>
                </w:rPr>
                <w:t xml:space="preserve"> error limit:</w:t>
              </w:r>
            </w:ins>
          </w:p>
          <w:p w14:paraId="7136DCD7" w14:textId="7C952902" w:rsidR="00BD6287" w:rsidRPr="00402B1E" w:rsidDel="00C2130A" w:rsidRDefault="001E5D05" w:rsidP="001E5D05">
            <w:pPr>
              <w:pStyle w:val="TABLE-cell"/>
              <w:rPr>
                <w:lang w:val="en-AU"/>
              </w:rPr>
            </w:pPr>
            <w:ins w:id="4684" w:author="Mitchell, Phillip" w:date="2023-11-08T12:04:00Z">
              <w:r>
                <w:rPr>
                  <w:rFonts w:cs="Times New Roman"/>
                  <w:lang w:val="en-AU"/>
                </w:rPr>
                <w:t>±</w:t>
              </w:r>
              <w:r w:rsidRPr="00402B1E">
                <w:rPr>
                  <w:lang w:val="en-AU"/>
                </w:rPr>
                <w:t xml:space="preserve"> 11.57 </w:t>
              </w:r>
              <w:r w:rsidRPr="00402B1E">
                <w:rPr>
                  <w:rFonts w:ascii="Symbol" w:hAnsi="Symbol"/>
                  <w:lang w:val="en-AU"/>
                </w:rPr>
                <w:t>m</w:t>
              </w:r>
              <w:r w:rsidRPr="00402B1E">
                <w:rPr>
                  <w:lang w:val="en-AU"/>
                </w:rPr>
                <w:t>s/s</w:t>
              </w:r>
            </w:ins>
            <w:ins w:id="4685" w:author="Mitchell, Phillip" w:date="2023-11-29T15:50:00Z">
              <w:r w:rsidR="00E559E9">
                <w:rPr>
                  <w:lang w:val="en-AU"/>
                </w:rPr>
                <w:t xml:space="preserve"> = </w:t>
              </w:r>
              <w:r w:rsidR="00E559E9">
                <w:rPr>
                  <w:rFonts w:cs="Times New Roman"/>
                  <w:lang w:val="en-AU"/>
                </w:rPr>
                <w:t>± 1 s/day</w:t>
              </w:r>
            </w:ins>
            <w:ins w:id="4686" w:author="Mitchell, Phillip" w:date="2023-11-08T12:04:00Z">
              <w:r>
                <w:rPr>
                  <w:lang w:val="en-AU"/>
                </w:rPr>
                <w:t xml:space="preserve"> </w:t>
              </w:r>
              <w:r>
                <w:rPr>
                  <w:vertAlign w:val="superscript"/>
                  <w:lang w:val="en-AU"/>
                </w:rPr>
                <w:t>(</w:t>
              </w:r>
            </w:ins>
            <w:ins w:id="4687" w:author="Mitchell, Phillip" w:date="2024-07-02T15:59:00Z">
              <w:r w:rsidR="00035EA8">
                <w:rPr>
                  <w:vertAlign w:val="superscript"/>
                  <w:lang w:val="en-AU"/>
                </w:rPr>
                <w:t>1</w:t>
              </w:r>
            </w:ins>
            <w:ins w:id="4688" w:author="Mitchell, Phillip" w:date="2023-11-08T12:04:00Z">
              <w:r>
                <w:rPr>
                  <w:vertAlign w:val="superscript"/>
                  <w:lang w:val="en-AU"/>
                </w:rPr>
                <w:t>)</w:t>
              </w:r>
            </w:ins>
          </w:p>
        </w:tc>
      </w:tr>
      <w:tr w:rsidR="00BC5F8C" w14:paraId="06343D6F" w14:textId="77777777" w:rsidTr="00882C7F">
        <w:trPr>
          <w:ins w:id="4689" w:author="Phillip" w:date="2023-08-22T13:31:00Z"/>
        </w:trPr>
        <w:tc>
          <w:tcPr>
            <w:tcW w:w="1323" w:type="pct"/>
            <w:tcBorders>
              <w:top w:val="single" w:sz="4" w:space="0" w:color="auto"/>
              <w:left w:val="single" w:sz="4" w:space="0" w:color="auto"/>
              <w:bottom w:val="single" w:sz="4" w:space="0" w:color="auto"/>
              <w:right w:val="single" w:sz="4" w:space="0" w:color="auto"/>
            </w:tcBorders>
            <w:hideMark/>
            <w:tcPrChange w:id="4690" w:author="Mitchell, Phillip" w:date="2023-11-29T17:11:00Z">
              <w:tcPr>
                <w:tcW w:w="1470" w:type="pct"/>
                <w:tcBorders>
                  <w:top w:val="single" w:sz="4" w:space="0" w:color="auto"/>
                  <w:left w:val="single" w:sz="4" w:space="0" w:color="auto"/>
                  <w:bottom w:val="single" w:sz="4" w:space="0" w:color="auto"/>
                  <w:right w:val="single" w:sz="4" w:space="0" w:color="auto"/>
                </w:tcBorders>
                <w:hideMark/>
              </w:tcPr>
            </w:tcPrChange>
          </w:tcPr>
          <w:p w14:paraId="04184217" w14:textId="3CE92214" w:rsidR="00BD6287" w:rsidRPr="0023519E" w:rsidRDefault="00BD6287" w:rsidP="00402B1E">
            <w:pPr>
              <w:pStyle w:val="TABLE-cell"/>
              <w:rPr>
                <w:ins w:id="4691" w:author="Phillip" w:date="2023-08-22T13:31:00Z"/>
              </w:rPr>
            </w:pPr>
            <w:ins w:id="4692" w:author="Phillip" w:date="2023-08-22T13:31:00Z">
              <w:r w:rsidRPr="00402B1E">
                <w:rPr>
                  <w:lang w:val="en-AU"/>
                </w:rPr>
                <w:t xml:space="preserve">Temperature influence </w:t>
              </w:r>
            </w:ins>
            <w:ins w:id="4693" w:author="Mitchell, Phillip" w:date="2023-08-31T16:13:00Z">
              <w:r>
                <w:rPr>
                  <w:lang w:val="en-AU"/>
                </w:rPr>
                <w:t>on</w:t>
              </w:r>
            </w:ins>
            <w:ins w:id="4694" w:author="Phillip" w:date="2023-08-22T13:31:00Z">
              <w:r w:rsidRPr="00402B1E">
                <w:rPr>
                  <w:lang w:val="en-AU"/>
                </w:rPr>
                <w:t xml:space="preserve"> time</w:t>
              </w:r>
            </w:ins>
            <w:ins w:id="4695" w:author="Mitchell, Phillip" w:date="2024-07-02T15:37:00Z">
              <w:r w:rsidR="00C7785D">
                <w:rPr>
                  <w:lang w:val="en-AU"/>
                </w:rPr>
                <w:t xml:space="preserve"> indication</w:t>
              </w:r>
            </w:ins>
            <w:ins w:id="4696" w:author="Phillip" w:date="2023-08-22T13:31:00Z">
              <w:del w:id="4697" w:author="Mitchell, Phillip" w:date="2023-11-08T12:29:00Z">
                <w:r w:rsidRPr="00402B1E" w:rsidDel="00CA39C4">
                  <w:rPr>
                    <w:lang w:val="en-AU"/>
                  </w:rPr>
                  <w:delText xml:space="preserve"> </w:delText>
                </w:r>
              </w:del>
              <w:r w:rsidRPr="00402B1E">
                <w:rPr>
                  <w:lang w:val="en-AU"/>
                </w:rPr>
                <w:t xml:space="preserve"> accuracy</w:t>
              </w:r>
            </w:ins>
          </w:p>
        </w:tc>
        <w:tc>
          <w:tcPr>
            <w:tcW w:w="2060" w:type="pct"/>
            <w:tcBorders>
              <w:top w:val="single" w:sz="4" w:space="0" w:color="auto"/>
              <w:left w:val="single" w:sz="4" w:space="0" w:color="auto"/>
              <w:bottom w:val="single" w:sz="4" w:space="0" w:color="auto"/>
              <w:right w:val="single" w:sz="4" w:space="0" w:color="auto"/>
            </w:tcBorders>
            <w:tcPrChange w:id="4698" w:author="Mitchell, Phillip" w:date="2023-11-29T17:11:00Z">
              <w:tcPr>
                <w:tcW w:w="1914" w:type="pct"/>
                <w:tcBorders>
                  <w:top w:val="single" w:sz="4" w:space="0" w:color="auto"/>
                  <w:left w:val="single" w:sz="4" w:space="0" w:color="auto"/>
                  <w:bottom w:val="single" w:sz="4" w:space="0" w:color="auto"/>
                  <w:right w:val="single" w:sz="4" w:space="0" w:color="auto"/>
                </w:tcBorders>
              </w:tcPr>
            </w:tcPrChange>
          </w:tcPr>
          <w:p w14:paraId="7A27AB65" w14:textId="73E42083" w:rsidR="00E35446" w:rsidRDefault="00BD6287" w:rsidP="00402B1E">
            <w:pPr>
              <w:pStyle w:val="TABLE-cell"/>
              <w:rPr>
                <w:ins w:id="4699" w:author="Mitchell, Phillip" w:date="2023-12-01T13:47:00Z"/>
                <w:lang w:val="en-AU"/>
              </w:rPr>
            </w:pPr>
            <w:ins w:id="4700" w:author="Phillip" w:date="2023-08-22T13:31:00Z">
              <w:r w:rsidRPr="00402B1E">
                <w:rPr>
                  <w:lang w:val="en-AU"/>
                </w:rPr>
                <w:t xml:space="preserve">The </w:t>
              </w:r>
            </w:ins>
            <w:ins w:id="4701" w:author="Mitchell, Phillip" w:date="2023-08-31T16:18:00Z">
              <w:r>
                <w:rPr>
                  <w:lang w:val="en-AU"/>
                </w:rPr>
                <w:t xml:space="preserve">maximum permissible </w:t>
              </w:r>
            </w:ins>
            <w:ins w:id="4702" w:author="Phillip" w:date="2023-08-22T13:31:00Z">
              <w:r w:rsidRPr="00402B1E">
                <w:rPr>
                  <w:lang w:val="en-AU"/>
                </w:rPr>
                <w:t>difference</w:t>
              </w:r>
            </w:ins>
            <w:ins w:id="4703" w:author="Mitchell, Phillip" w:date="2023-12-01T14:03:00Z">
              <w:r w:rsidR="001823F3">
                <w:rPr>
                  <w:lang w:val="en-AU"/>
                </w:rPr>
                <w:t>s</w:t>
              </w:r>
            </w:ins>
            <w:ins w:id="4704" w:author="Mitchell, Phillip" w:date="2023-11-08T13:46:00Z">
              <w:r w:rsidR="00204615">
                <w:rPr>
                  <w:lang w:val="en-AU"/>
                </w:rPr>
                <w:t xml:space="preserve"> (</w:t>
              </w:r>
            </w:ins>
            <w:ins w:id="4705" w:author="Mitchell, Phillip" w:date="2023-11-08T13:47:00Z">
              <w:r w:rsidR="00204615">
                <w:rPr>
                  <w:lang w:val="en-AU"/>
                </w:rPr>
                <w:t>MPD)</w:t>
              </w:r>
            </w:ins>
            <w:ins w:id="4706" w:author="Phillip" w:date="2023-08-22T13:31:00Z">
              <w:r w:rsidRPr="00402B1E">
                <w:rPr>
                  <w:lang w:val="en-AU"/>
                </w:rPr>
                <w:t xml:space="preserve"> between the time</w:t>
              </w:r>
            </w:ins>
            <w:ins w:id="4707" w:author="Mitchell, Phillip" w:date="2024-07-02T15:37:00Z">
              <w:r w:rsidR="00C7785D">
                <w:rPr>
                  <w:lang w:val="en-AU"/>
                </w:rPr>
                <w:t xml:space="preserve"> indication</w:t>
              </w:r>
            </w:ins>
            <w:ins w:id="4708" w:author="Phillip" w:date="2023-08-22T13:31:00Z">
              <w:del w:id="4709" w:author="Mitchell, Phillip" w:date="2023-11-08T12:29:00Z">
                <w:r w:rsidRPr="00402B1E" w:rsidDel="00CA39C4">
                  <w:rPr>
                    <w:lang w:val="en-AU"/>
                  </w:rPr>
                  <w:delText xml:space="preserve"> </w:delText>
                </w:r>
              </w:del>
              <w:del w:id="4710" w:author="Mitchell, Phillip" w:date="2023-08-31T16:17:00Z">
                <w:r w:rsidRPr="00402B1E" w:rsidDel="005856A1">
                  <w:rPr>
                    <w:lang w:val="en-AU"/>
                  </w:rPr>
                  <w:delText>indication</w:delText>
                </w:r>
              </w:del>
              <w:r w:rsidRPr="00402B1E">
                <w:rPr>
                  <w:lang w:val="en-AU"/>
                </w:rPr>
                <w:t xml:space="preserve"> error at the reference temperature (23</w:t>
              </w:r>
            </w:ins>
            <w:ins w:id="4711" w:author="Phillip" w:date="2023-08-22T17:02:00Z">
              <w:r w:rsidRPr="00402B1E">
                <w:rPr>
                  <w:lang w:val="en-AU"/>
                </w:rPr>
                <w:t xml:space="preserve"> </w:t>
              </w:r>
            </w:ins>
            <w:ins w:id="4712" w:author="Phillip" w:date="2023-08-22T13:31:00Z">
              <w:r w:rsidRPr="00402B1E">
                <w:rPr>
                  <w:lang w:val="en-AU"/>
                </w:rPr>
                <w:t>°C</w:t>
              </w:r>
            </w:ins>
            <w:ins w:id="4713" w:author="Phillip" w:date="2023-08-22T17:02:00Z">
              <w:r w:rsidRPr="00402B1E">
                <w:rPr>
                  <w:lang w:val="en-AU"/>
                </w:rPr>
                <w:t xml:space="preserve"> </w:t>
              </w:r>
            </w:ins>
            <w:ins w:id="4714" w:author="Phillip" w:date="2023-08-22T13:31:00Z">
              <w:r w:rsidRPr="00402B1E">
                <w:rPr>
                  <w:rFonts w:ascii="Calibri" w:hAnsi="Calibri" w:cs="Calibri"/>
                  <w:lang w:val="en-AU"/>
                </w:rPr>
                <w:t>±</w:t>
              </w:r>
            </w:ins>
            <w:ins w:id="4715" w:author="Phillip" w:date="2023-08-22T17:02:00Z">
              <w:r w:rsidRPr="00402B1E">
                <w:rPr>
                  <w:rFonts w:ascii="Calibri" w:hAnsi="Calibri" w:cs="Calibri"/>
                  <w:lang w:val="en-AU"/>
                </w:rPr>
                <w:t xml:space="preserve"> </w:t>
              </w:r>
            </w:ins>
            <w:ins w:id="4716" w:author="Phillip" w:date="2023-08-22T13:31:00Z">
              <w:r w:rsidRPr="00402B1E">
                <w:rPr>
                  <w:lang w:val="en-AU"/>
                </w:rPr>
                <w:t>2</w:t>
              </w:r>
            </w:ins>
            <w:ins w:id="4717" w:author="Phillip" w:date="2023-08-22T17:02:00Z">
              <w:r w:rsidRPr="00402B1E">
                <w:rPr>
                  <w:lang w:val="en-AU"/>
                </w:rPr>
                <w:t xml:space="preserve"> </w:t>
              </w:r>
            </w:ins>
            <w:ins w:id="4718" w:author="Phillip" w:date="2023-08-22T13:31:00Z">
              <w:r w:rsidRPr="00402B1E">
                <w:rPr>
                  <w:lang w:val="en-AU"/>
                </w:rPr>
                <w:t>°C) and the time</w:t>
              </w:r>
            </w:ins>
            <w:ins w:id="4719" w:author="Mitchell, Phillip" w:date="2024-07-02T15:37:00Z">
              <w:r w:rsidR="00C7785D">
                <w:rPr>
                  <w:lang w:val="en-AU"/>
                </w:rPr>
                <w:t xml:space="preserve"> indication</w:t>
              </w:r>
              <w:r w:rsidR="00C7785D" w:rsidRPr="00402B1E" w:rsidDel="00CA39C4">
                <w:rPr>
                  <w:lang w:val="en-AU"/>
                </w:rPr>
                <w:t xml:space="preserve"> </w:t>
              </w:r>
            </w:ins>
            <w:ins w:id="4720" w:author="Phillip" w:date="2023-08-22T13:31:00Z">
              <w:del w:id="4721" w:author="Mitchell, Phillip" w:date="2023-11-08T12:29:00Z">
                <w:r w:rsidRPr="00402B1E" w:rsidDel="00CA39C4">
                  <w:rPr>
                    <w:lang w:val="en-AU"/>
                  </w:rPr>
                  <w:delText xml:space="preserve"> </w:delText>
                </w:r>
              </w:del>
              <w:del w:id="4722" w:author="Mitchell, Phillip" w:date="2023-08-31T16:17:00Z">
                <w:r w:rsidRPr="00402B1E" w:rsidDel="005856A1">
                  <w:rPr>
                    <w:lang w:val="en-AU"/>
                  </w:rPr>
                  <w:delText>indication</w:delText>
                </w:r>
              </w:del>
              <w:del w:id="4723" w:author="Mitchell, Phillip" w:date="2024-07-02T15:37:00Z">
                <w:r w:rsidRPr="00402B1E" w:rsidDel="00C7785D">
                  <w:rPr>
                    <w:lang w:val="en-AU"/>
                  </w:rPr>
                  <w:delText xml:space="preserve"> </w:delText>
                </w:r>
              </w:del>
              <w:r w:rsidRPr="00402B1E">
                <w:rPr>
                  <w:lang w:val="en-AU"/>
                </w:rPr>
                <w:t>error</w:t>
              </w:r>
            </w:ins>
            <w:ins w:id="4724" w:author="Mitchell, Phillip" w:date="2023-08-31T16:17:00Z">
              <w:r>
                <w:rPr>
                  <w:lang w:val="en-AU"/>
                </w:rPr>
                <w:t>s</w:t>
              </w:r>
            </w:ins>
            <w:ins w:id="4725" w:author="Phillip" w:date="2023-08-22T13:31:00Z">
              <w:r w:rsidRPr="00402B1E">
                <w:rPr>
                  <w:lang w:val="en-AU"/>
                </w:rPr>
                <w:t xml:space="preserve"> at </w:t>
              </w:r>
              <w:del w:id="4726" w:author="Mitchell, Phillip" w:date="2023-08-31T16:21:00Z">
                <w:r w:rsidRPr="00402B1E" w:rsidDel="00DB425D">
                  <w:rPr>
                    <w:lang w:val="en-AU"/>
                  </w:rPr>
                  <w:delText>following</w:delText>
                </w:r>
              </w:del>
            </w:ins>
            <w:ins w:id="4727" w:author="Mitchell, Phillip" w:date="2023-08-31T16:21:00Z">
              <w:r>
                <w:rPr>
                  <w:lang w:val="en-AU"/>
                </w:rPr>
                <w:t>the meter’s lower and upper</w:t>
              </w:r>
            </w:ins>
            <w:ins w:id="4728" w:author="Phillip" w:date="2023-08-22T13:31:00Z">
              <w:r w:rsidRPr="00402B1E">
                <w:rPr>
                  <w:lang w:val="en-AU"/>
                </w:rPr>
                <w:t xml:space="preserve"> temperature limits, </w:t>
              </w:r>
              <w:del w:id="4729" w:author="Mitchell, Phillip" w:date="2023-11-08T13:47:00Z">
                <w:r w:rsidRPr="00402B1E" w:rsidDel="00204615">
                  <w:rPr>
                    <w:lang w:val="en-AU"/>
                  </w:rPr>
                  <w:delText>shall be</w:delText>
                </w:r>
              </w:del>
            </w:ins>
            <w:ins w:id="4730" w:author="Mitchell, Phillip" w:date="2023-12-01T14:03:00Z">
              <w:r w:rsidR="001823F3">
                <w:rPr>
                  <w:lang w:val="en-AU"/>
                </w:rPr>
                <w:t>are</w:t>
              </w:r>
            </w:ins>
            <w:ins w:id="4731" w:author="Phillip" w:date="2023-08-22T13:31:00Z">
              <w:del w:id="4732" w:author="Mitchell, Phillip" w:date="2023-08-31T16:24:00Z">
                <w:r w:rsidRPr="00402B1E" w:rsidDel="00DB425D">
                  <w:rPr>
                    <w:lang w:val="en-AU"/>
                  </w:rPr>
                  <w:delText xml:space="preserve"> as specified below</w:delText>
                </w:r>
              </w:del>
            </w:ins>
            <w:ins w:id="4733" w:author="Mitchell, Phillip" w:date="2023-11-08T13:41:00Z">
              <w:r w:rsidR="00E35446">
                <w:rPr>
                  <w:lang w:val="en-AU"/>
                </w:rPr>
                <w:t>:</w:t>
              </w:r>
            </w:ins>
          </w:p>
          <w:tbl>
            <w:tblPr>
              <w:tblStyle w:val="TableGrid"/>
              <w:tblW w:w="0" w:type="auto"/>
              <w:tblLook w:val="04A0" w:firstRow="1" w:lastRow="0" w:firstColumn="1" w:lastColumn="0" w:noHBand="0" w:noVBand="1"/>
              <w:tblPrChange w:id="4734" w:author="Mitchell, Phillip" w:date="2023-12-01T14:03:00Z">
                <w:tblPr>
                  <w:tblStyle w:val="TableGrid"/>
                  <w:tblW w:w="0" w:type="auto"/>
                  <w:tblLook w:val="04A0" w:firstRow="1" w:lastRow="0" w:firstColumn="1" w:lastColumn="0" w:noHBand="0" w:noVBand="1"/>
                </w:tblPr>
              </w:tblPrChange>
            </w:tblPr>
            <w:tblGrid>
              <w:gridCol w:w="2099"/>
              <w:gridCol w:w="1463"/>
              <w:tblGridChange w:id="4735">
                <w:tblGrid>
                  <w:gridCol w:w="1195"/>
                  <w:gridCol w:w="794"/>
                  <w:gridCol w:w="546"/>
                  <w:gridCol w:w="1040"/>
                </w:tblGrid>
              </w:tblGridChange>
            </w:tblGrid>
            <w:tr w:rsidR="00172C8E" w14:paraId="57CEAD42" w14:textId="77777777" w:rsidTr="001823F3">
              <w:trPr>
                <w:ins w:id="4736" w:author="Mitchell, Phillip" w:date="2023-12-01T13:49:00Z"/>
                <w:trPrChange w:id="4737" w:author="Mitchell, Phillip" w:date="2023-12-01T14:03:00Z">
                  <w:trPr>
                    <w:gridAfter w:val="0"/>
                  </w:trPr>
                </w:trPrChange>
              </w:trPr>
              <w:tc>
                <w:tcPr>
                  <w:tcW w:w="0" w:type="auto"/>
                  <w:tcPrChange w:id="4738" w:author="Mitchell, Phillip" w:date="2023-12-01T14:03:00Z">
                    <w:tcPr>
                      <w:tcW w:w="1195" w:type="dxa"/>
                    </w:tcPr>
                  </w:tcPrChange>
                </w:tcPr>
                <w:p w14:paraId="6E476727" w14:textId="72009F2A" w:rsidR="00172C8E" w:rsidRDefault="00172C8E">
                  <w:pPr>
                    <w:pStyle w:val="TABLE-col-heading"/>
                    <w:rPr>
                      <w:ins w:id="4739" w:author="Mitchell, Phillip" w:date="2023-12-01T13:49:00Z"/>
                    </w:rPr>
                    <w:pPrChange w:id="4740" w:author="Mitchell, Phillip" w:date="2023-12-01T13:54:00Z">
                      <w:pPr>
                        <w:pStyle w:val="TABLE-cell"/>
                      </w:pPr>
                    </w:pPrChange>
                  </w:pPr>
                  <w:ins w:id="4741" w:author="Mitchell, Phillip" w:date="2023-12-01T13:49:00Z">
                    <w:r>
                      <w:t>MPD</w:t>
                    </w:r>
                  </w:ins>
                </w:p>
              </w:tc>
              <w:tc>
                <w:tcPr>
                  <w:tcW w:w="0" w:type="auto"/>
                  <w:tcPrChange w:id="4742" w:author="Mitchell, Phillip" w:date="2023-12-01T14:03:00Z">
                    <w:tcPr>
                      <w:tcW w:w="1340" w:type="dxa"/>
                      <w:gridSpan w:val="2"/>
                    </w:tcPr>
                  </w:tcPrChange>
                </w:tcPr>
                <w:p w14:paraId="5FD70B05" w14:textId="124EC409" w:rsidR="00172C8E" w:rsidRDefault="00172C8E">
                  <w:pPr>
                    <w:pStyle w:val="TABLE-col-heading"/>
                    <w:rPr>
                      <w:ins w:id="4743" w:author="Mitchell, Phillip" w:date="2023-12-01T13:49:00Z"/>
                    </w:rPr>
                    <w:pPrChange w:id="4744" w:author="Mitchell, Phillip" w:date="2023-12-01T13:54:00Z">
                      <w:pPr>
                        <w:pStyle w:val="TABLE-cell"/>
                      </w:pPr>
                    </w:pPrChange>
                  </w:pPr>
                  <w:ins w:id="4745" w:author="Mitchell, Phillip" w:date="2023-12-01T13:51:00Z">
                    <w:r>
                      <w:t>T</w:t>
                    </w:r>
                  </w:ins>
                  <w:ins w:id="4746" w:author="Mitchell, Phillip" w:date="2023-12-01T13:50:00Z">
                    <w:r>
                      <w:t>emperature</w:t>
                    </w:r>
                  </w:ins>
                </w:p>
              </w:tc>
            </w:tr>
            <w:tr w:rsidR="00172C8E" w14:paraId="3731E267" w14:textId="77777777" w:rsidTr="001823F3">
              <w:trPr>
                <w:ins w:id="4747" w:author="Mitchell, Phillip" w:date="2023-12-01T13:49:00Z"/>
                <w:trPrChange w:id="4748" w:author="Mitchell, Phillip" w:date="2023-12-01T14:03:00Z">
                  <w:trPr>
                    <w:gridAfter w:val="0"/>
                  </w:trPr>
                </w:trPrChange>
              </w:trPr>
              <w:tc>
                <w:tcPr>
                  <w:tcW w:w="0" w:type="auto"/>
                  <w:tcPrChange w:id="4749" w:author="Mitchell, Phillip" w:date="2023-12-01T14:03:00Z">
                    <w:tcPr>
                      <w:tcW w:w="1195" w:type="dxa"/>
                    </w:tcPr>
                  </w:tcPrChange>
                </w:tcPr>
                <w:p w14:paraId="2ED9B324" w14:textId="6670047A" w:rsidR="00172C8E" w:rsidRDefault="00172C8E">
                  <w:pPr>
                    <w:pStyle w:val="TABLE-centered"/>
                    <w:rPr>
                      <w:ins w:id="4750" w:author="Mitchell, Phillip" w:date="2023-12-01T13:49:00Z"/>
                    </w:rPr>
                    <w:pPrChange w:id="4751" w:author="Mitchell, Phillip" w:date="2023-12-01T13:54:00Z">
                      <w:pPr>
                        <w:pStyle w:val="TABLE-cell"/>
                      </w:pPr>
                    </w:pPrChange>
                  </w:pPr>
                  <w:ins w:id="4752" w:author="Mitchell, Phillip" w:date="2023-12-01T13:51:00Z">
                    <w:r>
                      <w:t>107</w:t>
                    </w:r>
                  </w:ins>
                  <w:ins w:id="4753" w:author="Mitchell, Phillip" w:date="2023-12-01T13:53:00Z">
                    <w:r>
                      <w:t xml:space="preserve"> </w:t>
                    </w:r>
                    <w:r w:rsidRPr="00882C7F">
                      <w:rPr>
                        <w:rFonts w:ascii="Symbol" w:hAnsi="Symbol"/>
                      </w:rPr>
                      <w:t>m</w:t>
                    </w:r>
                    <w:r w:rsidRPr="00882C7F">
                      <w:t>s/s</w:t>
                    </w:r>
                    <w:r>
                      <w:t xml:space="preserve"> = 9.3 s/day</w:t>
                    </w:r>
                  </w:ins>
                </w:p>
              </w:tc>
              <w:tc>
                <w:tcPr>
                  <w:tcW w:w="0" w:type="auto"/>
                  <w:tcPrChange w:id="4754" w:author="Mitchell, Phillip" w:date="2023-12-01T14:03:00Z">
                    <w:tcPr>
                      <w:tcW w:w="1340" w:type="dxa"/>
                      <w:gridSpan w:val="2"/>
                    </w:tcPr>
                  </w:tcPrChange>
                </w:tcPr>
                <w:p w14:paraId="31EB9EA5" w14:textId="5DD5932D" w:rsidR="00172C8E" w:rsidRDefault="00172C8E">
                  <w:pPr>
                    <w:pStyle w:val="TABLE-centered"/>
                    <w:rPr>
                      <w:ins w:id="4755" w:author="Mitchell, Phillip" w:date="2023-12-01T13:49:00Z"/>
                    </w:rPr>
                    <w:pPrChange w:id="4756" w:author="Mitchell, Phillip" w:date="2023-12-01T13:54:00Z">
                      <w:pPr>
                        <w:pStyle w:val="TABLE-cell"/>
                      </w:pPr>
                    </w:pPrChange>
                  </w:pPr>
                  <w:ins w:id="4757" w:author="Mitchell, Phillip" w:date="2023-12-01T13:52:00Z">
                    <w:r>
                      <w:t>85</w:t>
                    </w:r>
                  </w:ins>
                  <w:ins w:id="4758" w:author="Mitchell, Phillip" w:date="2023-12-01T13:53:00Z">
                    <w:r>
                      <w:t xml:space="preserve"> </w:t>
                    </w:r>
                    <w:r w:rsidRPr="00402B1E">
                      <w:t>°C</w:t>
                    </w:r>
                  </w:ins>
                </w:p>
              </w:tc>
            </w:tr>
            <w:tr w:rsidR="00172C8E" w14:paraId="149A37DB" w14:textId="77777777" w:rsidTr="001823F3">
              <w:trPr>
                <w:ins w:id="4759" w:author="Mitchell, Phillip" w:date="2023-12-01T13:49:00Z"/>
                <w:trPrChange w:id="4760" w:author="Mitchell, Phillip" w:date="2023-12-01T14:03:00Z">
                  <w:trPr>
                    <w:gridAfter w:val="0"/>
                  </w:trPr>
                </w:trPrChange>
              </w:trPr>
              <w:tc>
                <w:tcPr>
                  <w:tcW w:w="0" w:type="auto"/>
                  <w:tcPrChange w:id="4761" w:author="Mitchell, Phillip" w:date="2023-12-01T14:03:00Z">
                    <w:tcPr>
                      <w:tcW w:w="1195" w:type="dxa"/>
                    </w:tcPr>
                  </w:tcPrChange>
                </w:tcPr>
                <w:p w14:paraId="0FC767AE" w14:textId="46BC3504" w:rsidR="00172C8E" w:rsidRDefault="00172C8E">
                  <w:pPr>
                    <w:pStyle w:val="TABLE-centered"/>
                    <w:rPr>
                      <w:ins w:id="4762" w:author="Mitchell, Phillip" w:date="2023-12-01T13:49:00Z"/>
                    </w:rPr>
                    <w:pPrChange w:id="4763" w:author="Mitchell, Phillip" w:date="2023-12-01T13:54:00Z">
                      <w:pPr>
                        <w:pStyle w:val="TABLE-cell"/>
                      </w:pPr>
                    </w:pPrChange>
                  </w:pPr>
                  <w:ins w:id="4764" w:author="Mitchell, Phillip" w:date="2023-12-01T13:54:00Z">
                    <w:r>
                      <w:t xml:space="preserve">81 </w:t>
                    </w:r>
                    <w:r w:rsidRPr="00882C7F">
                      <w:rPr>
                        <w:rFonts w:ascii="Symbol" w:hAnsi="Symbol"/>
                      </w:rPr>
                      <w:t>m</w:t>
                    </w:r>
                    <w:r w:rsidRPr="00882C7F">
                      <w:t>s/s</w:t>
                    </w:r>
                    <w:r>
                      <w:t xml:space="preserve"> = 7.</w:t>
                    </w:r>
                  </w:ins>
                  <w:ins w:id="4765" w:author="Mitchell, Phillip" w:date="2023-12-01T13:55:00Z">
                    <w:r>
                      <w:t>0</w:t>
                    </w:r>
                  </w:ins>
                  <w:ins w:id="4766" w:author="Mitchell, Phillip" w:date="2023-12-01T13:54:00Z">
                    <w:r>
                      <w:t xml:space="preserve"> s/day</w:t>
                    </w:r>
                  </w:ins>
                </w:p>
              </w:tc>
              <w:tc>
                <w:tcPr>
                  <w:tcW w:w="0" w:type="auto"/>
                  <w:tcPrChange w:id="4767" w:author="Mitchell, Phillip" w:date="2023-12-01T14:03:00Z">
                    <w:tcPr>
                      <w:tcW w:w="1340" w:type="dxa"/>
                      <w:gridSpan w:val="2"/>
                    </w:tcPr>
                  </w:tcPrChange>
                </w:tcPr>
                <w:p w14:paraId="30219D3F" w14:textId="7BD14A5B" w:rsidR="00172C8E" w:rsidRDefault="001823F3">
                  <w:pPr>
                    <w:pStyle w:val="TABLE-centered"/>
                    <w:rPr>
                      <w:ins w:id="4768" w:author="Mitchell, Phillip" w:date="2023-12-01T13:49:00Z"/>
                    </w:rPr>
                    <w:pPrChange w:id="4769" w:author="Mitchell, Phillip" w:date="2023-12-01T13:54:00Z">
                      <w:pPr>
                        <w:pStyle w:val="TABLE-cell"/>
                      </w:pPr>
                    </w:pPrChange>
                  </w:pPr>
                  <w:ins w:id="4770" w:author="Mitchell, Phillip" w:date="2023-12-01T13:58:00Z">
                    <w:r>
                      <w:t xml:space="preserve">70 </w:t>
                    </w:r>
                    <w:r w:rsidRPr="00402B1E">
                      <w:t>°C</w:t>
                    </w:r>
                  </w:ins>
                </w:p>
              </w:tc>
            </w:tr>
            <w:tr w:rsidR="00172C8E" w14:paraId="2C8C6A28" w14:textId="77777777" w:rsidTr="001823F3">
              <w:trPr>
                <w:ins w:id="4771" w:author="Mitchell, Phillip" w:date="2023-12-01T13:49:00Z"/>
                <w:trPrChange w:id="4772" w:author="Mitchell, Phillip" w:date="2023-12-01T14:03:00Z">
                  <w:trPr>
                    <w:gridAfter w:val="0"/>
                  </w:trPr>
                </w:trPrChange>
              </w:trPr>
              <w:tc>
                <w:tcPr>
                  <w:tcW w:w="0" w:type="auto"/>
                  <w:tcPrChange w:id="4773" w:author="Mitchell, Phillip" w:date="2023-12-01T14:03:00Z">
                    <w:tcPr>
                      <w:tcW w:w="1195" w:type="dxa"/>
                    </w:tcPr>
                  </w:tcPrChange>
                </w:tcPr>
                <w:p w14:paraId="7B5D8859" w14:textId="37FEBFE5" w:rsidR="00172C8E" w:rsidRDefault="001823F3">
                  <w:pPr>
                    <w:pStyle w:val="TABLE-centered"/>
                    <w:rPr>
                      <w:ins w:id="4774" w:author="Mitchell, Phillip" w:date="2023-12-01T13:49:00Z"/>
                    </w:rPr>
                    <w:pPrChange w:id="4775" w:author="Mitchell, Phillip" w:date="2023-12-01T13:54:00Z">
                      <w:pPr>
                        <w:pStyle w:val="TABLE-cell"/>
                      </w:pPr>
                    </w:pPrChange>
                  </w:pPr>
                  <w:ins w:id="4776" w:author="Mitchell, Phillip" w:date="2023-12-01T13:57:00Z">
                    <w:r>
                      <w:t xml:space="preserve">55 </w:t>
                    </w:r>
                    <w:r w:rsidRPr="00882C7F">
                      <w:rPr>
                        <w:rFonts w:ascii="Symbol" w:hAnsi="Symbol"/>
                      </w:rPr>
                      <w:t>m</w:t>
                    </w:r>
                    <w:r w:rsidRPr="00882C7F">
                      <w:t>s/s</w:t>
                    </w:r>
                    <w:r>
                      <w:t xml:space="preserve"> = </w:t>
                    </w:r>
                  </w:ins>
                  <w:ins w:id="4777" w:author="Mitchell, Phillip" w:date="2023-12-01T14:02:00Z">
                    <w:r>
                      <w:t>4.8</w:t>
                    </w:r>
                  </w:ins>
                  <w:ins w:id="4778" w:author="Mitchell, Phillip" w:date="2023-12-01T13:57:00Z">
                    <w:r>
                      <w:t xml:space="preserve"> s/day</w:t>
                    </w:r>
                  </w:ins>
                </w:p>
              </w:tc>
              <w:tc>
                <w:tcPr>
                  <w:tcW w:w="0" w:type="auto"/>
                  <w:tcPrChange w:id="4779" w:author="Mitchell, Phillip" w:date="2023-12-01T14:03:00Z">
                    <w:tcPr>
                      <w:tcW w:w="1340" w:type="dxa"/>
                      <w:gridSpan w:val="2"/>
                    </w:tcPr>
                  </w:tcPrChange>
                </w:tcPr>
                <w:p w14:paraId="3E03A2E1" w14:textId="048A685F" w:rsidR="00172C8E" w:rsidRDefault="001823F3">
                  <w:pPr>
                    <w:pStyle w:val="TABLE-centered"/>
                    <w:rPr>
                      <w:ins w:id="4780" w:author="Mitchell, Phillip" w:date="2023-12-01T13:49:00Z"/>
                    </w:rPr>
                    <w:pPrChange w:id="4781" w:author="Mitchell, Phillip" w:date="2023-12-01T13:54:00Z">
                      <w:pPr>
                        <w:pStyle w:val="TABLE-cell"/>
                      </w:pPr>
                    </w:pPrChange>
                  </w:pPr>
                  <w:ins w:id="4782" w:author="Mitchell, Phillip" w:date="2023-12-01T13:58:00Z">
                    <w:r>
                      <w:t xml:space="preserve">55 </w:t>
                    </w:r>
                    <w:r w:rsidRPr="00402B1E">
                      <w:t>°C</w:t>
                    </w:r>
                  </w:ins>
                </w:p>
              </w:tc>
            </w:tr>
            <w:tr w:rsidR="00172C8E" w14:paraId="1CD0B298" w14:textId="77777777" w:rsidTr="001823F3">
              <w:trPr>
                <w:ins w:id="4783" w:author="Mitchell, Phillip" w:date="2023-12-01T13:49:00Z"/>
                <w:trPrChange w:id="4784" w:author="Mitchell, Phillip" w:date="2023-12-01T14:03:00Z">
                  <w:trPr>
                    <w:gridAfter w:val="0"/>
                  </w:trPr>
                </w:trPrChange>
              </w:trPr>
              <w:tc>
                <w:tcPr>
                  <w:tcW w:w="0" w:type="auto"/>
                  <w:tcPrChange w:id="4785" w:author="Mitchell, Phillip" w:date="2023-12-01T14:03:00Z">
                    <w:tcPr>
                      <w:tcW w:w="1195" w:type="dxa"/>
                    </w:tcPr>
                  </w:tcPrChange>
                </w:tcPr>
                <w:p w14:paraId="21D140E6" w14:textId="58684A48" w:rsidR="00172C8E" w:rsidRDefault="001823F3">
                  <w:pPr>
                    <w:pStyle w:val="TABLE-centered"/>
                    <w:rPr>
                      <w:ins w:id="4786" w:author="Mitchell, Phillip" w:date="2023-12-01T13:49:00Z"/>
                    </w:rPr>
                    <w:pPrChange w:id="4787" w:author="Mitchell, Phillip" w:date="2023-12-01T13:54:00Z">
                      <w:pPr>
                        <w:pStyle w:val="TABLE-cell"/>
                      </w:pPr>
                    </w:pPrChange>
                  </w:pPr>
                  <w:ins w:id="4788" w:author="Mitchell, Phillip" w:date="2023-12-01T13:58:00Z">
                    <w:r>
                      <w:t>29</w:t>
                    </w:r>
                  </w:ins>
                  <w:ins w:id="4789" w:author="Mitchell, Phillip" w:date="2023-12-01T13:57:00Z">
                    <w:r>
                      <w:t xml:space="preserve"> </w:t>
                    </w:r>
                    <w:r w:rsidRPr="00882C7F">
                      <w:rPr>
                        <w:rFonts w:ascii="Symbol" w:hAnsi="Symbol"/>
                      </w:rPr>
                      <w:t>m</w:t>
                    </w:r>
                    <w:r w:rsidRPr="00882C7F">
                      <w:t>s/s</w:t>
                    </w:r>
                    <w:r>
                      <w:t xml:space="preserve"> = </w:t>
                    </w:r>
                  </w:ins>
                  <w:ins w:id="4790" w:author="Mitchell, Phillip" w:date="2023-12-01T14:02:00Z">
                    <w:r>
                      <w:t>2.5</w:t>
                    </w:r>
                  </w:ins>
                  <w:ins w:id="4791" w:author="Mitchell, Phillip" w:date="2023-12-01T13:57:00Z">
                    <w:r>
                      <w:t xml:space="preserve"> s/day</w:t>
                    </w:r>
                  </w:ins>
                </w:p>
              </w:tc>
              <w:tc>
                <w:tcPr>
                  <w:tcW w:w="0" w:type="auto"/>
                  <w:tcPrChange w:id="4792" w:author="Mitchell, Phillip" w:date="2023-12-01T14:03:00Z">
                    <w:tcPr>
                      <w:tcW w:w="1340" w:type="dxa"/>
                      <w:gridSpan w:val="2"/>
                    </w:tcPr>
                  </w:tcPrChange>
                </w:tcPr>
                <w:p w14:paraId="454901A3" w14:textId="1078FC3E" w:rsidR="00172C8E" w:rsidRDefault="001823F3">
                  <w:pPr>
                    <w:pStyle w:val="TABLE-centered"/>
                    <w:rPr>
                      <w:ins w:id="4793" w:author="Mitchell, Phillip" w:date="2023-12-01T13:49:00Z"/>
                    </w:rPr>
                    <w:pPrChange w:id="4794" w:author="Mitchell, Phillip" w:date="2023-12-01T13:54:00Z">
                      <w:pPr>
                        <w:pStyle w:val="TABLE-cell"/>
                      </w:pPr>
                    </w:pPrChange>
                  </w:pPr>
                  <w:ins w:id="4795" w:author="Mitchell, Phillip" w:date="2023-12-01T13:58:00Z">
                    <w:r>
                      <w:t xml:space="preserve">40 </w:t>
                    </w:r>
                    <w:r w:rsidRPr="00402B1E">
                      <w:t>°C</w:t>
                    </w:r>
                  </w:ins>
                </w:p>
              </w:tc>
            </w:tr>
            <w:tr w:rsidR="00172C8E" w14:paraId="774F15B6" w14:textId="77777777" w:rsidTr="001823F3">
              <w:trPr>
                <w:ins w:id="4796" w:author="Mitchell, Phillip" w:date="2023-12-01T13:49:00Z"/>
                <w:trPrChange w:id="4797" w:author="Mitchell, Phillip" w:date="2023-12-01T14:03:00Z">
                  <w:trPr>
                    <w:gridAfter w:val="0"/>
                  </w:trPr>
                </w:trPrChange>
              </w:trPr>
              <w:tc>
                <w:tcPr>
                  <w:tcW w:w="0" w:type="auto"/>
                  <w:tcPrChange w:id="4798" w:author="Mitchell, Phillip" w:date="2023-12-01T14:03:00Z">
                    <w:tcPr>
                      <w:tcW w:w="1195" w:type="dxa"/>
                    </w:tcPr>
                  </w:tcPrChange>
                </w:tcPr>
                <w:p w14:paraId="0D6025AC" w14:textId="43835437" w:rsidR="00172C8E" w:rsidRDefault="001823F3">
                  <w:pPr>
                    <w:pStyle w:val="TABLE-centered"/>
                    <w:rPr>
                      <w:ins w:id="4799" w:author="Mitchell, Phillip" w:date="2023-12-01T13:49:00Z"/>
                    </w:rPr>
                    <w:pPrChange w:id="4800" w:author="Mitchell, Phillip" w:date="2023-12-01T13:54:00Z">
                      <w:pPr>
                        <w:pStyle w:val="TABLE-cell"/>
                      </w:pPr>
                    </w:pPrChange>
                  </w:pPr>
                  <w:ins w:id="4801" w:author="Mitchell, Phillip" w:date="2023-12-01T13:58:00Z">
                    <w:r>
                      <w:t>12</w:t>
                    </w:r>
                  </w:ins>
                  <w:ins w:id="4802" w:author="Mitchell, Phillip" w:date="2023-12-01T13:57:00Z">
                    <w:r>
                      <w:t xml:space="preserve"> </w:t>
                    </w:r>
                    <w:r w:rsidRPr="00882C7F">
                      <w:rPr>
                        <w:rFonts w:ascii="Symbol" w:hAnsi="Symbol"/>
                      </w:rPr>
                      <w:t>m</w:t>
                    </w:r>
                    <w:r w:rsidRPr="00882C7F">
                      <w:t>s/s</w:t>
                    </w:r>
                    <w:r>
                      <w:t xml:space="preserve"> = </w:t>
                    </w:r>
                  </w:ins>
                  <w:ins w:id="4803" w:author="Mitchell, Phillip" w:date="2023-12-01T14:02:00Z">
                    <w:r>
                      <w:t>1.0</w:t>
                    </w:r>
                  </w:ins>
                  <w:ins w:id="4804" w:author="Mitchell, Phillip" w:date="2023-12-01T13:57:00Z">
                    <w:r>
                      <w:t xml:space="preserve"> s/day</w:t>
                    </w:r>
                  </w:ins>
                </w:p>
              </w:tc>
              <w:tc>
                <w:tcPr>
                  <w:tcW w:w="0" w:type="auto"/>
                  <w:tcPrChange w:id="4805" w:author="Mitchell, Phillip" w:date="2023-12-01T14:03:00Z">
                    <w:tcPr>
                      <w:tcW w:w="1340" w:type="dxa"/>
                      <w:gridSpan w:val="2"/>
                    </w:tcPr>
                  </w:tcPrChange>
                </w:tcPr>
                <w:p w14:paraId="45CA2736" w14:textId="6C01326B" w:rsidR="00172C8E" w:rsidRDefault="001823F3">
                  <w:pPr>
                    <w:pStyle w:val="TABLE-centered"/>
                    <w:rPr>
                      <w:ins w:id="4806" w:author="Mitchell, Phillip" w:date="2023-12-01T13:49:00Z"/>
                    </w:rPr>
                    <w:pPrChange w:id="4807" w:author="Mitchell, Phillip" w:date="2023-12-01T13:54:00Z">
                      <w:pPr>
                        <w:pStyle w:val="TABLE-cell"/>
                      </w:pPr>
                    </w:pPrChange>
                  </w:pPr>
                  <w:ins w:id="4808" w:author="Mitchell, Phillip" w:date="2023-12-01T14:00:00Z">
                    <w:r>
                      <w:t>30</w:t>
                    </w:r>
                  </w:ins>
                  <w:ins w:id="4809" w:author="Mitchell, Phillip" w:date="2023-12-01T13:58:00Z">
                    <w:r>
                      <w:t xml:space="preserve"> </w:t>
                    </w:r>
                    <w:r w:rsidRPr="00402B1E">
                      <w:t>°C</w:t>
                    </w:r>
                  </w:ins>
                </w:p>
              </w:tc>
            </w:tr>
            <w:tr w:rsidR="00172C8E" w14:paraId="48F1E602" w14:textId="77777777" w:rsidTr="001823F3">
              <w:trPr>
                <w:ins w:id="4810" w:author="Mitchell, Phillip" w:date="2023-12-01T13:49:00Z"/>
                <w:trPrChange w:id="4811" w:author="Mitchell, Phillip" w:date="2023-12-01T14:03:00Z">
                  <w:trPr>
                    <w:gridAfter w:val="0"/>
                  </w:trPr>
                </w:trPrChange>
              </w:trPr>
              <w:tc>
                <w:tcPr>
                  <w:tcW w:w="0" w:type="auto"/>
                  <w:tcPrChange w:id="4812" w:author="Mitchell, Phillip" w:date="2023-12-01T14:03:00Z">
                    <w:tcPr>
                      <w:tcW w:w="1195" w:type="dxa"/>
                    </w:tcPr>
                  </w:tcPrChange>
                </w:tcPr>
                <w:p w14:paraId="3000D1D1" w14:textId="515F2CD1" w:rsidR="00172C8E" w:rsidRDefault="001823F3">
                  <w:pPr>
                    <w:pStyle w:val="TABLE-centered"/>
                    <w:rPr>
                      <w:ins w:id="4813" w:author="Mitchell, Phillip" w:date="2023-12-01T13:49:00Z"/>
                    </w:rPr>
                    <w:pPrChange w:id="4814" w:author="Mitchell, Phillip" w:date="2023-12-01T13:54:00Z">
                      <w:pPr>
                        <w:pStyle w:val="TABLE-cell"/>
                      </w:pPr>
                    </w:pPrChange>
                  </w:pPr>
                  <w:ins w:id="4815" w:author="Mitchell, Phillip" w:date="2023-12-01T14:01:00Z">
                    <w:r>
                      <w:t>3</w:t>
                    </w:r>
                  </w:ins>
                  <w:ins w:id="4816" w:author="Mitchell, Phillip" w:date="2023-12-01T13:57:00Z">
                    <w:r>
                      <w:t xml:space="preserve">1 </w:t>
                    </w:r>
                    <w:r w:rsidRPr="00882C7F">
                      <w:rPr>
                        <w:rFonts w:ascii="Symbol" w:hAnsi="Symbol"/>
                      </w:rPr>
                      <w:t>m</w:t>
                    </w:r>
                    <w:r w:rsidRPr="00882C7F">
                      <w:t>s/s</w:t>
                    </w:r>
                    <w:r>
                      <w:t xml:space="preserve"> = </w:t>
                    </w:r>
                  </w:ins>
                  <w:ins w:id="4817" w:author="Mitchell, Phillip" w:date="2023-12-01T14:02:00Z">
                    <w:r>
                      <w:t>2.7</w:t>
                    </w:r>
                  </w:ins>
                  <w:ins w:id="4818" w:author="Mitchell, Phillip" w:date="2023-12-01T13:57:00Z">
                    <w:r>
                      <w:t xml:space="preserve"> s/day</w:t>
                    </w:r>
                  </w:ins>
                </w:p>
              </w:tc>
              <w:tc>
                <w:tcPr>
                  <w:tcW w:w="0" w:type="auto"/>
                  <w:tcPrChange w:id="4819" w:author="Mitchell, Phillip" w:date="2023-12-01T14:03:00Z">
                    <w:tcPr>
                      <w:tcW w:w="1340" w:type="dxa"/>
                      <w:gridSpan w:val="2"/>
                    </w:tcPr>
                  </w:tcPrChange>
                </w:tcPr>
                <w:p w14:paraId="408EFFA3" w14:textId="7AD30544" w:rsidR="00172C8E" w:rsidRDefault="001823F3">
                  <w:pPr>
                    <w:pStyle w:val="TABLE-centered"/>
                    <w:rPr>
                      <w:ins w:id="4820" w:author="Mitchell, Phillip" w:date="2023-12-01T13:49:00Z"/>
                    </w:rPr>
                    <w:pPrChange w:id="4821" w:author="Mitchell, Phillip" w:date="2023-12-01T13:54:00Z">
                      <w:pPr>
                        <w:pStyle w:val="TABLE-cell"/>
                      </w:pPr>
                    </w:pPrChange>
                  </w:pPr>
                  <w:ins w:id="4822" w:author="Mitchell, Phillip" w:date="2023-12-01T14:00:00Z">
                    <w:r>
                      <w:t>5</w:t>
                    </w:r>
                  </w:ins>
                  <w:ins w:id="4823" w:author="Mitchell, Phillip" w:date="2023-12-01T13:58:00Z">
                    <w:r>
                      <w:t xml:space="preserve"> </w:t>
                    </w:r>
                    <w:r w:rsidRPr="00402B1E">
                      <w:t>°C</w:t>
                    </w:r>
                  </w:ins>
                </w:p>
              </w:tc>
            </w:tr>
            <w:tr w:rsidR="001823F3" w14:paraId="49DAA86B" w14:textId="77777777" w:rsidTr="001823F3">
              <w:trPr>
                <w:ins w:id="4824" w:author="Mitchell, Phillip" w:date="2023-12-01T13:57:00Z"/>
              </w:trPr>
              <w:tc>
                <w:tcPr>
                  <w:tcW w:w="0" w:type="auto"/>
                  <w:tcPrChange w:id="4825" w:author="Mitchell, Phillip" w:date="2023-12-01T14:03:00Z">
                    <w:tcPr>
                      <w:tcW w:w="0" w:type="auto"/>
                      <w:gridSpan w:val="2"/>
                    </w:tcPr>
                  </w:tcPrChange>
                </w:tcPr>
                <w:p w14:paraId="17AB0FAE" w14:textId="100572D4" w:rsidR="001823F3" w:rsidRDefault="001823F3" w:rsidP="00172C8E">
                  <w:pPr>
                    <w:pStyle w:val="TABLE-centered"/>
                    <w:rPr>
                      <w:ins w:id="4826" w:author="Mitchell, Phillip" w:date="2023-12-01T13:57:00Z"/>
                    </w:rPr>
                  </w:pPr>
                  <w:ins w:id="4827" w:author="Mitchell, Phillip" w:date="2023-12-01T14:01:00Z">
                    <w:r>
                      <w:t>57</w:t>
                    </w:r>
                  </w:ins>
                  <w:ins w:id="4828" w:author="Mitchell, Phillip" w:date="2023-12-01T13:57:00Z">
                    <w:r>
                      <w:t xml:space="preserve"> </w:t>
                    </w:r>
                    <w:r w:rsidRPr="00882C7F">
                      <w:rPr>
                        <w:rFonts w:ascii="Symbol" w:hAnsi="Symbol"/>
                      </w:rPr>
                      <w:t>m</w:t>
                    </w:r>
                    <w:r w:rsidRPr="00882C7F">
                      <w:t>s/s</w:t>
                    </w:r>
                    <w:r>
                      <w:t xml:space="preserve"> = </w:t>
                    </w:r>
                  </w:ins>
                  <w:ins w:id="4829" w:author="Mitchell, Phillip" w:date="2023-12-01T14:02:00Z">
                    <w:r>
                      <w:t>4.9</w:t>
                    </w:r>
                  </w:ins>
                  <w:ins w:id="4830" w:author="Mitchell, Phillip" w:date="2023-12-01T13:57:00Z">
                    <w:r>
                      <w:t xml:space="preserve"> s/day</w:t>
                    </w:r>
                  </w:ins>
                </w:p>
              </w:tc>
              <w:tc>
                <w:tcPr>
                  <w:tcW w:w="0" w:type="auto"/>
                  <w:tcPrChange w:id="4831" w:author="Mitchell, Phillip" w:date="2023-12-01T14:03:00Z">
                    <w:tcPr>
                      <w:tcW w:w="1586" w:type="dxa"/>
                      <w:gridSpan w:val="2"/>
                    </w:tcPr>
                  </w:tcPrChange>
                </w:tcPr>
                <w:p w14:paraId="188538A4" w14:textId="6FD5D848" w:rsidR="001823F3" w:rsidRDefault="001823F3" w:rsidP="00172C8E">
                  <w:pPr>
                    <w:pStyle w:val="TABLE-centered"/>
                    <w:rPr>
                      <w:ins w:id="4832" w:author="Mitchell, Phillip" w:date="2023-12-01T13:57:00Z"/>
                    </w:rPr>
                  </w:pPr>
                  <w:ins w:id="4833" w:author="Mitchell, Phillip" w:date="2023-12-01T14:00:00Z">
                    <w:r>
                      <w:rPr>
                        <w:rFonts w:cs="Times New Roman"/>
                      </w:rPr>
                      <w:t>−</w:t>
                    </w:r>
                    <w:r>
                      <w:t>10</w:t>
                    </w:r>
                  </w:ins>
                  <w:ins w:id="4834" w:author="Mitchell, Phillip" w:date="2023-12-01T13:58:00Z">
                    <w:r>
                      <w:t xml:space="preserve"> </w:t>
                    </w:r>
                    <w:r w:rsidRPr="00402B1E">
                      <w:t>°C</w:t>
                    </w:r>
                  </w:ins>
                </w:p>
              </w:tc>
            </w:tr>
            <w:tr w:rsidR="001823F3" w14:paraId="4A13476E" w14:textId="77777777" w:rsidTr="001823F3">
              <w:trPr>
                <w:ins w:id="4835" w:author="Mitchell, Phillip" w:date="2023-12-01T13:57:00Z"/>
              </w:trPr>
              <w:tc>
                <w:tcPr>
                  <w:tcW w:w="0" w:type="auto"/>
                  <w:tcPrChange w:id="4836" w:author="Mitchell, Phillip" w:date="2023-12-01T14:03:00Z">
                    <w:tcPr>
                      <w:tcW w:w="0" w:type="auto"/>
                      <w:gridSpan w:val="2"/>
                    </w:tcPr>
                  </w:tcPrChange>
                </w:tcPr>
                <w:p w14:paraId="78B90A30" w14:textId="0203CD76" w:rsidR="001823F3" w:rsidRDefault="001823F3" w:rsidP="00172C8E">
                  <w:pPr>
                    <w:pStyle w:val="TABLE-centered"/>
                    <w:rPr>
                      <w:ins w:id="4837" w:author="Mitchell, Phillip" w:date="2023-12-01T13:57:00Z"/>
                    </w:rPr>
                  </w:pPr>
                  <w:ins w:id="4838" w:author="Mitchell, Phillip" w:date="2023-12-01T13:57:00Z">
                    <w:r>
                      <w:t>8</w:t>
                    </w:r>
                  </w:ins>
                  <w:ins w:id="4839" w:author="Mitchell, Phillip" w:date="2023-12-01T14:01:00Z">
                    <w:r>
                      <w:t>3</w:t>
                    </w:r>
                  </w:ins>
                  <w:ins w:id="4840" w:author="Mitchell, Phillip" w:date="2023-12-01T13:57:00Z">
                    <w:r>
                      <w:t xml:space="preserve"> </w:t>
                    </w:r>
                    <w:r w:rsidRPr="00882C7F">
                      <w:rPr>
                        <w:rFonts w:ascii="Symbol" w:hAnsi="Symbol"/>
                      </w:rPr>
                      <w:t>m</w:t>
                    </w:r>
                    <w:r w:rsidRPr="00882C7F">
                      <w:t>s/s</w:t>
                    </w:r>
                    <w:r>
                      <w:t xml:space="preserve"> = </w:t>
                    </w:r>
                  </w:ins>
                  <w:ins w:id="4841" w:author="Mitchell, Phillip" w:date="2023-12-01T14:02:00Z">
                    <w:r>
                      <w:t>7.2</w:t>
                    </w:r>
                  </w:ins>
                  <w:ins w:id="4842" w:author="Mitchell, Phillip" w:date="2023-12-01T13:57:00Z">
                    <w:r>
                      <w:t xml:space="preserve"> s/day</w:t>
                    </w:r>
                  </w:ins>
                </w:p>
              </w:tc>
              <w:tc>
                <w:tcPr>
                  <w:tcW w:w="0" w:type="auto"/>
                  <w:tcPrChange w:id="4843" w:author="Mitchell, Phillip" w:date="2023-12-01T14:03:00Z">
                    <w:tcPr>
                      <w:tcW w:w="1586" w:type="dxa"/>
                      <w:gridSpan w:val="2"/>
                    </w:tcPr>
                  </w:tcPrChange>
                </w:tcPr>
                <w:p w14:paraId="6DC8C3FA" w14:textId="3FA4A70F" w:rsidR="001823F3" w:rsidRDefault="001823F3" w:rsidP="00172C8E">
                  <w:pPr>
                    <w:pStyle w:val="TABLE-centered"/>
                    <w:rPr>
                      <w:ins w:id="4844" w:author="Mitchell, Phillip" w:date="2023-12-01T13:57:00Z"/>
                    </w:rPr>
                  </w:pPr>
                  <w:ins w:id="4845" w:author="Mitchell, Phillip" w:date="2023-12-01T14:00:00Z">
                    <w:r>
                      <w:rPr>
                        <w:rFonts w:cs="Times New Roman"/>
                      </w:rPr>
                      <w:t>−</w:t>
                    </w:r>
                    <w:r>
                      <w:t>25</w:t>
                    </w:r>
                  </w:ins>
                  <w:ins w:id="4846" w:author="Mitchell, Phillip" w:date="2023-12-01T13:58:00Z">
                    <w:r>
                      <w:t xml:space="preserve"> </w:t>
                    </w:r>
                    <w:r w:rsidRPr="00402B1E">
                      <w:t>°C</w:t>
                    </w:r>
                  </w:ins>
                </w:p>
              </w:tc>
            </w:tr>
            <w:tr w:rsidR="001823F3" w14:paraId="15CADFAE" w14:textId="77777777" w:rsidTr="001823F3">
              <w:trPr>
                <w:ins w:id="4847" w:author="Mitchell, Phillip" w:date="2023-12-01T13:57:00Z"/>
              </w:trPr>
              <w:tc>
                <w:tcPr>
                  <w:tcW w:w="0" w:type="auto"/>
                  <w:tcPrChange w:id="4848" w:author="Mitchell, Phillip" w:date="2023-12-01T14:03:00Z">
                    <w:tcPr>
                      <w:tcW w:w="0" w:type="auto"/>
                      <w:gridSpan w:val="2"/>
                    </w:tcPr>
                  </w:tcPrChange>
                </w:tcPr>
                <w:p w14:paraId="4CBBE9C5" w14:textId="1977FA34" w:rsidR="001823F3" w:rsidRDefault="001823F3" w:rsidP="00172C8E">
                  <w:pPr>
                    <w:pStyle w:val="TABLE-centered"/>
                    <w:rPr>
                      <w:ins w:id="4849" w:author="Mitchell, Phillip" w:date="2023-12-01T13:57:00Z"/>
                    </w:rPr>
                  </w:pPr>
                  <w:ins w:id="4850" w:author="Mitchell, Phillip" w:date="2023-12-01T14:01:00Z">
                    <w:r>
                      <w:t>109</w:t>
                    </w:r>
                  </w:ins>
                  <w:ins w:id="4851" w:author="Mitchell, Phillip" w:date="2023-12-01T13:57:00Z">
                    <w:r>
                      <w:t xml:space="preserve"> </w:t>
                    </w:r>
                    <w:r w:rsidRPr="00882C7F">
                      <w:rPr>
                        <w:rFonts w:ascii="Symbol" w:hAnsi="Symbol"/>
                      </w:rPr>
                      <w:t>m</w:t>
                    </w:r>
                    <w:r w:rsidRPr="00882C7F">
                      <w:t>s/s</w:t>
                    </w:r>
                    <w:r>
                      <w:t xml:space="preserve"> = </w:t>
                    </w:r>
                  </w:ins>
                  <w:ins w:id="4852" w:author="Mitchell, Phillip" w:date="2023-12-01T14:02:00Z">
                    <w:r>
                      <w:t>9.4</w:t>
                    </w:r>
                  </w:ins>
                  <w:ins w:id="4853" w:author="Mitchell, Phillip" w:date="2023-12-01T13:57:00Z">
                    <w:r>
                      <w:t xml:space="preserve"> s/day</w:t>
                    </w:r>
                  </w:ins>
                </w:p>
              </w:tc>
              <w:tc>
                <w:tcPr>
                  <w:tcW w:w="0" w:type="auto"/>
                  <w:tcPrChange w:id="4854" w:author="Mitchell, Phillip" w:date="2023-12-01T14:03:00Z">
                    <w:tcPr>
                      <w:tcW w:w="1586" w:type="dxa"/>
                      <w:gridSpan w:val="2"/>
                    </w:tcPr>
                  </w:tcPrChange>
                </w:tcPr>
                <w:p w14:paraId="6004089A" w14:textId="66048CA0" w:rsidR="001823F3" w:rsidRDefault="001823F3" w:rsidP="00172C8E">
                  <w:pPr>
                    <w:pStyle w:val="TABLE-centered"/>
                    <w:rPr>
                      <w:ins w:id="4855" w:author="Mitchell, Phillip" w:date="2023-12-01T13:57:00Z"/>
                    </w:rPr>
                  </w:pPr>
                  <w:ins w:id="4856" w:author="Mitchell, Phillip" w:date="2023-12-01T14:00:00Z">
                    <w:r>
                      <w:rPr>
                        <w:rFonts w:cs="Times New Roman"/>
                      </w:rPr>
                      <w:t>−</w:t>
                    </w:r>
                    <w:r>
                      <w:t>40</w:t>
                    </w:r>
                  </w:ins>
                  <w:ins w:id="4857" w:author="Mitchell, Phillip" w:date="2023-12-01T13:58:00Z">
                    <w:r>
                      <w:t xml:space="preserve"> </w:t>
                    </w:r>
                    <w:r w:rsidRPr="00402B1E">
                      <w:t>°C</w:t>
                    </w:r>
                  </w:ins>
                </w:p>
              </w:tc>
            </w:tr>
            <w:tr w:rsidR="001823F3" w14:paraId="2846A443" w14:textId="77777777" w:rsidTr="001823F3">
              <w:trPr>
                <w:ins w:id="4858" w:author="Mitchell, Phillip" w:date="2023-12-01T13:57:00Z"/>
              </w:trPr>
              <w:tc>
                <w:tcPr>
                  <w:tcW w:w="0" w:type="auto"/>
                  <w:tcPrChange w:id="4859" w:author="Mitchell, Phillip" w:date="2023-12-01T14:03:00Z">
                    <w:tcPr>
                      <w:tcW w:w="0" w:type="auto"/>
                      <w:gridSpan w:val="2"/>
                    </w:tcPr>
                  </w:tcPrChange>
                </w:tcPr>
                <w:p w14:paraId="44DF3512" w14:textId="588A3412" w:rsidR="001823F3" w:rsidRDefault="001823F3" w:rsidP="00172C8E">
                  <w:pPr>
                    <w:pStyle w:val="TABLE-centered"/>
                    <w:rPr>
                      <w:ins w:id="4860" w:author="Mitchell, Phillip" w:date="2023-12-01T13:57:00Z"/>
                    </w:rPr>
                  </w:pPr>
                  <w:ins w:id="4861" w:author="Mitchell, Phillip" w:date="2023-12-01T14:01:00Z">
                    <w:r>
                      <w:t>135</w:t>
                    </w:r>
                  </w:ins>
                  <w:ins w:id="4862" w:author="Mitchell, Phillip" w:date="2023-12-01T13:57:00Z">
                    <w:r>
                      <w:t xml:space="preserve"> </w:t>
                    </w:r>
                    <w:r w:rsidRPr="00882C7F">
                      <w:rPr>
                        <w:rFonts w:ascii="Symbol" w:hAnsi="Symbol"/>
                      </w:rPr>
                      <w:t>m</w:t>
                    </w:r>
                    <w:r w:rsidRPr="00882C7F">
                      <w:t>s/s</w:t>
                    </w:r>
                    <w:r>
                      <w:t xml:space="preserve"> = </w:t>
                    </w:r>
                  </w:ins>
                  <w:ins w:id="4863" w:author="Mitchell, Phillip" w:date="2023-12-01T14:02:00Z">
                    <w:r>
                      <w:t>11.7</w:t>
                    </w:r>
                  </w:ins>
                  <w:ins w:id="4864" w:author="Mitchell, Phillip" w:date="2023-12-01T13:57:00Z">
                    <w:r>
                      <w:t xml:space="preserve"> s/day</w:t>
                    </w:r>
                  </w:ins>
                </w:p>
              </w:tc>
              <w:tc>
                <w:tcPr>
                  <w:tcW w:w="0" w:type="auto"/>
                  <w:tcPrChange w:id="4865" w:author="Mitchell, Phillip" w:date="2023-12-01T14:03:00Z">
                    <w:tcPr>
                      <w:tcW w:w="1586" w:type="dxa"/>
                      <w:gridSpan w:val="2"/>
                    </w:tcPr>
                  </w:tcPrChange>
                </w:tcPr>
                <w:p w14:paraId="4203D672" w14:textId="7B3B27D5" w:rsidR="001823F3" w:rsidRDefault="001823F3" w:rsidP="00172C8E">
                  <w:pPr>
                    <w:pStyle w:val="TABLE-centered"/>
                    <w:rPr>
                      <w:ins w:id="4866" w:author="Mitchell, Phillip" w:date="2023-12-01T13:57:00Z"/>
                    </w:rPr>
                  </w:pPr>
                  <w:ins w:id="4867" w:author="Mitchell, Phillip" w:date="2023-12-01T14:00:00Z">
                    <w:r>
                      <w:rPr>
                        <w:rFonts w:cs="Times New Roman"/>
                      </w:rPr>
                      <w:t>−</w:t>
                    </w:r>
                    <w:r>
                      <w:t>55</w:t>
                    </w:r>
                  </w:ins>
                  <w:ins w:id="4868" w:author="Mitchell, Phillip" w:date="2023-12-01T13:58:00Z">
                    <w:r>
                      <w:t xml:space="preserve"> </w:t>
                    </w:r>
                    <w:r w:rsidRPr="00402B1E">
                      <w:t>°C</w:t>
                    </w:r>
                  </w:ins>
                </w:p>
              </w:tc>
            </w:tr>
          </w:tbl>
          <w:p w14:paraId="25A60D7B" w14:textId="62824941" w:rsidR="00172C8E" w:rsidRDefault="001823F3" w:rsidP="00402B1E">
            <w:pPr>
              <w:pStyle w:val="TABLE-cell"/>
              <w:rPr>
                <w:ins w:id="4869" w:author="Mitchell, Phillip" w:date="2023-11-08T13:41:00Z"/>
                <w:lang w:val="en-AU"/>
              </w:rPr>
            </w:pPr>
            <w:ins w:id="4870" w:author="Mitchell, Phillip" w:date="2023-12-01T14:03:00Z">
              <w:r>
                <w:rPr>
                  <w:lang w:val="en-AU"/>
                </w:rPr>
                <w:lastRenderedPageBreak/>
                <w:t xml:space="preserve">These </w:t>
              </w:r>
            </w:ins>
            <w:ins w:id="4871" w:author="Mitchell, Phillip" w:date="2023-12-01T14:05:00Z">
              <w:r>
                <w:rPr>
                  <w:lang w:val="en-AU"/>
                </w:rPr>
                <w:t xml:space="preserve">MPDs are derived from the </w:t>
              </w:r>
            </w:ins>
            <w:ins w:id="4872" w:author="Mitchell, Phillip" w:date="2023-12-01T14:04:00Z">
              <w:r>
                <w:rPr>
                  <w:lang w:val="en-AU"/>
                </w:rPr>
                <w:t>following limits:</w:t>
              </w:r>
            </w:ins>
          </w:p>
          <w:p w14:paraId="31AC2F0B" w14:textId="692D3509" w:rsidR="00BD6287" w:rsidRPr="00882C7F" w:rsidDel="00882C7F" w:rsidRDefault="00BD6287">
            <w:pPr>
              <w:pStyle w:val="TABLE-cell"/>
              <w:rPr>
                <w:ins w:id="4873" w:author="Phillip" w:date="2023-08-22T13:31:00Z"/>
                <w:del w:id="4874" w:author="Mitchell, Phillip" w:date="2023-11-29T17:15:00Z"/>
              </w:rPr>
            </w:pPr>
            <w:ins w:id="4875" w:author="Mitchell, Phillip" w:date="2023-08-31T16:24:00Z">
              <w:r w:rsidRPr="00882C7F">
                <w:rPr>
                  <w:rFonts w:cs="Times New Roman"/>
                  <w:lang w:val="en-AU"/>
                </w:rPr>
                <w:t>±</w:t>
              </w:r>
              <w:r w:rsidRPr="00882C7F">
                <w:rPr>
                  <w:lang w:val="en-AU"/>
                </w:rPr>
                <w:t xml:space="preserve"> </w:t>
              </w:r>
            </w:ins>
            <w:ins w:id="4876" w:author="Mitchell, Phillip" w:date="2023-08-31T16:34:00Z">
              <w:r w:rsidRPr="00882C7F">
                <w:rPr>
                  <w:lang w:val="en-AU"/>
                </w:rPr>
                <w:t>1.7</w:t>
              </w:r>
            </w:ins>
            <w:ins w:id="4877" w:author="Mitchell, Phillip" w:date="2023-11-08T13:40:00Z">
              <w:r w:rsidR="00E35446" w:rsidRPr="00882C7F">
                <w:rPr>
                  <w:lang w:val="en-AU"/>
                </w:rPr>
                <w:t>4</w:t>
              </w:r>
            </w:ins>
            <w:ins w:id="4878" w:author="Mitchell, Phillip" w:date="2023-08-31T16:25:00Z">
              <w:r w:rsidRPr="00882C7F">
                <w:rPr>
                  <w:lang w:val="en-AU"/>
                </w:rPr>
                <w:t xml:space="preserve"> </w:t>
              </w:r>
            </w:ins>
            <w:ins w:id="4879" w:author="Mitchell, Phillip" w:date="2023-08-31T16:26:00Z">
              <w:r w:rsidRPr="00882C7F">
                <w:rPr>
                  <w:lang w:val="en-AU"/>
                </w:rPr>
                <w:t>(</w:t>
              </w:r>
            </w:ins>
            <w:ins w:id="4880" w:author="Mitchell, Phillip" w:date="2023-08-31T16:25:00Z">
              <w:r w:rsidRPr="00882C7F">
                <w:rPr>
                  <w:rFonts w:ascii="Symbol" w:hAnsi="Symbol"/>
                  <w:lang w:val="en-AU"/>
                </w:rPr>
                <w:t>m</w:t>
              </w:r>
              <w:r w:rsidRPr="00882C7F">
                <w:rPr>
                  <w:lang w:val="en-AU"/>
                </w:rPr>
                <w:t>s/s</w:t>
              </w:r>
            </w:ins>
            <w:ins w:id="4881" w:author="Mitchell, Phillip" w:date="2023-08-31T16:26:00Z">
              <w:r w:rsidRPr="00882C7F">
                <w:rPr>
                  <w:lang w:val="en-AU"/>
                </w:rPr>
                <w:t>)</w:t>
              </w:r>
            </w:ins>
            <w:ins w:id="4882" w:author="Mitchell, Phillip" w:date="2023-08-31T16:25:00Z">
              <w:r w:rsidRPr="00882C7F">
                <w:rPr>
                  <w:lang w:val="en-AU"/>
                </w:rPr>
                <w:t>/</w:t>
              </w:r>
              <w:r w:rsidRPr="00882C7F">
                <w:rPr>
                  <w:rFonts w:cs="Times New Roman"/>
                  <w:lang w:val="en-AU"/>
                </w:rPr>
                <w:t>°</w:t>
              </w:r>
              <w:r w:rsidRPr="00882C7F">
                <w:rPr>
                  <w:lang w:val="en-AU"/>
                </w:rPr>
                <w:t>C</w:t>
              </w:r>
            </w:ins>
            <w:ins w:id="4883" w:author="Mitchell, Phillip" w:date="2023-11-29T15:50:00Z">
              <w:r w:rsidR="00E559E9" w:rsidRPr="00882C7F">
                <w:rPr>
                  <w:lang w:val="en-AU"/>
                </w:rPr>
                <w:t xml:space="preserve"> = 0.15 </w:t>
              </w:r>
            </w:ins>
            <w:ins w:id="4884" w:author="Mitchell, Phillip" w:date="2023-11-29T15:51:00Z">
              <w:r w:rsidR="00E559E9" w:rsidRPr="00882C7F">
                <w:rPr>
                  <w:lang w:val="en-AU"/>
                </w:rPr>
                <w:t>(</w:t>
              </w:r>
            </w:ins>
            <w:ins w:id="4885" w:author="Mitchell, Phillip" w:date="2023-11-29T15:50:00Z">
              <w:r w:rsidR="00E559E9" w:rsidRPr="00882C7F">
                <w:rPr>
                  <w:lang w:val="en-AU"/>
                </w:rPr>
                <w:t>s/</w:t>
              </w:r>
            </w:ins>
            <w:ins w:id="4886" w:author="Mitchell, Phillip" w:date="2023-11-29T15:51:00Z">
              <w:r w:rsidR="00E559E9" w:rsidRPr="00882C7F">
                <w:rPr>
                  <w:lang w:val="en-AU"/>
                </w:rPr>
                <w:t>day)/</w:t>
              </w:r>
              <w:r w:rsidR="00E559E9" w:rsidRPr="00882C7F">
                <w:rPr>
                  <w:rFonts w:cs="Times New Roman"/>
                  <w:lang w:val="en-AU"/>
                </w:rPr>
                <w:t>°</w:t>
              </w:r>
              <w:r w:rsidR="00E559E9" w:rsidRPr="00882C7F">
                <w:rPr>
                  <w:lang w:val="en-AU"/>
                </w:rPr>
                <w:t>C</w:t>
              </w:r>
            </w:ins>
            <w:ins w:id="4887" w:author="Phillip" w:date="2023-08-22T13:31:00Z">
              <w:del w:id="4888" w:author="Mitchell, Phillip" w:date="2023-11-29T17:15:00Z">
                <w:r w:rsidRPr="00882C7F" w:rsidDel="00882C7F">
                  <w:rPr>
                    <w:lang w:val="en-AU"/>
                  </w:rPr>
                  <w:delText xml:space="preserve">: </w:delText>
                </w:r>
              </w:del>
            </w:ins>
          </w:p>
          <w:p w14:paraId="443AC3EB" w14:textId="22BDE8B7" w:rsidR="00BD6287" w:rsidRPr="00882C7F" w:rsidDel="009E2F3B" w:rsidRDefault="00BD6287">
            <w:pPr>
              <w:pStyle w:val="TABLE-cell"/>
              <w:tabs>
                <w:tab w:val="left" w:pos="1450"/>
                <w:tab w:val="right" w:pos="2381"/>
                <w:tab w:val="right" w:pos="5216"/>
              </w:tabs>
              <w:ind w:left="181"/>
              <w:rPr>
                <w:ins w:id="4889" w:author="Phillip" w:date="2023-08-22T13:31:00Z"/>
                <w:del w:id="4890" w:author="Mitchell, Phillip" w:date="2023-08-31T16:36:00Z"/>
                <w:lang w:val="en-AU"/>
              </w:rPr>
              <w:pPrChange w:id="4891" w:author="Mitchell, Phillip" w:date="2023-11-29T17:14:00Z">
                <w:pPr>
                  <w:pStyle w:val="TABLE-cell"/>
                </w:pPr>
              </w:pPrChange>
            </w:pPr>
            <w:ins w:id="4892" w:author="Phillip" w:date="2023-08-22T13:31:00Z">
              <w:del w:id="4893" w:author="Mitchell, Phillip" w:date="2023-08-31T16:36:00Z">
                <w:r w:rsidRPr="00882C7F" w:rsidDel="009E2F3B">
                  <w:rPr>
                    <w:lang w:val="en-AU"/>
                  </w:rPr>
                  <w:delText>At 45 °C</w:delText>
                </w:r>
              </w:del>
            </w:ins>
            <w:ins w:id="4894" w:author="Phillip" w:date="2023-08-22T17:02:00Z">
              <w:del w:id="4895" w:author="Mitchell, Phillip" w:date="2023-08-31T16:36:00Z">
                <w:r w:rsidRPr="00882C7F" w:rsidDel="009E2F3B">
                  <w:rPr>
                    <w:lang w:val="en-AU"/>
                  </w:rPr>
                  <w:delText xml:space="preserve"> </w:delText>
                </w:r>
              </w:del>
            </w:ins>
            <w:ins w:id="4896" w:author="Phillip" w:date="2023-08-22T13:31:00Z">
              <w:del w:id="4897" w:author="Mitchell, Phillip" w:date="2023-08-31T16:36:00Z">
                <w:r w:rsidRPr="00882C7F" w:rsidDel="009E2F3B">
                  <w:rPr>
                    <w:rFonts w:ascii="Calibri" w:hAnsi="Calibri" w:cs="Calibri"/>
                    <w:lang w:val="en-AU"/>
                  </w:rPr>
                  <w:delText>±</w:delText>
                </w:r>
              </w:del>
            </w:ins>
            <w:ins w:id="4898" w:author="Phillip" w:date="2023-08-22T17:02:00Z">
              <w:del w:id="4899" w:author="Mitchell, Phillip" w:date="2023-08-31T16:36:00Z">
                <w:r w:rsidRPr="00882C7F" w:rsidDel="009E2F3B">
                  <w:rPr>
                    <w:rFonts w:ascii="Calibri" w:hAnsi="Calibri" w:cs="Calibri"/>
                    <w:lang w:val="en-AU"/>
                  </w:rPr>
                  <w:delText xml:space="preserve"> </w:delText>
                </w:r>
              </w:del>
            </w:ins>
            <w:ins w:id="4900" w:author="Phillip" w:date="2023-08-22T13:31:00Z">
              <w:del w:id="4901" w:author="Mitchell, Phillip" w:date="2023-08-31T16:36:00Z">
                <w:r w:rsidRPr="00882C7F" w:rsidDel="009E2F3B">
                  <w:rPr>
                    <w:lang w:val="en-AU"/>
                  </w:rPr>
                  <w:delText>2</w:delText>
                </w:r>
              </w:del>
            </w:ins>
            <w:ins w:id="4902" w:author="Phillip" w:date="2023-08-22T17:03:00Z">
              <w:del w:id="4903" w:author="Mitchell, Phillip" w:date="2023-08-31T16:36:00Z">
                <w:r w:rsidRPr="00882C7F" w:rsidDel="009E2F3B">
                  <w:rPr>
                    <w:lang w:val="en-AU"/>
                  </w:rPr>
                  <w:delText xml:space="preserve"> </w:delText>
                </w:r>
              </w:del>
            </w:ins>
            <w:ins w:id="4904" w:author="Phillip" w:date="2023-08-22T13:31:00Z">
              <w:del w:id="4905" w:author="Mitchell, Phillip" w:date="2023-08-31T16:36:00Z">
                <w:r w:rsidRPr="00882C7F" w:rsidDel="009E2F3B">
                  <w:rPr>
                    <w:lang w:val="en-AU"/>
                  </w:rPr>
                  <w:delText xml:space="preserve">°C: </w:delText>
                </w:r>
              </w:del>
              <w:del w:id="4906" w:author="Mitchell, Phillip" w:date="2023-08-31T16:19:00Z">
                <w:r w:rsidRPr="00882C7F" w:rsidDel="005856A1">
                  <w:rPr>
                    <w:lang w:val="en-AU"/>
                  </w:rPr>
                  <w:delText>≤</w:delText>
                </w:r>
              </w:del>
              <w:del w:id="4907" w:author="Mitchell, Phillip" w:date="2023-08-31T16:36:00Z">
                <w:r w:rsidRPr="00882C7F" w:rsidDel="009E2F3B">
                  <w:rPr>
                    <w:lang w:val="en-AU"/>
                  </w:rPr>
                  <w:delText xml:space="preserve"> 38 </w:delText>
                </w:r>
                <w:r w:rsidRPr="00882C7F" w:rsidDel="009E2F3B">
                  <w:rPr>
                    <w:rFonts w:ascii="Symbol" w:hAnsi="Symbol"/>
                    <w:lang w:val="en-AU"/>
                  </w:rPr>
                  <w:delText>m</w:delText>
                </w:r>
                <w:r w:rsidRPr="00882C7F" w:rsidDel="009E2F3B">
                  <w:rPr>
                    <w:lang w:val="en-AU"/>
                  </w:rPr>
                  <w:delText>s/s</w:delText>
                </w:r>
              </w:del>
            </w:ins>
          </w:p>
          <w:p w14:paraId="0D53C680" w14:textId="0FED0AAA" w:rsidR="00BD6287" w:rsidRPr="00402B1E" w:rsidRDefault="00BD6287">
            <w:pPr>
              <w:pStyle w:val="TABLE-cell"/>
              <w:tabs>
                <w:tab w:val="left" w:pos="1450"/>
                <w:tab w:val="right" w:pos="2381"/>
                <w:tab w:val="right" w:pos="5216"/>
              </w:tabs>
              <w:ind w:left="181"/>
              <w:rPr>
                <w:ins w:id="4908" w:author="Phillip" w:date="2023-08-22T13:31:00Z"/>
                <w:lang w:val="en-AU"/>
              </w:rPr>
              <w:pPrChange w:id="4909" w:author="Mitchell, Phillip" w:date="2023-11-29T17:14:00Z">
                <w:pPr>
                  <w:pStyle w:val="TABLE-cell"/>
                </w:pPr>
              </w:pPrChange>
            </w:pPr>
            <w:ins w:id="4910" w:author="Phillip" w:date="2023-08-22T13:31:00Z">
              <w:del w:id="4911" w:author="Mitchell, Phillip" w:date="2023-11-08T13:51:00Z">
                <w:r w:rsidRPr="00882C7F" w:rsidDel="00204615">
                  <w:rPr>
                    <w:lang w:val="en-AU"/>
                  </w:rPr>
                  <w:delText xml:space="preserve">At </w:delText>
                </w:r>
              </w:del>
            </w:ins>
            <w:ins w:id="4912" w:author="Phillip" w:date="2023-08-22T17:04:00Z">
              <w:del w:id="4913" w:author="Mitchell, Phillip" w:date="2023-11-08T13:51:00Z">
                <w:r w:rsidRPr="00882C7F" w:rsidDel="00204615">
                  <w:rPr>
                    <w:rFonts w:cs="Times New Roman"/>
                    <w:lang w:val="en-AU"/>
                  </w:rPr>
                  <w:delText>−</w:delText>
                </w:r>
              </w:del>
            </w:ins>
            <w:ins w:id="4914" w:author="Phillip" w:date="2023-08-22T13:31:00Z">
              <w:del w:id="4915" w:author="Mitchell, Phillip" w:date="2023-11-08T13:51:00Z">
                <w:r w:rsidRPr="00882C7F" w:rsidDel="00204615">
                  <w:rPr>
                    <w:lang w:val="en-AU"/>
                  </w:rPr>
                  <w:delText>10</w:delText>
                </w:r>
              </w:del>
            </w:ins>
            <w:ins w:id="4916" w:author="Phillip" w:date="2023-08-22T17:04:00Z">
              <w:del w:id="4917" w:author="Mitchell, Phillip" w:date="2023-11-08T13:51:00Z">
                <w:r w:rsidRPr="00882C7F" w:rsidDel="00204615">
                  <w:rPr>
                    <w:lang w:val="en-AU"/>
                  </w:rPr>
                  <w:delText xml:space="preserve"> </w:delText>
                </w:r>
              </w:del>
            </w:ins>
            <w:ins w:id="4918" w:author="Phillip" w:date="2023-08-22T13:31:00Z">
              <w:del w:id="4919" w:author="Mitchell, Phillip" w:date="2023-11-08T13:51:00Z">
                <w:r w:rsidRPr="00882C7F" w:rsidDel="00204615">
                  <w:rPr>
                    <w:lang w:val="en-AU"/>
                  </w:rPr>
                  <w:delText>°C</w:delText>
                </w:r>
              </w:del>
            </w:ins>
            <w:ins w:id="4920" w:author="Phillip" w:date="2023-08-22T17:04:00Z">
              <w:del w:id="4921" w:author="Mitchell, Phillip" w:date="2023-11-08T13:51:00Z">
                <w:r w:rsidRPr="00882C7F" w:rsidDel="00204615">
                  <w:rPr>
                    <w:lang w:val="en-AU"/>
                  </w:rPr>
                  <w:delText xml:space="preserve"> </w:delText>
                </w:r>
              </w:del>
            </w:ins>
            <w:ins w:id="4922" w:author="Phillip" w:date="2023-08-22T13:31:00Z">
              <w:del w:id="4923" w:author="Mitchell, Phillip" w:date="2023-11-08T13:51:00Z">
                <w:r w:rsidRPr="00882C7F" w:rsidDel="00204615">
                  <w:rPr>
                    <w:rFonts w:ascii="Calibri" w:hAnsi="Calibri" w:cs="Calibri"/>
                    <w:lang w:val="en-AU"/>
                  </w:rPr>
                  <w:delText>±</w:delText>
                </w:r>
              </w:del>
            </w:ins>
            <w:ins w:id="4924" w:author="Phillip" w:date="2023-08-22T17:04:00Z">
              <w:del w:id="4925" w:author="Mitchell, Phillip" w:date="2023-11-08T13:51:00Z">
                <w:r w:rsidRPr="00882C7F" w:rsidDel="00204615">
                  <w:rPr>
                    <w:rFonts w:ascii="Calibri" w:hAnsi="Calibri" w:cs="Calibri"/>
                    <w:lang w:val="en-AU"/>
                  </w:rPr>
                  <w:delText xml:space="preserve"> </w:delText>
                </w:r>
              </w:del>
            </w:ins>
            <w:ins w:id="4926" w:author="Phillip" w:date="2023-08-22T13:31:00Z">
              <w:del w:id="4927" w:author="Mitchell, Phillip" w:date="2023-11-08T13:51:00Z">
                <w:r w:rsidRPr="00882C7F" w:rsidDel="00204615">
                  <w:rPr>
                    <w:lang w:val="en-AU"/>
                  </w:rPr>
                  <w:delText>2</w:delText>
                </w:r>
              </w:del>
            </w:ins>
            <w:ins w:id="4928" w:author="Phillip" w:date="2023-08-22T17:04:00Z">
              <w:del w:id="4929" w:author="Mitchell, Phillip" w:date="2023-11-08T13:51:00Z">
                <w:r w:rsidRPr="00882C7F" w:rsidDel="00204615">
                  <w:rPr>
                    <w:lang w:val="en-AU"/>
                  </w:rPr>
                  <w:delText xml:space="preserve"> </w:delText>
                </w:r>
              </w:del>
            </w:ins>
            <w:ins w:id="4930" w:author="Phillip" w:date="2023-08-22T13:31:00Z">
              <w:del w:id="4931" w:author="Mitchell, Phillip" w:date="2023-11-08T13:51:00Z">
                <w:r w:rsidRPr="00882C7F" w:rsidDel="00204615">
                  <w:rPr>
                    <w:lang w:val="en-AU"/>
                  </w:rPr>
                  <w:delText xml:space="preserve">°C: </w:delText>
                </w:r>
              </w:del>
              <w:del w:id="4932" w:author="Mitchell, Phillip" w:date="2023-08-31T16:19:00Z">
                <w:r w:rsidRPr="00882C7F" w:rsidDel="005856A1">
                  <w:rPr>
                    <w:lang w:val="en-AU"/>
                  </w:rPr>
                  <w:delText>≤</w:delText>
                </w:r>
              </w:del>
              <w:del w:id="4933" w:author="Mitchell, Phillip" w:date="2023-11-29T17:15:00Z">
                <w:r w:rsidRPr="00882C7F" w:rsidDel="00882C7F">
                  <w:rPr>
                    <w:lang w:val="en-AU"/>
                  </w:rPr>
                  <w:delText xml:space="preserve"> 57 </w:delText>
                </w:r>
                <w:r w:rsidRPr="00882C7F" w:rsidDel="00882C7F">
                  <w:rPr>
                    <w:rFonts w:ascii="Symbol" w:hAnsi="Symbol"/>
                    <w:lang w:val="en-AU"/>
                  </w:rPr>
                  <w:delText>m</w:delText>
                </w:r>
                <w:r w:rsidRPr="00882C7F" w:rsidDel="00882C7F">
                  <w:rPr>
                    <w:lang w:val="en-AU"/>
                  </w:rPr>
                  <w:delText>s/s</w:delText>
                </w:r>
              </w:del>
            </w:ins>
          </w:p>
        </w:tc>
        <w:tc>
          <w:tcPr>
            <w:tcW w:w="1617" w:type="pct"/>
            <w:tcBorders>
              <w:top w:val="single" w:sz="4" w:space="0" w:color="auto"/>
              <w:left w:val="single" w:sz="4" w:space="0" w:color="auto"/>
              <w:bottom w:val="single" w:sz="4" w:space="0" w:color="auto"/>
              <w:right w:val="single" w:sz="4" w:space="0" w:color="auto"/>
            </w:tcBorders>
            <w:tcPrChange w:id="4934" w:author="Mitchell, Phillip" w:date="2023-11-29T17:11:00Z">
              <w:tcPr>
                <w:tcW w:w="1616" w:type="pct"/>
                <w:tcBorders>
                  <w:top w:val="single" w:sz="4" w:space="0" w:color="auto"/>
                  <w:left w:val="single" w:sz="4" w:space="0" w:color="auto"/>
                  <w:bottom w:val="single" w:sz="4" w:space="0" w:color="auto"/>
                  <w:right w:val="single" w:sz="4" w:space="0" w:color="auto"/>
                </w:tcBorders>
              </w:tcPr>
            </w:tcPrChange>
          </w:tcPr>
          <w:p w14:paraId="3A32126A" w14:textId="0EE13219" w:rsidR="00BD6287" w:rsidRPr="00402B1E" w:rsidRDefault="00CA39C4" w:rsidP="00402B1E">
            <w:pPr>
              <w:pStyle w:val="TABLE-cell"/>
              <w:rPr>
                <w:lang w:val="en-AU"/>
              </w:rPr>
            </w:pPr>
            <w:ins w:id="4935" w:author="Mitchell, Phillip" w:date="2023-11-08T12:28:00Z">
              <w:r>
                <w:rPr>
                  <w:lang w:val="en-AU"/>
                </w:rPr>
                <w:lastRenderedPageBreak/>
                <w:t>Not applicable</w:t>
              </w:r>
            </w:ins>
          </w:p>
        </w:tc>
      </w:tr>
      <w:tr w:rsidR="00BC5F8C" w14:paraId="2B6CCD70" w14:textId="77777777" w:rsidTr="00882C7F">
        <w:trPr>
          <w:ins w:id="4936" w:author="Phillip" w:date="2023-08-22T13:31:00Z"/>
        </w:trPr>
        <w:tc>
          <w:tcPr>
            <w:tcW w:w="1323" w:type="pct"/>
            <w:tcBorders>
              <w:top w:val="single" w:sz="4" w:space="0" w:color="auto"/>
              <w:left w:val="single" w:sz="4" w:space="0" w:color="auto"/>
              <w:bottom w:val="single" w:sz="4" w:space="0" w:color="auto"/>
              <w:right w:val="single" w:sz="4" w:space="0" w:color="auto"/>
            </w:tcBorders>
            <w:hideMark/>
            <w:tcPrChange w:id="4937" w:author="Mitchell, Phillip" w:date="2023-11-29T17:11:00Z">
              <w:tcPr>
                <w:tcW w:w="1470" w:type="pct"/>
                <w:tcBorders>
                  <w:top w:val="single" w:sz="4" w:space="0" w:color="auto"/>
                  <w:left w:val="single" w:sz="4" w:space="0" w:color="auto"/>
                  <w:bottom w:val="single" w:sz="4" w:space="0" w:color="auto"/>
                  <w:right w:val="single" w:sz="4" w:space="0" w:color="auto"/>
                </w:tcBorders>
                <w:hideMark/>
              </w:tcPr>
            </w:tcPrChange>
          </w:tcPr>
          <w:p w14:paraId="3E9C9367" w14:textId="790F55AD" w:rsidR="00BD6287" w:rsidRPr="00402B1E" w:rsidRDefault="00BD6287" w:rsidP="00402B1E">
            <w:pPr>
              <w:pStyle w:val="TABLE-cell"/>
              <w:rPr>
                <w:ins w:id="4938" w:author="Phillip" w:date="2023-08-22T13:31:00Z"/>
                <w:lang w:val="en-AU"/>
              </w:rPr>
            </w:pPr>
            <w:ins w:id="4939" w:author="Phillip" w:date="2023-08-22T13:31:00Z">
              <w:r w:rsidRPr="00402B1E">
                <w:rPr>
                  <w:lang w:val="en-AU"/>
                </w:rPr>
                <w:t xml:space="preserve">Electromagnetic </w:t>
              </w:r>
              <w:del w:id="4940" w:author="Mitchell, Phillip" w:date="2023-08-31T16:42:00Z">
                <w:r w:rsidRPr="00402B1E" w:rsidDel="004A4B57">
                  <w:rPr>
                    <w:lang w:val="en-AU"/>
                  </w:rPr>
                  <w:delText>D</w:delText>
                </w:r>
              </w:del>
            </w:ins>
            <w:ins w:id="4941" w:author="Mitchell, Phillip" w:date="2023-08-31T16:42:00Z">
              <w:r>
                <w:rPr>
                  <w:lang w:val="en-AU"/>
                </w:rPr>
                <w:t>d</w:t>
              </w:r>
            </w:ins>
            <w:ins w:id="4942" w:author="Phillip" w:date="2023-08-22T13:31:00Z">
              <w:r w:rsidRPr="00402B1E">
                <w:rPr>
                  <w:lang w:val="en-AU"/>
                </w:rPr>
                <w:t xml:space="preserve">isturbances influence </w:t>
              </w:r>
              <w:del w:id="4943" w:author="Mitchell, Phillip" w:date="2023-08-31T16:42:00Z">
                <w:r w:rsidRPr="00402B1E" w:rsidDel="004A4B57">
                  <w:rPr>
                    <w:lang w:val="en-AU"/>
                  </w:rPr>
                  <w:delText>in</w:delText>
                </w:r>
              </w:del>
            </w:ins>
            <w:ins w:id="4944" w:author="Mitchell, Phillip" w:date="2023-08-31T16:42:00Z">
              <w:r>
                <w:rPr>
                  <w:lang w:val="en-AU"/>
                </w:rPr>
                <w:t>on</w:t>
              </w:r>
            </w:ins>
            <w:ins w:id="4945" w:author="Phillip" w:date="2023-08-22T13:31:00Z">
              <w:r w:rsidRPr="00402B1E">
                <w:rPr>
                  <w:lang w:val="en-AU"/>
                </w:rPr>
                <w:t xml:space="preserve"> time</w:t>
              </w:r>
            </w:ins>
            <w:ins w:id="4946" w:author="Mitchell, Phillip" w:date="2024-07-02T15:44:00Z">
              <w:r w:rsidR="009E7A01">
                <w:rPr>
                  <w:lang w:val="en-AU"/>
                </w:rPr>
                <w:t xml:space="preserve"> ind</w:t>
              </w:r>
            </w:ins>
            <w:ins w:id="4947" w:author="Mitchell, Phillip" w:date="2024-07-02T15:45:00Z">
              <w:r w:rsidR="009E7A01">
                <w:rPr>
                  <w:lang w:val="en-AU"/>
                </w:rPr>
                <w:t>ication</w:t>
              </w:r>
            </w:ins>
            <w:ins w:id="4948" w:author="Phillip" w:date="2023-08-22T13:31:00Z">
              <w:del w:id="4949" w:author="Mitchell, Phillip" w:date="2023-11-08T15:28:00Z">
                <w:r w:rsidRPr="00402B1E" w:rsidDel="00B30ADF">
                  <w:rPr>
                    <w:lang w:val="en-AU"/>
                  </w:rPr>
                  <w:delText xml:space="preserve"> </w:delText>
                </w:r>
              </w:del>
              <w:del w:id="4950" w:author="Mitchell, Phillip" w:date="2023-08-31T16:42:00Z">
                <w:r w:rsidRPr="00402B1E" w:rsidDel="004A4B57">
                  <w:rPr>
                    <w:lang w:val="en-AU"/>
                  </w:rPr>
                  <w:delText>indication</w:delText>
                </w:r>
              </w:del>
              <w:r w:rsidRPr="00402B1E">
                <w:rPr>
                  <w:lang w:val="en-AU"/>
                </w:rPr>
                <w:t xml:space="preserve"> accuracy</w:t>
              </w:r>
            </w:ins>
          </w:p>
        </w:tc>
        <w:tc>
          <w:tcPr>
            <w:tcW w:w="2060" w:type="pct"/>
            <w:tcBorders>
              <w:top w:val="single" w:sz="4" w:space="0" w:color="auto"/>
              <w:left w:val="single" w:sz="4" w:space="0" w:color="auto"/>
              <w:bottom w:val="single" w:sz="4" w:space="0" w:color="auto"/>
              <w:right w:val="single" w:sz="4" w:space="0" w:color="auto"/>
            </w:tcBorders>
            <w:tcPrChange w:id="4951" w:author="Mitchell, Phillip" w:date="2023-11-29T17:11:00Z">
              <w:tcPr>
                <w:tcW w:w="1914" w:type="pct"/>
                <w:tcBorders>
                  <w:top w:val="single" w:sz="4" w:space="0" w:color="auto"/>
                  <w:left w:val="single" w:sz="4" w:space="0" w:color="auto"/>
                  <w:bottom w:val="single" w:sz="4" w:space="0" w:color="auto"/>
                  <w:right w:val="single" w:sz="4" w:space="0" w:color="auto"/>
                </w:tcBorders>
              </w:tcPr>
            </w:tcPrChange>
          </w:tcPr>
          <w:p w14:paraId="17CFA445" w14:textId="2A2491AC" w:rsidR="00BD6287" w:rsidRPr="0023519E" w:rsidRDefault="00BD6287" w:rsidP="00402B1E">
            <w:pPr>
              <w:pStyle w:val="TABLE-cell"/>
              <w:rPr>
                <w:ins w:id="4952" w:author="Phillip" w:date="2023-08-22T13:31:00Z"/>
              </w:rPr>
            </w:pPr>
            <w:ins w:id="4953" w:author="Phillip" w:date="2023-08-22T13:31:00Z">
              <w:r w:rsidRPr="00402B1E">
                <w:rPr>
                  <w:lang w:val="en-AU"/>
                </w:rPr>
                <w:t>The</w:t>
              </w:r>
            </w:ins>
            <w:ins w:id="4954" w:author="Mitchell, Phillip" w:date="2023-08-31T16:43:00Z">
              <w:r>
                <w:rPr>
                  <w:lang w:val="en-AU"/>
                </w:rPr>
                <w:t xml:space="preserve"> </w:t>
              </w:r>
            </w:ins>
            <w:ins w:id="4955" w:author="Mitchell, Phillip" w:date="2023-11-08T14:04:00Z">
              <w:r w:rsidR="00204615">
                <w:rPr>
                  <w:lang w:val="en-AU"/>
                </w:rPr>
                <w:t xml:space="preserve">maximum permissible </w:t>
              </w:r>
              <w:r w:rsidR="00204615" w:rsidRPr="00402B1E">
                <w:rPr>
                  <w:lang w:val="en-AU"/>
                </w:rPr>
                <w:t>difference</w:t>
              </w:r>
              <w:r w:rsidR="00204615">
                <w:rPr>
                  <w:lang w:val="en-AU"/>
                </w:rPr>
                <w:t xml:space="preserve"> </w:t>
              </w:r>
            </w:ins>
            <w:ins w:id="4956" w:author="Phillip" w:date="2023-08-22T13:31:00Z">
              <w:del w:id="4957" w:author="Mitchell, Phillip" w:date="2023-11-08T13:57:00Z">
                <w:r w:rsidRPr="00402B1E" w:rsidDel="00204615">
                  <w:rPr>
                    <w:lang w:val="en-AU"/>
                  </w:rPr>
                  <w:delText xml:space="preserve"> difference</w:delText>
                </w:r>
              </w:del>
              <w:del w:id="4958" w:author="Mitchell, Phillip" w:date="2023-11-08T14:04:00Z">
                <w:r w:rsidRPr="00402B1E" w:rsidDel="00204615">
                  <w:rPr>
                    <w:lang w:val="en-AU"/>
                  </w:rPr>
                  <w:delText xml:space="preserve"> </w:delText>
                </w:r>
              </w:del>
              <w:r w:rsidRPr="00402B1E">
                <w:rPr>
                  <w:lang w:val="en-AU"/>
                </w:rPr>
                <w:t>between the time</w:t>
              </w:r>
            </w:ins>
            <w:ins w:id="4959" w:author="Mitchell, Phillip" w:date="2024-07-02T15:45:00Z">
              <w:r w:rsidR="009E7A01">
                <w:rPr>
                  <w:lang w:val="en-AU"/>
                </w:rPr>
                <w:t xml:space="preserve"> indication</w:t>
              </w:r>
            </w:ins>
            <w:ins w:id="4960" w:author="Phillip" w:date="2023-08-22T13:31:00Z">
              <w:del w:id="4961" w:author="Mitchell, Phillip" w:date="2023-11-08T13:58:00Z">
                <w:r w:rsidRPr="00402B1E" w:rsidDel="00204615">
                  <w:rPr>
                    <w:lang w:val="en-AU"/>
                  </w:rPr>
                  <w:delText xml:space="preserve"> </w:delText>
                </w:r>
              </w:del>
              <w:del w:id="4962" w:author="Mitchell, Phillip" w:date="2023-08-31T16:43:00Z">
                <w:r w:rsidRPr="00402B1E" w:rsidDel="004A4B57">
                  <w:rPr>
                    <w:lang w:val="en-AU"/>
                  </w:rPr>
                  <w:delText>indication</w:delText>
                </w:r>
              </w:del>
              <w:r w:rsidRPr="00402B1E">
                <w:rPr>
                  <w:lang w:val="en-AU"/>
                </w:rPr>
                <w:t xml:space="preserve"> error </w:t>
              </w:r>
            </w:ins>
            <w:ins w:id="4963" w:author="Mitchell, Phillip" w:date="2023-11-08T13:58:00Z">
              <w:r w:rsidR="00204615">
                <w:rPr>
                  <w:lang w:val="en-AU"/>
                </w:rPr>
                <w:t xml:space="preserve">with and </w:t>
              </w:r>
            </w:ins>
            <w:ins w:id="4964" w:author="Phillip" w:date="2023-08-22T13:31:00Z">
              <w:r w:rsidRPr="00402B1E">
                <w:rPr>
                  <w:lang w:val="en-AU"/>
                </w:rPr>
                <w:t xml:space="preserve">without </w:t>
              </w:r>
            </w:ins>
            <w:ins w:id="4965" w:author="Mitchell, Phillip" w:date="2023-08-31T16:43:00Z">
              <w:r>
                <w:rPr>
                  <w:lang w:val="en-AU"/>
                </w:rPr>
                <w:t xml:space="preserve">the </w:t>
              </w:r>
            </w:ins>
            <w:ins w:id="4966" w:author="Phillip" w:date="2023-08-22T13:31:00Z">
              <w:r w:rsidRPr="00402B1E">
                <w:rPr>
                  <w:lang w:val="en-AU"/>
                </w:rPr>
                <w:t xml:space="preserve">disturbance </w:t>
              </w:r>
            </w:ins>
            <w:ins w:id="4967" w:author="Mitchell, Phillip" w:date="2023-11-08T13:58:00Z">
              <w:r w:rsidR="00204615">
                <w:rPr>
                  <w:lang w:val="en-AU"/>
                </w:rPr>
                <w:t>is</w:t>
              </w:r>
            </w:ins>
            <w:ins w:id="4968" w:author="Phillip" w:date="2023-08-22T13:31:00Z">
              <w:del w:id="4969" w:author="Mitchell, Phillip" w:date="2023-11-08T13:58:00Z">
                <w:r w:rsidRPr="00402B1E" w:rsidDel="00204615">
                  <w:rPr>
                    <w:lang w:val="en-AU"/>
                  </w:rPr>
                  <w:delText xml:space="preserve">and the time </w:delText>
                </w:r>
              </w:del>
              <w:del w:id="4970" w:author="Mitchell, Phillip" w:date="2023-08-31T16:43:00Z">
                <w:r w:rsidRPr="00402B1E" w:rsidDel="004A4B57">
                  <w:rPr>
                    <w:lang w:val="en-AU"/>
                  </w:rPr>
                  <w:delText>indication</w:delText>
                </w:r>
              </w:del>
              <w:del w:id="4971" w:author="Mitchell, Phillip" w:date="2023-11-08T13:58:00Z">
                <w:r w:rsidRPr="00402B1E" w:rsidDel="00204615">
                  <w:rPr>
                    <w:lang w:val="en-AU"/>
                  </w:rPr>
                  <w:delText xml:space="preserve"> error with disturbance, shall be</w:delText>
                </w:r>
              </w:del>
              <w:del w:id="4972" w:author="Mitchell, Phillip" w:date="2023-11-08T13:46:00Z">
                <w:r w:rsidRPr="00402B1E" w:rsidDel="00204615">
                  <w:rPr>
                    <w:lang w:val="en-AU"/>
                  </w:rPr>
                  <w:delText xml:space="preserve"> as specified below</w:delText>
                </w:r>
              </w:del>
              <w:r w:rsidRPr="00402B1E">
                <w:rPr>
                  <w:lang w:val="en-AU"/>
                </w:rPr>
                <w:t>:</w:t>
              </w:r>
            </w:ins>
          </w:p>
          <w:p w14:paraId="5DA31C72" w14:textId="006412EF" w:rsidR="00BD6287" w:rsidRPr="0023519E" w:rsidRDefault="00BD6287">
            <w:pPr>
              <w:pStyle w:val="TABLE-cell"/>
              <w:ind w:left="181"/>
              <w:rPr>
                <w:ins w:id="4973" w:author="Phillip" w:date="2023-08-22T13:31:00Z"/>
              </w:rPr>
              <w:pPrChange w:id="4974" w:author="Mitchell, Phillip" w:date="2023-11-08T13:58:00Z">
                <w:pPr>
                  <w:pStyle w:val="TABLE-cell"/>
                </w:pPr>
              </w:pPrChange>
            </w:pPr>
            <w:ins w:id="4975" w:author="Phillip" w:date="2023-08-22T13:31:00Z">
              <w:del w:id="4976" w:author="Mitchell, Phillip" w:date="2023-08-31T16:43:00Z">
                <w:r w:rsidRPr="00402B1E" w:rsidDel="004A4B57">
                  <w:rPr>
                    <w:lang w:val="en-AU"/>
                  </w:rPr>
                  <w:delText xml:space="preserve">≤ </w:delText>
                </w:r>
              </w:del>
            </w:ins>
            <w:ins w:id="4977" w:author="Mitchell, Phillip" w:date="2023-08-31T16:43:00Z">
              <w:r>
                <w:rPr>
                  <w:rFonts w:cs="Times New Roman"/>
                  <w:lang w:val="en-AU"/>
                </w:rPr>
                <w:t>±</w:t>
              </w:r>
              <w:r>
                <w:rPr>
                  <w:lang w:val="en-AU"/>
                </w:rPr>
                <w:t xml:space="preserve"> </w:t>
              </w:r>
            </w:ins>
            <w:ins w:id="4978" w:author="Phillip" w:date="2023-08-22T13:31:00Z">
              <w:r w:rsidRPr="00402B1E">
                <w:rPr>
                  <w:lang w:val="en-AU"/>
                </w:rPr>
                <w:t xml:space="preserve">5.78 </w:t>
              </w:r>
              <w:r w:rsidRPr="00402B1E">
                <w:rPr>
                  <w:rFonts w:ascii="Symbol" w:hAnsi="Symbol"/>
                  <w:lang w:val="en-AU"/>
                </w:rPr>
                <w:t>m</w:t>
              </w:r>
              <w:r w:rsidRPr="00402B1E">
                <w:rPr>
                  <w:lang w:val="en-AU"/>
                </w:rPr>
                <w:t>s/s</w:t>
              </w:r>
            </w:ins>
            <w:ins w:id="4979" w:author="Mitchell, Phillip" w:date="2024-02-20T18:46:00Z">
              <w:r w:rsidR="00995F3F">
                <w:rPr>
                  <w:lang w:val="en-AU"/>
                </w:rPr>
                <w:t xml:space="preserve"> = </w:t>
              </w:r>
              <w:r w:rsidR="00995F3F">
                <w:rPr>
                  <w:rFonts w:cs="Times New Roman"/>
                  <w:lang w:val="en-AU"/>
                </w:rPr>
                <w:t>± 0.5 s/day</w:t>
              </w:r>
            </w:ins>
            <w:ins w:id="4980" w:author="Phillip" w:date="2023-08-22T13:31:00Z">
              <w:del w:id="4981" w:author="Mitchell, Phillip" w:date="2024-07-02T15:59:00Z">
                <w:r w:rsidRPr="00402B1E" w:rsidDel="00035EA8">
                  <w:rPr>
                    <w:lang w:val="en-AU"/>
                  </w:rPr>
                  <w:delText xml:space="preserve"> </w:delText>
                </w:r>
                <w:r w:rsidRPr="00402B1E" w:rsidDel="00035EA8">
                  <w:rPr>
                    <w:vertAlign w:val="superscript"/>
                    <w:lang w:val="en-AU"/>
                  </w:rPr>
                  <w:delText>(1)</w:delText>
                </w:r>
              </w:del>
            </w:ins>
          </w:p>
        </w:tc>
        <w:tc>
          <w:tcPr>
            <w:tcW w:w="1617" w:type="pct"/>
            <w:tcBorders>
              <w:top w:val="single" w:sz="4" w:space="0" w:color="auto"/>
              <w:left w:val="single" w:sz="4" w:space="0" w:color="auto"/>
              <w:bottom w:val="single" w:sz="4" w:space="0" w:color="auto"/>
              <w:right w:val="single" w:sz="4" w:space="0" w:color="auto"/>
            </w:tcBorders>
            <w:tcPrChange w:id="4982" w:author="Mitchell, Phillip" w:date="2023-11-29T17:11:00Z">
              <w:tcPr>
                <w:tcW w:w="1616" w:type="pct"/>
                <w:tcBorders>
                  <w:top w:val="single" w:sz="4" w:space="0" w:color="auto"/>
                  <w:left w:val="single" w:sz="4" w:space="0" w:color="auto"/>
                  <w:bottom w:val="single" w:sz="4" w:space="0" w:color="auto"/>
                  <w:right w:val="single" w:sz="4" w:space="0" w:color="auto"/>
                </w:tcBorders>
              </w:tcPr>
            </w:tcPrChange>
          </w:tcPr>
          <w:p w14:paraId="4A9B11C8" w14:textId="77777777" w:rsidR="009E7A01" w:rsidRPr="0023519E" w:rsidRDefault="009E7A01" w:rsidP="009E7A01">
            <w:pPr>
              <w:pStyle w:val="TABLE-cell"/>
              <w:rPr>
                <w:ins w:id="4983" w:author="Mitchell, Phillip" w:date="2024-07-02T15:50:00Z"/>
              </w:rPr>
            </w:pPr>
            <w:ins w:id="4984" w:author="Mitchell, Phillip" w:date="2024-07-02T15:50:00Z">
              <w:r w:rsidRPr="00402B1E">
                <w:rPr>
                  <w:lang w:val="en-AU"/>
                </w:rPr>
                <w:t>The</w:t>
              </w:r>
              <w:r>
                <w:rPr>
                  <w:lang w:val="en-AU"/>
                </w:rPr>
                <w:t xml:space="preserve"> maximum permissible </w:t>
              </w:r>
              <w:r w:rsidRPr="00402B1E">
                <w:rPr>
                  <w:lang w:val="en-AU"/>
                </w:rPr>
                <w:t>difference</w:t>
              </w:r>
              <w:r>
                <w:rPr>
                  <w:lang w:val="en-AU"/>
                </w:rPr>
                <w:t xml:space="preserve"> </w:t>
              </w:r>
              <w:r w:rsidRPr="00402B1E">
                <w:rPr>
                  <w:lang w:val="en-AU"/>
                </w:rPr>
                <w:t>between the time</w:t>
              </w:r>
              <w:r>
                <w:rPr>
                  <w:lang w:val="en-AU"/>
                </w:rPr>
                <w:t xml:space="preserve"> indication</w:t>
              </w:r>
              <w:r w:rsidRPr="00402B1E">
                <w:rPr>
                  <w:lang w:val="en-AU"/>
                </w:rPr>
                <w:t xml:space="preserve"> error </w:t>
              </w:r>
              <w:r>
                <w:rPr>
                  <w:lang w:val="en-AU"/>
                </w:rPr>
                <w:t xml:space="preserve">with and </w:t>
              </w:r>
              <w:r w:rsidRPr="00402B1E">
                <w:rPr>
                  <w:lang w:val="en-AU"/>
                </w:rPr>
                <w:t xml:space="preserve">without </w:t>
              </w:r>
              <w:r>
                <w:rPr>
                  <w:lang w:val="en-AU"/>
                </w:rPr>
                <w:t xml:space="preserve">the </w:t>
              </w:r>
              <w:r w:rsidRPr="00402B1E">
                <w:rPr>
                  <w:lang w:val="en-AU"/>
                </w:rPr>
                <w:t xml:space="preserve">disturbance </w:t>
              </w:r>
              <w:r>
                <w:rPr>
                  <w:lang w:val="en-AU"/>
                </w:rPr>
                <w:t>is</w:t>
              </w:r>
              <w:r w:rsidRPr="00402B1E">
                <w:rPr>
                  <w:lang w:val="en-AU"/>
                </w:rPr>
                <w:t>:</w:t>
              </w:r>
            </w:ins>
          </w:p>
          <w:p w14:paraId="4D6BC8C1" w14:textId="2D4C7B83" w:rsidR="00BD6287" w:rsidRPr="00402B1E" w:rsidRDefault="009E7A01" w:rsidP="009E7A01">
            <w:pPr>
              <w:pStyle w:val="TABLE-cell"/>
              <w:rPr>
                <w:lang w:val="en-AU"/>
              </w:rPr>
            </w:pPr>
            <w:ins w:id="4985" w:author="Mitchell, Phillip" w:date="2024-07-02T15:50:00Z">
              <w:r>
                <w:rPr>
                  <w:rFonts w:cs="Times New Roman"/>
                  <w:lang w:val="en-AU"/>
                </w:rPr>
                <w:t>±</w:t>
              </w:r>
              <w:r>
                <w:rPr>
                  <w:lang w:val="en-AU"/>
                </w:rPr>
                <w:t xml:space="preserve"> 1</w:t>
              </w:r>
              <w:r w:rsidRPr="00402B1E">
                <w:rPr>
                  <w:lang w:val="en-AU"/>
                </w:rPr>
                <w:t>.</w:t>
              </w:r>
              <w:r>
                <w:rPr>
                  <w:lang w:val="en-AU"/>
                </w:rPr>
                <w:t>93</w:t>
              </w:r>
              <w:r w:rsidRPr="00402B1E">
                <w:rPr>
                  <w:lang w:val="en-AU"/>
                </w:rPr>
                <w:t xml:space="preserve"> </w:t>
              </w:r>
              <w:r w:rsidRPr="00402B1E">
                <w:rPr>
                  <w:rFonts w:ascii="Symbol" w:hAnsi="Symbol"/>
                  <w:lang w:val="en-AU"/>
                </w:rPr>
                <w:t>m</w:t>
              </w:r>
              <w:r w:rsidRPr="00402B1E">
                <w:rPr>
                  <w:lang w:val="en-AU"/>
                </w:rPr>
                <w:t>s/s</w:t>
              </w:r>
              <w:r>
                <w:rPr>
                  <w:lang w:val="en-AU"/>
                </w:rPr>
                <w:t xml:space="preserve"> = </w:t>
              </w:r>
              <w:r>
                <w:rPr>
                  <w:rFonts w:cs="Times New Roman"/>
                  <w:lang w:val="en-AU"/>
                </w:rPr>
                <w:t>± 0.</w:t>
              </w:r>
            </w:ins>
            <w:ins w:id="4986" w:author="Mitchell, Phillip" w:date="2024-07-02T15:51:00Z">
              <w:r w:rsidR="00035EA8">
                <w:rPr>
                  <w:rFonts w:cs="Times New Roman"/>
                  <w:lang w:val="en-AU"/>
                </w:rPr>
                <w:t>167</w:t>
              </w:r>
            </w:ins>
            <w:ins w:id="4987" w:author="Mitchell, Phillip" w:date="2024-07-02T15:50:00Z">
              <w:r>
                <w:rPr>
                  <w:rFonts w:cs="Times New Roman"/>
                  <w:lang w:val="en-AU"/>
                </w:rPr>
                <w:t xml:space="preserve"> s/day</w:t>
              </w:r>
            </w:ins>
          </w:p>
        </w:tc>
      </w:tr>
      <w:tr w:rsidR="00BC5F8C" w14:paraId="4E42B02E" w14:textId="77777777" w:rsidTr="00E44019">
        <w:trPr>
          <w:ins w:id="4988" w:author="Phillip" w:date="2023-08-22T13:31:00Z"/>
        </w:trPr>
        <w:tc>
          <w:tcPr>
            <w:tcW w:w="5000" w:type="pct"/>
            <w:gridSpan w:val="3"/>
            <w:tcBorders>
              <w:top w:val="single" w:sz="4" w:space="0" w:color="auto"/>
              <w:left w:val="single" w:sz="4" w:space="0" w:color="auto"/>
              <w:bottom w:val="single" w:sz="4" w:space="0" w:color="auto"/>
              <w:right w:val="single" w:sz="4" w:space="0" w:color="auto"/>
            </w:tcBorders>
            <w:hideMark/>
          </w:tcPr>
          <w:p w14:paraId="4422B5F0" w14:textId="4C63AB4E" w:rsidR="001E5D05" w:rsidRPr="001E5D05" w:rsidRDefault="00E44019" w:rsidP="001E5D05">
            <w:pPr>
              <w:pStyle w:val="Table-Note"/>
              <w:rPr>
                <w:rPrChange w:id="4989" w:author="Mitchell, Phillip" w:date="2023-11-08T12:05:00Z">
                  <w:rPr>
                    <w:vertAlign w:val="superscript"/>
                    <w:lang w:val="en-AU"/>
                  </w:rPr>
                </w:rPrChange>
              </w:rPr>
            </w:pPr>
            <w:ins w:id="4990" w:author="Phillip" w:date="2023-08-22T13:31:00Z">
              <w:del w:id="4991" w:author="Mitchell, Phillip" w:date="2024-07-02T15:59:00Z">
                <w:r w:rsidRPr="00402B1E" w:rsidDel="00035EA8">
                  <w:rPr>
                    <w:vertAlign w:val="superscript"/>
                    <w:lang w:val="en-AU"/>
                  </w:rPr>
                  <w:delText xml:space="preserve">(1) </w:delText>
                </w:r>
                <w:r w:rsidRPr="00402B1E" w:rsidDel="00035EA8">
                  <w:rPr>
                    <w:lang w:val="en-AU"/>
                  </w:rPr>
                  <w:delText xml:space="preserve">After the tests, synchronization pulses shall be emitted and the time indication shall be </w:delText>
                </w:r>
              </w:del>
              <w:del w:id="4992" w:author="Mitchell, Phillip" w:date="2023-11-27T17:45:00Z">
                <w:r w:rsidRPr="00402B1E" w:rsidDel="00755E5C">
                  <w:rPr>
                    <w:lang w:val="en-AU"/>
                  </w:rPr>
                  <w:delText xml:space="preserve">showed </w:delText>
                </w:r>
              </w:del>
              <w:del w:id="4993" w:author="Mitchell, Phillip" w:date="2024-07-02T15:59:00Z">
                <w:r w:rsidRPr="00402B1E" w:rsidDel="00035EA8">
                  <w:rPr>
                    <w:lang w:val="en-AU"/>
                  </w:rPr>
                  <w:delText xml:space="preserve">in the </w:delText>
                </w:r>
              </w:del>
              <w:del w:id="4994" w:author="Mitchell, Phillip" w:date="2023-08-31T16:10:00Z">
                <w:r w:rsidRPr="00402B1E" w:rsidDel="005856A1">
                  <w:rPr>
                    <w:lang w:val="en-AU"/>
                  </w:rPr>
                  <w:delText>display</w:delText>
                </w:r>
              </w:del>
              <w:del w:id="4995" w:author="Mitchell, Phillip" w:date="2024-07-02T15:59:00Z">
                <w:r w:rsidRPr="00402B1E" w:rsidDel="00035EA8">
                  <w:rPr>
                    <w:lang w:val="en-AU"/>
                  </w:rPr>
                  <w:delText xml:space="preserve"> without any loss of the measured time.</w:delText>
                </w:r>
              </w:del>
            </w:ins>
            <w:ins w:id="4996" w:author="Mitchell, Phillip" w:date="2023-11-08T12:04:00Z">
              <w:r w:rsidR="001E5D05">
                <w:rPr>
                  <w:vertAlign w:val="superscript"/>
                </w:rPr>
                <w:t>(</w:t>
              </w:r>
            </w:ins>
            <w:ins w:id="4997" w:author="Mitchell, Phillip" w:date="2024-07-02T15:59:00Z">
              <w:r w:rsidR="00035EA8">
                <w:rPr>
                  <w:vertAlign w:val="superscript"/>
                </w:rPr>
                <w:t>1</w:t>
              </w:r>
            </w:ins>
            <w:ins w:id="4998" w:author="Mitchell, Phillip" w:date="2023-11-08T12:04:00Z">
              <w:r w:rsidR="001E5D05">
                <w:rPr>
                  <w:vertAlign w:val="superscript"/>
                </w:rPr>
                <w:t>)</w:t>
              </w:r>
            </w:ins>
            <w:ins w:id="4999" w:author="Mitchell, Phillip" w:date="2023-11-08T12:05:00Z">
              <w:r w:rsidR="001E5D05">
                <w:t xml:space="preserve"> </w:t>
              </w:r>
            </w:ins>
            <w:ins w:id="5000" w:author="Mitchell, Phillip" w:date="2023-11-08T12:06:00Z">
              <w:r w:rsidR="001E5D05">
                <w:t xml:space="preserve">IEC 62054.21 </w:t>
              </w:r>
            </w:ins>
            <w:ins w:id="5001" w:author="Mitchell, Phillip" w:date="2023-11-08T14:12:00Z">
              <w:r w:rsidR="00204615">
                <w:fldChar w:fldCharType="begin"/>
              </w:r>
              <w:r w:rsidR="00204615">
                <w:instrText xml:space="preserve"> REF _Ref118714203 \r </w:instrText>
              </w:r>
            </w:ins>
            <w:r w:rsidR="00204615">
              <w:fldChar w:fldCharType="separate"/>
            </w:r>
            <w:ins w:id="5002" w:author="Mitchell, Phillip" w:date="2023-11-29T12:24:00Z">
              <w:r w:rsidR="0033235A">
                <w:t>[16]</w:t>
              </w:r>
            </w:ins>
            <w:ins w:id="5003" w:author="Mitchell, Phillip" w:date="2023-11-08T14:12:00Z">
              <w:r w:rsidR="00204615">
                <w:fldChar w:fldCharType="end"/>
              </w:r>
            </w:ins>
            <w:ins w:id="5004" w:author="Mitchell, Phillip" w:date="2023-11-08T12:06:00Z">
              <w:r w:rsidR="001E5D05">
                <w:t xml:space="preserve"> provides for an error </w:t>
              </w:r>
            </w:ins>
            <w:ins w:id="5005" w:author="Mitchell, Phillip" w:date="2023-11-08T12:05:00Z">
              <w:r w:rsidR="001E5D05">
                <w:t xml:space="preserve">limit </w:t>
              </w:r>
            </w:ins>
            <w:ins w:id="5006" w:author="Mitchell, Phillip" w:date="2023-11-08T12:06:00Z">
              <w:r w:rsidR="001E5D05">
                <w:t xml:space="preserve">of </w:t>
              </w:r>
            </w:ins>
            <w:ins w:id="5007" w:author="Mitchell, Phillip" w:date="2023-11-08T13:56:00Z">
              <w:r w:rsidR="00204615">
                <w:rPr>
                  <w:rFonts w:cs="Times New Roman"/>
                </w:rPr>
                <w:t>±</w:t>
              </w:r>
              <w:r w:rsidR="00204615">
                <w:t xml:space="preserve"> 1.39 </w:t>
              </w:r>
              <w:proofErr w:type="spellStart"/>
              <w:r w:rsidR="00204615">
                <w:t>ms</w:t>
              </w:r>
              <w:proofErr w:type="spellEnd"/>
              <w:r w:rsidR="00204615">
                <w:t>/s (</w:t>
              </w:r>
            </w:ins>
            <w:ins w:id="5008" w:author="Mitchell, Phillip" w:date="2023-11-08T13:57:00Z">
              <w:r w:rsidR="00204615">
                <w:rPr>
                  <w:rFonts w:cs="Times New Roman"/>
                </w:rPr>
                <w:t>±</w:t>
              </w:r>
              <w:r w:rsidR="00204615">
                <w:t xml:space="preserve"> </w:t>
              </w:r>
            </w:ins>
            <w:ins w:id="5009" w:author="Mitchell, Phillip" w:date="2023-11-08T12:05:00Z">
              <w:r w:rsidR="001E5D05">
                <w:t>120 s/day</w:t>
              </w:r>
            </w:ins>
            <w:ins w:id="5010" w:author="Mitchell, Phillip" w:date="2023-11-08T13:56:00Z">
              <w:r w:rsidR="00204615">
                <w:t>)</w:t>
              </w:r>
            </w:ins>
            <w:ins w:id="5011" w:author="Mitchell, Phillip" w:date="2023-11-08T12:05:00Z">
              <w:r w:rsidR="001E5D05">
                <w:t xml:space="preserve"> if operational reserve is provide</w:t>
              </w:r>
            </w:ins>
            <w:ins w:id="5012" w:author="Mitchell, Phillip" w:date="2023-11-08T12:25:00Z">
              <w:r w:rsidR="00CA39C4">
                <w:t>d</w:t>
              </w:r>
            </w:ins>
            <w:ins w:id="5013" w:author="Mitchell, Phillip" w:date="2023-11-08T12:05:00Z">
              <w:r w:rsidR="001E5D05">
                <w:t xml:space="preserve"> by a spring.</w:t>
              </w:r>
            </w:ins>
            <w:ins w:id="5014" w:author="Mitchell, Phillip" w:date="2023-11-08T12:25:00Z">
              <w:r w:rsidR="00CA39C4">
                <w:t xml:space="preserve"> This </w:t>
              </w:r>
              <w:proofErr w:type="gramStart"/>
              <w:r w:rsidR="00CA39C4">
                <w:t>is considered to be</w:t>
              </w:r>
              <w:proofErr w:type="gramEnd"/>
              <w:r w:rsidR="00CA39C4">
                <w:t xml:space="preserve"> out of scope </w:t>
              </w:r>
            </w:ins>
            <w:ins w:id="5015" w:author="Mitchell, Phillip" w:date="2023-11-08T12:26:00Z">
              <w:r w:rsidR="00CA39C4">
                <w:t>of this Recommendation.</w:t>
              </w:r>
            </w:ins>
          </w:p>
        </w:tc>
      </w:tr>
    </w:tbl>
    <w:p w14:paraId="703379B0" w14:textId="68B0B683" w:rsidR="00E84DC2" w:rsidDel="00441AB4" w:rsidRDefault="00E84DC2" w:rsidP="00E84DC2">
      <w:pPr>
        <w:pStyle w:val="Heading3"/>
        <w:rPr>
          <w:ins w:id="5016" w:author="Phillip" w:date="2023-08-22T17:08:00Z"/>
          <w:del w:id="5017" w:author="Mitchell, Phillip" w:date="2024-09-25T15:54:00Z"/>
        </w:rPr>
      </w:pPr>
      <w:bookmarkStart w:id="5018" w:name="_Ref144460548"/>
      <w:ins w:id="5019" w:author="Phillip" w:date="2023-08-22T17:08:00Z">
        <w:del w:id="5020" w:author="Mitchell, Phillip" w:date="2023-08-31T16:50:00Z">
          <w:r w:rsidDel="008A662E">
            <w:delText>Function</w:delText>
          </w:r>
        </w:del>
        <w:bookmarkStart w:id="5021" w:name="_Toc159855441"/>
        <w:del w:id="5022" w:author="Mitchell, Phillip" w:date="2024-09-25T15:54:00Z">
          <w:r w:rsidDel="00441AB4">
            <w:delText xml:space="preserve"> </w:delText>
          </w:r>
        </w:del>
        <w:del w:id="5023" w:author="Mitchell, Phillip" w:date="2023-08-31T16:50:00Z">
          <w:r w:rsidDel="008A662E">
            <w:delText xml:space="preserve">to test </w:delText>
          </w:r>
        </w:del>
        <w:del w:id="5024" w:author="Mitchell, Phillip" w:date="2024-09-25T15:54:00Z">
          <w:r w:rsidDel="00441AB4">
            <w:delText>the meter’s time</w:delText>
          </w:r>
        </w:del>
        <w:del w:id="5025" w:author="Mitchell, Phillip" w:date="2023-11-08T15:28:00Z">
          <w:r w:rsidDel="00B30ADF">
            <w:delText xml:space="preserve"> </w:delText>
          </w:r>
        </w:del>
        <w:del w:id="5026" w:author="Mitchell, Phillip" w:date="2023-08-31T16:51:00Z">
          <w:r w:rsidDel="008A662E">
            <w:delText>indication</w:delText>
          </w:r>
        </w:del>
        <w:bookmarkEnd w:id="5018"/>
        <w:bookmarkEnd w:id="5021"/>
      </w:ins>
    </w:p>
    <w:p w14:paraId="221C22DC" w14:textId="48F8E747" w:rsidR="00E84DC2" w:rsidDel="00441AB4" w:rsidRDefault="00E84DC2" w:rsidP="00402B1E">
      <w:pPr>
        <w:pStyle w:val="BodyText"/>
        <w:rPr>
          <w:ins w:id="5027" w:author="Phillip" w:date="2023-08-22T17:08:00Z"/>
          <w:del w:id="5028" w:author="Mitchell, Phillip" w:date="2024-09-25T15:54:00Z"/>
        </w:rPr>
      </w:pPr>
      <w:ins w:id="5029" w:author="Phillip" w:date="2023-08-22T17:08:00Z">
        <w:del w:id="5030" w:author="Mitchell, Phillip" w:date="2023-08-31T16:52:00Z">
          <w:r w:rsidDel="008A662E">
            <w:delText xml:space="preserve">In order to synchronize the meter’s time indication with an external reference clock the meter shall provide a function to test requirements in </w:delText>
          </w:r>
          <w:r w:rsidRPr="00402B1E" w:rsidDel="008A662E">
            <w:rPr>
              <w:highlight w:val="yellow"/>
            </w:rPr>
            <w:delText>table 7</w:delText>
          </w:r>
          <w:r w:rsidDel="008A662E">
            <w:delText xml:space="preserve">. </w:delText>
          </w:r>
        </w:del>
        <w:del w:id="5031" w:author="Mitchell, Phillip" w:date="2023-08-31T16:53:00Z">
          <w:r w:rsidDel="003F157A">
            <w:delText>The test function can be implemented by the meter’s firmware/software such that, w</w:delText>
          </w:r>
        </w:del>
        <w:del w:id="5032" w:author="Mitchell, Phillip" w:date="2024-09-25T15:54:00Z">
          <w:r w:rsidDel="00441AB4">
            <w:delText xml:space="preserve">hen enabled, the </w:delText>
          </w:r>
        </w:del>
        <w:del w:id="5033" w:author="Mitchell, Phillip" w:date="2023-08-31T16:53:00Z">
          <w:r w:rsidDel="003F157A">
            <w:delText xml:space="preserve">following tasks </w:delText>
          </w:r>
        </w:del>
        <w:del w:id="5034" w:author="Mitchell, Phillip" w:date="2024-09-25T15:54:00Z">
          <w:r w:rsidDel="00441AB4">
            <w:delText>shall</w:delText>
          </w:r>
        </w:del>
        <w:del w:id="5035" w:author="Mitchell, Phillip" w:date="2023-08-31T16:53:00Z">
          <w:r w:rsidDel="003F157A">
            <w:delText xml:space="preserve"> happen</w:delText>
          </w:r>
        </w:del>
        <w:del w:id="5036" w:author="Mitchell, Phillip" w:date="2024-09-25T15:54:00Z">
          <w:r w:rsidDel="00441AB4">
            <w:delText>:</w:delText>
          </w:r>
        </w:del>
      </w:ins>
    </w:p>
    <w:p w14:paraId="2ECFBA03" w14:textId="363DB0A6" w:rsidR="00E84DC2" w:rsidDel="00441AB4" w:rsidRDefault="00E84DC2" w:rsidP="00402B1E">
      <w:pPr>
        <w:pStyle w:val="BodyText"/>
        <w:numPr>
          <w:ilvl w:val="0"/>
          <w:numId w:val="48"/>
        </w:numPr>
        <w:rPr>
          <w:ins w:id="5037" w:author="Phillip" w:date="2023-08-22T17:08:00Z"/>
          <w:del w:id="5038" w:author="Mitchell, Phillip" w:date="2024-09-25T15:54:00Z"/>
        </w:rPr>
      </w:pPr>
      <w:ins w:id="5039" w:author="Phillip" w:date="2023-08-22T17:08:00Z">
        <w:del w:id="5040" w:author="Mitchell, Phillip" w:date="2024-09-25T15:54:00Z">
          <w:r w:rsidDel="00441AB4">
            <w:delText xml:space="preserve">Display the meter’s time indication continuously (date and </w:delText>
          </w:r>
        </w:del>
        <w:del w:id="5041" w:author="Mitchell, Phillip" w:date="2023-08-31T16:54:00Z">
          <w:r w:rsidDel="003F157A">
            <w:delText>hour</w:delText>
          </w:r>
        </w:del>
        <w:del w:id="5042" w:author="Mitchell, Phillip" w:date="2024-09-25T15:54:00Z">
          <w:r w:rsidDel="00441AB4">
            <w:delText xml:space="preserve"> with 1 s resolution);</w:delText>
          </w:r>
        </w:del>
      </w:ins>
    </w:p>
    <w:p w14:paraId="0CFBE9BC" w14:textId="19836CDC" w:rsidR="00F772AB" w:rsidDel="00441AB4" w:rsidRDefault="00E84DC2" w:rsidP="00F772AB">
      <w:pPr>
        <w:pStyle w:val="BodyText"/>
        <w:numPr>
          <w:ilvl w:val="0"/>
          <w:numId w:val="48"/>
        </w:numPr>
        <w:rPr>
          <w:ins w:id="5043" w:author="Phillip" w:date="2023-08-22T17:11:00Z"/>
          <w:del w:id="5044" w:author="Mitchell, Phillip" w:date="2024-09-25T15:54:00Z"/>
        </w:rPr>
      </w:pPr>
      <w:ins w:id="5045" w:author="Phillip" w:date="2023-08-22T17:08:00Z">
        <w:del w:id="5046" w:author="Mitchell, Phillip" w:date="2024-09-25T15:54:00Z">
          <w:r w:rsidDel="00441AB4">
            <w:delText>According to the meter’s time indication, the meter shall emit light pulses periodically within a programmable time interval. It is recommended that the period between the time synchronization pulses can be programmed from 3 s to 5 minutes</w:delText>
          </w:r>
        </w:del>
        <w:del w:id="5047" w:author="Mitchell, Phillip" w:date="2023-08-31T16:57:00Z">
          <w:r w:rsidDel="003F157A">
            <w:delText>.</w:delText>
          </w:r>
        </w:del>
      </w:ins>
    </w:p>
    <w:p w14:paraId="4787F25F" w14:textId="4009C709" w:rsidR="00E84DC2" w:rsidDel="00441AB4" w:rsidRDefault="00E84DC2">
      <w:pPr>
        <w:pStyle w:val="Note"/>
        <w:tabs>
          <w:tab w:val="clear" w:pos="794"/>
          <w:tab w:val="left" w:pos="1276"/>
        </w:tabs>
        <w:ind w:left="1276" w:hanging="567"/>
        <w:rPr>
          <w:ins w:id="5048" w:author="Phillip" w:date="2023-08-22T17:08:00Z"/>
          <w:del w:id="5049" w:author="Mitchell, Phillip" w:date="2024-09-25T15:54:00Z"/>
        </w:rPr>
        <w:pPrChange w:id="5050" w:author="Mitchell, Phillip" w:date="2024-07-02T15:56:00Z">
          <w:pPr>
            <w:pStyle w:val="Note"/>
            <w:tabs>
              <w:tab w:val="clear" w:pos="794"/>
              <w:tab w:val="left" w:pos="709"/>
            </w:tabs>
            <w:ind w:left="709" w:firstLine="0"/>
          </w:pPr>
        </w:pPrChange>
      </w:pPr>
      <w:ins w:id="5051" w:author="Phillip" w:date="2023-08-22T17:08:00Z">
        <w:del w:id="5052" w:author="Mitchell, Phillip" w:date="2024-09-25T15:54:00Z">
          <w:r w:rsidRPr="00402B1E" w:rsidDel="00441AB4">
            <w:rPr>
              <w:iCs/>
            </w:rPr>
            <w:delText>Note:</w:delText>
          </w:r>
        </w:del>
      </w:ins>
      <w:ins w:id="5053" w:author="Phillip" w:date="2023-08-22T17:11:00Z">
        <w:del w:id="5054" w:author="Mitchell, Phillip" w:date="2024-09-25T15:54:00Z">
          <w:r w:rsidR="00F772AB" w:rsidDel="00441AB4">
            <w:rPr>
              <w:iCs/>
            </w:rPr>
            <w:tab/>
          </w:r>
        </w:del>
      </w:ins>
      <w:ins w:id="5055" w:author="Phillip" w:date="2023-08-22T17:08:00Z">
        <w:del w:id="5056" w:author="Mitchell, Phillip" w:date="2024-09-25T15:54:00Z">
          <w:r w:rsidDel="00441AB4">
            <w:delText xml:space="preserve">The time synchronization pulses could be emitted at the optical test output (used for energy calibrations) or at any other place in the meter such as the optical communication port. An electric output signal is not recommended because it can be susceptible during EMC testing. </w:delText>
          </w:r>
        </w:del>
      </w:ins>
    </w:p>
    <w:p w14:paraId="456A0299" w14:textId="24C13ECB" w:rsidR="00E84DC2" w:rsidDel="00441AB4" w:rsidRDefault="00E84DC2" w:rsidP="00402B1E">
      <w:pPr>
        <w:pStyle w:val="BodyText"/>
        <w:numPr>
          <w:ilvl w:val="0"/>
          <w:numId w:val="48"/>
        </w:numPr>
        <w:rPr>
          <w:ins w:id="5057" w:author="Phillip" w:date="2023-08-22T17:08:00Z"/>
          <w:del w:id="5058" w:author="Mitchell, Phillip" w:date="2024-09-25T15:54:00Z"/>
        </w:rPr>
      </w:pPr>
      <w:ins w:id="5059" w:author="Phillip" w:date="2023-08-22T17:08:00Z">
        <w:del w:id="5060" w:author="Mitchell, Phillip" w:date="2024-09-25T15:54:00Z">
          <w:r w:rsidDel="00441AB4">
            <w:delText xml:space="preserve">While the </w:delText>
          </w:r>
        </w:del>
        <w:del w:id="5061" w:author="Mitchell, Phillip" w:date="2023-08-31T16:55:00Z">
          <w:r w:rsidDel="003F157A">
            <w:delText>function</w:delText>
          </w:r>
        </w:del>
        <w:del w:id="5062" w:author="Mitchell, Phillip" w:date="2024-09-25T15:54:00Z">
          <w:r w:rsidDel="00441AB4">
            <w:delText xml:space="preserve"> is enabled, </w:delText>
          </w:r>
        </w:del>
        <w:del w:id="5063" w:author="Mitchell, Phillip" w:date="2023-08-31T16:55:00Z">
          <w:r w:rsidDel="003F157A">
            <w:delText xml:space="preserve">the </w:delText>
          </w:r>
        </w:del>
        <w:del w:id="5064" w:author="Mitchell, Phillip" w:date="2024-09-25T15:54:00Z">
          <w:r w:rsidDel="00441AB4">
            <w:delText xml:space="preserve">energy measurement </w:delText>
          </w:r>
        </w:del>
        <w:del w:id="5065" w:author="Mitchell, Phillip" w:date="2023-08-31T16:56:00Z">
          <w:r w:rsidDel="003F157A">
            <w:delText>cannot stop and shall be recorded</w:delText>
          </w:r>
        </w:del>
        <w:del w:id="5066" w:author="Mitchell, Phillip" w:date="2024-09-25T15:54:00Z">
          <w:r w:rsidDel="00441AB4">
            <w:delText xml:space="preserve">. If </w:delText>
          </w:r>
        </w:del>
        <w:del w:id="5067" w:author="Mitchell, Phillip" w:date="2023-08-31T16:57:00Z">
          <w:r w:rsidDel="003F157A">
            <w:delText xml:space="preserve">a manufacturer opts to use </w:delText>
          </w:r>
        </w:del>
        <w:del w:id="5068" w:author="Mitchell, Phillip" w:date="2024-09-25T15:54:00Z">
          <w:r w:rsidDel="00441AB4">
            <w:delText xml:space="preserve">the test output to emit the time synchronization pulses, the metrological energy pulses </w:delText>
          </w:r>
        </w:del>
        <w:del w:id="5069" w:author="Mitchell, Phillip" w:date="2023-08-31T16:57:00Z">
          <w:r w:rsidDel="003F157A">
            <w:delText>cannot</w:delText>
          </w:r>
        </w:del>
        <w:del w:id="5070" w:author="Mitchell, Phillip" w:date="2024-09-25T15:54:00Z">
          <w:r w:rsidDel="00441AB4">
            <w:delText xml:space="preserve"> interfere with the time pulses; and</w:delText>
          </w:r>
        </w:del>
      </w:ins>
    </w:p>
    <w:p w14:paraId="27F42F98" w14:textId="10B8C60B" w:rsidR="00035EA8" w:rsidDel="00441AB4" w:rsidRDefault="00E84DC2" w:rsidP="00035EA8">
      <w:pPr>
        <w:pStyle w:val="BodyText"/>
        <w:numPr>
          <w:ilvl w:val="0"/>
          <w:numId w:val="48"/>
        </w:numPr>
        <w:rPr>
          <w:ins w:id="5071" w:author="Phillip" w:date="2023-08-22T17:08:00Z"/>
          <w:del w:id="5072" w:author="Mitchell, Phillip" w:date="2024-09-25T15:54:00Z"/>
        </w:rPr>
      </w:pPr>
      <w:ins w:id="5073" w:author="Phillip" w:date="2023-08-22T17:08:00Z">
        <w:del w:id="5074" w:author="Mitchell, Phillip" w:date="2024-09-25T15:54:00Z">
          <w:r w:rsidDel="00441AB4">
            <w:delText xml:space="preserve">If a power supply interruption </w:delText>
          </w:r>
        </w:del>
        <w:del w:id="5075" w:author="Mitchell, Phillip" w:date="2023-08-31T16:57:00Z">
          <w:r w:rsidDel="003F157A">
            <w:delText>happens</w:delText>
          </w:r>
        </w:del>
        <w:del w:id="5076" w:author="Mitchell, Phillip" w:date="2024-09-25T15:54:00Z">
          <w:r w:rsidDel="00441AB4">
            <w:delText xml:space="preserve">, when power supply </w:delText>
          </w:r>
        </w:del>
      </w:ins>
      <w:ins w:id="5077" w:author="Phillip" w:date="2023-08-22T17:12:00Z">
        <w:del w:id="5078" w:author="Mitchell, Phillip" w:date="2024-09-25T15:54:00Z">
          <w:r w:rsidR="00F772AB" w:rsidDel="00441AB4">
            <w:delText>is</w:delText>
          </w:r>
        </w:del>
      </w:ins>
      <w:ins w:id="5079" w:author="Phillip" w:date="2023-08-22T17:08:00Z">
        <w:del w:id="5080" w:author="Mitchell, Phillip" w:date="2024-09-25T15:54:00Z">
          <w:r w:rsidDel="00441AB4">
            <w:delText xml:space="preserve"> restored the </w:delText>
          </w:r>
        </w:del>
        <w:del w:id="5081" w:author="Mitchell, Phillip" w:date="2023-08-31T16:57:00Z">
          <w:r w:rsidDel="003F157A">
            <w:delText>function</w:delText>
          </w:r>
        </w:del>
        <w:del w:id="5082" w:author="Mitchell, Phillip" w:date="2024-09-25T15:54:00Z">
          <w:r w:rsidDel="00441AB4">
            <w:delText xml:space="preserve"> </w:delText>
          </w:r>
        </w:del>
        <w:del w:id="5083" w:author="Mitchell, Phillip" w:date="2023-08-31T16:58:00Z">
          <w:r w:rsidDel="003F157A">
            <w:delText>also shall</w:delText>
          </w:r>
        </w:del>
        <w:del w:id="5084" w:author="Mitchell, Phillip" w:date="2024-09-25T15:54:00Z">
          <w:r w:rsidDel="00441AB4">
            <w:delText xml:space="preserve"> be restored. It is admissible that meter</w:delText>
          </w:r>
        </w:del>
        <w:del w:id="5085" w:author="Mitchell, Phillip" w:date="2023-08-31T16:58:00Z">
          <w:r w:rsidDel="003F157A">
            <w:delText>s</w:delText>
          </w:r>
        </w:del>
        <w:del w:id="5086" w:author="Mitchell, Phillip" w:date="2024-09-25T15:54:00Z">
          <w:r w:rsidDel="00441AB4">
            <w:delText xml:space="preserve"> turn off and stops </w:delText>
          </w:r>
        </w:del>
        <w:del w:id="5087" w:author="Mitchell, Phillip" w:date="2023-08-31T16:58:00Z">
          <w:r w:rsidDel="003F157A">
            <w:delText xml:space="preserve">to </w:delText>
          </w:r>
        </w:del>
        <w:del w:id="5088" w:author="Mitchell, Phillip" w:date="2024-09-25T15:54:00Z">
          <w:r w:rsidDel="00441AB4">
            <w:delText xml:space="preserve">emit synchronization pulses during the power supply interruption, however, the time indication and pulses </w:delText>
          </w:r>
        </w:del>
        <w:del w:id="5089" w:author="Mitchell, Phillip" w:date="2023-08-31T16:58:00Z">
          <w:r w:rsidDel="003F157A">
            <w:delText>shall</w:delText>
          </w:r>
        </w:del>
        <w:del w:id="5090" w:author="Mitchell, Phillip" w:date="2024-09-25T15:54:00Z">
          <w:r w:rsidDel="00441AB4">
            <w:delText xml:space="preserve"> </w:delText>
          </w:r>
        </w:del>
        <w:del w:id="5091" w:author="Mitchell, Phillip" w:date="2023-08-31T16:59:00Z">
          <w:r w:rsidDel="003F157A">
            <w:delText xml:space="preserve">come back </w:delText>
          </w:r>
        </w:del>
        <w:del w:id="5092" w:author="Mitchell, Phillip" w:date="2024-09-25T15:54:00Z">
          <w:r w:rsidDel="00441AB4">
            <w:delText>when the power supply is restored.</w:delText>
          </w:r>
        </w:del>
      </w:ins>
    </w:p>
    <w:p w14:paraId="66A4F370" w14:textId="67858D7F" w:rsidR="00E84DC2" w:rsidDel="00441AB4" w:rsidRDefault="00E84DC2" w:rsidP="00402B1E">
      <w:pPr>
        <w:pStyle w:val="BodyText"/>
        <w:rPr>
          <w:ins w:id="5093" w:author="Phillip" w:date="2023-08-22T17:08:00Z"/>
          <w:del w:id="5094" w:author="Mitchell, Phillip" w:date="2024-09-25T15:54:00Z"/>
        </w:rPr>
      </w:pPr>
      <w:ins w:id="5095" w:author="Phillip" w:date="2023-08-22T17:08:00Z">
        <w:del w:id="5096" w:author="Mitchell, Phillip" w:date="2024-09-25T15:54:00Z">
          <w:r w:rsidDel="00441AB4">
            <w:delText xml:space="preserve">The </w:delText>
          </w:r>
        </w:del>
        <w:del w:id="5097" w:author="Mitchell, Phillip" w:date="2023-08-31T16:59:00Z">
          <w:r w:rsidDel="003F157A">
            <w:delText>meter’s time indication function</w:delText>
          </w:r>
        </w:del>
        <w:del w:id="5098" w:author="Mitchell, Phillip" w:date="2024-09-25T15:54:00Z">
          <w:r w:rsidDel="00441AB4">
            <w:delText xml:space="preserve"> </w:delText>
          </w:r>
        </w:del>
        <w:del w:id="5099" w:author="Mitchell, Phillip" w:date="2023-08-31T16:59:00Z">
          <w:r w:rsidDel="003F157A">
            <w:delText>can</w:delText>
          </w:r>
        </w:del>
        <w:del w:id="5100" w:author="Mitchell, Phillip" w:date="2024-09-25T15:54:00Z">
          <w:r w:rsidDel="00441AB4">
            <w:delText xml:space="preserve"> be automatically deactivated after a predefined time interval</w:delText>
          </w:r>
        </w:del>
        <w:del w:id="5101" w:author="Mitchell, Phillip" w:date="2023-08-31T17:00:00Z">
          <w:r w:rsidDel="008E2BAB">
            <w:delText xml:space="preserve"> to allow that readings in the field can be observed</w:delText>
          </w:r>
        </w:del>
        <w:del w:id="5102" w:author="Mitchell, Phillip" w:date="2024-09-25T15:54:00Z">
          <w:r w:rsidDel="00441AB4">
            <w:delText>. A recommended deactivation interval is 48 h but any other time interval can be selected.</w:delText>
          </w:r>
        </w:del>
      </w:ins>
    </w:p>
    <w:p w14:paraId="0BE83786" w14:textId="1F34174A" w:rsidR="00E84DC2" w:rsidDel="00441AB4" w:rsidRDefault="00E84DC2" w:rsidP="00402B1E">
      <w:pPr>
        <w:pStyle w:val="BodyText"/>
        <w:rPr>
          <w:ins w:id="5103" w:author="Phillip" w:date="2023-08-22T17:08:00Z"/>
          <w:del w:id="5104" w:author="Mitchell, Phillip" w:date="2024-09-25T15:54:00Z"/>
        </w:rPr>
      </w:pPr>
      <w:ins w:id="5105" w:author="Phillip" w:date="2023-08-22T17:08:00Z">
        <w:del w:id="5106" w:author="Mitchell, Phillip" w:date="2024-09-25T15:54:00Z">
          <w:r w:rsidDel="00441AB4">
            <w:delText xml:space="preserve">The optical time synchronization pulses shall </w:delText>
          </w:r>
        </w:del>
        <w:del w:id="5107" w:author="Mitchell, Phillip" w:date="2023-08-31T17:02:00Z">
          <w:r w:rsidDel="008E2BAB">
            <w:delText>attend</w:delText>
          </w:r>
        </w:del>
        <w:del w:id="5108" w:author="Mitchell, Phillip" w:date="2024-09-25T15:54:00Z">
          <w:r w:rsidDel="00441AB4">
            <w:delText xml:space="preserve"> the requirements of Annex A of IEC 62052-11 with the following additional specification: The ON period (</w:delText>
          </w:r>
          <w:r w:rsidDel="00441AB4">
            <w:rPr>
              <w:i/>
            </w:rPr>
            <w:delText>t</w:delText>
          </w:r>
          <w:r w:rsidDel="00441AB4">
            <w:rPr>
              <w:i/>
              <w:vertAlign w:val="subscript"/>
            </w:rPr>
            <w:delText>ON</w:delText>
          </w:r>
          <w:r w:rsidDel="00441AB4">
            <w:delText>) of the time synchronization pulse must be greater than 10 ms and less than 100 ms.</w:delText>
          </w:r>
        </w:del>
      </w:ins>
    </w:p>
    <w:p w14:paraId="24943E7C" w14:textId="584108A3" w:rsidR="00E84DC2" w:rsidDel="00441AB4" w:rsidRDefault="00E84DC2" w:rsidP="00402B1E">
      <w:pPr>
        <w:pStyle w:val="BodyText"/>
        <w:rPr>
          <w:ins w:id="5109" w:author="Phillip" w:date="2023-08-22T17:08:00Z"/>
          <w:del w:id="5110" w:author="Mitchell, Phillip" w:date="2024-09-25T15:54:00Z"/>
        </w:rPr>
      </w:pPr>
      <w:ins w:id="5111" w:author="Phillip" w:date="2023-08-22T17:08:00Z">
        <w:del w:id="5112" w:author="Mitchell, Phillip" w:date="2024-09-25T15:54:00Z">
          <w:r w:rsidDel="00441AB4">
            <w:delText xml:space="preserve">The manufacturer must provide with the documentation for type evaluation, the following minimum information about the </w:delText>
          </w:r>
        </w:del>
        <w:del w:id="5113" w:author="Mitchell, Phillip" w:date="2023-08-31T17:03:00Z">
          <w:r w:rsidDel="008E2BAB">
            <w:delText>meter’s time indication function</w:delText>
          </w:r>
        </w:del>
        <w:del w:id="5114" w:author="Mitchell, Phillip" w:date="2024-09-25T15:54:00Z">
          <w:r w:rsidDel="00441AB4">
            <w:delText>:</w:delText>
          </w:r>
        </w:del>
      </w:ins>
    </w:p>
    <w:p w14:paraId="0835E6E3" w14:textId="65149553" w:rsidR="00E84DC2" w:rsidDel="00441AB4" w:rsidRDefault="00E84DC2" w:rsidP="00402B1E">
      <w:pPr>
        <w:pStyle w:val="BodyText"/>
        <w:numPr>
          <w:ilvl w:val="0"/>
          <w:numId w:val="49"/>
        </w:numPr>
        <w:rPr>
          <w:ins w:id="5115" w:author="Phillip" w:date="2023-08-22T17:08:00Z"/>
          <w:del w:id="5116" w:author="Mitchell, Phillip" w:date="2024-09-25T15:54:00Z"/>
        </w:rPr>
      </w:pPr>
      <w:ins w:id="5117" w:author="Phillip" w:date="2023-08-22T17:08:00Z">
        <w:del w:id="5118" w:author="Mitchell, Phillip" w:date="2024-09-25T15:54:00Z">
          <w:r w:rsidDel="00441AB4">
            <w:delText>Activation and deactivation procedure;</w:delText>
          </w:r>
        </w:del>
      </w:ins>
    </w:p>
    <w:p w14:paraId="16E74BF0" w14:textId="70734C26" w:rsidR="00E84DC2" w:rsidDel="00441AB4" w:rsidRDefault="00E84DC2" w:rsidP="00402B1E">
      <w:pPr>
        <w:pStyle w:val="BodyText"/>
        <w:numPr>
          <w:ilvl w:val="0"/>
          <w:numId w:val="49"/>
        </w:numPr>
        <w:rPr>
          <w:ins w:id="5119" w:author="Phillip" w:date="2023-08-22T17:08:00Z"/>
          <w:del w:id="5120" w:author="Mitchell, Phillip" w:date="2024-09-25T15:54:00Z"/>
        </w:rPr>
      </w:pPr>
      <w:ins w:id="5121" w:author="Phillip" w:date="2023-08-22T17:08:00Z">
        <w:del w:id="5122" w:author="Mitchell, Phillip" w:date="2024-09-25T15:54:00Z">
          <w:r w:rsidDel="00441AB4">
            <w:delText>Minimum period between synchronism pulses that can be programmed;</w:delText>
          </w:r>
        </w:del>
      </w:ins>
    </w:p>
    <w:p w14:paraId="4258F5E0" w14:textId="506E67F2" w:rsidR="00E84DC2" w:rsidDel="00441AB4" w:rsidRDefault="00E84DC2" w:rsidP="00402B1E">
      <w:pPr>
        <w:pStyle w:val="BodyText"/>
        <w:numPr>
          <w:ilvl w:val="0"/>
          <w:numId w:val="49"/>
        </w:numPr>
        <w:rPr>
          <w:ins w:id="5123" w:author="Phillip" w:date="2023-08-22T17:08:00Z"/>
          <w:del w:id="5124" w:author="Mitchell, Phillip" w:date="2024-09-25T15:54:00Z"/>
        </w:rPr>
      </w:pPr>
      <w:ins w:id="5125" w:author="Phillip" w:date="2023-08-22T17:08:00Z">
        <w:del w:id="5126" w:author="Mitchell, Phillip" w:date="2024-09-25T15:54:00Z">
          <w:r w:rsidDel="00441AB4">
            <w:delText xml:space="preserve">Typical rising/falling time of the edges of the synchronization pulses; </w:delText>
          </w:r>
        </w:del>
      </w:ins>
    </w:p>
    <w:p w14:paraId="69DD7B59" w14:textId="554147AC" w:rsidR="00E84DC2" w:rsidDel="00441AB4" w:rsidRDefault="00E84DC2" w:rsidP="00402B1E">
      <w:pPr>
        <w:pStyle w:val="BodyText"/>
        <w:numPr>
          <w:ilvl w:val="0"/>
          <w:numId w:val="49"/>
        </w:numPr>
        <w:rPr>
          <w:ins w:id="5127" w:author="Phillip" w:date="2023-08-22T17:08:00Z"/>
          <w:del w:id="5128" w:author="Mitchell, Phillip" w:date="2024-09-25T15:54:00Z"/>
        </w:rPr>
      </w:pPr>
      <w:ins w:id="5129" w:author="Phillip" w:date="2023-08-22T17:08:00Z">
        <w:del w:id="5130" w:author="Mitchell, Phillip" w:date="2024-09-25T15:54:00Z">
          <w:r w:rsidDel="00441AB4">
            <w:delText>The time interval for compensation of the time indication (if any) by the meter’s time base</w:delText>
          </w:r>
        </w:del>
      </w:ins>
      <w:ins w:id="5131" w:author="Phillip" w:date="2023-08-22T17:15:00Z">
        <w:del w:id="5132" w:author="Mitchell, Phillip" w:date="2024-09-25T15:54:00Z">
          <w:r w:rsidR="00F772AB" w:rsidDel="00441AB4">
            <w:delText>;</w:delText>
          </w:r>
        </w:del>
      </w:ins>
    </w:p>
    <w:p w14:paraId="0F3DD77F" w14:textId="7600BC26" w:rsidR="008F6E4B" w:rsidDel="00441AB4" w:rsidRDefault="00E84DC2" w:rsidP="00F772AB">
      <w:pPr>
        <w:pStyle w:val="BodyText"/>
        <w:numPr>
          <w:ilvl w:val="0"/>
          <w:numId w:val="49"/>
        </w:numPr>
        <w:rPr>
          <w:ins w:id="5133" w:author="Phillip" w:date="2023-08-22T17:15:00Z"/>
          <w:del w:id="5134" w:author="Mitchell, Phillip" w:date="2024-09-25T15:54:00Z"/>
        </w:rPr>
      </w:pPr>
      <w:ins w:id="5135" w:author="Phillip" w:date="2023-08-22T17:08:00Z">
        <w:del w:id="5136" w:author="Mitchell, Phillip" w:date="2023-08-31T17:05:00Z">
          <w:r w:rsidDel="008E2BAB">
            <w:delText>R</w:delText>
          </w:r>
        </w:del>
        <w:del w:id="5137" w:author="Mitchell, Phillip" w:date="2024-09-25T15:54:00Z">
          <w:r w:rsidDel="00441AB4">
            <w:delText xml:space="preserve">equired </w:delText>
          </w:r>
        </w:del>
        <w:del w:id="5138" w:author="Mitchell, Phillip" w:date="2023-08-31T17:06:00Z">
          <w:r w:rsidDel="008E2BAB">
            <w:delText xml:space="preserve">time </w:delText>
          </w:r>
        </w:del>
        <w:del w:id="5139" w:author="Mitchell, Phillip" w:date="2023-08-31T17:05:00Z">
          <w:r w:rsidDel="008E2BAB">
            <w:delText xml:space="preserve">to get the </w:delText>
          </w:r>
        </w:del>
        <w:del w:id="5140" w:author="Mitchell, Phillip" w:date="2024-09-25T15:54:00Z">
          <w:r w:rsidDel="00441AB4">
            <w:delText>operati</w:delText>
          </w:r>
        </w:del>
        <w:del w:id="5141" w:author="Mitchell, Phillip" w:date="2023-08-31T17:05:00Z">
          <w:r w:rsidDel="008E2BAB">
            <w:delText>ve</w:delText>
          </w:r>
        </w:del>
        <w:del w:id="5142" w:author="Mitchell, Phillip" w:date="2024-09-25T15:54:00Z">
          <w:r w:rsidDel="00441AB4">
            <w:delText xml:space="preserve"> reserve fully available.</w:delText>
          </w:r>
        </w:del>
      </w:ins>
    </w:p>
    <w:p w14:paraId="66633510" w14:textId="315DDA7F" w:rsidR="00F772AB" w:rsidRDefault="00F772AB" w:rsidP="00F772AB">
      <w:pPr>
        <w:pStyle w:val="Heading3"/>
        <w:rPr>
          <w:ins w:id="5143" w:author="Phillip" w:date="2023-08-22T17:16:00Z"/>
        </w:rPr>
      </w:pPr>
      <w:bookmarkStart w:id="5144" w:name="_Toc159855442"/>
      <w:ins w:id="5145" w:author="Phillip" w:date="2023-08-22T17:16:00Z">
        <w:r w:rsidRPr="00F772AB">
          <w:t xml:space="preserve">Battery change requirements </w:t>
        </w:r>
        <w:bookmarkStart w:id="5146" w:name="_Hlk182494390"/>
        <w:r w:rsidRPr="00F772AB">
          <w:t xml:space="preserve">for multiple-tariff </w:t>
        </w:r>
      </w:ins>
      <w:ins w:id="5147" w:author="Mitchell, Phillip" w:date="2024-07-01T15:05:00Z">
        <w:r w:rsidR="002B5954">
          <w:t xml:space="preserve">or interval </w:t>
        </w:r>
      </w:ins>
      <w:ins w:id="5148" w:author="Phillip" w:date="2023-08-22T17:16:00Z">
        <w:r w:rsidRPr="00F772AB">
          <w:t>meters</w:t>
        </w:r>
        <w:bookmarkEnd w:id="5144"/>
        <w:bookmarkEnd w:id="5146"/>
      </w:ins>
    </w:p>
    <w:p w14:paraId="5E09EAC3" w14:textId="03E24D66" w:rsidR="00F772AB" w:rsidRPr="00F772AB" w:rsidRDefault="00F772AB" w:rsidP="00F772AB">
      <w:pPr>
        <w:pStyle w:val="BodyText"/>
      </w:pPr>
      <w:ins w:id="5149" w:author="Phillip" w:date="2023-08-22T17:16:00Z">
        <w:r>
          <w:t>Multi-tariff</w:t>
        </w:r>
        <w:r w:rsidRPr="006835FC">
          <w:t xml:space="preserve"> meters</w:t>
        </w:r>
      </w:ins>
      <w:ins w:id="5150" w:author="Mitchell, Phillip" w:date="2024-07-01T15:05:00Z">
        <w:r w:rsidR="002B5954">
          <w:t xml:space="preserve"> or interval meters</w:t>
        </w:r>
      </w:ins>
      <w:ins w:id="5151" w:author="Phillip" w:date="2023-08-22T17:16:00Z">
        <w:r w:rsidRPr="006835FC">
          <w:t xml:space="preserve"> that allow the exchange of the battery used </w:t>
        </w:r>
        <w:r>
          <w:t xml:space="preserve">by </w:t>
        </w:r>
        <w:r w:rsidRPr="006835FC">
          <w:t>operati</w:t>
        </w:r>
      </w:ins>
      <w:ins w:id="5152" w:author="Phillip" w:date="2023-08-22T17:17:00Z">
        <w:r>
          <w:t>on</w:t>
        </w:r>
        <w:del w:id="5153" w:author="Mitchell, Phillip" w:date="2023-08-31T17:08:00Z">
          <w:r w:rsidDel="008E2BAB">
            <w:delText>al</w:delText>
          </w:r>
        </w:del>
      </w:ins>
      <w:ins w:id="5154" w:author="Phillip" w:date="2023-08-22T17:16:00Z">
        <w:r w:rsidRPr="006835FC">
          <w:t xml:space="preserve"> reserve must </w:t>
        </w:r>
        <w:r>
          <w:t xml:space="preserve">allow </w:t>
        </w:r>
        <w:r w:rsidRPr="006835FC">
          <w:t>its change without breaking the metrological sealing marks.</w:t>
        </w:r>
        <w:r>
          <w:t xml:space="preserve"> During battery replacement, the meter </w:t>
        </w:r>
        <w:r w:rsidRPr="006835FC">
          <w:t xml:space="preserve">must keep the </w:t>
        </w:r>
        <w:r>
          <w:t xml:space="preserve">time indication </w:t>
        </w:r>
        <w:r w:rsidRPr="006835FC">
          <w:t xml:space="preserve">without losing the </w:t>
        </w:r>
        <w:r>
          <w:t xml:space="preserve">registration of the </w:t>
        </w:r>
        <w:r w:rsidRPr="006835FC">
          <w:t xml:space="preserve">time, for up to five minutes, even </w:t>
        </w:r>
        <w:r>
          <w:t>if a</w:t>
        </w:r>
        <w:r w:rsidRPr="006835FC">
          <w:t xml:space="preserve"> power outage </w:t>
        </w:r>
      </w:ins>
      <w:ins w:id="5155" w:author="Phillip" w:date="2023-08-22T17:17:00Z">
        <w:r>
          <w:t>occurs</w:t>
        </w:r>
      </w:ins>
      <w:ins w:id="5156" w:author="Phillip" w:date="2023-08-22T17:16:00Z">
        <w:r>
          <w:t xml:space="preserve"> </w:t>
        </w:r>
        <w:r w:rsidRPr="006835FC">
          <w:t>during this process.</w:t>
        </w:r>
      </w:ins>
    </w:p>
    <w:p w14:paraId="75487057" w14:textId="789F3DE9" w:rsidR="00A46F76" w:rsidRPr="008817AE" w:rsidDel="005C4B3B" w:rsidRDefault="00A46F76" w:rsidP="00A46F76">
      <w:pPr>
        <w:pStyle w:val="Heading2"/>
        <w:rPr>
          <w:del w:id="5157" w:author="Mitchell, Phillip" w:date="2023-11-08T14:19:00Z"/>
        </w:rPr>
      </w:pPr>
      <w:bookmarkStart w:id="5158" w:name="_Toc182411547"/>
      <w:del w:id="5159" w:author="Mitchell, Phillip" w:date="2023-11-08T14:19:00Z">
        <w:r w:rsidRPr="008817AE" w:rsidDel="005C4B3B">
          <w:delText>Requirements for internal clocks</w:delText>
        </w:r>
        <w:bookmarkStart w:id="5160" w:name="_Toc152153126"/>
        <w:bookmarkStart w:id="5161" w:name="_Toc159854809"/>
        <w:bookmarkStart w:id="5162" w:name="_Toc159855443"/>
        <w:bookmarkStart w:id="5163" w:name="_Toc159855965"/>
        <w:bookmarkStart w:id="5164" w:name="_Toc159856059"/>
        <w:bookmarkStart w:id="5165" w:name="_Toc171513082"/>
        <w:bookmarkStart w:id="5166" w:name="_Toc182387312"/>
        <w:bookmarkEnd w:id="5160"/>
        <w:bookmarkEnd w:id="5161"/>
        <w:bookmarkEnd w:id="5162"/>
        <w:bookmarkEnd w:id="5163"/>
        <w:bookmarkEnd w:id="5164"/>
        <w:bookmarkEnd w:id="5165"/>
        <w:bookmarkEnd w:id="5166"/>
        <w:bookmarkEnd w:id="5158"/>
      </w:del>
    </w:p>
    <w:p w14:paraId="770AAC51" w14:textId="70606415" w:rsidR="00A46F76" w:rsidRPr="008817AE" w:rsidDel="005C4B3B" w:rsidRDefault="00A46F76" w:rsidP="00A46F76">
      <w:pPr>
        <w:pStyle w:val="BodyText"/>
        <w:rPr>
          <w:del w:id="5167" w:author="Mitchell, Phillip" w:date="2023-11-08T14:19:00Z"/>
        </w:rPr>
      </w:pPr>
      <w:del w:id="5168" w:author="Mitchell, Phillip" w:date="2023-11-08T14:19:00Z">
        <w:r w:rsidRPr="008817AE" w:rsidDel="005C4B3B">
          <w:delText xml:space="preserve">The internal clocks of meters shall meet the relevant timekeeping accuracy requirements specified in the IEC 62054-21:2004-05 </w:delText>
        </w:r>
        <w:r w:rsidR="00424D34" w:rsidRPr="008817AE" w:rsidDel="005C4B3B">
          <w:fldChar w:fldCharType="begin"/>
        </w:r>
        <w:r w:rsidR="00424D34" w:rsidRPr="008817AE" w:rsidDel="005C4B3B">
          <w:delInstrText xml:space="preserve"> REF _Ref118714203 \r </w:delInstrText>
        </w:r>
        <w:r w:rsidR="008817AE" w:rsidDel="005C4B3B">
          <w:delInstrText xml:space="preserve"> \* MERGEFORMAT </w:delInstrText>
        </w:r>
        <w:r w:rsidR="00424D34" w:rsidRPr="008817AE" w:rsidDel="005C4B3B">
          <w:fldChar w:fldCharType="separate"/>
        </w:r>
      </w:del>
      <w:ins w:id="5169" w:author="Phillip" w:date="2023-08-21T13:12:00Z">
        <w:del w:id="5170" w:author="Mitchell, Phillip" w:date="2023-11-08T14:19:00Z">
          <w:r w:rsidR="00714DB9" w:rsidDel="005C4B3B">
            <w:delText>[15]</w:delText>
          </w:r>
        </w:del>
      </w:ins>
      <w:del w:id="5171" w:author="Mitchell, Phillip" w:date="2023-11-08T14:19:00Z">
        <w:r w:rsidRPr="008817AE" w:rsidDel="005C4B3B">
          <w:delText>[11]</w:delText>
        </w:r>
        <w:r w:rsidR="00424D34" w:rsidRPr="008817AE" w:rsidDel="005C4B3B">
          <w:fldChar w:fldCharType="end"/>
        </w:r>
        <w:r w:rsidRPr="008817AE" w:rsidDel="005C4B3B">
          <w:delText xml:space="preserve">, clause 7.5 “Functional requirements and tests - accuracy”. </w:delText>
        </w:r>
        <w:bookmarkStart w:id="5172" w:name="_Toc152153127"/>
        <w:bookmarkStart w:id="5173" w:name="_Toc159854810"/>
        <w:bookmarkStart w:id="5174" w:name="_Toc159855444"/>
        <w:bookmarkStart w:id="5175" w:name="_Toc159855966"/>
        <w:bookmarkStart w:id="5176" w:name="_Toc159856060"/>
        <w:bookmarkStart w:id="5177" w:name="_Toc171513083"/>
        <w:bookmarkStart w:id="5178" w:name="_Toc182387313"/>
        <w:bookmarkEnd w:id="5172"/>
        <w:bookmarkEnd w:id="5173"/>
        <w:bookmarkEnd w:id="5174"/>
        <w:bookmarkEnd w:id="5175"/>
        <w:bookmarkEnd w:id="5176"/>
        <w:bookmarkEnd w:id="5177"/>
        <w:bookmarkEnd w:id="5178"/>
      </w:del>
    </w:p>
    <w:p w14:paraId="369CC1F8" w14:textId="1342C2AD" w:rsidR="00446456" w:rsidRPr="008817AE" w:rsidRDefault="00446456" w:rsidP="00446456">
      <w:pPr>
        <w:pStyle w:val="Heading2"/>
      </w:pPr>
      <w:bookmarkStart w:id="5179" w:name="_Toc159855445"/>
      <w:bookmarkStart w:id="5180" w:name="_Toc182411548"/>
      <w:r w:rsidRPr="008817AE">
        <w:t>Requirement</w:t>
      </w:r>
      <w:ins w:id="5181" w:author="Mitchell, Phillip" w:date="2024-07-02T16:03:00Z">
        <w:r w:rsidR="00FB51B3">
          <w:t>s</w:t>
        </w:r>
      </w:ins>
      <w:r w:rsidRPr="008817AE">
        <w:t xml:space="preserve"> for </w:t>
      </w:r>
      <w:del w:id="5182" w:author="Mitchell, Phillip" w:date="2024-07-02T16:03:00Z">
        <w:r w:rsidRPr="008817AE" w:rsidDel="00FB51B3">
          <w:delText>remote display units</w:delText>
        </w:r>
      </w:del>
      <w:bookmarkEnd w:id="5179"/>
      <w:ins w:id="5183" w:author="Mitchell, Phillip" w:date="2024-07-02T16:03:00Z">
        <w:r w:rsidR="00FB51B3">
          <w:t xml:space="preserve">indicating </w:t>
        </w:r>
        <w:proofErr w:type="gramStart"/>
        <w:r w:rsidR="00FB51B3">
          <w:t>devices</w:t>
        </w:r>
      </w:ins>
      <w:bookmarkEnd w:id="5180"/>
      <w:proofErr w:type="gramEnd"/>
    </w:p>
    <w:p w14:paraId="6B20B260" w14:textId="502D176D" w:rsidR="00FB51B3" w:rsidRPr="00AF3C12" w:rsidRDefault="00FB51B3" w:rsidP="00FB51B3">
      <w:pPr>
        <w:pStyle w:val="Heading3"/>
        <w:rPr>
          <w:ins w:id="5184" w:author="Mitchell, Phillip" w:date="2024-07-02T16:03:00Z"/>
          <w:lang w:val="en-US"/>
        </w:rPr>
      </w:pPr>
      <w:ins w:id="5185" w:author="Mitchell, Phillip" w:date="2024-07-02T16:03:00Z">
        <w:r>
          <w:t xml:space="preserve">General </w:t>
        </w:r>
      </w:ins>
      <w:ins w:id="5186" w:author="Mitchell, Phillip" w:date="2024-11-13T15:12:00Z">
        <w:r w:rsidR="000913AA">
          <w:t>r</w:t>
        </w:r>
      </w:ins>
      <w:ins w:id="5187" w:author="Mitchell, Phillip" w:date="2024-07-02T16:03:00Z">
        <w:r>
          <w:t>equirements</w:t>
        </w:r>
      </w:ins>
    </w:p>
    <w:p w14:paraId="0F918F0F" w14:textId="77777777" w:rsidR="00FB51B3" w:rsidRDefault="00FB51B3" w:rsidP="00FB51B3">
      <w:pPr>
        <w:pStyle w:val="BodyText"/>
        <w:rPr>
          <w:ins w:id="5188" w:author="Mitchell, Phillip" w:date="2024-07-02T16:03:00Z"/>
          <w:lang w:val="en-US"/>
        </w:rPr>
      </w:pPr>
      <w:ins w:id="5189" w:author="Mitchell, Phillip" w:date="2024-07-02T16:03:00Z">
        <w:r>
          <w:rPr>
            <w:lang w:val="en-US"/>
          </w:rPr>
          <w:t>Electronic electricity m</w:t>
        </w:r>
        <w:r w:rsidRPr="00AF3C12">
          <w:rPr>
            <w:lang w:val="en-US"/>
          </w:rPr>
          <w:t>eter</w:t>
        </w:r>
        <w:r>
          <w:rPr>
            <w:lang w:val="en-US"/>
          </w:rPr>
          <w:t>s</w:t>
        </w:r>
        <w:r w:rsidRPr="00AF3C12">
          <w:rPr>
            <w:lang w:val="en-US"/>
          </w:rPr>
          <w:t xml:space="preserve"> must have one (or more) </w:t>
        </w:r>
        <w:r>
          <w:rPr>
            <w:lang w:val="en-US"/>
          </w:rPr>
          <w:t>indicating device(s)</w:t>
        </w:r>
        <w:r w:rsidRPr="00AF3C12">
          <w:rPr>
            <w:lang w:val="en-US"/>
          </w:rPr>
          <w:t xml:space="preserve">, </w:t>
        </w:r>
        <w:r>
          <w:rPr>
            <w:lang w:val="en-US"/>
          </w:rPr>
          <w:t xml:space="preserve">which can be in the same enclosure of the meter </w:t>
        </w:r>
        <w:r w:rsidRPr="00AF3C12">
          <w:rPr>
            <w:lang w:val="en-US"/>
          </w:rPr>
          <w:t>or external</w:t>
        </w:r>
        <w:r>
          <w:rPr>
            <w:lang w:val="en-US"/>
          </w:rPr>
          <w:t xml:space="preserve"> of it.</w:t>
        </w:r>
      </w:ins>
    </w:p>
    <w:p w14:paraId="5E29DEF5" w14:textId="77777777" w:rsidR="00FB51B3" w:rsidRDefault="00FB51B3" w:rsidP="00FB51B3">
      <w:pPr>
        <w:pStyle w:val="BodyText"/>
        <w:rPr>
          <w:ins w:id="5190" w:author="Mitchell, Phillip" w:date="2024-07-02T16:03:00Z"/>
          <w:lang w:val="en-US"/>
        </w:rPr>
      </w:pPr>
      <w:ins w:id="5191" w:author="Mitchell, Phillip" w:date="2024-07-02T16:03:00Z">
        <w:r>
          <w:rPr>
            <w:lang w:val="en-US"/>
          </w:rPr>
          <w:t>Street light meters</w:t>
        </w:r>
        <w:r w:rsidRPr="00AF3C12">
          <w:rPr>
            <w:lang w:val="en-US"/>
          </w:rPr>
          <w:t xml:space="preserve"> do</w:t>
        </w:r>
        <w:r>
          <w:rPr>
            <w:lang w:val="en-US"/>
          </w:rPr>
          <w:t xml:space="preserve"> not need to have an indicating device</w:t>
        </w:r>
        <w:r w:rsidRPr="00AF3C12">
          <w:rPr>
            <w:lang w:val="en-US"/>
          </w:rPr>
          <w:t xml:space="preserve">, </w:t>
        </w:r>
        <w:proofErr w:type="gramStart"/>
        <w:r w:rsidRPr="00AF3C12">
          <w:rPr>
            <w:lang w:val="en-US"/>
          </w:rPr>
          <w:t>as long as</w:t>
        </w:r>
        <w:proofErr w:type="gramEnd"/>
        <w:r w:rsidRPr="00AF3C12">
          <w:rPr>
            <w:lang w:val="en-US"/>
          </w:rPr>
          <w:t xml:space="preserve"> the information regarding energy consumption</w:t>
        </w:r>
        <w:r>
          <w:rPr>
            <w:lang w:val="en-US"/>
          </w:rPr>
          <w:t xml:space="preserve"> </w:t>
        </w:r>
        <w:r w:rsidRPr="00AF3C12">
          <w:rPr>
            <w:lang w:val="en-US"/>
          </w:rPr>
          <w:t>can be accessed through a physical device or software.</w:t>
        </w:r>
      </w:ins>
    </w:p>
    <w:p w14:paraId="075B32CD" w14:textId="516F4C14" w:rsidR="00FB51B3" w:rsidRDefault="00FB51B3" w:rsidP="00FB51B3">
      <w:pPr>
        <w:pStyle w:val="BodyText"/>
        <w:rPr>
          <w:ins w:id="5192" w:author="Mitchell, Phillip" w:date="2024-07-02T16:03:00Z"/>
          <w:lang w:val="en-US"/>
        </w:rPr>
      </w:pPr>
      <w:ins w:id="5193" w:author="Mitchell, Phillip" w:date="2024-07-02T16:03:00Z">
        <w:r>
          <w:rPr>
            <w:lang w:val="en-US"/>
          </w:rPr>
          <w:t>Indicating devices can be electronic, but also for some applications can be electromechanical</w:t>
        </w:r>
      </w:ins>
      <w:ins w:id="5194" w:author="Mitchell, Phillip" w:date="2024-07-02T16:04:00Z">
        <w:r>
          <w:rPr>
            <w:lang w:val="en-US"/>
          </w:rPr>
          <w:t>.</w:t>
        </w:r>
      </w:ins>
    </w:p>
    <w:p w14:paraId="50B89520" w14:textId="77777777" w:rsidR="00FB51B3" w:rsidRDefault="00FB51B3" w:rsidP="00FB51B3">
      <w:pPr>
        <w:pStyle w:val="BodyText"/>
        <w:rPr>
          <w:ins w:id="5195" w:author="Mitchell, Phillip" w:date="2024-07-02T16:03:00Z"/>
          <w:lang w:val="en-US"/>
        </w:rPr>
      </w:pPr>
      <w:ins w:id="5196" w:author="Mitchell, Phillip" w:date="2024-07-02T16:03:00Z">
        <w:r>
          <w:rPr>
            <w:lang w:val="en-US"/>
          </w:rPr>
          <w:t>The indicating device must fulfill the following general requirements:</w:t>
        </w:r>
      </w:ins>
    </w:p>
    <w:p w14:paraId="543DBE5F" w14:textId="2475AF94" w:rsidR="00FB51B3" w:rsidRDefault="00FB51B3" w:rsidP="00FB51B3">
      <w:pPr>
        <w:pStyle w:val="BodyText"/>
        <w:numPr>
          <w:ilvl w:val="0"/>
          <w:numId w:val="56"/>
        </w:numPr>
        <w:rPr>
          <w:ins w:id="5197" w:author="Mitchell, Phillip" w:date="2024-07-02T16:03:00Z"/>
          <w:lang w:val="en-US"/>
        </w:rPr>
      </w:pPr>
      <w:ins w:id="5198" w:author="Mitchell, Phillip" w:date="2024-07-02T16:03:00Z">
        <w:r>
          <w:t xml:space="preserve">Must </w:t>
        </w:r>
        <w:r w:rsidRPr="00132478">
          <w:t>be</w:t>
        </w:r>
        <w:r>
          <w:rPr>
            <w:lang w:val="en-US"/>
          </w:rPr>
          <w:t xml:space="preserve"> </w:t>
        </w:r>
        <w:r w:rsidRPr="00AF3C12">
          <w:rPr>
            <w:lang w:val="en-US"/>
          </w:rPr>
          <w:t>capable of displaying the numerical value of each quantity for which the meter is approved</w:t>
        </w:r>
        <w:r>
          <w:rPr>
            <w:lang w:val="en-US"/>
          </w:rPr>
          <w:t xml:space="preserve">, </w:t>
        </w:r>
        <w:proofErr w:type="gramStart"/>
        <w:r>
          <w:rPr>
            <w:lang w:val="en-US"/>
          </w:rPr>
          <w:t>as well as,</w:t>
        </w:r>
        <w:proofErr w:type="gramEnd"/>
        <w:r>
          <w:rPr>
            <w:lang w:val="en-US"/>
          </w:rPr>
          <w:t xml:space="preserve"> the firmware version for meters subject to the requirements of Section 7.3</w:t>
        </w:r>
      </w:ins>
      <w:ins w:id="5199" w:author="Mitchell, Phillip" w:date="2024-07-02T16:10:00Z">
        <w:r>
          <w:rPr>
            <w:lang w:val="en-US"/>
          </w:rPr>
          <w:t>.</w:t>
        </w:r>
      </w:ins>
    </w:p>
    <w:p w14:paraId="5FBD22DE" w14:textId="77777777" w:rsidR="00FB51B3" w:rsidRDefault="00FB51B3" w:rsidP="00FB51B3">
      <w:pPr>
        <w:pStyle w:val="BodyText"/>
        <w:numPr>
          <w:ilvl w:val="0"/>
          <w:numId w:val="56"/>
        </w:numPr>
        <w:rPr>
          <w:ins w:id="5200" w:author="Mitchell, Phillip" w:date="2024-07-02T16:03:00Z"/>
          <w:lang w:val="en-US"/>
        </w:rPr>
      </w:pPr>
      <w:ins w:id="5201" w:author="Mitchell, Phillip" w:date="2024-07-02T16:03:00Z">
        <w:r w:rsidRPr="00AF3C12">
          <w:rPr>
            <w:lang w:val="en-US"/>
          </w:rPr>
          <w:t xml:space="preserve">The </w:t>
        </w:r>
        <w:r>
          <w:rPr>
            <w:lang w:val="en-US"/>
          </w:rPr>
          <w:t xml:space="preserve">displayed units of each quantity </w:t>
        </w:r>
        <w:r w:rsidRPr="00AF3C12">
          <w:rPr>
            <w:lang w:val="en-US"/>
          </w:rPr>
          <w:t>value must be:</w:t>
        </w:r>
      </w:ins>
    </w:p>
    <w:p w14:paraId="75EF8F1D" w14:textId="6B32A9F1" w:rsidR="00FB51B3" w:rsidRDefault="00FB51B3" w:rsidP="00C9132B">
      <w:pPr>
        <w:pStyle w:val="BodyText"/>
        <w:numPr>
          <w:ilvl w:val="1"/>
          <w:numId w:val="63"/>
        </w:numPr>
        <w:rPr>
          <w:ins w:id="5202" w:author="Mitchell, Phillip" w:date="2024-07-02T16:03:00Z"/>
          <w:lang w:val="en-US"/>
        </w:rPr>
        <w:pPrChange w:id="5203" w:author="Mitchell, Phillip" w:date="2024-11-14T19:01:00Z">
          <w:pPr>
            <w:pStyle w:val="BodyText"/>
            <w:numPr>
              <w:ilvl w:val="1"/>
              <w:numId w:val="56"/>
            </w:numPr>
            <w:ind w:left="1440" w:hanging="360"/>
          </w:pPr>
        </w:pPrChange>
      </w:pPr>
      <w:ins w:id="5204" w:author="Mitchell, Phillip" w:date="2024-07-02T16:03:00Z">
        <w:r>
          <w:rPr>
            <w:lang w:val="en-US"/>
          </w:rPr>
          <w:t>E</w:t>
        </w:r>
        <w:r w:rsidRPr="00A710FA">
          <w:rPr>
            <w:lang w:val="en-US"/>
          </w:rPr>
          <w:t xml:space="preserve">nergy: </w:t>
        </w:r>
        <w:proofErr w:type="spellStart"/>
        <w:r w:rsidRPr="00A710FA">
          <w:rPr>
            <w:lang w:val="en-US"/>
          </w:rPr>
          <w:t>Wh</w:t>
        </w:r>
        <w:proofErr w:type="spellEnd"/>
        <w:r w:rsidRPr="00A710FA">
          <w:rPr>
            <w:lang w:val="en-US"/>
          </w:rPr>
          <w:t xml:space="preserve">, </w:t>
        </w:r>
        <w:proofErr w:type="spellStart"/>
        <w:r>
          <w:rPr>
            <w:lang w:val="en-US"/>
          </w:rPr>
          <w:t>varh</w:t>
        </w:r>
        <w:proofErr w:type="spellEnd"/>
        <w:r>
          <w:rPr>
            <w:lang w:val="en-US"/>
          </w:rPr>
          <w:t xml:space="preserve">, </w:t>
        </w:r>
        <w:proofErr w:type="spellStart"/>
        <w:r>
          <w:rPr>
            <w:lang w:val="en-US"/>
          </w:rPr>
          <w:t>VAh</w:t>
        </w:r>
        <w:proofErr w:type="spellEnd"/>
        <w:r>
          <w:rPr>
            <w:lang w:val="en-US"/>
          </w:rPr>
          <w:t xml:space="preserve"> </w:t>
        </w:r>
        <w:r w:rsidRPr="00A710FA">
          <w:rPr>
            <w:lang w:val="en-US"/>
          </w:rPr>
          <w:t>multiples and submultiples</w:t>
        </w:r>
      </w:ins>
    </w:p>
    <w:p w14:paraId="02523E08" w14:textId="3C0C49D9" w:rsidR="00FB51B3" w:rsidRDefault="00FB51B3" w:rsidP="00C9132B">
      <w:pPr>
        <w:pStyle w:val="BodyText"/>
        <w:numPr>
          <w:ilvl w:val="1"/>
          <w:numId w:val="63"/>
        </w:numPr>
        <w:rPr>
          <w:ins w:id="5205" w:author="Mitchell, Phillip" w:date="2024-07-02T16:03:00Z"/>
          <w:lang w:val="en-US"/>
        </w:rPr>
        <w:pPrChange w:id="5206" w:author="Mitchell, Phillip" w:date="2024-11-14T19:01:00Z">
          <w:pPr>
            <w:pStyle w:val="BodyText"/>
            <w:numPr>
              <w:ilvl w:val="1"/>
              <w:numId w:val="56"/>
            </w:numPr>
            <w:ind w:left="1440" w:hanging="360"/>
          </w:pPr>
        </w:pPrChange>
      </w:pPr>
      <w:ins w:id="5207" w:author="Mitchell, Phillip" w:date="2024-07-02T16:03:00Z">
        <w:r>
          <w:rPr>
            <w:lang w:val="en-US"/>
          </w:rPr>
          <w:t>Demand: W, var, VA multiples and submultiples</w:t>
        </w:r>
      </w:ins>
    </w:p>
    <w:p w14:paraId="28225B00" w14:textId="0CAA8717" w:rsidR="00FB51B3" w:rsidRDefault="00FB51B3" w:rsidP="00C9132B">
      <w:pPr>
        <w:pStyle w:val="BodyText"/>
        <w:numPr>
          <w:ilvl w:val="1"/>
          <w:numId w:val="63"/>
        </w:numPr>
        <w:rPr>
          <w:ins w:id="5208" w:author="Mitchell, Phillip" w:date="2024-07-02T16:03:00Z"/>
          <w:lang w:val="en-US"/>
        </w:rPr>
        <w:pPrChange w:id="5209" w:author="Mitchell, Phillip" w:date="2024-11-14T19:01:00Z">
          <w:pPr>
            <w:pStyle w:val="BodyText"/>
            <w:numPr>
              <w:ilvl w:val="1"/>
              <w:numId w:val="56"/>
            </w:numPr>
            <w:ind w:left="1440" w:hanging="360"/>
          </w:pPr>
        </w:pPrChange>
      </w:pPr>
      <w:ins w:id="5210" w:author="Mitchell, Phillip" w:date="2024-07-02T16:03:00Z">
        <w:r>
          <w:rPr>
            <w:lang w:val="en-US"/>
          </w:rPr>
          <w:t xml:space="preserve">Time: </w:t>
        </w:r>
        <w:proofErr w:type="spellStart"/>
        <w:r>
          <w:rPr>
            <w:lang w:val="en-US"/>
          </w:rPr>
          <w:t>hh:</w:t>
        </w:r>
        <w:proofErr w:type="gramStart"/>
        <w:r>
          <w:rPr>
            <w:lang w:val="en-US"/>
          </w:rPr>
          <w:t>mm:ss</w:t>
        </w:r>
        <w:proofErr w:type="spellEnd"/>
        <w:proofErr w:type="gramEnd"/>
        <w:r>
          <w:rPr>
            <w:lang w:val="en-US"/>
          </w:rPr>
          <w:t xml:space="preserve"> format</w:t>
        </w:r>
      </w:ins>
    </w:p>
    <w:p w14:paraId="4909DB47" w14:textId="624E6919" w:rsidR="00FB51B3" w:rsidRPr="00A710FA" w:rsidRDefault="00FB51B3" w:rsidP="00C9132B">
      <w:pPr>
        <w:pStyle w:val="BodyText"/>
        <w:numPr>
          <w:ilvl w:val="1"/>
          <w:numId w:val="63"/>
        </w:numPr>
        <w:rPr>
          <w:ins w:id="5211" w:author="Mitchell, Phillip" w:date="2024-07-02T16:03:00Z"/>
          <w:lang w:val="en-US"/>
        </w:rPr>
        <w:pPrChange w:id="5212" w:author="Mitchell, Phillip" w:date="2024-11-14T19:01:00Z">
          <w:pPr>
            <w:pStyle w:val="BodyText"/>
            <w:numPr>
              <w:ilvl w:val="1"/>
              <w:numId w:val="56"/>
            </w:numPr>
            <w:ind w:left="1440" w:hanging="360"/>
          </w:pPr>
        </w:pPrChange>
      </w:pPr>
      <w:ins w:id="5213" w:author="Mitchell, Phillip" w:date="2024-07-02T16:03:00Z">
        <w:r>
          <w:rPr>
            <w:lang w:val="en-US"/>
          </w:rPr>
          <w:t>Date: DD/MM/YY or MM/DD/YY according with national authority</w:t>
        </w:r>
      </w:ins>
      <w:ins w:id="5214" w:author="Mitchell, Phillip" w:date="2024-07-02T16:10:00Z">
        <w:r>
          <w:rPr>
            <w:lang w:val="en-US"/>
          </w:rPr>
          <w:t>.</w:t>
        </w:r>
      </w:ins>
    </w:p>
    <w:p w14:paraId="1A2E2031" w14:textId="0D7022BD" w:rsidR="00FB51B3" w:rsidRDefault="00FB51B3" w:rsidP="00FB51B3">
      <w:pPr>
        <w:pStyle w:val="BodyText"/>
        <w:numPr>
          <w:ilvl w:val="0"/>
          <w:numId w:val="56"/>
        </w:numPr>
        <w:rPr>
          <w:ins w:id="5215" w:author="Mitchell, Phillip" w:date="2024-07-02T16:03:00Z"/>
          <w:lang w:val="en-US"/>
        </w:rPr>
      </w:pPr>
      <w:ins w:id="5216" w:author="Mitchell, Phillip" w:date="2024-07-02T16:03:00Z">
        <w:r>
          <w:rPr>
            <w:lang w:val="en-US"/>
          </w:rPr>
          <w:t>M</w:t>
        </w:r>
        <w:r w:rsidRPr="00AF3C12">
          <w:rPr>
            <w:lang w:val="en-US"/>
          </w:rPr>
          <w:t>ust be capable of</w:t>
        </w:r>
        <w:r>
          <w:rPr>
            <w:lang w:val="en-US"/>
          </w:rPr>
          <w:t xml:space="preserve"> </w:t>
        </w:r>
        <w:r w:rsidRPr="00AF3C12">
          <w:rPr>
            <w:lang w:val="en-US"/>
          </w:rPr>
          <w:t>record</w:t>
        </w:r>
      </w:ins>
      <w:ins w:id="5217" w:author="Mitchell, Phillip" w:date="2024-07-02T16:06:00Z">
        <w:r>
          <w:rPr>
            <w:lang w:val="en-US"/>
          </w:rPr>
          <w:t>ing</w:t>
        </w:r>
      </w:ins>
      <w:ins w:id="5218" w:author="Mitchell, Phillip" w:date="2024-07-02T16:03:00Z">
        <w:r>
          <w:rPr>
            <w:lang w:val="en-US"/>
          </w:rPr>
          <w:t xml:space="preserve"> t</w:t>
        </w:r>
        <w:r w:rsidRPr="00AF3C12">
          <w:rPr>
            <w:lang w:val="en-US"/>
          </w:rPr>
          <w:t>he energy corresponding to the maximum</w:t>
        </w:r>
        <w:r>
          <w:rPr>
            <w:lang w:val="en-US"/>
          </w:rPr>
          <w:t xml:space="preserve"> </w:t>
        </w:r>
        <w:r w:rsidRPr="00AF3C12">
          <w:rPr>
            <w:lang w:val="en-US"/>
          </w:rPr>
          <w:t>current at the highest rated voltage and unity power factor</w:t>
        </w:r>
        <w:r>
          <w:rPr>
            <w:lang w:val="en-US"/>
          </w:rPr>
          <w:t xml:space="preserve"> during</w:t>
        </w:r>
        <w:r w:rsidRPr="00AF3C12">
          <w:rPr>
            <w:lang w:val="en-US"/>
          </w:rPr>
          <w:t xml:space="preserve"> a minimum time of 1150 h</w:t>
        </w:r>
        <w:r>
          <w:rPr>
            <w:lang w:val="en-US"/>
          </w:rPr>
          <w:t xml:space="preserve"> starting from zero</w:t>
        </w:r>
      </w:ins>
      <w:ins w:id="5219" w:author="Mitchell, Phillip" w:date="2024-07-02T16:10:00Z">
        <w:r>
          <w:rPr>
            <w:lang w:val="en-US"/>
          </w:rPr>
          <w:t>.</w:t>
        </w:r>
      </w:ins>
    </w:p>
    <w:p w14:paraId="7695B2C4" w14:textId="6DE01D41" w:rsidR="00FB51B3" w:rsidRDefault="00FB51B3" w:rsidP="00FB51B3">
      <w:pPr>
        <w:pStyle w:val="BodyText"/>
        <w:numPr>
          <w:ilvl w:val="0"/>
          <w:numId w:val="56"/>
        </w:numPr>
        <w:rPr>
          <w:ins w:id="5220" w:author="Mitchell, Phillip" w:date="2024-07-02T16:03:00Z"/>
          <w:lang w:val="en-US"/>
        </w:rPr>
      </w:pPr>
      <w:ins w:id="5221" w:author="Mitchell, Phillip" w:date="2024-07-02T16:03:00Z">
        <w:r w:rsidRPr="00AF3C12">
          <w:rPr>
            <w:lang w:val="en-US"/>
          </w:rPr>
          <w:t xml:space="preserve">The number of digits on the </w:t>
        </w:r>
        <w:r>
          <w:rPr>
            <w:lang w:val="en-US"/>
          </w:rPr>
          <w:t xml:space="preserve">indicating device </w:t>
        </w:r>
        <w:r w:rsidRPr="00AF3C12">
          <w:rPr>
            <w:lang w:val="en-US"/>
          </w:rPr>
          <w:t>must be sufficient to meet item</w:t>
        </w:r>
        <w:r>
          <w:rPr>
            <w:lang w:val="en-US"/>
          </w:rPr>
          <w:t xml:space="preserve"> </w:t>
        </w:r>
      </w:ins>
      <w:ins w:id="5222" w:author="Mitchell, Phillip" w:date="2024-07-02T16:06:00Z">
        <w:r>
          <w:rPr>
            <w:lang w:val="en-US"/>
          </w:rPr>
          <w:t>c)</w:t>
        </w:r>
      </w:ins>
      <w:ins w:id="5223" w:author="Mitchell, Phillip" w:date="2024-07-02T16:03:00Z">
        <w:r>
          <w:rPr>
            <w:lang w:val="en-US"/>
          </w:rPr>
          <w:t xml:space="preserve"> above</w:t>
        </w:r>
      </w:ins>
      <w:ins w:id="5224" w:author="Mitchell, Phillip" w:date="2024-07-02T16:10:00Z">
        <w:r>
          <w:rPr>
            <w:lang w:val="en-US"/>
          </w:rPr>
          <w:t>.</w:t>
        </w:r>
      </w:ins>
    </w:p>
    <w:p w14:paraId="67F80788" w14:textId="54E7EDFC" w:rsidR="00FB51B3" w:rsidRDefault="00FB51B3" w:rsidP="00FB51B3">
      <w:pPr>
        <w:pStyle w:val="BodyText"/>
        <w:numPr>
          <w:ilvl w:val="0"/>
          <w:numId w:val="56"/>
        </w:numPr>
        <w:rPr>
          <w:ins w:id="5225" w:author="Mitchell, Phillip" w:date="2024-07-02T16:03:00Z"/>
          <w:lang w:val="en-US"/>
        </w:rPr>
      </w:pPr>
      <w:ins w:id="5226" w:author="Mitchell, Phillip" w:date="2024-07-02T16:03:00Z">
        <w:r w:rsidRPr="00AF3C12">
          <w:rPr>
            <w:lang w:val="en-US"/>
          </w:rPr>
          <w:t xml:space="preserve">In the case of multiple </w:t>
        </w:r>
        <w:r>
          <w:rPr>
            <w:lang w:val="en-US"/>
          </w:rPr>
          <w:t xml:space="preserve">registered </w:t>
        </w:r>
        <w:r w:rsidRPr="00AF3C12">
          <w:rPr>
            <w:lang w:val="en-US"/>
          </w:rPr>
          <w:t xml:space="preserve">values displayed on a single display, </w:t>
        </w:r>
        <w:r>
          <w:rPr>
            <w:lang w:val="en-US"/>
          </w:rPr>
          <w:t>the indicating device</w:t>
        </w:r>
        <w:r w:rsidRPr="00AF3C12">
          <w:rPr>
            <w:lang w:val="en-US"/>
          </w:rPr>
          <w:t xml:space="preserve"> must show cyclically</w:t>
        </w:r>
        <w:r>
          <w:rPr>
            <w:lang w:val="en-US"/>
          </w:rPr>
          <w:t xml:space="preserve"> </w:t>
        </w:r>
        <w:r w:rsidRPr="00AF3C12">
          <w:rPr>
            <w:lang w:val="en-US"/>
          </w:rPr>
          <w:t xml:space="preserve">each </w:t>
        </w:r>
        <w:r>
          <w:rPr>
            <w:lang w:val="en-US"/>
          </w:rPr>
          <w:t>register</w:t>
        </w:r>
        <w:r w:rsidRPr="00AF3C12">
          <w:rPr>
            <w:lang w:val="en-US"/>
          </w:rPr>
          <w:t xml:space="preserve"> for at least 5 s, with </w:t>
        </w:r>
        <w:r>
          <w:rPr>
            <w:lang w:val="en-US"/>
          </w:rPr>
          <w:t>an</w:t>
        </w:r>
        <w:r w:rsidRPr="00AF3C12">
          <w:rPr>
            <w:lang w:val="en-US"/>
          </w:rPr>
          <w:t xml:space="preserve"> identification code</w:t>
        </w:r>
      </w:ins>
      <w:ins w:id="5227" w:author="Mitchell, Phillip" w:date="2024-07-02T16:10:00Z">
        <w:r>
          <w:rPr>
            <w:lang w:val="en-US"/>
          </w:rPr>
          <w:t>.</w:t>
        </w:r>
      </w:ins>
    </w:p>
    <w:p w14:paraId="3145CFD6" w14:textId="10617BF4" w:rsidR="00FB51B3" w:rsidRDefault="00FB51B3" w:rsidP="00FB51B3">
      <w:pPr>
        <w:pStyle w:val="BodyText"/>
        <w:numPr>
          <w:ilvl w:val="0"/>
          <w:numId w:val="56"/>
        </w:numPr>
        <w:rPr>
          <w:ins w:id="5228" w:author="Mitchell, Phillip" w:date="2024-07-02T16:03:00Z"/>
          <w:lang w:val="en-US"/>
        </w:rPr>
      </w:pPr>
      <w:ins w:id="5229" w:author="Mitchell, Phillip" w:date="2024-07-02T16:03:00Z">
        <w:r w:rsidRPr="00AF3C12">
          <w:rPr>
            <w:lang w:val="en-US"/>
          </w:rPr>
          <w:t>Identifi</w:t>
        </w:r>
        <w:r>
          <w:rPr>
            <w:lang w:val="en-US"/>
          </w:rPr>
          <w:t>cation</w:t>
        </w:r>
        <w:r w:rsidRPr="00AF3C12">
          <w:rPr>
            <w:lang w:val="en-US"/>
          </w:rPr>
          <w:t xml:space="preserve"> code: </w:t>
        </w:r>
        <w:r>
          <w:rPr>
            <w:lang w:val="en-US"/>
          </w:rPr>
          <w:t>To exhibit multiple quantities</w:t>
        </w:r>
        <w:r w:rsidRPr="00AF3C12">
          <w:rPr>
            <w:lang w:val="en-US"/>
          </w:rPr>
          <w:t xml:space="preserve"> </w:t>
        </w:r>
        <w:r>
          <w:rPr>
            <w:lang w:val="en-US"/>
          </w:rPr>
          <w:t xml:space="preserve">or registers </w:t>
        </w:r>
        <w:r w:rsidRPr="00AF3C12">
          <w:rPr>
            <w:lang w:val="en-US"/>
          </w:rPr>
          <w:t>an identifi</w:t>
        </w:r>
        <w:r>
          <w:rPr>
            <w:lang w:val="en-US"/>
          </w:rPr>
          <w:t>cation</w:t>
        </w:r>
        <w:r w:rsidRPr="00AF3C12">
          <w:rPr>
            <w:lang w:val="en-US"/>
          </w:rPr>
          <w:t xml:space="preserve"> code must be presented to uniquely identify each</w:t>
        </w:r>
        <w:r>
          <w:rPr>
            <w:lang w:val="en-US"/>
          </w:rPr>
          <w:t xml:space="preserve"> </w:t>
        </w:r>
        <w:r w:rsidRPr="00AF3C12">
          <w:rPr>
            <w:lang w:val="en-US"/>
          </w:rPr>
          <w:t>one of them</w:t>
        </w:r>
      </w:ins>
      <w:ins w:id="5230" w:author="Mitchell, Phillip" w:date="2024-07-02T16:10:00Z">
        <w:r>
          <w:rPr>
            <w:lang w:val="en-US"/>
          </w:rPr>
          <w:t>.</w:t>
        </w:r>
      </w:ins>
    </w:p>
    <w:p w14:paraId="5E432001" w14:textId="5A6F8D7B" w:rsidR="00FB51B3" w:rsidRDefault="00FB51B3" w:rsidP="00FB51B3">
      <w:pPr>
        <w:pStyle w:val="BodyText"/>
        <w:numPr>
          <w:ilvl w:val="0"/>
          <w:numId w:val="56"/>
        </w:numPr>
        <w:rPr>
          <w:ins w:id="5231" w:author="Mitchell, Phillip" w:date="2024-07-02T16:03:00Z"/>
          <w:lang w:val="en-US"/>
        </w:rPr>
      </w:pPr>
      <w:ins w:id="5232" w:author="Mitchell, Phillip" w:date="2024-07-02T16:03:00Z">
        <w:r>
          <w:rPr>
            <w:lang w:val="en-US"/>
          </w:rPr>
          <w:t>T</w:t>
        </w:r>
        <w:r w:rsidRPr="00AF3C12">
          <w:rPr>
            <w:lang w:val="en-US"/>
          </w:rPr>
          <w:t xml:space="preserve">he </w:t>
        </w:r>
        <w:r>
          <w:rPr>
            <w:lang w:val="en-US"/>
          </w:rPr>
          <w:t>size</w:t>
        </w:r>
        <w:r w:rsidRPr="00AF3C12">
          <w:rPr>
            <w:lang w:val="en-US"/>
          </w:rPr>
          <w:t xml:space="preserve"> of quantities and </w:t>
        </w:r>
        <w:r>
          <w:rPr>
            <w:lang w:val="en-US"/>
          </w:rPr>
          <w:t xml:space="preserve">their </w:t>
        </w:r>
        <w:r w:rsidRPr="00AF3C12">
          <w:rPr>
            <w:lang w:val="en-US"/>
          </w:rPr>
          <w:t xml:space="preserve">identifying codes must be </w:t>
        </w:r>
        <w:r>
          <w:rPr>
            <w:lang w:val="en-US"/>
          </w:rPr>
          <w:t>defined by national authorities</w:t>
        </w:r>
      </w:ins>
      <w:ins w:id="5233" w:author="Mitchell, Phillip" w:date="2024-07-02T16:07:00Z">
        <w:r>
          <w:rPr>
            <w:lang w:val="en-US"/>
          </w:rPr>
          <w:t>.</w:t>
        </w:r>
      </w:ins>
    </w:p>
    <w:p w14:paraId="4F806CC9" w14:textId="77777777" w:rsidR="00FB51B3" w:rsidRPr="00AF3C12" w:rsidRDefault="00FB51B3" w:rsidP="00FB51B3">
      <w:pPr>
        <w:pStyle w:val="BodyText"/>
        <w:rPr>
          <w:ins w:id="5234" w:author="Mitchell, Phillip" w:date="2024-07-02T16:03:00Z"/>
          <w:lang w:val="en-US"/>
        </w:rPr>
      </w:pPr>
      <w:ins w:id="5235" w:author="Mitchell, Phillip" w:date="2024-07-02T16:03:00Z">
        <w:r w:rsidRPr="00AF3C12">
          <w:rPr>
            <w:lang w:val="en-US"/>
          </w:rPr>
          <w:t xml:space="preserve">During and after the tests </w:t>
        </w:r>
        <w:r>
          <w:rPr>
            <w:lang w:val="en-US"/>
          </w:rPr>
          <w:t>to verify the requirements above</w:t>
        </w:r>
        <w:r w:rsidRPr="00AF3C12">
          <w:rPr>
            <w:lang w:val="en-US"/>
          </w:rPr>
          <w:t xml:space="preserve">, the </w:t>
        </w:r>
        <w:r>
          <w:rPr>
            <w:lang w:val="en-US"/>
          </w:rPr>
          <w:t>indicating device</w:t>
        </w:r>
        <w:r w:rsidRPr="00AF3C12">
          <w:rPr>
            <w:lang w:val="en-US"/>
          </w:rPr>
          <w:t>(s) must</w:t>
        </w:r>
        <w:r>
          <w:rPr>
            <w:lang w:val="en-US"/>
          </w:rPr>
          <w:t xml:space="preserve"> </w:t>
        </w:r>
        <w:r w:rsidRPr="00AF3C12">
          <w:rPr>
            <w:lang w:val="en-US"/>
          </w:rPr>
          <w:t xml:space="preserve">maintain its functions and indications unchanged, unless otherwise specified in the test </w:t>
        </w:r>
        <w:r>
          <w:rPr>
            <w:lang w:val="en-US"/>
          </w:rPr>
          <w:t>procedure</w:t>
        </w:r>
        <w:r w:rsidRPr="00AF3C12">
          <w:rPr>
            <w:lang w:val="en-US"/>
          </w:rPr>
          <w:t>.</w:t>
        </w:r>
      </w:ins>
    </w:p>
    <w:p w14:paraId="0CDA305E" w14:textId="5CD0DD01" w:rsidR="00FB51B3" w:rsidRDefault="00FB51B3" w:rsidP="00FB51B3">
      <w:pPr>
        <w:pStyle w:val="BodyText"/>
        <w:rPr>
          <w:ins w:id="5236" w:author="Mitchell, Phillip" w:date="2024-07-02T16:03:00Z"/>
          <w:lang w:val="en-US"/>
        </w:rPr>
      </w:pPr>
      <w:ins w:id="5237" w:author="Mitchell, Phillip" w:date="2024-07-02T16:03:00Z">
        <w:r>
          <w:rPr>
            <w:lang w:val="en-US"/>
          </w:rPr>
          <w:t>Transforme</w:t>
        </w:r>
      </w:ins>
      <w:ins w:id="5238" w:author="Mitchell, Phillip" w:date="2024-07-02T16:09:00Z">
        <w:r>
          <w:rPr>
            <w:lang w:val="en-US"/>
          </w:rPr>
          <w:t>r</w:t>
        </w:r>
      </w:ins>
      <w:ins w:id="5239" w:author="Mitchell, Phillip" w:date="2024-07-02T16:03:00Z">
        <w:r>
          <w:rPr>
            <w:lang w:val="en-US"/>
          </w:rPr>
          <w:t xml:space="preserve">-operated </w:t>
        </w:r>
        <w:r w:rsidRPr="00AF3C12">
          <w:rPr>
            <w:lang w:val="en-US"/>
          </w:rPr>
          <w:t xml:space="preserve">meters may display on their respective </w:t>
        </w:r>
        <w:r>
          <w:rPr>
            <w:lang w:val="en-US"/>
          </w:rPr>
          <w:t>indicating devices</w:t>
        </w:r>
        <w:r w:rsidRPr="00AF3C12">
          <w:rPr>
            <w:lang w:val="en-US"/>
          </w:rPr>
          <w:t>, the</w:t>
        </w:r>
        <w:r>
          <w:rPr>
            <w:lang w:val="en-US"/>
          </w:rPr>
          <w:t xml:space="preserve"> </w:t>
        </w:r>
        <w:r w:rsidRPr="00AF3C12">
          <w:rPr>
            <w:lang w:val="en-US"/>
          </w:rPr>
          <w:t>quantities on the primary or secondary side of instrument transformers.</w:t>
        </w:r>
      </w:ins>
    </w:p>
    <w:p w14:paraId="69D1A82B" w14:textId="097D0136" w:rsidR="00FB51B3" w:rsidRPr="00AF3C12" w:rsidRDefault="00FB51B3" w:rsidP="00FB51B3">
      <w:pPr>
        <w:pStyle w:val="Heading3"/>
        <w:rPr>
          <w:ins w:id="5240" w:author="Mitchell, Phillip" w:date="2024-07-02T16:03:00Z"/>
          <w:lang w:val="en-US"/>
        </w:rPr>
      </w:pPr>
      <w:bookmarkStart w:id="5241" w:name="_Ref161661870"/>
      <w:ins w:id="5242" w:author="Mitchell, Phillip" w:date="2024-07-02T16:03:00Z">
        <w:r>
          <w:rPr>
            <w:lang w:val="en-US"/>
          </w:rPr>
          <w:lastRenderedPageBreak/>
          <w:t xml:space="preserve">Additional </w:t>
        </w:r>
      </w:ins>
      <w:ins w:id="5243" w:author="Mitchell, Phillip" w:date="2024-07-02T16:13:00Z">
        <w:r w:rsidR="00E94B31">
          <w:rPr>
            <w:lang w:val="en-US"/>
          </w:rPr>
          <w:t>r</w:t>
        </w:r>
      </w:ins>
      <w:ins w:id="5244" w:author="Mitchell, Phillip" w:date="2024-07-02T16:03:00Z">
        <w:r>
          <w:rPr>
            <w:lang w:val="en-US"/>
          </w:rPr>
          <w:t xml:space="preserve">equirements for </w:t>
        </w:r>
      </w:ins>
      <w:ins w:id="5245" w:author="Mitchell, Phillip" w:date="2024-07-02T16:09:00Z">
        <w:r>
          <w:rPr>
            <w:lang w:val="en-US"/>
          </w:rPr>
          <w:t>e</w:t>
        </w:r>
      </w:ins>
      <w:ins w:id="5246" w:author="Mitchell, Phillip" w:date="2024-07-02T16:03:00Z">
        <w:r>
          <w:rPr>
            <w:lang w:val="en-US"/>
          </w:rPr>
          <w:t xml:space="preserve">xternal </w:t>
        </w:r>
      </w:ins>
      <w:ins w:id="5247" w:author="Mitchell, Phillip" w:date="2024-07-02T16:09:00Z">
        <w:r>
          <w:rPr>
            <w:lang w:val="en-US"/>
          </w:rPr>
          <w:t>i</w:t>
        </w:r>
      </w:ins>
      <w:ins w:id="5248" w:author="Mitchell, Phillip" w:date="2024-07-02T16:03:00Z">
        <w:r>
          <w:rPr>
            <w:lang w:val="en-US"/>
          </w:rPr>
          <w:t xml:space="preserve">ndicating </w:t>
        </w:r>
      </w:ins>
      <w:ins w:id="5249" w:author="Mitchell, Phillip" w:date="2024-07-02T16:09:00Z">
        <w:r>
          <w:rPr>
            <w:lang w:val="en-US"/>
          </w:rPr>
          <w:t>d</w:t>
        </w:r>
      </w:ins>
      <w:ins w:id="5250" w:author="Mitchell, Phillip" w:date="2024-07-02T16:03:00Z">
        <w:r>
          <w:rPr>
            <w:lang w:val="en-US"/>
          </w:rPr>
          <w:t>evices (EID)</w:t>
        </w:r>
        <w:bookmarkEnd w:id="5241"/>
      </w:ins>
    </w:p>
    <w:p w14:paraId="058B802C" w14:textId="5FC11991" w:rsidR="00FB51B3" w:rsidRPr="00AF3C12" w:rsidRDefault="00FB51B3" w:rsidP="00FB51B3">
      <w:pPr>
        <w:pStyle w:val="BodyText"/>
        <w:rPr>
          <w:ins w:id="5251" w:author="Mitchell, Phillip" w:date="2024-07-02T16:03:00Z"/>
          <w:lang w:val="en-US"/>
        </w:rPr>
      </w:pPr>
      <w:ins w:id="5252" w:author="Mitchell, Phillip" w:date="2024-07-02T16:09:00Z">
        <w:r>
          <w:rPr>
            <w:lang w:val="en-US"/>
          </w:rPr>
          <w:t>I</w:t>
        </w:r>
      </w:ins>
      <w:ins w:id="5253" w:author="Mitchell, Phillip" w:date="2024-07-02T16:10:00Z">
        <w:r>
          <w:rPr>
            <w:lang w:val="en-US"/>
          </w:rPr>
          <w:t>n addition to</w:t>
        </w:r>
      </w:ins>
      <w:ins w:id="5254" w:author="Mitchell, Phillip" w:date="2024-07-02T16:03:00Z">
        <w:r>
          <w:rPr>
            <w:lang w:val="en-US"/>
          </w:rPr>
          <w:t xml:space="preserve"> the requirements in 7.9.1, an external indicating device (EID) </w:t>
        </w:r>
        <w:r w:rsidRPr="00AF3C12">
          <w:rPr>
            <w:lang w:val="en-US"/>
          </w:rPr>
          <w:t xml:space="preserve">must </w:t>
        </w:r>
        <w:r>
          <w:rPr>
            <w:lang w:val="en-US"/>
          </w:rPr>
          <w:t>meet the following requirements:</w:t>
        </w:r>
      </w:ins>
    </w:p>
    <w:p w14:paraId="53C0C64A" w14:textId="587F6499" w:rsidR="00FB51B3" w:rsidRDefault="00FB51B3" w:rsidP="00FB51B3">
      <w:pPr>
        <w:pStyle w:val="BodyText"/>
        <w:numPr>
          <w:ilvl w:val="0"/>
          <w:numId w:val="57"/>
        </w:numPr>
        <w:rPr>
          <w:ins w:id="5255" w:author="Mitchell, Phillip" w:date="2024-07-02T16:03:00Z"/>
          <w:lang w:val="en-US"/>
        </w:rPr>
      </w:pPr>
      <w:ins w:id="5256" w:author="Mitchell, Phillip" w:date="2024-07-02T16:03:00Z">
        <w:r w:rsidRPr="00FC7E72">
          <w:rPr>
            <w:lang w:val="en-US"/>
          </w:rPr>
          <w:t>Must be updated at intervals of no more than 1 min, or a time equivalent to the number of screens multiplied by 5 s</w:t>
        </w:r>
      </w:ins>
      <w:ins w:id="5257" w:author="Mitchell, Phillip" w:date="2024-07-02T16:10:00Z">
        <w:r>
          <w:rPr>
            <w:lang w:val="en-US"/>
          </w:rPr>
          <w:t>.</w:t>
        </w:r>
      </w:ins>
    </w:p>
    <w:p w14:paraId="2583E877" w14:textId="0D8658B0" w:rsidR="00FB51B3" w:rsidRDefault="00FB51B3" w:rsidP="00FB51B3">
      <w:pPr>
        <w:pStyle w:val="BodyText"/>
        <w:numPr>
          <w:ilvl w:val="0"/>
          <w:numId w:val="57"/>
        </w:numPr>
        <w:rPr>
          <w:ins w:id="5258" w:author="Mitchell, Phillip" w:date="2024-07-02T16:03:00Z"/>
          <w:lang w:val="en-US"/>
        </w:rPr>
      </w:pPr>
      <w:ins w:id="5259" w:author="Mitchell, Phillip" w:date="2024-07-02T16:03:00Z">
        <w:r w:rsidRPr="00FC7E72">
          <w:rPr>
            <w:lang w:val="en-US"/>
          </w:rPr>
          <w:t xml:space="preserve">The information presented by the EID cannot be different from those stored in the meter respecting the update conditions set out in item </w:t>
        </w:r>
      </w:ins>
      <w:ins w:id="5260" w:author="Mitchell, Phillip" w:date="2024-07-02T16:11:00Z">
        <w:r w:rsidR="00E94B31">
          <w:rPr>
            <w:lang w:val="en-US"/>
          </w:rPr>
          <w:t>a)</w:t>
        </w:r>
      </w:ins>
      <w:ins w:id="5261" w:author="Mitchell, Phillip" w:date="2024-07-02T16:03:00Z">
        <w:r w:rsidRPr="00FC7E72">
          <w:rPr>
            <w:lang w:val="en-US"/>
          </w:rPr>
          <w:t xml:space="preserve"> above.</w:t>
        </w:r>
      </w:ins>
    </w:p>
    <w:p w14:paraId="5079E011" w14:textId="77777777" w:rsidR="00FB51B3" w:rsidRDefault="00FB51B3" w:rsidP="00FB51B3">
      <w:pPr>
        <w:pStyle w:val="BodyText"/>
        <w:numPr>
          <w:ilvl w:val="0"/>
          <w:numId w:val="57"/>
        </w:numPr>
        <w:rPr>
          <w:ins w:id="5262" w:author="Mitchell, Phillip" w:date="2024-07-02T16:03:00Z"/>
          <w:lang w:val="en-US"/>
        </w:rPr>
      </w:pPr>
      <w:ins w:id="5263" w:author="Mitchell, Phillip" w:date="2024-07-02T16:03:00Z">
        <w:r>
          <w:rPr>
            <w:lang w:val="en-US"/>
          </w:rPr>
          <w:t>M</w:t>
        </w:r>
        <w:r w:rsidRPr="001E5CFF">
          <w:rPr>
            <w:lang w:val="en-US"/>
          </w:rPr>
          <w:t xml:space="preserve">ust </w:t>
        </w:r>
        <w:r>
          <w:rPr>
            <w:lang w:val="en-US"/>
          </w:rPr>
          <w:t>exhibit the following minimal information:</w:t>
        </w:r>
      </w:ins>
    </w:p>
    <w:p w14:paraId="6E95C6E9" w14:textId="6101BF81" w:rsidR="00FB51B3" w:rsidRDefault="00FB51B3" w:rsidP="00F9349E">
      <w:pPr>
        <w:pStyle w:val="BodyText"/>
        <w:numPr>
          <w:ilvl w:val="1"/>
          <w:numId w:val="64"/>
        </w:numPr>
        <w:rPr>
          <w:ins w:id="5264" w:author="Mitchell, Phillip" w:date="2024-07-02T16:03:00Z"/>
          <w:lang w:val="en-US"/>
        </w:rPr>
        <w:pPrChange w:id="5265" w:author="Mitchell, Phillip" w:date="2024-11-14T19:11:00Z">
          <w:pPr>
            <w:pStyle w:val="BodyText"/>
            <w:numPr>
              <w:ilvl w:val="1"/>
              <w:numId w:val="56"/>
            </w:numPr>
            <w:ind w:left="1440" w:hanging="360"/>
          </w:pPr>
        </w:pPrChange>
      </w:pPr>
      <w:ins w:id="5266" w:author="Mitchell, Phillip" w:date="2024-07-02T16:03:00Z">
        <w:r>
          <w:rPr>
            <w:lang w:val="en-US"/>
          </w:rPr>
          <w:t>I</w:t>
        </w:r>
        <w:r w:rsidRPr="001E5CFF">
          <w:rPr>
            <w:lang w:val="en-US"/>
          </w:rPr>
          <w:t xml:space="preserve">dentification of the meter or measurement module </w:t>
        </w:r>
        <w:r>
          <w:rPr>
            <w:lang w:val="en-US"/>
          </w:rPr>
          <w:t xml:space="preserve">(in the case of multi-part meters) </w:t>
        </w:r>
      </w:ins>
      <w:ins w:id="5267" w:author="Mitchell, Phillip" w:date="2024-07-02T16:12:00Z">
        <w:r w:rsidR="00E94B31">
          <w:rPr>
            <w:lang w:val="en-US"/>
          </w:rPr>
          <w:t xml:space="preserve">from </w:t>
        </w:r>
      </w:ins>
      <w:ins w:id="5268" w:author="Mitchell, Phillip" w:date="2024-07-02T16:03:00Z">
        <w:r>
          <w:rPr>
            <w:lang w:val="en-US"/>
          </w:rPr>
          <w:t>where the information which is displayed comes</w:t>
        </w:r>
      </w:ins>
      <w:ins w:id="5269" w:author="Mitchell, Phillip" w:date="2024-07-02T16:11:00Z">
        <w:r w:rsidR="00E94B31">
          <w:rPr>
            <w:lang w:val="en-US"/>
          </w:rPr>
          <w:t>.</w:t>
        </w:r>
      </w:ins>
    </w:p>
    <w:p w14:paraId="02FCD794" w14:textId="0DA8FEB9" w:rsidR="00FB51B3" w:rsidRDefault="00FB51B3" w:rsidP="00F9349E">
      <w:pPr>
        <w:pStyle w:val="BodyText"/>
        <w:numPr>
          <w:ilvl w:val="1"/>
          <w:numId w:val="64"/>
        </w:numPr>
        <w:rPr>
          <w:ins w:id="5270" w:author="Mitchell, Phillip" w:date="2024-07-02T16:03:00Z"/>
          <w:lang w:val="en-US"/>
        </w:rPr>
        <w:pPrChange w:id="5271" w:author="Mitchell, Phillip" w:date="2024-11-14T19:11:00Z">
          <w:pPr>
            <w:pStyle w:val="BodyText"/>
            <w:numPr>
              <w:ilvl w:val="1"/>
              <w:numId w:val="56"/>
            </w:numPr>
            <w:ind w:left="1440" w:hanging="360"/>
          </w:pPr>
        </w:pPrChange>
      </w:pPr>
      <w:ins w:id="5272" w:author="Mitchell, Phillip" w:date="2024-07-02T16:03:00Z">
        <w:r>
          <w:rPr>
            <w:lang w:val="en-US"/>
          </w:rPr>
          <w:t>Indication of the status update of the quantities exhibited (i.e. date and hour of the last update)</w:t>
        </w:r>
      </w:ins>
      <w:ins w:id="5273" w:author="Mitchell, Phillip" w:date="2024-07-02T16:12:00Z">
        <w:r w:rsidR="00E94B31">
          <w:rPr>
            <w:lang w:val="en-US"/>
          </w:rPr>
          <w:t>.</w:t>
        </w:r>
      </w:ins>
    </w:p>
    <w:p w14:paraId="38E6F0DA" w14:textId="04021E86" w:rsidR="00FB51B3" w:rsidRPr="001E5CFF" w:rsidRDefault="00FB51B3" w:rsidP="00F9349E">
      <w:pPr>
        <w:pStyle w:val="BodyText"/>
        <w:numPr>
          <w:ilvl w:val="1"/>
          <w:numId w:val="64"/>
        </w:numPr>
        <w:rPr>
          <w:ins w:id="5274" w:author="Mitchell, Phillip" w:date="2024-07-02T16:03:00Z"/>
          <w:lang w:val="en-US"/>
        </w:rPr>
        <w:pPrChange w:id="5275" w:author="Mitchell, Phillip" w:date="2024-11-14T19:11:00Z">
          <w:pPr>
            <w:pStyle w:val="BodyText"/>
            <w:numPr>
              <w:ilvl w:val="1"/>
              <w:numId w:val="56"/>
            </w:numPr>
            <w:ind w:left="1440" w:hanging="360"/>
          </w:pPr>
        </w:pPrChange>
      </w:pPr>
      <w:ins w:id="5276" w:author="Mitchell, Phillip" w:date="2024-07-02T16:03:00Z">
        <w:r>
          <w:rPr>
            <w:lang w:val="en-US"/>
          </w:rPr>
          <w:t>Measured quantities and registers as configured by the user</w:t>
        </w:r>
      </w:ins>
      <w:ins w:id="5277" w:author="Mitchell, Phillip" w:date="2024-07-02T16:12:00Z">
        <w:r w:rsidR="00E94B31">
          <w:rPr>
            <w:lang w:val="en-US"/>
          </w:rPr>
          <w:t>.</w:t>
        </w:r>
      </w:ins>
    </w:p>
    <w:p w14:paraId="0EB2BBDC" w14:textId="77777777" w:rsidR="00FB51B3" w:rsidRDefault="00FB51B3" w:rsidP="00FB51B3">
      <w:pPr>
        <w:pStyle w:val="BodyText"/>
        <w:numPr>
          <w:ilvl w:val="0"/>
          <w:numId w:val="57"/>
        </w:numPr>
        <w:rPr>
          <w:ins w:id="5278" w:author="Mitchell, Phillip" w:date="2024-07-02T16:03:00Z"/>
          <w:lang w:val="en-US"/>
        </w:rPr>
      </w:pPr>
      <w:ins w:id="5279" w:author="Mitchell, Phillip" w:date="2024-07-02T16:03:00Z">
        <w:r>
          <w:rPr>
            <w:lang w:val="en-US"/>
          </w:rPr>
          <w:t>M</w:t>
        </w:r>
        <w:r w:rsidRPr="00CE1006">
          <w:rPr>
            <w:lang w:val="en-US"/>
          </w:rPr>
          <w:t xml:space="preserve">ust be provided with identification of the </w:t>
        </w:r>
        <w:r>
          <w:rPr>
            <w:lang w:val="en-US"/>
          </w:rPr>
          <w:t>meter’s type</w:t>
        </w:r>
        <w:r w:rsidRPr="00CE1006">
          <w:rPr>
            <w:lang w:val="en-US"/>
          </w:rPr>
          <w:t xml:space="preserve"> approval</w:t>
        </w:r>
        <w:r>
          <w:rPr>
            <w:lang w:val="en-US"/>
          </w:rPr>
          <w:t>.</w:t>
        </w:r>
      </w:ins>
    </w:p>
    <w:p w14:paraId="79DD972C" w14:textId="3290BB2A" w:rsidR="00FB51B3" w:rsidRDefault="00FB51B3" w:rsidP="00FB51B3">
      <w:pPr>
        <w:pStyle w:val="BodyText"/>
        <w:rPr>
          <w:ins w:id="5280" w:author="Mitchell, Phillip" w:date="2024-07-02T16:03:00Z"/>
          <w:lang w:val="en-US"/>
        </w:rPr>
      </w:pPr>
      <w:ins w:id="5281" w:author="Mitchell, Phillip" w:date="2024-07-02T16:03:00Z">
        <w:r w:rsidRPr="00CE1006">
          <w:rPr>
            <w:lang w:val="en-US"/>
          </w:rPr>
          <w:t xml:space="preserve">The use of an EID as an accessory </w:t>
        </w:r>
        <w:r>
          <w:rPr>
            <w:lang w:val="en-US"/>
          </w:rPr>
          <w:t>of a</w:t>
        </w:r>
        <w:r w:rsidRPr="00CE1006">
          <w:rPr>
            <w:lang w:val="en-US"/>
          </w:rPr>
          <w:t xml:space="preserve"> previous</w:t>
        </w:r>
      </w:ins>
      <w:ins w:id="5282" w:author="Mitchell, Phillip" w:date="2024-07-02T16:12:00Z">
        <w:r w:rsidR="00E94B31">
          <w:rPr>
            <w:lang w:val="en-US"/>
          </w:rPr>
          <w:t>ly</w:t>
        </w:r>
      </w:ins>
      <w:ins w:id="5283" w:author="Mitchell, Phillip" w:date="2024-07-02T16:03:00Z">
        <w:r w:rsidRPr="00CE1006">
          <w:rPr>
            <w:lang w:val="en-US"/>
          </w:rPr>
          <w:t xml:space="preserve"> approved meter must be considered a </w:t>
        </w:r>
        <w:proofErr w:type="gramStart"/>
        <w:r w:rsidRPr="00CE1006">
          <w:rPr>
            <w:lang w:val="en-US"/>
          </w:rPr>
          <w:t>type</w:t>
        </w:r>
        <w:proofErr w:type="gramEnd"/>
        <w:r w:rsidRPr="00CE1006">
          <w:rPr>
            <w:lang w:val="en-US"/>
          </w:rPr>
          <w:t xml:space="preserve"> approval modification</w:t>
        </w:r>
        <w:r>
          <w:rPr>
            <w:lang w:val="en-US"/>
          </w:rPr>
          <w:t xml:space="preserve">. In this case, the meter and the EID will be submitted together </w:t>
        </w:r>
        <w:r w:rsidRPr="00CE1006">
          <w:rPr>
            <w:lang w:val="en-US"/>
          </w:rPr>
          <w:t xml:space="preserve">to additional tests </w:t>
        </w:r>
        <w:r>
          <w:rPr>
            <w:lang w:val="en-US"/>
          </w:rPr>
          <w:t xml:space="preserve">of </w:t>
        </w:r>
        <w:r w:rsidRPr="00CE1006">
          <w:rPr>
            <w:lang w:val="en-US"/>
          </w:rPr>
          <w:t>Section 7.9.3</w:t>
        </w:r>
        <w:r>
          <w:rPr>
            <w:lang w:val="en-US"/>
          </w:rPr>
          <w:t>. Individual EID approval is not allowed.</w:t>
        </w:r>
      </w:ins>
    </w:p>
    <w:p w14:paraId="4A164BBC" w14:textId="77777777" w:rsidR="00FB51B3" w:rsidRPr="00132478" w:rsidRDefault="00FB51B3" w:rsidP="00FB51B3">
      <w:pPr>
        <w:pStyle w:val="Heading3"/>
        <w:rPr>
          <w:ins w:id="5284" w:author="Mitchell, Phillip" w:date="2024-07-02T16:03:00Z"/>
          <w:lang w:val="en-US"/>
        </w:rPr>
      </w:pPr>
      <w:ins w:id="5285" w:author="Mitchell, Phillip" w:date="2024-07-02T16:03:00Z">
        <w:r w:rsidRPr="00132478">
          <w:rPr>
            <w:lang w:val="en-US"/>
          </w:rPr>
          <w:t xml:space="preserve">Additional tests for external indicating </w:t>
        </w:r>
        <w:proofErr w:type="gramStart"/>
        <w:r w:rsidRPr="00132478">
          <w:rPr>
            <w:lang w:val="en-US"/>
          </w:rPr>
          <w:t>devices</w:t>
        </w:r>
        <w:proofErr w:type="gramEnd"/>
      </w:ins>
    </w:p>
    <w:p w14:paraId="546456BE" w14:textId="7F28F079" w:rsidR="00FB51B3" w:rsidRDefault="00E94B31" w:rsidP="00FB51B3">
      <w:pPr>
        <w:pStyle w:val="BodyText"/>
        <w:rPr>
          <w:ins w:id="5286" w:author="Mitchell, Phillip" w:date="2024-07-02T16:03:00Z"/>
          <w:lang w:val="en-US"/>
        </w:rPr>
      </w:pPr>
      <w:ins w:id="5287" w:author="Mitchell, Phillip" w:date="2024-07-02T16:13:00Z">
        <w:r>
          <w:rPr>
            <w:lang w:val="en-US"/>
          </w:rPr>
          <w:t xml:space="preserve">An </w:t>
        </w:r>
      </w:ins>
      <w:ins w:id="5288" w:author="Mitchell, Phillip" w:date="2024-07-02T16:03:00Z">
        <w:r w:rsidR="00FB51B3" w:rsidRPr="00132478">
          <w:rPr>
            <w:lang w:val="en-US"/>
          </w:rPr>
          <w:t xml:space="preserve">EID </w:t>
        </w:r>
        <w:r w:rsidR="00FB51B3">
          <w:rPr>
            <w:lang w:val="en-US"/>
          </w:rPr>
          <w:t xml:space="preserve">is considered an accessory of the meter when it already has an indicating </w:t>
        </w:r>
        <w:proofErr w:type="gramStart"/>
        <w:r w:rsidR="00FB51B3">
          <w:rPr>
            <w:lang w:val="en-US"/>
          </w:rPr>
          <w:t>device</w:t>
        </w:r>
        <w:proofErr w:type="gramEnd"/>
        <w:r w:rsidR="00FB51B3">
          <w:rPr>
            <w:lang w:val="en-US"/>
          </w:rPr>
          <w:t xml:space="preserve"> and the EID will just mirror the information presented on it.</w:t>
        </w:r>
      </w:ins>
    </w:p>
    <w:p w14:paraId="2860A2FF" w14:textId="77777777" w:rsidR="00FB51B3" w:rsidRDefault="00FB51B3" w:rsidP="00FB51B3">
      <w:pPr>
        <w:pStyle w:val="BodyText"/>
        <w:rPr>
          <w:ins w:id="5289" w:author="Mitchell, Phillip" w:date="2024-07-02T16:03:00Z"/>
          <w:lang w:val="en-US"/>
        </w:rPr>
      </w:pPr>
      <w:ins w:id="5290" w:author="Mitchell, Phillip" w:date="2024-07-02T16:03:00Z">
        <w:r>
          <w:rPr>
            <w:lang w:val="en-US"/>
          </w:rPr>
          <w:t>In the case of multi-part meters EID can be the main indication device and therefore they are considered part of the multi-part meter.</w:t>
        </w:r>
      </w:ins>
    </w:p>
    <w:p w14:paraId="1E59E0AA" w14:textId="77777777" w:rsidR="00FB51B3" w:rsidRDefault="00FB51B3" w:rsidP="00FB51B3">
      <w:pPr>
        <w:pStyle w:val="BodyText"/>
        <w:rPr>
          <w:ins w:id="5291" w:author="Mitchell, Phillip" w:date="2024-07-02T16:03:00Z"/>
          <w:lang w:val="en-US"/>
        </w:rPr>
      </w:pPr>
      <w:ins w:id="5292" w:author="Mitchell, Phillip" w:date="2024-07-02T16:03:00Z">
        <w:r>
          <w:rPr>
            <w:lang w:val="en-US"/>
          </w:rPr>
          <w:t>The EID intended to operate with a meter must be submitted together to the following tests:</w:t>
        </w:r>
      </w:ins>
    </w:p>
    <w:p w14:paraId="790C8CEE" w14:textId="03673C82" w:rsidR="00FB51B3" w:rsidRDefault="00FB51B3" w:rsidP="00FB51B3">
      <w:pPr>
        <w:pStyle w:val="BodyText"/>
        <w:numPr>
          <w:ilvl w:val="0"/>
          <w:numId w:val="58"/>
        </w:numPr>
        <w:rPr>
          <w:ins w:id="5293" w:author="Mitchell, Phillip" w:date="2024-07-02T16:03:00Z"/>
        </w:rPr>
      </w:pPr>
      <w:ins w:id="5294" w:author="Mitchell, Phillip" w:date="2024-07-02T16:03:00Z">
        <w:r>
          <w:t>Dielectric tests (only on the EID)</w:t>
        </w:r>
      </w:ins>
      <w:ins w:id="5295" w:author="Mitchell, Phillip" w:date="2024-07-02T16:14:00Z">
        <w:r w:rsidR="00E94B31">
          <w:t>.</w:t>
        </w:r>
      </w:ins>
    </w:p>
    <w:p w14:paraId="718788FC" w14:textId="79ED0F9A" w:rsidR="00FB51B3" w:rsidRDefault="00FB51B3" w:rsidP="00FB51B3">
      <w:pPr>
        <w:pStyle w:val="BodyText"/>
        <w:numPr>
          <w:ilvl w:val="0"/>
          <w:numId w:val="58"/>
        </w:numPr>
        <w:rPr>
          <w:ins w:id="5296" w:author="Mitchell, Phillip" w:date="2024-07-02T16:03:00Z"/>
        </w:rPr>
      </w:pPr>
      <w:ins w:id="5297" w:author="Mitchell, Phillip" w:date="2024-07-02T16:03:00Z">
        <w:r>
          <w:t>Meter’s internal losses with EID connected (potential circuit and power supply, maximum total loss 6 W and 15 VA)</w:t>
        </w:r>
      </w:ins>
      <w:ins w:id="5298" w:author="Mitchell, Phillip" w:date="2024-07-02T16:14:00Z">
        <w:r w:rsidR="00E94B31">
          <w:t>.</w:t>
        </w:r>
      </w:ins>
    </w:p>
    <w:p w14:paraId="779F1591" w14:textId="5709395D" w:rsidR="00FB51B3" w:rsidRDefault="00FB51B3" w:rsidP="00FB51B3">
      <w:pPr>
        <w:pStyle w:val="BodyText"/>
        <w:numPr>
          <w:ilvl w:val="0"/>
          <w:numId w:val="58"/>
        </w:numPr>
        <w:rPr>
          <w:ins w:id="5299" w:author="Mitchell, Phillip" w:date="2024-07-02T16:03:00Z"/>
        </w:rPr>
      </w:pPr>
      <w:ins w:id="5300" w:author="Mitchell, Phillip" w:date="2024-07-02T16:03:00Z">
        <w:r>
          <w:t>Indicating Device test (within operating temperature limits)</w:t>
        </w:r>
      </w:ins>
      <w:ins w:id="5301" w:author="Mitchell, Phillip" w:date="2024-07-02T16:15:00Z">
        <w:r w:rsidR="00E94B31">
          <w:t>.</w:t>
        </w:r>
      </w:ins>
    </w:p>
    <w:p w14:paraId="2D0B5CC7" w14:textId="263004F7" w:rsidR="00FB51B3" w:rsidRDefault="00FB51B3" w:rsidP="00FB51B3">
      <w:pPr>
        <w:pStyle w:val="BodyText"/>
        <w:numPr>
          <w:ilvl w:val="0"/>
          <w:numId w:val="58"/>
        </w:numPr>
        <w:rPr>
          <w:ins w:id="5302" w:author="Mitchell, Phillip" w:date="2024-07-02T16:03:00Z"/>
        </w:rPr>
      </w:pPr>
      <w:ins w:id="5303" w:author="Mitchell, Phillip" w:date="2024-07-02T16:03:00Z">
        <w:r>
          <w:t>Electromagnetic compatibility tests on the display only</w:t>
        </w:r>
      </w:ins>
      <w:ins w:id="5304" w:author="Mitchell, Phillip" w:date="2024-07-02T16:15:00Z">
        <w:r w:rsidR="00E94B31">
          <w:t>.</w:t>
        </w:r>
      </w:ins>
    </w:p>
    <w:p w14:paraId="27F316EF" w14:textId="004D4798" w:rsidR="00FB51B3" w:rsidRDefault="00FB51B3" w:rsidP="00FB51B3">
      <w:pPr>
        <w:pStyle w:val="BodyText"/>
        <w:numPr>
          <w:ilvl w:val="0"/>
          <w:numId w:val="58"/>
        </w:numPr>
        <w:rPr>
          <w:ins w:id="5305" w:author="Mitchell, Phillip" w:date="2024-07-02T16:03:00Z"/>
        </w:rPr>
      </w:pPr>
      <w:ins w:id="5306" w:author="Mitchell, Phillip" w:date="2024-07-02T16:03:00Z">
        <w:r>
          <w:t>Test of tariff registers (</w:t>
        </w:r>
      </w:ins>
      <w:ins w:id="5307" w:author="Mitchell, Phillip" w:date="2024-07-02T16:15:00Z">
        <w:r w:rsidR="00E94B31">
          <w:t>f</w:t>
        </w:r>
      </w:ins>
      <w:ins w:id="5308" w:author="Mitchell, Phillip" w:date="2024-07-02T16:03:00Z">
        <w:r>
          <w:t>or multi-tariff meters).</w:t>
        </w:r>
      </w:ins>
    </w:p>
    <w:p w14:paraId="0BE856A2" w14:textId="610DD7E7" w:rsidR="00446456" w:rsidRPr="008817AE" w:rsidDel="00FB51B3" w:rsidRDefault="00446456" w:rsidP="00446456">
      <w:pPr>
        <w:pStyle w:val="BodyText"/>
        <w:rPr>
          <w:del w:id="5309" w:author="Mitchell, Phillip" w:date="2024-07-02T16:03:00Z"/>
        </w:rPr>
      </w:pPr>
      <w:del w:id="5310" w:author="Mitchell, Phillip" w:date="2024-07-02T16:03:00Z">
        <w:r w:rsidRPr="008817AE" w:rsidDel="00FB51B3">
          <w:delText xml:space="preserve">[To be </w:delText>
        </w:r>
        <w:r w:rsidR="00B957B1" w:rsidRPr="008817AE" w:rsidDel="00FB51B3">
          <w:delText>added</w:delText>
        </w:r>
        <w:r w:rsidRPr="008817AE" w:rsidDel="00FB51B3">
          <w:delText>]</w:delText>
        </w:r>
        <w:bookmarkStart w:id="5311" w:name="_Toc171513085"/>
        <w:bookmarkStart w:id="5312" w:name="_Toc182387315"/>
        <w:bookmarkEnd w:id="5311"/>
        <w:bookmarkEnd w:id="5312"/>
      </w:del>
    </w:p>
    <w:p w14:paraId="667C4DEA" w14:textId="0155665A" w:rsidR="00A46F76" w:rsidRPr="008817AE" w:rsidRDefault="00E101C9" w:rsidP="00A46F76">
      <w:pPr>
        <w:pStyle w:val="Heading2"/>
      </w:pPr>
      <w:bookmarkStart w:id="5313" w:name="_Toc159855446"/>
      <w:bookmarkStart w:id="5314" w:name="_Toc182411549"/>
      <w:bookmarkStart w:id="5315" w:name="_Hlk182504648"/>
      <w:ins w:id="5316" w:author="Mitchell, Phillip" w:date="2024-10-23T12:03:00Z">
        <w:r>
          <w:t xml:space="preserve">Additional </w:t>
        </w:r>
      </w:ins>
      <w:del w:id="5317" w:author="Mitchell, Phillip" w:date="2024-10-23T12:03:00Z">
        <w:r w:rsidR="00A46F76" w:rsidRPr="008817AE" w:rsidDel="00E101C9">
          <w:delText xml:space="preserve">Requirements </w:delText>
        </w:r>
      </w:del>
      <w:ins w:id="5318" w:author="Mitchell, Phillip" w:date="2024-10-23T12:03:00Z">
        <w:r>
          <w:t>r</w:t>
        </w:r>
        <w:r w:rsidRPr="008817AE">
          <w:t xml:space="preserve">equirements </w:t>
        </w:r>
      </w:ins>
      <w:r w:rsidR="00A46F76" w:rsidRPr="008817AE">
        <w:t xml:space="preserve">for </w:t>
      </w:r>
      <w:del w:id="5319" w:author="Mitchell, Phillip" w:date="2024-07-03T15:38:00Z">
        <w:r w:rsidR="00A46F76" w:rsidRPr="008817AE" w:rsidDel="00535622">
          <w:delText>modular components</w:delText>
        </w:r>
      </w:del>
      <w:bookmarkEnd w:id="5313"/>
      <w:ins w:id="5320" w:author="Mitchell, Phillip" w:date="2024-07-03T15:38:00Z">
        <w:r w:rsidR="00535622">
          <w:t>multi-part meters</w:t>
        </w:r>
      </w:ins>
      <w:bookmarkEnd w:id="5314"/>
    </w:p>
    <w:bookmarkEnd w:id="5315"/>
    <w:p w14:paraId="58404318" w14:textId="77777777" w:rsidR="00535622" w:rsidRDefault="00535622" w:rsidP="00535622">
      <w:pPr>
        <w:jc w:val="both"/>
        <w:rPr>
          <w:ins w:id="5321" w:author="Mitchell, Phillip" w:date="2024-07-03T15:38:00Z"/>
          <w:rFonts w:cs="Times New Roman"/>
          <w:bCs/>
          <w:szCs w:val="16"/>
        </w:rPr>
      </w:pPr>
      <w:ins w:id="5322" w:author="Mitchell, Phillip" w:date="2024-07-03T15:38:00Z">
        <w:r>
          <w:rPr>
            <w:rFonts w:cs="Times New Roman"/>
            <w:bCs/>
            <w:szCs w:val="16"/>
          </w:rPr>
          <w:t>F</w:t>
        </w:r>
        <w:r w:rsidRPr="00FF7BA9">
          <w:rPr>
            <w:rFonts w:cs="Times New Roman"/>
            <w:bCs/>
            <w:szCs w:val="16"/>
          </w:rPr>
          <w:t>or type approval</w:t>
        </w:r>
        <w:r>
          <w:rPr>
            <w:rFonts w:cs="Times New Roman"/>
            <w:bCs/>
            <w:szCs w:val="16"/>
          </w:rPr>
          <w:t>, m</w:t>
        </w:r>
        <w:r w:rsidRPr="00845103">
          <w:rPr>
            <w:rFonts w:cs="Times New Roman"/>
            <w:bCs/>
            <w:szCs w:val="16"/>
          </w:rPr>
          <w:t>ulti-</w:t>
        </w:r>
        <w:r>
          <w:rPr>
            <w:rFonts w:cs="Times New Roman"/>
            <w:bCs/>
            <w:szCs w:val="16"/>
          </w:rPr>
          <w:t>part</w:t>
        </w:r>
        <w:r w:rsidRPr="00845103">
          <w:rPr>
            <w:rFonts w:cs="Times New Roman"/>
            <w:bCs/>
            <w:szCs w:val="16"/>
          </w:rPr>
          <w:t xml:space="preserve"> meters must meet the </w:t>
        </w:r>
        <w:r>
          <w:rPr>
            <w:rFonts w:cs="Times New Roman"/>
            <w:bCs/>
            <w:szCs w:val="16"/>
          </w:rPr>
          <w:t xml:space="preserve">additional </w:t>
        </w:r>
        <w:r w:rsidRPr="00845103">
          <w:rPr>
            <w:rFonts w:cs="Times New Roman"/>
            <w:bCs/>
            <w:szCs w:val="16"/>
          </w:rPr>
          <w:t>requirements below</w:t>
        </w:r>
        <w:r w:rsidRPr="00FF7BA9">
          <w:rPr>
            <w:rFonts w:cs="Times New Roman"/>
            <w:bCs/>
            <w:szCs w:val="16"/>
          </w:rPr>
          <w:t>.</w:t>
        </w:r>
      </w:ins>
    </w:p>
    <w:p w14:paraId="345AE37C" w14:textId="77777777" w:rsidR="00535622" w:rsidRPr="00A62172" w:rsidRDefault="00535622" w:rsidP="00535622">
      <w:pPr>
        <w:pStyle w:val="Heading3"/>
        <w:rPr>
          <w:ins w:id="5323" w:author="Mitchell, Phillip" w:date="2024-07-03T15:38:00Z"/>
          <w:rFonts w:cs="Times New Roman"/>
          <w:bCs/>
          <w:szCs w:val="16"/>
        </w:rPr>
      </w:pPr>
      <w:ins w:id="5324" w:author="Mitchell, Phillip" w:date="2024-07-03T15:38:00Z">
        <w:r w:rsidRPr="00A62172">
          <w:rPr>
            <w:rFonts w:cs="Times New Roman"/>
            <w:bCs/>
            <w:szCs w:val="16"/>
          </w:rPr>
          <w:t>Parts of multi-part meters</w:t>
        </w:r>
      </w:ins>
    </w:p>
    <w:p w14:paraId="1DD5D7E0" w14:textId="77777777" w:rsidR="00535622" w:rsidRDefault="00535622" w:rsidP="00535622">
      <w:pPr>
        <w:pStyle w:val="BodyText"/>
        <w:rPr>
          <w:ins w:id="5325" w:author="Mitchell, Phillip" w:date="2024-07-03T15:38:00Z"/>
        </w:rPr>
      </w:pPr>
      <w:ins w:id="5326" w:author="Mitchell, Phillip" w:date="2024-07-03T15:38:00Z">
        <w:r w:rsidRPr="00757CB2">
          <w:t>The multi-part meter shall comprise at least</w:t>
        </w:r>
        <w:r>
          <w:t>:</w:t>
        </w:r>
      </w:ins>
    </w:p>
    <w:p w14:paraId="2FC77F52" w14:textId="4E401D73" w:rsidR="00535622" w:rsidRDefault="00535622" w:rsidP="00535622">
      <w:pPr>
        <w:pStyle w:val="BodyText"/>
        <w:numPr>
          <w:ilvl w:val="0"/>
          <w:numId w:val="61"/>
        </w:numPr>
        <w:rPr>
          <w:ins w:id="5327" w:author="Mitchell, Phillip" w:date="2024-07-03T15:38:00Z"/>
        </w:rPr>
      </w:pPr>
      <w:ins w:id="5328" w:author="Mitchell, Phillip" w:date="2024-07-03T15:39:00Z">
        <w:r>
          <w:t>a</w:t>
        </w:r>
      </w:ins>
      <w:ins w:id="5329" w:author="Mitchell, Phillip" w:date="2024-07-03T15:38:00Z">
        <w:r w:rsidRPr="00757CB2">
          <w:t xml:space="preserve"> management module</w:t>
        </w:r>
      </w:ins>
    </w:p>
    <w:p w14:paraId="136C498E" w14:textId="6EFA8BA8" w:rsidR="00535622" w:rsidRDefault="00535622" w:rsidP="00535622">
      <w:pPr>
        <w:pStyle w:val="BodyText"/>
        <w:numPr>
          <w:ilvl w:val="0"/>
          <w:numId w:val="61"/>
        </w:numPr>
        <w:rPr>
          <w:ins w:id="5330" w:author="Mitchell, Phillip" w:date="2024-07-03T15:38:00Z"/>
        </w:rPr>
      </w:pPr>
      <w:ins w:id="5331" w:author="Mitchell, Phillip" w:date="2024-07-03T15:40:00Z">
        <w:r>
          <w:t>m</w:t>
        </w:r>
      </w:ins>
      <w:ins w:id="5332" w:author="Mitchell, Phillip" w:date="2024-07-03T15:38:00Z">
        <w:r w:rsidRPr="00757CB2">
          <w:t>easurement module(s)</w:t>
        </w:r>
      </w:ins>
      <w:ins w:id="5333" w:author="Mitchell, Phillip" w:date="2024-07-03T15:40:00Z">
        <w:r>
          <w:t>,</w:t>
        </w:r>
      </w:ins>
      <w:ins w:id="5334" w:author="Mitchell, Phillip" w:date="2024-07-03T15:38:00Z">
        <w:r w:rsidRPr="00757CB2">
          <w:t xml:space="preserve"> a</w:t>
        </w:r>
        <w:r w:rsidRPr="00C04C4E">
          <w:t>nd</w:t>
        </w:r>
      </w:ins>
    </w:p>
    <w:p w14:paraId="3C4E7B1E" w14:textId="42DC45FD" w:rsidR="00535622" w:rsidRDefault="00535622" w:rsidP="00535622">
      <w:pPr>
        <w:pStyle w:val="BodyText"/>
        <w:numPr>
          <w:ilvl w:val="0"/>
          <w:numId w:val="61"/>
        </w:numPr>
        <w:rPr>
          <w:ins w:id="5335" w:author="Mitchell, Phillip" w:date="2024-07-03T15:38:00Z"/>
        </w:rPr>
      </w:pPr>
      <w:ins w:id="5336" w:author="Mitchell, Phillip" w:date="2024-07-03T15:38:00Z">
        <w:r w:rsidRPr="00C04C4E">
          <w:t>external indicating device(s).</w:t>
        </w:r>
      </w:ins>
    </w:p>
    <w:p w14:paraId="29D60006" w14:textId="77777777" w:rsidR="00535622" w:rsidRDefault="00535622" w:rsidP="00535622">
      <w:pPr>
        <w:pStyle w:val="BodyText"/>
        <w:rPr>
          <w:ins w:id="5337" w:author="Mitchell, Phillip" w:date="2024-07-03T15:38:00Z"/>
        </w:rPr>
      </w:pPr>
      <w:ins w:id="5338" w:author="Mitchell, Phillip" w:date="2024-07-03T15:38:00Z">
        <w:r w:rsidRPr="00757CB2">
          <w:t xml:space="preserve">Those components may be allocated in separate parts of the multi-part meter. </w:t>
        </w:r>
        <w:r w:rsidRPr="00C04C4E">
          <w:t xml:space="preserve">Those parts </w:t>
        </w:r>
        <w:r>
          <w:t>must</w:t>
        </w:r>
        <w:r w:rsidRPr="00F67447">
          <w:t xml:space="preserve"> be evaluated together with the other parts</w:t>
        </w:r>
        <w:r>
          <w:t xml:space="preserve"> of the same brand</w:t>
        </w:r>
        <w:r w:rsidRPr="00F67447">
          <w:t xml:space="preserve">. </w:t>
        </w:r>
      </w:ins>
    </w:p>
    <w:p w14:paraId="11CB9CA8" w14:textId="77777777" w:rsidR="00535622" w:rsidRDefault="00535622" w:rsidP="00535622">
      <w:pPr>
        <w:pStyle w:val="BodyText"/>
        <w:rPr>
          <w:ins w:id="5339" w:author="Mitchell, Phillip" w:date="2024-07-03T15:38:00Z"/>
          <w:rFonts w:cs="Times New Roman"/>
          <w:bCs/>
          <w:szCs w:val="16"/>
        </w:rPr>
      </w:pPr>
      <w:ins w:id="5340" w:author="Mitchell, Phillip" w:date="2024-07-03T15:38:00Z">
        <w:r>
          <w:rPr>
            <w:rFonts w:cs="Times New Roman"/>
            <w:bCs/>
            <w:szCs w:val="16"/>
          </w:rPr>
          <w:t>F</w:t>
        </w:r>
        <w:r w:rsidRPr="00A62172">
          <w:rPr>
            <w:rFonts w:cs="Times New Roman"/>
            <w:bCs/>
            <w:szCs w:val="16"/>
          </w:rPr>
          <w:t xml:space="preserve">or the </w:t>
        </w:r>
        <w:proofErr w:type="gramStart"/>
        <w:r w:rsidRPr="00A62172">
          <w:rPr>
            <w:rFonts w:cs="Times New Roman"/>
            <w:bCs/>
            <w:szCs w:val="16"/>
          </w:rPr>
          <w:t>type</w:t>
        </w:r>
        <w:proofErr w:type="gramEnd"/>
        <w:r w:rsidRPr="00A62172">
          <w:rPr>
            <w:rFonts w:cs="Times New Roman"/>
            <w:bCs/>
            <w:szCs w:val="16"/>
          </w:rPr>
          <w:t xml:space="preserve"> evaluation of an </w:t>
        </w:r>
        <w:r w:rsidRPr="003C2D16">
          <w:rPr>
            <w:rFonts w:cs="Times New Roman"/>
            <w:bCs/>
            <w:szCs w:val="16"/>
          </w:rPr>
          <w:t>individual</w:t>
        </w:r>
        <w:r w:rsidRPr="00A62172">
          <w:rPr>
            <w:rFonts w:cs="Times New Roman"/>
            <w:bCs/>
            <w:szCs w:val="16"/>
          </w:rPr>
          <w:t xml:space="preserve"> part of the multi-part meter, all other parts </w:t>
        </w:r>
        <w:r>
          <w:rPr>
            <w:rFonts w:cs="Times New Roman"/>
            <w:bCs/>
            <w:szCs w:val="16"/>
          </w:rPr>
          <w:t>needed</w:t>
        </w:r>
        <w:r w:rsidRPr="00A62172">
          <w:rPr>
            <w:rFonts w:cs="Times New Roman"/>
            <w:bCs/>
            <w:szCs w:val="16"/>
          </w:rPr>
          <w:t xml:space="preserve"> to perform the measurement or </w:t>
        </w:r>
        <w:r>
          <w:rPr>
            <w:rFonts w:cs="Times New Roman"/>
            <w:bCs/>
            <w:szCs w:val="16"/>
          </w:rPr>
          <w:t>needed</w:t>
        </w:r>
        <w:r w:rsidRPr="00A62172">
          <w:rPr>
            <w:rFonts w:cs="Times New Roman"/>
            <w:bCs/>
            <w:szCs w:val="16"/>
          </w:rPr>
          <w:t xml:space="preserve"> for the correct functioning of the </w:t>
        </w:r>
        <w:r>
          <w:rPr>
            <w:rFonts w:cs="Times New Roman"/>
            <w:bCs/>
            <w:szCs w:val="16"/>
          </w:rPr>
          <w:t>under evaluation</w:t>
        </w:r>
        <w:r w:rsidRPr="00A62172">
          <w:rPr>
            <w:rFonts w:cs="Times New Roman"/>
            <w:bCs/>
            <w:szCs w:val="16"/>
          </w:rPr>
          <w:t xml:space="preserve"> part must be tested as described below, even if those parts were already approved in a previous type approval.</w:t>
        </w:r>
      </w:ins>
    </w:p>
    <w:p w14:paraId="4B458E88" w14:textId="77777777" w:rsidR="00535622" w:rsidRDefault="00535622" w:rsidP="00535622">
      <w:pPr>
        <w:pStyle w:val="BodyText"/>
        <w:rPr>
          <w:ins w:id="5341" w:author="Mitchell, Phillip" w:date="2024-07-03T15:38:00Z"/>
          <w:rFonts w:cs="Times New Roman"/>
          <w:bCs/>
          <w:szCs w:val="16"/>
        </w:rPr>
      </w:pPr>
      <w:ins w:id="5342" w:author="Mitchell, Phillip" w:date="2024-07-03T15:38:00Z">
        <w:r w:rsidRPr="00A62172">
          <w:rPr>
            <w:rFonts w:cs="Times New Roman"/>
            <w:bCs/>
            <w:szCs w:val="16"/>
          </w:rPr>
          <w:t>Must be evaluated for type approval:</w:t>
        </w:r>
      </w:ins>
    </w:p>
    <w:p w14:paraId="4679C568" w14:textId="3A47895C" w:rsidR="00535622" w:rsidRDefault="00535622" w:rsidP="00535622">
      <w:pPr>
        <w:pStyle w:val="BodyText"/>
        <w:numPr>
          <w:ilvl w:val="0"/>
          <w:numId w:val="59"/>
        </w:numPr>
        <w:rPr>
          <w:ins w:id="5343" w:author="Mitchell, Phillip" w:date="2024-07-03T15:38:00Z"/>
          <w:rFonts w:cs="Times New Roman"/>
          <w:bCs/>
          <w:szCs w:val="16"/>
        </w:rPr>
      </w:pPr>
      <w:ins w:id="5344" w:author="Mitchell, Phillip" w:date="2024-07-03T15:38:00Z">
        <w:r w:rsidRPr="00757CB2">
          <w:rPr>
            <w:rFonts w:cs="Times New Roman"/>
            <w:bCs/>
            <w:szCs w:val="16"/>
          </w:rPr>
          <w:t xml:space="preserve">parts </w:t>
        </w:r>
        <w:r w:rsidRPr="00C04C4E">
          <w:rPr>
            <w:rFonts w:cs="Times New Roman"/>
            <w:bCs/>
            <w:szCs w:val="16"/>
          </w:rPr>
          <w:t>which</w:t>
        </w:r>
        <w:r w:rsidRPr="00F67447">
          <w:rPr>
            <w:rFonts w:cs="Times New Roman"/>
            <w:bCs/>
            <w:szCs w:val="16"/>
          </w:rPr>
          <w:t xml:space="preserve"> perform metrological</w:t>
        </w:r>
        <w:r>
          <w:rPr>
            <w:rFonts w:cs="Times New Roman"/>
            <w:bCs/>
            <w:szCs w:val="16"/>
          </w:rPr>
          <w:t>ly</w:t>
        </w:r>
        <w:r w:rsidRPr="00757CB2">
          <w:rPr>
            <w:rFonts w:cs="Times New Roman"/>
            <w:bCs/>
            <w:szCs w:val="16"/>
          </w:rPr>
          <w:t xml:space="preserve"> relevant functions</w:t>
        </w:r>
      </w:ins>
    </w:p>
    <w:p w14:paraId="489703FE" w14:textId="77777777" w:rsidR="00535622" w:rsidRDefault="00535622" w:rsidP="00535622">
      <w:pPr>
        <w:pStyle w:val="BodyText"/>
        <w:numPr>
          <w:ilvl w:val="0"/>
          <w:numId w:val="59"/>
        </w:numPr>
        <w:rPr>
          <w:ins w:id="5345" w:author="Mitchell, Phillip" w:date="2024-07-03T15:38:00Z"/>
          <w:rFonts w:cs="Times New Roman"/>
          <w:bCs/>
          <w:szCs w:val="16"/>
        </w:rPr>
      </w:pPr>
      <w:ins w:id="5346" w:author="Mitchell, Phillip" w:date="2024-07-03T15:38:00Z">
        <w:r w:rsidRPr="00757CB2">
          <w:rPr>
            <w:rFonts w:cs="Times New Roman"/>
            <w:bCs/>
            <w:szCs w:val="16"/>
          </w:rPr>
          <w:lastRenderedPageBreak/>
          <w:t xml:space="preserve">parts </w:t>
        </w:r>
        <w:r w:rsidRPr="00C04C4E">
          <w:rPr>
            <w:rFonts w:cs="Times New Roman"/>
            <w:bCs/>
            <w:szCs w:val="16"/>
          </w:rPr>
          <w:t>which</w:t>
        </w:r>
        <w:r w:rsidRPr="00F67447">
          <w:rPr>
            <w:rFonts w:cs="Times New Roman"/>
            <w:bCs/>
            <w:szCs w:val="16"/>
          </w:rPr>
          <w:t xml:space="preserve"> host metrological</w:t>
        </w:r>
        <w:r>
          <w:rPr>
            <w:rFonts w:cs="Times New Roman"/>
            <w:bCs/>
            <w:szCs w:val="16"/>
          </w:rPr>
          <w:t>ly</w:t>
        </w:r>
        <w:r w:rsidRPr="00757CB2">
          <w:rPr>
            <w:rFonts w:cs="Times New Roman"/>
            <w:bCs/>
            <w:szCs w:val="16"/>
          </w:rPr>
          <w:t xml:space="preserve"> relevant software, as defined in item</w:t>
        </w:r>
        <w:r>
          <w:rPr>
            <w:rFonts w:cs="Times New Roman"/>
            <w:bCs/>
            <w:szCs w:val="16"/>
          </w:rPr>
          <w:t xml:space="preserve"> </w:t>
        </w:r>
        <w:r>
          <w:rPr>
            <w:rFonts w:cs="Times New Roman"/>
            <w:bCs/>
            <w:szCs w:val="16"/>
          </w:rPr>
          <w:fldChar w:fldCharType="begin"/>
        </w:r>
        <w:r>
          <w:rPr>
            <w:rFonts w:cs="Times New Roman"/>
            <w:bCs/>
            <w:szCs w:val="16"/>
          </w:rPr>
          <w:instrText xml:space="preserve"> REF _Ref161657582 \r \h </w:instrText>
        </w:r>
      </w:ins>
      <w:r>
        <w:rPr>
          <w:rFonts w:cs="Times New Roman"/>
          <w:bCs/>
          <w:szCs w:val="16"/>
        </w:rPr>
      </w:r>
      <w:ins w:id="5347" w:author="Mitchell, Phillip" w:date="2024-07-03T15:38:00Z">
        <w:r>
          <w:rPr>
            <w:rFonts w:cs="Times New Roman"/>
            <w:bCs/>
            <w:szCs w:val="16"/>
          </w:rPr>
          <w:fldChar w:fldCharType="separate"/>
        </w:r>
        <w:r>
          <w:rPr>
            <w:rFonts w:cs="Times New Roman"/>
            <w:bCs/>
            <w:szCs w:val="16"/>
          </w:rPr>
          <w:t>7.3.1</w:t>
        </w:r>
        <w:r>
          <w:rPr>
            <w:rFonts w:cs="Times New Roman"/>
            <w:bCs/>
            <w:szCs w:val="16"/>
          </w:rPr>
          <w:fldChar w:fldCharType="end"/>
        </w:r>
        <w:r w:rsidRPr="00757CB2">
          <w:rPr>
            <w:rFonts w:cs="Times New Roman"/>
            <w:bCs/>
            <w:szCs w:val="16"/>
          </w:rPr>
          <w:t>.</w:t>
        </w:r>
      </w:ins>
    </w:p>
    <w:p w14:paraId="6480FF9D" w14:textId="6E2B6AD9" w:rsidR="00535622" w:rsidRPr="003C2D16" w:rsidRDefault="00535622">
      <w:pPr>
        <w:pStyle w:val="BodyText"/>
        <w:rPr>
          <w:ins w:id="5348" w:author="Mitchell, Phillip" w:date="2024-07-03T15:38:00Z"/>
          <w:rFonts w:cs="Times New Roman"/>
          <w:bCs/>
        </w:rPr>
        <w:pPrChange w:id="5349" w:author="Mitchell, Phillip" w:date="2024-07-03T15:48:00Z">
          <w:pPr>
            <w:pStyle w:val="Note"/>
          </w:pPr>
        </w:pPrChange>
      </w:pPr>
      <w:ins w:id="5350" w:author="Mitchell, Phillip" w:date="2024-07-03T15:38:00Z">
        <w:r>
          <w:t>T</w:t>
        </w:r>
        <w:r w:rsidRPr="00757CB2">
          <w:t xml:space="preserve">he part </w:t>
        </w:r>
        <w:r>
          <w:t>in which the</w:t>
        </w:r>
        <w:r w:rsidRPr="00757CB2">
          <w:t xml:space="preserve"> clock used for billing or multi-tariff calculation is located shall be also considered as metrologically relevant.</w:t>
        </w:r>
      </w:ins>
    </w:p>
    <w:p w14:paraId="43DB09CB" w14:textId="77777777" w:rsidR="00535622" w:rsidRDefault="00535622" w:rsidP="00535622">
      <w:pPr>
        <w:jc w:val="both"/>
        <w:rPr>
          <w:ins w:id="5351" w:author="Mitchell, Phillip" w:date="2024-07-03T15:38:00Z"/>
          <w:rFonts w:cs="Times New Roman"/>
          <w:bCs/>
          <w:szCs w:val="16"/>
        </w:rPr>
      </w:pPr>
      <w:ins w:id="5352" w:author="Mitchell, Phillip" w:date="2024-07-03T15:38:00Z">
        <w:r>
          <w:rPr>
            <w:rFonts w:cs="Times New Roman"/>
            <w:bCs/>
            <w:szCs w:val="16"/>
          </w:rPr>
          <w:t>Some parts must be used for testing but are not subject to type approval, for instance, parts that are needed for the correct functioning of the parts submitted for type approval, but which do not perform any metrologically relevant functions nor host metrologically relevant software.</w:t>
        </w:r>
      </w:ins>
    </w:p>
    <w:p w14:paraId="45138FD5" w14:textId="77777777" w:rsidR="00535622" w:rsidRDefault="00535622" w:rsidP="00535622">
      <w:pPr>
        <w:pStyle w:val="Note"/>
        <w:jc w:val="both"/>
        <w:rPr>
          <w:ins w:id="5353" w:author="Mitchell, Phillip" w:date="2024-07-03T15:38:00Z"/>
        </w:rPr>
      </w:pPr>
      <w:ins w:id="5354" w:author="Mitchell, Phillip" w:date="2024-07-03T15:38:00Z">
        <w:r>
          <w:t>Note:</w:t>
        </w:r>
        <w:r>
          <w:tab/>
        </w:r>
        <w:r w:rsidRPr="00757CB2">
          <w:rPr>
            <w:rFonts w:cs="Times New Roman"/>
            <w:bCs/>
            <w:szCs w:val="16"/>
          </w:rPr>
          <w:t>Examples</w:t>
        </w:r>
        <w:r>
          <w:t xml:space="preserve"> of such parts include sockets, mechanical support parts, busbars, power sources and communication cables or circuits.</w:t>
        </w:r>
      </w:ins>
    </w:p>
    <w:p w14:paraId="1A81A51D" w14:textId="77777777" w:rsidR="00535622" w:rsidRDefault="00535622" w:rsidP="00535622">
      <w:pPr>
        <w:jc w:val="both"/>
        <w:rPr>
          <w:ins w:id="5355" w:author="Mitchell, Phillip" w:date="2024-07-03T15:38:00Z"/>
          <w:rFonts w:cs="Times New Roman"/>
          <w:bCs/>
          <w:szCs w:val="16"/>
        </w:rPr>
      </w:pPr>
      <w:ins w:id="5356" w:author="Mitchell, Phillip" w:date="2024-07-03T15:38:00Z">
        <w:r>
          <w:rPr>
            <w:rFonts w:cs="Times New Roman"/>
            <w:bCs/>
            <w:szCs w:val="16"/>
          </w:rPr>
          <w:t>Any other part which does not fit the descriptions above is not subject to type approval nor tested during type approval of the submitted parts.</w:t>
        </w:r>
      </w:ins>
    </w:p>
    <w:p w14:paraId="7AA80EFE" w14:textId="5EE67EE9" w:rsidR="00535622" w:rsidRDefault="00535622" w:rsidP="00535622">
      <w:pPr>
        <w:jc w:val="both"/>
        <w:rPr>
          <w:ins w:id="5357" w:author="Mitchell, Phillip" w:date="2024-07-03T15:38:00Z"/>
          <w:rFonts w:cs="Times New Roman"/>
          <w:bCs/>
          <w:szCs w:val="16"/>
        </w:rPr>
      </w:pPr>
      <w:ins w:id="5358" w:author="Mitchell, Phillip" w:date="2024-07-03T15:38:00Z">
        <w:r>
          <w:rPr>
            <w:rFonts w:cs="Times New Roman"/>
            <w:bCs/>
            <w:szCs w:val="16"/>
          </w:rPr>
          <w:t>Non-metrological</w:t>
        </w:r>
      </w:ins>
      <w:ins w:id="5359" w:author="Mitchell, Phillip" w:date="2024-07-03T15:49:00Z">
        <w:r w:rsidR="00015C26">
          <w:rPr>
            <w:rFonts w:cs="Times New Roman"/>
            <w:bCs/>
            <w:szCs w:val="16"/>
          </w:rPr>
          <w:t>ly</w:t>
        </w:r>
      </w:ins>
      <w:ins w:id="5360" w:author="Mitchell, Phillip" w:date="2024-07-03T15:38:00Z">
        <w:r>
          <w:rPr>
            <w:rFonts w:cs="Times New Roman"/>
            <w:bCs/>
            <w:szCs w:val="16"/>
          </w:rPr>
          <w:t xml:space="preserve"> relevant parts could only exist if the separation of software modules of the metrologically relevant parts (item </w:t>
        </w:r>
        <w:r>
          <w:rPr>
            <w:rFonts w:cs="Times New Roman"/>
            <w:bCs/>
            <w:szCs w:val="16"/>
            <w:highlight w:val="yellow"/>
          </w:rPr>
          <w:fldChar w:fldCharType="begin"/>
        </w:r>
        <w:r>
          <w:rPr>
            <w:rFonts w:cs="Times New Roman"/>
            <w:bCs/>
            <w:szCs w:val="16"/>
          </w:rPr>
          <w:instrText xml:space="preserve"> REF _Ref161660037 \r \h </w:instrText>
        </w:r>
      </w:ins>
      <w:r>
        <w:rPr>
          <w:rFonts w:cs="Times New Roman"/>
          <w:bCs/>
          <w:szCs w:val="16"/>
          <w:highlight w:val="yellow"/>
        </w:rPr>
      </w:r>
      <w:ins w:id="5361" w:author="Mitchell, Phillip" w:date="2024-07-03T15:38:00Z">
        <w:r>
          <w:rPr>
            <w:rFonts w:cs="Times New Roman"/>
            <w:bCs/>
            <w:szCs w:val="16"/>
            <w:highlight w:val="yellow"/>
          </w:rPr>
          <w:fldChar w:fldCharType="separate"/>
        </w:r>
        <w:r>
          <w:rPr>
            <w:rFonts w:cs="Times New Roman"/>
            <w:bCs/>
            <w:szCs w:val="16"/>
          </w:rPr>
          <w:t>7.3.3.1.3</w:t>
        </w:r>
        <w:r>
          <w:rPr>
            <w:rFonts w:cs="Times New Roman"/>
            <w:bCs/>
            <w:szCs w:val="16"/>
            <w:highlight w:val="yellow"/>
          </w:rPr>
          <w:fldChar w:fldCharType="end"/>
        </w:r>
        <w:r>
          <w:rPr>
            <w:rFonts w:cs="Times New Roman"/>
            <w:bCs/>
            <w:szCs w:val="16"/>
          </w:rPr>
          <w:t>) and their interfaces are evaluated during type approval process.</w:t>
        </w:r>
      </w:ins>
    </w:p>
    <w:p w14:paraId="1C540EBA" w14:textId="75B08D10" w:rsidR="00535622" w:rsidRPr="00927F94" w:rsidRDefault="00535622">
      <w:pPr>
        <w:pStyle w:val="BodyText"/>
        <w:rPr>
          <w:ins w:id="5362" w:author="Mitchell, Phillip" w:date="2024-07-03T15:38:00Z"/>
        </w:rPr>
        <w:pPrChange w:id="5363" w:author="Mitchell, Phillip" w:date="2024-07-03T15:50:00Z">
          <w:pPr>
            <w:pStyle w:val="Note"/>
            <w:jc w:val="both"/>
          </w:pPr>
        </w:pPrChange>
      </w:pPr>
      <w:ins w:id="5364" w:author="Mitchell, Phillip" w:date="2024-07-03T15:38:00Z">
        <w:r w:rsidRPr="00C04C4E">
          <w:t>A</w:t>
        </w:r>
        <w:r w:rsidRPr="00F67447">
          <w:t>ll parts are considered metrologically relevant</w:t>
        </w:r>
        <w:r w:rsidRPr="004E1D52">
          <w:t xml:space="preserve"> except </w:t>
        </w:r>
        <w:r>
          <w:t>when</w:t>
        </w:r>
        <w:r w:rsidRPr="00757CB2">
          <w:t xml:space="preserve"> </w:t>
        </w:r>
        <w:r w:rsidRPr="00C04C4E">
          <w:t xml:space="preserve">they </w:t>
        </w:r>
        <w:r w:rsidRPr="00F67447">
          <w:t>are not subjected to software evaluation</w:t>
        </w:r>
        <w:r w:rsidRPr="004E1D52">
          <w:t>.</w:t>
        </w:r>
      </w:ins>
    </w:p>
    <w:p w14:paraId="5FC5B123" w14:textId="77777777" w:rsidR="00535622" w:rsidRDefault="00535622" w:rsidP="00535622">
      <w:pPr>
        <w:jc w:val="both"/>
        <w:rPr>
          <w:ins w:id="5365" w:author="Mitchell, Phillip" w:date="2024-07-03T15:38:00Z"/>
          <w:rFonts w:cs="Times New Roman"/>
          <w:bCs/>
          <w:szCs w:val="16"/>
        </w:rPr>
      </w:pPr>
      <w:ins w:id="5366" w:author="Mitchell, Phillip" w:date="2024-07-03T15:38:00Z">
        <w:r>
          <w:rPr>
            <w:rFonts w:cs="Times New Roman"/>
            <w:bCs/>
            <w:szCs w:val="16"/>
          </w:rPr>
          <w:t>Each part of a multi-part meter must have its own serial number.</w:t>
        </w:r>
      </w:ins>
    </w:p>
    <w:p w14:paraId="3E297511" w14:textId="16E074F2" w:rsidR="00535622" w:rsidRDefault="00535622" w:rsidP="00535622">
      <w:pPr>
        <w:pStyle w:val="Heading3"/>
        <w:rPr>
          <w:ins w:id="5367" w:author="Mitchell, Phillip" w:date="2024-07-03T15:38:00Z"/>
        </w:rPr>
      </w:pPr>
      <w:ins w:id="5368" w:author="Mitchell, Phillip" w:date="2024-07-03T15:38:00Z">
        <w:r>
          <w:t xml:space="preserve">Additional </w:t>
        </w:r>
      </w:ins>
      <w:ins w:id="5369" w:author="Mitchell, Phillip" w:date="2024-07-03T15:52:00Z">
        <w:r w:rsidR="00015C26">
          <w:t>r</w:t>
        </w:r>
      </w:ins>
      <w:ins w:id="5370" w:author="Mitchell, Phillip" w:date="2024-07-03T15:38:00Z">
        <w:r>
          <w:t>equirement</w:t>
        </w:r>
      </w:ins>
      <w:ins w:id="5371" w:author="Mitchell, Phillip" w:date="2024-07-03T15:53:00Z">
        <w:r w:rsidR="00015C26">
          <w:t>s</w:t>
        </w:r>
      </w:ins>
      <w:ins w:id="5372" w:author="Mitchell, Phillip" w:date="2024-07-03T15:38:00Z">
        <w:r>
          <w:t xml:space="preserve"> </w:t>
        </w:r>
      </w:ins>
      <w:ins w:id="5373" w:author="Mitchell, Phillip" w:date="2024-07-03T15:53:00Z">
        <w:r w:rsidR="00015C26">
          <w:t>for</w:t>
        </w:r>
      </w:ins>
      <w:ins w:id="5374" w:author="Mitchell, Phillip" w:date="2024-07-03T15:38:00Z">
        <w:r>
          <w:t xml:space="preserve"> measurement modules</w:t>
        </w:r>
      </w:ins>
    </w:p>
    <w:p w14:paraId="577CCF7C" w14:textId="77777777" w:rsidR="00535622" w:rsidRPr="00F67447" w:rsidRDefault="00535622" w:rsidP="00535622">
      <w:pPr>
        <w:pStyle w:val="BodyText"/>
        <w:rPr>
          <w:ins w:id="5375" w:author="Mitchell, Phillip" w:date="2024-07-03T15:38:00Z"/>
        </w:rPr>
      </w:pPr>
      <w:ins w:id="5376" w:author="Mitchell, Phillip" w:date="2024-07-03T15:38:00Z">
        <w:r w:rsidRPr="00757CB2">
          <w:t xml:space="preserve">The method for calculating energy in multi-phase measuring modules must </w:t>
        </w:r>
        <w:r>
          <w:t xml:space="preserve">be </w:t>
        </w:r>
        <w:r w:rsidRPr="00757CB2">
          <w:t xml:space="preserve">the </w:t>
        </w:r>
        <w:r w:rsidRPr="00C04C4E">
          <w:t>modulus of the sum of the energies of each measuring element.</w:t>
        </w:r>
      </w:ins>
    </w:p>
    <w:p w14:paraId="6A30BEBB" w14:textId="7A7C99DA" w:rsidR="00535622" w:rsidRDefault="00535622" w:rsidP="00535622">
      <w:pPr>
        <w:pStyle w:val="Heading3"/>
        <w:rPr>
          <w:ins w:id="5377" w:author="Mitchell, Phillip" w:date="2024-07-03T15:38:00Z"/>
        </w:rPr>
      </w:pPr>
      <w:ins w:id="5378" w:author="Mitchell, Phillip" w:date="2024-07-03T15:38:00Z">
        <w:r>
          <w:t xml:space="preserve">Additional </w:t>
        </w:r>
      </w:ins>
      <w:ins w:id="5379" w:author="Mitchell, Phillip" w:date="2024-07-03T15:54:00Z">
        <w:r w:rsidR="00015C26">
          <w:t>r</w:t>
        </w:r>
      </w:ins>
      <w:ins w:id="5380" w:author="Mitchell, Phillip" w:date="2024-07-03T15:38:00Z">
        <w:r>
          <w:t>equirement</w:t>
        </w:r>
      </w:ins>
      <w:ins w:id="5381" w:author="Mitchell, Phillip" w:date="2024-07-03T15:54:00Z">
        <w:r w:rsidR="00015C26">
          <w:t>s</w:t>
        </w:r>
      </w:ins>
      <w:ins w:id="5382" w:author="Mitchell, Phillip" w:date="2024-07-03T15:38:00Z">
        <w:r>
          <w:t xml:space="preserve"> for management modules</w:t>
        </w:r>
      </w:ins>
    </w:p>
    <w:p w14:paraId="6B120158" w14:textId="77777777" w:rsidR="00535622" w:rsidRDefault="00535622" w:rsidP="00535622">
      <w:pPr>
        <w:jc w:val="both"/>
        <w:rPr>
          <w:ins w:id="5383" w:author="Mitchell, Phillip" w:date="2024-07-03T15:38:00Z"/>
          <w:rFonts w:cs="Times New Roman"/>
        </w:rPr>
      </w:pPr>
      <w:ins w:id="5384" w:author="Mitchell, Phillip" w:date="2024-07-03T15:38:00Z">
        <w:r w:rsidRPr="00296D64">
          <w:rPr>
            <w:rFonts w:cs="Times New Roman"/>
          </w:rPr>
          <w:t xml:space="preserve">Management </w:t>
        </w:r>
        <w:r>
          <w:rPr>
            <w:rFonts w:cs="Times New Roman"/>
          </w:rPr>
          <w:t>modules shall be able to answer a</w:t>
        </w:r>
        <w:r w:rsidRPr="00296D64">
          <w:rPr>
            <w:rFonts w:cs="Times New Roman"/>
          </w:rPr>
          <w:t xml:space="preserve"> request about the internal structure of the multi-part meter, to </w:t>
        </w:r>
        <w:r>
          <w:rPr>
            <w:rFonts w:cs="Times New Roman"/>
          </w:rPr>
          <w:t>the answer</w:t>
        </w:r>
        <w:r w:rsidRPr="00296D64">
          <w:rPr>
            <w:rFonts w:cs="Times New Roman"/>
          </w:rPr>
          <w:t xml:space="preserve"> the measurement modules, such as information on billing, power quality, load profile, demand, and others.</w:t>
        </w:r>
      </w:ins>
    </w:p>
    <w:p w14:paraId="2CCA7F03" w14:textId="77777777" w:rsidR="00535622" w:rsidRDefault="00535622" w:rsidP="00535622">
      <w:pPr>
        <w:pStyle w:val="Heading3"/>
        <w:rPr>
          <w:ins w:id="5385" w:author="Mitchell, Phillip" w:date="2024-07-03T15:38:00Z"/>
        </w:rPr>
      </w:pPr>
      <w:ins w:id="5386" w:author="Mitchell, Phillip" w:date="2024-07-03T15:38:00Z">
        <w:r w:rsidRPr="009E3A42">
          <w:t>Indicating device</w:t>
        </w:r>
        <w:r>
          <w:t xml:space="preserve"> of a multi-part meter</w:t>
        </w:r>
      </w:ins>
    </w:p>
    <w:p w14:paraId="6F775B3F" w14:textId="77777777" w:rsidR="00535622" w:rsidRDefault="00535622" w:rsidP="00535622">
      <w:pPr>
        <w:jc w:val="both"/>
        <w:rPr>
          <w:ins w:id="5387" w:author="Mitchell, Phillip" w:date="2024-07-03T15:38:00Z"/>
          <w:rFonts w:cs="Times New Roman"/>
          <w:bCs/>
          <w:szCs w:val="16"/>
        </w:rPr>
      </w:pPr>
      <w:ins w:id="5388" w:author="Mitchell, Phillip" w:date="2024-07-03T15:38:00Z">
        <w:r>
          <w:rPr>
            <w:rFonts w:cs="Times New Roman"/>
            <w:bCs/>
            <w:szCs w:val="16"/>
          </w:rPr>
          <w:t xml:space="preserve">Every measurement module shall have one (or more) indicating devices accessible to the user </w:t>
        </w:r>
        <w:proofErr w:type="gramStart"/>
        <w:r>
          <w:rPr>
            <w:rFonts w:cs="Times New Roman"/>
            <w:bCs/>
            <w:szCs w:val="16"/>
          </w:rPr>
          <w:t>in order to</w:t>
        </w:r>
        <w:proofErr w:type="gramEnd"/>
        <w:r>
          <w:rPr>
            <w:rFonts w:cs="Times New Roman"/>
            <w:bCs/>
            <w:szCs w:val="16"/>
          </w:rPr>
          <w:t xml:space="preserve"> verify the numerical value of each legal unit of measurement for which the meter is approved</w:t>
        </w:r>
        <w:bookmarkStart w:id="5389" w:name="_Hlk146893661"/>
        <w:r>
          <w:rPr>
            <w:rFonts w:cs="Times New Roman"/>
            <w:bCs/>
            <w:szCs w:val="16"/>
          </w:rPr>
          <w:t xml:space="preserve">. If the metering module has no indicating device </w:t>
        </w:r>
        <w:bookmarkEnd w:id="5389"/>
        <w:r>
          <w:rPr>
            <w:rFonts w:cs="Times New Roman"/>
            <w:bCs/>
            <w:szCs w:val="16"/>
          </w:rPr>
          <w:t xml:space="preserve">or the indicating device is not accessible for the user (e.g. a measuring system installed in a pole or in a closed cabinet) an external indicating device shall be provided and installed in a user-accessible location. </w:t>
        </w:r>
      </w:ins>
    </w:p>
    <w:p w14:paraId="50F472D3" w14:textId="3226C324" w:rsidR="00535622" w:rsidRPr="009E3A42" w:rsidRDefault="00535622">
      <w:pPr>
        <w:pStyle w:val="BodyText"/>
        <w:rPr>
          <w:ins w:id="5390" w:author="Mitchell, Phillip" w:date="2024-07-03T15:38:00Z"/>
        </w:rPr>
        <w:pPrChange w:id="5391" w:author="Mitchell, Phillip" w:date="2024-07-03T15:56:00Z">
          <w:pPr>
            <w:pStyle w:val="Note"/>
            <w:jc w:val="both"/>
          </w:pPr>
        </w:pPrChange>
      </w:pPr>
      <w:ins w:id="5392" w:author="Mitchell, Phillip" w:date="2024-07-03T15:38:00Z">
        <w:r>
          <w:t xml:space="preserve">The external indicating device shall comply with items </w:t>
        </w:r>
        <w:r w:rsidRPr="002B44BE">
          <w:rPr>
            <w:sz w:val="20"/>
          </w:rPr>
          <w:fldChar w:fldCharType="begin"/>
        </w:r>
        <w:r>
          <w:instrText xml:space="preserve"> REF _Ref31216114 \r \h  \* MERGEFORMAT </w:instrText>
        </w:r>
      </w:ins>
      <w:r w:rsidRPr="002B44BE">
        <w:rPr>
          <w:sz w:val="20"/>
        </w:rPr>
      </w:r>
      <w:ins w:id="5393" w:author="Mitchell, Phillip" w:date="2024-07-03T15:38:00Z">
        <w:r w:rsidRPr="002B44BE">
          <w:rPr>
            <w:sz w:val="20"/>
          </w:rPr>
          <w:fldChar w:fldCharType="separate"/>
        </w:r>
        <w:r>
          <w:t>7.4.1</w:t>
        </w:r>
        <w:r w:rsidRPr="002B44BE">
          <w:rPr>
            <w:sz w:val="20"/>
          </w:rPr>
          <w:fldChar w:fldCharType="end"/>
        </w:r>
        <w:r>
          <w:t xml:space="preserve"> and </w:t>
        </w:r>
        <w:r w:rsidRPr="002B44BE">
          <w:rPr>
            <w:sz w:val="20"/>
          </w:rPr>
          <w:fldChar w:fldCharType="begin"/>
        </w:r>
        <w:r>
          <w:instrText xml:space="preserve"> REF _Ref161667024 \r \h  \* MERGEFORMAT </w:instrText>
        </w:r>
      </w:ins>
      <w:r w:rsidRPr="002B44BE">
        <w:rPr>
          <w:sz w:val="20"/>
        </w:rPr>
      </w:r>
      <w:ins w:id="5394" w:author="Mitchell, Phillip" w:date="2024-07-03T15:38:00Z">
        <w:r w:rsidRPr="002B44BE">
          <w:rPr>
            <w:sz w:val="20"/>
          </w:rPr>
          <w:fldChar w:fldCharType="separate"/>
        </w:r>
        <w:r>
          <w:t>7.9</w:t>
        </w:r>
        <w:r w:rsidRPr="002B44BE">
          <w:rPr>
            <w:sz w:val="20"/>
          </w:rPr>
          <w:fldChar w:fldCharType="end"/>
        </w:r>
        <w:r>
          <w:t xml:space="preserve"> of this regulation.</w:t>
        </w:r>
      </w:ins>
    </w:p>
    <w:p w14:paraId="4CE5FB11" w14:textId="77777777" w:rsidR="00535622" w:rsidRPr="00467FB5" w:rsidRDefault="00535622" w:rsidP="00535622">
      <w:pPr>
        <w:pStyle w:val="Heading3"/>
        <w:rPr>
          <w:ins w:id="5395" w:author="Mitchell, Phillip" w:date="2024-07-03T15:38:00Z"/>
        </w:rPr>
      </w:pPr>
      <w:ins w:id="5396" w:author="Mitchell, Phillip" w:date="2024-07-03T15:38:00Z">
        <w:r w:rsidRPr="00467FB5">
          <w:t xml:space="preserve">Test </w:t>
        </w:r>
        <w:proofErr w:type="gramStart"/>
        <w:r w:rsidRPr="00467FB5">
          <w:t>output</w:t>
        </w:r>
        <w:proofErr w:type="gramEnd"/>
      </w:ins>
    </w:p>
    <w:p w14:paraId="2DDDA307" w14:textId="77777777" w:rsidR="00535622" w:rsidRDefault="00535622" w:rsidP="00535622">
      <w:pPr>
        <w:jc w:val="both"/>
        <w:rPr>
          <w:ins w:id="5397" w:author="Mitchell, Phillip" w:date="2024-07-03T15:38:00Z"/>
          <w:rFonts w:cs="Times New Roman"/>
          <w:bCs/>
          <w:szCs w:val="16"/>
        </w:rPr>
      </w:pPr>
      <w:ins w:id="5398" w:author="Mitchell, Phillip" w:date="2024-07-03T15:38:00Z">
        <w:r w:rsidRPr="00467FB5">
          <w:rPr>
            <w:rFonts w:cs="Times New Roman"/>
            <w:bCs/>
            <w:szCs w:val="16"/>
          </w:rPr>
          <w:t xml:space="preserve">Every measurement module shall include an individual test output, as described in </w:t>
        </w:r>
        <w:r>
          <w:rPr>
            <w:rFonts w:cs="Times New Roman"/>
            <w:bCs/>
            <w:szCs w:val="16"/>
          </w:rPr>
          <w:t xml:space="preserve">Section </w:t>
        </w:r>
        <w:r>
          <w:rPr>
            <w:rFonts w:cs="Times New Roman"/>
            <w:bCs/>
            <w:szCs w:val="16"/>
            <w:highlight w:val="yellow"/>
          </w:rPr>
          <w:fldChar w:fldCharType="begin"/>
        </w:r>
        <w:r>
          <w:rPr>
            <w:rFonts w:cs="Times New Roman"/>
            <w:bCs/>
            <w:szCs w:val="16"/>
          </w:rPr>
          <w:instrText xml:space="preserve"> REF _Ref161667048 \r \h </w:instrText>
        </w:r>
      </w:ins>
      <w:r>
        <w:rPr>
          <w:rFonts w:cs="Times New Roman"/>
          <w:bCs/>
          <w:szCs w:val="16"/>
          <w:highlight w:val="yellow"/>
        </w:rPr>
      </w:r>
      <w:ins w:id="5399" w:author="Mitchell, Phillip" w:date="2024-07-03T15:38:00Z">
        <w:r>
          <w:rPr>
            <w:rFonts w:cs="Times New Roman"/>
            <w:bCs/>
            <w:szCs w:val="16"/>
            <w:highlight w:val="yellow"/>
          </w:rPr>
          <w:fldChar w:fldCharType="separate"/>
        </w:r>
        <w:r>
          <w:rPr>
            <w:rFonts w:cs="Times New Roman"/>
            <w:bCs/>
            <w:szCs w:val="16"/>
          </w:rPr>
          <w:t>7.4.2.1</w:t>
        </w:r>
        <w:r>
          <w:rPr>
            <w:rFonts w:cs="Times New Roman"/>
            <w:bCs/>
            <w:szCs w:val="16"/>
            <w:highlight w:val="yellow"/>
          </w:rPr>
          <w:fldChar w:fldCharType="end"/>
        </w:r>
        <w:r w:rsidRPr="00467FB5">
          <w:rPr>
            <w:rFonts w:cs="Times New Roman"/>
            <w:bCs/>
            <w:szCs w:val="16"/>
          </w:rPr>
          <w:t>.</w:t>
        </w:r>
        <w:r>
          <w:rPr>
            <w:rFonts w:cs="Times New Roman"/>
            <w:bCs/>
            <w:szCs w:val="16"/>
          </w:rPr>
          <w:t xml:space="preserve"> </w:t>
        </w:r>
      </w:ins>
    </w:p>
    <w:p w14:paraId="2AC413F1" w14:textId="77777777" w:rsidR="00535622" w:rsidRDefault="00535622" w:rsidP="00535622">
      <w:pPr>
        <w:pStyle w:val="Heading3"/>
        <w:rPr>
          <w:ins w:id="5400" w:author="Mitchell, Phillip" w:date="2024-07-03T15:38:00Z"/>
        </w:rPr>
      </w:pPr>
      <w:ins w:id="5401" w:author="Mitchell, Phillip" w:date="2024-07-03T15:38:00Z">
        <w:r w:rsidRPr="00A338AD">
          <w:t>Additional requirements for test modes</w:t>
        </w:r>
      </w:ins>
    </w:p>
    <w:p w14:paraId="3F3DDA92" w14:textId="77777777" w:rsidR="00535622" w:rsidRDefault="00535622" w:rsidP="00535622">
      <w:pPr>
        <w:jc w:val="both"/>
        <w:rPr>
          <w:ins w:id="5402" w:author="Mitchell, Phillip" w:date="2024-07-03T15:38:00Z"/>
          <w:rFonts w:cs="Times New Roman"/>
          <w:bCs/>
          <w:szCs w:val="16"/>
        </w:rPr>
      </w:pPr>
      <w:ins w:id="5403" w:author="Mitchell, Phillip" w:date="2024-07-03T15:38:00Z">
        <w:r>
          <w:rPr>
            <w:rFonts w:cs="Times New Roman"/>
            <w:bCs/>
            <w:szCs w:val="16"/>
          </w:rPr>
          <w:t xml:space="preserve">As a multi-part meter may also offer functionalities such as demand or multi-tariff, in such cases the corresponding test modes must be included. For demand meters see Section </w:t>
        </w:r>
        <w:r>
          <w:rPr>
            <w:rFonts w:cs="Times New Roman"/>
            <w:bCs/>
            <w:szCs w:val="16"/>
          </w:rPr>
          <w:fldChar w:fldCharType="begin"/>
        </w:r>
        <w:r>
          <w:rPr>
            <w:rFonts w:cs="Times New Roman"/>
            <w:bCs/>
            <w:szCs w:val="16"/>
          </w:rPr>
          <w:instrText xml:space="preserve"> REF _Ref161667274 \r \h </w:instrText>
        </w:r>
      </w:ins>
      <w:r>
        <w:rPr>
          <w:rFonts w:cs="Times New Roman"/>
          <w:bCs/>
          <w:szCs w:val="16"/>
        </w:rPr>
      </w:r>
      <w:ins w:id="5404" w:author="Mitchell, Phillip" w:date="2024-07-03T15:38:00Z">
        <w:r>
          <w:rPr>
            <w:rFonts w:cs="Times New Roman"/>
            <w:bCs/>
            <w:szCs w:val="16"/>
          </w:rPr>
          <w:fldChar w:fldCharType="separate"/>
        </w:r>
        <w:r>
          <w:rPr>
            <w:rFonts w:cs="Times New Roman"/>
            <w:bCs/>
            <w:szCs w:val="16"/>
          </w:rPr>
          <w:t>7.4.2.2</w:t>
        </w:r>
        <w:r>
          <w:rPr>
            <w:rFonts w:cs="Times New Roman"/>
            <w:bCs/>
            <w:szCs w:val="16"/>
          </w:rPr>
          <w:fldChar w:fldCharType="end"/>
        </w:r>
        <w:r>
          <w:rPr>
            <w:rFonts w:cs="Times New Roman"/>
            <w:bCs/>
            <w:szCs w:val="16"/>
          </w:rPr>
          <w:t xml:space="preserve">; for multi-tariff meters see Section </w:t>
        </w:r>
        <w:r>
          <w:rPr>
            <w:rFonts w:cs="Times New Roman"/>
            <w:bCs/>
            <w:szCs w:val="16"/>
          </w:rPr>
          <w:fldChar w:fldCharType="begin"/>
        </w:r>
        <w:r>
          <w:rPr>
            <w:rFonts w:cs="Times New Roman"/>
            <w:bCs/>
            <w:szCs w:val="16"/>
          </w:rPr>
          <w:instrText xml:space="preserve"> REF _Ref144460548 \r \h </w:instrText>
        </w:r>
      </w:ins>
      <w:r>
        <w:rPr>
          <w:rFonts w:cs="Times New Roman"/>
          <w:bCs/>
          <w:szCs w:val="16"/>
        </w:rPr>
      </w:r>
      <w:ins w:id="5405" w:author="Mitchell, Phillip" w:date="2024-07-03T15:38:00Z">
        <w:r>
          <w:rPr>
            <w:rFonts w:cs="Times New Roman"/>
            <w:bCs/>
            <w:szCs w:val="16"/>
          </w:rPr>
          <w:fldChar w:fldCharType="separate"/>
        </w:r>
        <w:r>
          <w:rPr>
            <w:rFonts w:cs="Times New Roman"/>
            <w:bCs/>
            <w:szCs w:val="16"/>
          </w:rPr>
          <w:t>7.8.4</w:t>
        </w:r>
        <w:r>
          <w:rPr>
            <w:rFonts w:cs="Times New Roman"/>
            <w:bCs/>
            <w:szCs w:val="16"/>
          </w:rPr>
          <w:fldChar w:fldCharType="end"/>
        </w:r>
        <w:r>
          <w:rPr>
            <w:rFonts w:cs="Times New Roman"/>
            <w:bCs/>
            <w:szCs w:val="16"/>
          </w:rPr>
          <w:t>).</w:t>
        </w:r>
      </w:ins>
    </w:p>
    <w:p w14:paraId="42F6DA99" w14:textId="77777777" w:rsidR="00535622" w:rsidRPr="00CB3A7D" w:rsidRDefault="00535622" w:rsidP="00535622">
      <w:pPr>
        <w:pStyle w:val="Heading4"/>
        <w:keepLines w:val="0"/>
        <w:tabs>
          <w:tab w:val="clear" w:pos="964"/>
        </w:tabs>
        <w:spacing w:before="0" w:after="0"/>
        <w:ind w:left="851" w:hanging="851"/>
        <w:rPr>
          <w:ins w:id="5406" w:author="Mitchell, Phillip" w:date="2024-07-03T15:38:00Z"/>
        </w:rPr>
      </w:pPr>
      <w:ins w:id="5407" w:author="Mitchell, Phillip" w:date="2024-07-03T15:38:00Z">
        <w:r>
          <w:t>Time indication tes</w:t>
        </w:r>
        <w:r w:rsidRPr="00CB3A7D">
          <w:t>t mode for multi-part meter</w:t>
        </w:r>
        <w:r>
          <w:t>s</w:t>
        </w:r>
      </w:ins>
    </w:p>
    <w:p w14:paraId="132CE4F8" w14:textId="77777777" w:rsidR="00535622" w:rsidRPr="00F274F6" w:rsidRDefault="00535622" w:rsidP="00535622">
      <w:pPr>
        <w:jc w:val="both"/>
        <w:rPr>
          <w:ins w:id="5408" w:author="Mitchell, Phillip" w:date="2024-07-03T15:38:00Z"/>
          <w:rFonts w:cs="Times New Roman"/>
          <w:bCs/>
          <w:szCs w:val="16"/>
        </w:rPr>
      </w:pPr>
      <w:ins w:id="5409" w:author="Mitchell, Phillip" w:date="2024-07-03T15:38:00Z">
        <w:r w:rsidRPr="00F274F6">
          <w:rPr>
            <w:rFonts w:cs="Times New Roman"/>
            <w:bCs/>
            <w:szCs w:val="16"/>
          </w:rPr>
          <w:t>The multi-tariff multi-part meter must</w:t>
        </w:r>
        <w:r>
          <w:rPr>
            <w:rFonts w:cs="Times New Roman"/>
            <w:bCs/>
            <w:szCs w:val="16"/>
          </w:rPr>
          <w:t xml:space="preserve"> comply with the test mode requirements specified in Section 7.8.4. </w:t>
        </w:r>
      </w:ins>
    </w:p>
    <w:p w14:paraId="3C58B936" w14:textId="77777777" w:rsidR="00535622" w:rsidRDefault="00535622" w:rsidP="00535622">
      <w:pPr>
        <w:jc w:val="both"/>
        <w:rPr>
          <w:ins w:id="5410" w:author="Mitchell, Phillip" w:date="2024-07-03T15:38:00Z"/>
          <w:rFonts w:cs="Times New Roman"/>
          <w:bCs/>
          <w:szCs w:val="16"/>
        </w:rPr>
      </w:pPr>
      <w:ins w:id="5411" w:author="Mitchell, Phillip" w:date="2024-07-03T15:38:00Z">
        <w:r w:rsidRPr="008D0CE0">
          <w:rPr>
            <w:rFonts w:cs="Times New Roman"/>
            <w:bCs/>
            <w:szCs w:val="16"/>
          </w:rPr>
          <w:t>If the metering module has no indicating device</w:t>
        </w:r>
        <w:r>
          <w:rPr>
            <w:rFonts w:cs="Times New Roman"/>
            <w:bCs/>
            <w:szCs w:val="16"/>
          </w:rPr>
          <w:t>, the following additional specifications for the test mode for multi-tariff shall apply.</w:t>
        </w:r>
      </w:ins>
    </w:p>
    <w:p w14:paraId="32C63285" w14:textId="77777777" w:rsidR="00535622" w:rsidRDefault="00535622" w:rsidP="00535622">
      <w:pPr>
        <w:pStyle w:val="ListParagraph"/>
        <w:numPr>
          <w:ilvl w:val="0"/>
          <w:numId w:val="60"/>
        </w:numPr>
        <w:spacing w:after="0" w:line="240" w:lineRule="auto"/>
        <w:jc w:val="both"/>
        <w:rPr>
          <w:ins w:id="5412" w:author="Mitchell, Phillip" w:date="2024-07-03T15:38:00Z"/>
          <w:rFonts w:cs="Times New Roman"/>
          <w:bCs/>
          <w:szCs w:val="16"/>
        </w:rPr>
      </w:pPr>
      <w:ins w:id="5413" w:author="Mitchell, Phillip" w:date="2024-07-03T15:38:00Z">
        <w:r>
          <w:rPr>
            <w:rFonts w:cs="Times New Roman"/>
            <w:bCs/>
            <w:szCs w:val="16"/>
          </w:rPr>
          <w:t>The metering module’s time indication may be displayed by an EID or by an external test tool.</w:t>
        </w:r>
      </w:ins>
    </w:p>
    <w:p w14:paraId="788CF35A" w14:textId="77777777" w:rsidR="00535622" w:rsidRPr="00764522" w:rsidRDefault="00535622" w:rsidP="00535622">
      <w:pPr>
        <w:pStyle w:val="ListParagraph"/>
        <w:numPr>
          <w:ilvl w:val="0"/>
          <w:numId w:val="60"/>
        </w:numPr>
        <w:spacing w:after="0" w:line="240" w:lineRule="auto"/>
        <w:jc w:val="both"/>
        <w:rPr>
          <w:ins w:id="5414" w:author="Mitchell, Phillip" w:date="2024-07-03T15:38:00Z"/>
          <w:rFonts w:cs="Times New Roman"/>
          <w:bCs/>
          <w:szCs w:val="16"/>
        </w:rPr>
      </w:pPr>
      <w:ins w:id="5415" w:author="Mitchell, Phillip" w:date="2024-07-03T15:38:00Z">
        <w:r w:rsidRPr="00764522">
          <w:rPr>
            <w:rFonts w:cs="Times New Roman"/>
            <w:bCs/>
            <w:szCs w:val="16"/>
          </w:rPr>
          <w:t>For the time indication accuracy tests, the time indication must only show the meter’s registered time and shall not use any kind of external clock to synchronize the time indication during the tests.</w:t>
        </w:r>
      </w:ins>
    </w:p>
    <w:p w14:paraId="5260B822" w14:textId="77777777" w:rsidR="00535622" w:rsidRDefault="00535622" w:rsidP="00535622">
      <w:pPr>
        <w:pStyle w:val="ListParagraph"/>
        <w:numPr>
          <w:ilvl w:val="0"/>
          <w:numId w:val="60"/>
        </w:numPr>
        <w:spacing w:after="0" w:line="240" w:lineRule="auto"/>
        <w:jc w:val="both"/>
        <w:rPr>
          <w:ins w:id="5416" w:author="Mitchell, Phillip" w:date="2024-07-03T15:38:00Z"/>
          <w:rFonts w:cs="Times New Roman"/>
          <w:bCs/>
          <w:szCs w:val="16"/>
        </w:rPr>
      </w:pPr>
      <w:ins w:id="5417" w:author="Mitchell, Phillip" w:date="2024-07-03T15:38:00Z">
        <w:r>
          <w:rPr>
            <w:rFonts w:cs="Times New Roman"/>
            <w:bCs/>
            <w:szCs w:val="16"/>
          </w:rPr>
          <w:t>It shall be possible to prove that the time indication is directly acquired from the meter and displayed without modifications. The proof may be through the software evaluation of the external indicating device or external test tool.</w:t>
        </w:r>
      </w:ins>
    </w:p>
    <w:p w14:paraId="6384D4AE" w14:textId="77777777" w:rsidR="00535622" w:rsidRDefault="00535622" w:rsidP="00535622">
      <w:pPr>
        <w:pStyle w:val="Note"/>
        <w:rPr>
          <w:ins w:id="5418" w:author="Mitchell, Phillip" w:date="2024-07-03T15:38:00Z"/>
        </w:rPr>
      </w:pPr>
      <w:ins w:id="5419" w:author="Mitchell, Phillip" w:date="2024-07-03T15:38:00Z">
        <w:r>
          <w:lastRenderedPageBreak/>
          <w:t>Note 1:</w:t>
        </w:r>
        <w:r>
          <w:tab/>
          <w:t>When EID is used to show the time indication of multi-part meters, it is expected a small delay between the synchronization pulses and the indicated time in the EID. In any case, such delay must be less than 1 second.</w:t>
        </w:r>
      </w:ins>
    </w:p>
    <w:p w14:paraId="79DFF95D" w14:textId="77777777" w:rsidR="00535622" w:rsidRDefault="00535622" w:rsidP="00535622">
      <w:pPr>
        <w:pStyle w:val="Note"/>
        <w:rPr>
          <w:ins w:id="5420" w:author="Mitchell, Phillip" w:date="2024-07-03T15:38:00Z"/>
        </w:rPr>
      </w:pPr>
      <w:ins w:id="5421" w:author="Mitchell, Phillip" w:date="2024-07-03T15:38:00Z">
        <w:r>
          <w:t>Note 2:</w:t>
        </w:r>
        <w:r>
          <w:tab/>
          <w:t>This identification of the module being tested using an EID may be shown only once during test mode initialization.</w:t>
        </w:r>
      </w:ins>
    </w:p>
    <w:p w14:paraId="206E630B" w14:textId="77777777" w:rsidR="00535622" w:rsidRPr="0052528E" w:rsidRDefault="00535622" w:rsidP="00535622">
      <w:pPr>
        <w:pStyle w:val="ListParagraph"/>
        <w:numPr>
          <w:ilvl w:val="0"/>
          <w:numId w:val="60"/>
        </w:numPr>
        <w:spacing w:after="0" w:line="240" w:lineRule="auto"/>
        <w:jc w:val="both"/>
        <w:rPr>
          <w:ins w:id="5422" w:author="Mitchell, Phillip" w:date="2024-07-03T15:38:00Z"/>
          <w:rFonts w:cs="Times New Roman"/>
          <w:bCs/>
          <w:szCs w:val="16"/>
        </w:rPr>
      </w:pPr>
      <w:ins w:id="5423" w:author="Mitchell, Phillip" w:date="2024-07-03T15:38:00Z">
        <w:r w:rsidRPr="0052528E">
          <w:rPr>
            <w:rFonts w:cs="Times New Roman"/>
            <w:bCs/>
            <w:szCs w:val="16"/>
          </w:rPr>
          <w:t>If an external test tool is used, it must not hinder any test procedure of the meter under type evaluation nor deliberately change any test result.</w:t>
        </w:r>
      </w:ins>
    </w:p>
    <w:p w14:paraId="1051E7F3" w14:textId="08BD10F5" w:rsidR="00052B53" w:rsidRPr="008817AE" w:rsidDel="00535622" w:rsidRDefault="00052B53" w:rsidP="00052B53">
      <w:pPr>
        <w:pStyle w:val="BodyText"/>
        <w:rPr>
          <w:del w:id="5424" w:author="Mitchell, Phillip" w:date="2024-07-03T15:38:00Z"/>
        </w:rPr>
      </w:pPr>
      <w:del w:id="5425" w:author="Mitchell, Phillip" w:date="2024-07-03T15:38:00Z">
        <w:r w:rsidRPr="008817AE" w:rsidDel="00535622">
          <w:delText>[To be added].</w:delText>
        </w:r>
        <w:bookmarkStart w:id="5426" w:name="_Toc171513087"/>
        <w:bookmarkStart w:id="5427" w:name="_Toc182387317"/>
        <w:bookmarkEnd w:id="5426"/>
        <w:bookmarkEnd w:id="5427"/>
      </w:del>
    </w:p>
    <w:p w14:paraId="6F81A339" w14:textId="7360EA03" w:rsidR="00A46F76" w:rsidRPr="008817AE" w:rsidDel="00FC1FC5" w:rsidRDefault="00A46F76" w:rsidP="00A46F76">
      <w:pPr>
        <w:pStyle w:val="Heading1"/>
        <w:rPr>
          <w:del w:id="5428" w:author="Mitchell, Phillip" w:date="2024-10-23T14:22:00Z"/>
        </w:rPr>
      </w:pPr>
      <w:bookmarkStart w:id="5429" w:name="_Toc159855447"/>
      <w:bookmarkStart w:id="5430" w:name="_Toc182411550"/>
      <w:del w:id="5431" w:author="Mitchell, Phillip" w:date="2024-10-23T14:22:00Z">
        <w:r w:rsidRPr="008817AE" w:rsidDel="00FC1FC5">
          <w:delText>Requirements for kinds of meters</w:delText>
        </w:r>
        <w:bookmarkStart w:id="5432" w:name="_Toc182387318"/>
        <w:bookmarkEnd w:id="5429"/>
        <w:bookmarkEnd w:id="5432"/>
        <w:bookmarkEnd w:id="5430"/>
      </w:del>
    </w:p>
    <w:p w14:paraId="3FEB5214" w14:textId="40BCB42A" w:rsidR="00A46F76" w:rsidRPr="008817AE" w:rsidRDefault="00A46F76" w:rsidP="00A46F76">
      <w:pPr>
        <w:pStyle w:val="Heading2"/>
      </w:pPr>
      <w:bookmarkStart w:id="5433" w:name="_Toc159855448"/>
      <w:bookmarkStart w:id="5434" w:name="_Toc182411551"/>
      <w:r w:rsidRPr="008817AE">
        <w:t>Requirements for multi-branch meters</w:t>
      </w:r>
      <w:bookmarkEnd w:id="5433"/>
      <w:bookmarkEnd w:id="5434"/>
    </w:p>
    <w:p w14:paraId="41B8A713" w14:textId="18A3B4A4" w:rsidR="00A46F76" w:rsidRPr="008817AE" w:rsidRDefault="00A46F76" w:rsidP="00A46F76">
      <w:pPr>
        <w:pStyle w:val="BodyText"/>
      </w:pPr>
      <w:r w:rsidRPr="008817AE">
        <w:t xml:space="preserve">Requirements for multi-branch meters are provided in </w:t>
      </w:r>
      <w:r w:rsidR="00424D34" w:rsidRPr="008817AE">
        <w:fldChar w:fldCharType="begin"/>
      </w:r>
      <w:r w:rsidR="00424D34" w:rsidRPr="008817AE">
        <w:instrText xml:space="preserve"> REF _Ref118217556 \r </w:instrText>
      </w:r>
      <w:r w:rsidR="008817AE">
        <w:instrText xml:space="preserve"> \* MERGEFORMAT </w:instrText>
      </w:r>
      <w:r w:rsidR="00424D34" w:rsidRPr="008817AE">
        <w:fldChar w:fldCharType="separate"/>
      </w:r>
      <w:r w:rsidR="0033235A">
        <w:t>Annex A</w:t>
      </w:r>
      <w:r w:rsidR="00424D34" w:rsidRPr="008817AE">
        <w:fldChar w:fldCharType="end"/>
      </w:r>
      <w:r w:rsidRPr="008817AE">
        <w:t>.</w:t>
      </w:r>
    </w:p>
    <w:p w14:paraId="7BC0A887" w14:textId="2DB37C81" w:rsidR="00A46F76" w:rsidRPr="008817AE" w:rsidDel="00FC1FC5" w:rsidRDefault="00A46F76" w:rsidP="00A46F76">
      <w:pPr>
        <w:pStyle w:val="Heading2"/>
        <w:rPr>
          <w:del w:id="5435" w:author="Mitchell, Phillip" w:date="2024-10-23T14:22:00Z"/>
        </w:rPr>
      </w:pPr>
      <w:bookmarkStart w:id="5436" w:name="_Toc159855449"/>
      <w:bookmarkStart w:id="5437" w:name="_Toc182411552"/>
      <w:del w:id="5438" w:author="Mitchell, Phillip" w:date="2024-10-23T14:22:00Z">
        <w:r w:rsidRPr="008817AE" w:rsidDel="00FC1FC5">
          <w:delText xml:space="preserve">Requirements for </w:delText>
        </w:r>
      </w:del>
      <w:del w:id="5439" w:author="Mitchell, Phillip" w:date="2024-07-10T14:46:00Z">
        <w:r w:rsidRPr="008817AE" w:rsidDel="000E7F1F">
          <w:delText>street light metering</w:delText>
        </w:r>
      </w:del>
      <w:bookmarkEnd w:id="5436"/>
      <w:bookmarkEnd w:id="5437"/>
    </w:p>
    <w:p w14:paraId="290E2BA5" w14:textId="04B4D708" w:rsidR="005A0DDA" w:rsidRPr="008817AE" w:rsidDel="00FC1FC5" w:rsidRDefault="00052B53" w:rsidP="00A46F76">
      <w:pPr>
        <w:pStyle w:val="BodyText"/>
        <w:rPr>
          <w:del w:id="5440" w:author="Mitchell, Phillip" w:date="2024-10-23T14:22:00Z"/>
        </w:rPr>
      </w:pPr>
      <w:del w:id="5441" w:author="Mitchell, Phillip" w:date="2024-10-23T14:22:00Z">
        <w:r w:rsidRPr="000E7F1F" w:rsidDel="00FC1FC5">
          <w:rPr>
            <w:highlight w:val="yellow"/>
            <w:rPrChange w:id="5442" w:author="Mitchell, Phillip" w:date="2024-07-10T14:46:00Z">
              <w:rPr/>
            </w:rPrChange>
          </w:rPr>
          <w:delText>[</w:delText>
        </w:r>
        <w:r w:rsidR="00A46F76" w:rsidRPr="000E7F1F" w:rsidDel="00FC1FC5">
          <w:rPr>
            <w:highlight w:val="yellow"/>
            <w:rPrChange w:id="5443" w:author="Mitchell, Phillip" w:date="2024-07-10T14:46:00Z">
              <w:rPr/>
            </w:rPrChange>
          </w:rPr>
          <w:delText xml:space="preserve">To be </w:delText>
        </w:r>
        <w:r w:rsidRPr="000E7F1F" w:rsidDel="00FC1FC5">
          <w:rPr>
            <w:highlight w:val="yellow"/>
            <w:rPrChange w:id="5444" w:author="Mitchell, Phillip" w:date="2024-07-10T14:46:00Z">
              <w:rPr/>
            </w:rPrChange>
          </w:rPr>
          <w:delText>added]</w:delText>
        </w:r>
        <w:r w:rsidR="00A46F76" w:rsidRPr="000E7F1F" w:rsidDel="00FC1FC5">
          <w:rPr>
            <w:highlight w:val="yellow"/>
            <w:rPrChange w:id="5445" w:author="Mitchell, Phillip" w:date="2024-07-10T14:46:00Z">
              <w:rPr/>
            </w:rPrChange>
          </w:rPr>
          <w:delText>.</w:delText>
        </w:r>
      </w:del>
    </w:p>
    <w:p w14:paraId="5873386D" w14:textId="77777777" w:rsidR="005A0DDA" w:rsidRPr="008817AE" w:rsidRDefault="005A0DDA">
      <w:r w:rsidRPr="008817AE">
        <w:br w:type="page"/>
      </w:r>
    </w:p>
    <w:p w14:paraId="2D824AE0" w14:textId="782CFA34" w:rsidR="00C80630" w:rsidRPr="008817AE" w:rsidRDefault="00842EF1" w:rsidP="00494C6B">
      <w:pPr>
        <w:pStyle w:val="AnnexTitle"/>
      </w:pPr>
      <w:r w:rsidRPr="008817AE">
        <w:lastRenderedPageBreak/>
        <w:br/>
      </w:r>
      <w:bookmarkStart w:id="5446" w:name="_Ref118217556"/>
      <w:bookmarkStart w:id="5447" w:name="_Toc159855450"/>
      <w:bookmarkStart w:id="5448" w:name="_Toc182411553"/>
      <w:r w:rsidR="001B1BF1" w:rsidRPr="008817AE">
        <w:t>Requirements for m</w:t>
      </w:r>
      <w:r w:rsidR="00C80630" w:rsidRPr="008817AE">
        <w:t>ulti-branch meters</w:t>
      </w:r>
      <w:r w:rsidRPr="008817AE">
        <w:br/>
      </w:r>
      <w:r w:rsidR="00C80630" w:rsidRPr="008817AE">
        <w:t>(Mandatory)</w:t>
      </w:r>
      <w:bookmarkEnd w:id="5446"/>
      <w:bookmarkEnd w:id="5447"/>
      <w:bookmarkEnd w:id="5448"/>
    </w:p>
    <w:p w14:paraId="321A9322" w14:textId="77777777" w:rsidR="00C80630" w:rsidRPr="008817AE" w:rsidRDefault="00C80630" w:rsidP="00C80630">
      <w:pPr>
        <w:pStyle w:val="AnnexHeading1"/>
      </w:pPr>
      <w:bookmarkStart w:id="5449" w:name="_Toc159855451"/>
      <w:bookmarkStart w:id="5450" w:name="_Toc182411554"/>
      <w:r w:rsidRPr="008817AE">
        <w:t>Overview</w:t>
      </w:r>
      <w:bookmarkEnd w:id="5449"/>
      <w:bookmarkEnd w:id="5450"/>
    </w:p>
    <w:p w14:paraId="408B488F" w14:textId="51761E92" w:rsidR="00C80630" w:rsidRPr="008817AE" w:rsidRDefault="00C80630" w:rsidP="00C80630">
      <w:pPr>
        <w:pStyle w:val="BodyText"/>
      </w:pPr>
      <w:r w:rsidRPr="008817AE">
        <w:t xml:space="preserve">This annex contains additional requirements </w:t>
      </w:r>
      <w:r w:rsidR="00FD409B" w:rsidRPr="008817AE">
        <w:t xml:space="preserve">that apply for </w:t>
      </w:r>
      <w:r w:rsidRPr="008817AE">
        <w:t xml:space="preserve">multi-branch meters. </w:t>
      </w:r>
    </w:p>
    <w:p w14:paraId="3A6B5B2F" w14:textId="77777777" w:rsidR="00C80630" w:rsidRPr="008817AE" w:rsidRDefault="00C80630" w:rsidP="00C80630">
      <w:pPr>
        <w:pStyle w:val="AnnexHeading1"/>
      </w:pPr>
      <w:bookmarkStart w:id="5451" w:name="_Toc159855452"/>
      <w:bookmarkStart w:id="5452" w:name="_Toc182411555"/>
      <w:r w:rsidRPr="008817AE">
        <w:t>Type Approval</w:t>
      </w:r>
      <w:bookmarkEnd w:id="5451"/>
      <w:bookmarkEnd w:id="5452"/>
    </w:p>
    <w:p w14:paraId="4395ED9F" w14:textId="77777777" w:rsidR="00C80630" w:rsidRPr="008817AE" w:rsidRDefault="00C80630" w:rsidP="00C80630">
      <w:pPr>
        <w:pStyle w:val="AnnexHeading2"/>
      </w:pPr>
      <w:bookmarkStart w:id="5453" w:name="_Toc159855453"/>
      <w:bookmarkStart w:id="5454" w:name="_Toc182411556"/>
      <w:r w:rsidRPr="008817AE">
        <w:t>General</w:t>
      </w:r>
      <w:bookmarkEnd w:id="5453"/>
      <w:bookmarkEnd w:id="5454"/>
    </w:p>
    <w:p w14:paraId="69C9B48A" w14:textId="77777777" w:rsidR="00C80630" w:rsidRPr="008817AE" w:rsidRDefault="00C80630" w:rsidP="00C80630">
      <w:pPr>
        <w:pStyle w:val="BodyText"/>
      </w:pPr>
      <w:r w:rsidRPr="008817AE">
        <w:t xml:space="preserve">The following requirements are applicable for the </w:t>
      </w:r>
      <w:proofErr w:type="gramStart"/>
      <w:r w:rsidRPr="008817AE">
        <w:t>type</w:t>
      </w:r>
      <w:proofErr w:type="gramEnd"/>
      <w:r w:rsidRPr="008817AE">
        <w:t xml:space="preserve"> approval of multi-branch meters.</w:t>
      </w:r>
    </w:p>
    <w:p w14:paraId="7A2012C8" w14:textId="77777777" w:rsidR="00C80630" w:rsidRPr="008817AE" w:rsidRDefault="00C80630" w:rsidP="00F02BD5">
      <w:pPr>
        <w:pStyle w:val="BodyText"/>
        <w:numPr>
          <w:ilvl w:val="0"/>
          <w:numId w:val="14"/>
        </w:numPr>
      </w:pPr>
      <w:r w:rsidRPr="008817AE">
        <w:t>Meters shall be designed so that every channel is identical.</w:t>
      </w:r>
    </w:p>
    <w:p w14:paraId="3B7D7E24" w14:textId="152AF390" w:rsidR="00C80630" w:rsidRPr="008817AE" w:rsidRDefault="00C80630" w:rsidP="00F02BD5">
      <w:pPr>
        <w:pStyle w:val="BodyText"/>
        <w:numPr>
          <w:ilvl w:val="0"/>
          <w:numId w:val="14"/>
        </w:numPr>
      </w:pPr>
      <w:r w:rsidRPr="008817AE">
        <w:t xml:space="preserve">For testing purposes only, every branch </w:t>
      </w:r>
      <w:r w:rsidR="00FD409B" w:rsidRPr="008817AE">
        <w:t xml:space="preserve">shall </w:t>
      </w:r>
      <w:r w:rsidRPr="008817AE">
        <w:t xml:space="preserve">include an individual pulse </w:t>
      </w:r>
      <w:proofErr w:type="gramStart"/>
      <w:r w:rsidRPr="008817AE">
        <w:t>output</w:t>
      </w:r>
      <w:proofErr w:type="gramEnd"/>
      <w:r w:rsidRPr="008817AE">
        <w:t xml:space="preserve"> or the registers </w:t>
      </w:r>
      <w:r w:rsidR="00FD409B" w:rsidRPr="008817AE">
        <w:t xml:space="preserve">shall </w:t>
      </w:r>
      <w:r w:rsidRPr="008817AE">
        <w:t>have sufficient resolution to detect a single pulse, with a minimum resolution of 1 Wh.</w:t>
      </w:r>
    </w:p>
    <w:p w14:paraId="585CEBBD" w14:textId="0445E2D1" w:rsidR="00C80630" w:rsidRPr="008817AE" w:rsidRDefault="00C80630" w:rsidP="00F02BD5">
      <w:pPr>
        <w:pStyle w:val="BodyText"/>
        <w:numPr>
          <w:ilvl w:val="0"/>
          <w:numId w:val="14"/>
        </w:numPr>
      </w:pPr>
      <w:r w:rsidRPr="008817AE">
        <w:t>If the meter is designed to measure single</w:t>
      </w:r>
      <w:r w:rsidR="00EB64F4" w:rsidRPr="008817AE">
        <w:t>-</w:t>
      </w:r>
      <w:r w:rsidRPr="008817AE">
        <w:t xml:space="preserve">phase connections, the meter shall comply with the </w:t>
      </w:r>
      <w:r w:rsidR="00FD409B" w:rsidRPr="008817AE">
        <w:t>base maximum permissible errors</w:t>
      </w:r>
      <w:r w:rsidRPr="008817AE">
        <w:t xml:space="preserve"> for the accuracy class on the single-phase connection</w:t>
      </w:r>
      <w:r w:rsidR="00FD409B" w:rsidRPr="008817AE">
        <w:t>s</w:t>
      </w:r>
      <w:r w:rsidRPr="008817AE">
        <w:t>. This shall be assessed by testing one or more single</w:t>
      </w:r>
      <w:r w:rsidR="00EB64F4" w:rsidRPr="008817AE">
        <w:t>-</w:t>
      </w:r>
      <w:r w:rsidRPr="008817AE">
        <w:t>phase channel (randomly selected).</w:t>
      </w:r>
    </w:p>
    <w:p w14:paraId="7FCCA87E" w14:textId="5CE5B310" w:rsidR="00C80630" w:rsidRPr="008817AE" w:rsidRDefault="00C80630" w:rsidP="00F02BD5">
      <w:pPr>
        <w:pStyle w:val="BodyText"/>
        <w:numPr>
          <w:ilvl w:val="0"/>
          <w:numId w:val="14"/>
        </w:numPr>
      </w:pPr>
      <w:r w:rsidRPr="008817AE">
        <w:t xml:space="preserve">If the meter is designed to measure three phase connections, the meter shall comply with the </w:t>
      </w:r>
      <w:r w:rsidR="00FD409B" w:rsidRPr="008817AE">
        <w:t>base maximum permissible errors</w:t>
      </w:r>
      <w:r w:rsidRPr="008817AE">
        <w:t xml:space="preserve"> for the accuracy class for all three connections. This shall be assessed by testing one group of three channels (randomly selected).</w:t>
      </w:r>
    </w:p>
    <w:p w14:paraId="1BCCF777" w14:textId="34C625A2" w:rsidR="001245E8" w:rsidRPr="008817AE" w:rsidRDefault="001245E8" w:rsidP="00F02BD5">
      <w:pPr>
        <w:pStyle w:val="BodyText"/>
        <w:numPr>
          <w:ilvl w:val="0"/>
          <w:numId w:val="14"/>
        </w:numPr>
      </w:pPr>
      <w:r w:rsidRPr="008817AE">
        <w:t>Cross-channel influences: For any channel, it shall comply with the base maximum permissible errors for the accuracy class, and comply with requirements under conditions of no load, while energy is flowing in all other channels.</w:t>
      </w:r>
    </w:p>
    <w:p w14:paraId="795DA822" w14:textId="386C69D1" w:rsidR="00C80630" w:rsidRPr="008817AE" w:rsidRDefault="00C80630" w:rsidP="002D710A">
      <w:pPr>
        <w:pStyle w:val="BodyText"/>
        <w:numPr>
          <w:ilvl w:val="0"/>
          <w:numId w:val="14"/>
        </w:numPr>
      </w:pPr>
      <w:r w:rsidRPr="008817AE">
        <w:t>For all other requirements for type approval, the meter shall meet the requirements in each configuration.</w:t>
      </w:r>
      <w:r w:rsidR="001245E8" w:rsidRPr="008817AE">
        <w:t xml:space="preserve"> </w:t>
      </w:r>
      <w:r w:rsidR="003C3C60" w:rsidRPr="008817AE">
        <w:t>It is not necessary to test every possible configuration provided the testing of specific configurations is representative of all configurations.</w:t>
      </w:r>
    </w:p>
    <w:p w14:paraId="19081372" w14:textId="77777777" w:rsidR="00C80630" w:rsidRPr="008817AE" w:rsidRDefault="00C80630" w:rsidP="00F02BD5">
      <w:pPr>
        <w:pStyle w:val="BodyText"/>
        <w:numPr>
          <w:ilvl w:val="0"/>
          <w:numId w:val="14"/>
        </w:numPr>
      </w:pPr>
      <w:r w:rsidRPr="008817AE">
        <w:t>Requirements for self-heating shall be met applying maximum current and voltage to all branches.</w:t>
      </w:r>
    </w:p>
    <w:p w14:paraId="0C5A8590" w14:textId="528A97C3" w:rsidR="001B1BF1" w:rsidRPr="008817AE" w:rsidRDefault="00C80630" w:rsidP="00F02BD5">
      <w:pPr>
        <w:pStyle w:val="BodyText"/>
        <w:numPr>
          <w:ilvl w:val="0"/>
          <w:numId w:val="14"/>
        </w:numPr>
      </w:pPr>
      <w:r w:rsidRPr="008817AE">
        <w:t xml:space="preserve">If the meter is designed to operate with a family of LPITs, with identical characteristics, but different primary current values, </w:t>
      </w:r>
      <w:r w:rsidR="001B1BF1" w:rsidRPr="008817AE">
        <w:t>each additional type shall comply with the base maximum permissible errors (initial intrinsic error), no load and starting requirements.</w:t>
      </w:r>
    </w:p>
    <w:p w14:paraId="55D0B2AC" w14:textId="0F3E26FA" w:rsidR="001B1BF1" w:rsidRPr="008817AE" w:rsidRDefault="001B1BF1" w:rsidP="001B1BF1">
      <w:pPr>
        <w:pStyle w:val="Note"/>
      </w:pPr>
      <w:r w:rsidRPr="008817AE">
        <w:t>Note:</w:t>
      </w:r>
      <w:r w:rsidRPr="008817AE">
        <w:tab/>
        <w:t>The test procedures for multi-branch meters are specified in OIML R 46-2, 2.5 and Annex B.</w:t>
      </w:r>
    </w:p>
    <w:p w14:paraId="4F164F1F" w14:textId="77777777" w:rsidR="00C80630" w:rsidRPr="008817AE" w:rsidRDefault="00C80630" w:rsidP="00C80630">
      <w:pPr>
        <w:pStyle w:val="AnnexHeading2"/>
      </w:pPr>
      <w:bookmarkStart w:id="5455" w:name="_Toc159855454"/>
      <w:bookmarkStart w:id="5456" w:name="_Toc182411557"/>
      <w:r w:rsidRPr="008817AE">
        <w:t xml:space="preserve">Channel configuration and sealing for multi-branch </w:t>
      </w:r>
      <w:proofErr w:type="gramStart"/>
      <w:r w:rsidRPr="008817AE">
        <w:t>meters</w:t>
      </w:r>
      <w:bookmarkEnd w:id="5455"/>
      <w:bookmarkEnd w:id="5456"/>
      <w:proofErr w:type="gramEnd"/>
    </w:p>
    <w:p w14:paraId="25E62E82" w14:textId="77777777" w:rsidR="00C80630" w:rsidRPr="008817AE" w:rsidRDefault="00C80630" w:rsidP="00C80630">
      <w:pPr>
        <w:pStyle w:val="BodyText"/>
      </w:pPr>
      <w:r w:rsidRPr="008817AE">
        <w:t xml:space="preserve">The configuration of the channels for multi-branch meters </w:t>
      </w:r>
      <w:proofErr w:type="gramStart"/>
      <w:r w:rsidRPr="008817AE">
        <w:t>is considered to be</w:t>
      </w:r>
      <w:proofErr w:type="gramEnd"/>
      <w:r w:rsidRPr="008817AE">
        <w:t xml:space="preserve"> a metrologically relevant parameter. The configuration of the channels includes which channels are grouped together to measure poly-phase circuits.</w:t>
      </w:r>
    </w:p>
    <w:p w14:paraId="0A92E754" w14:textId="77777777" w:rsidR="00C80630" w:rsidRPr="008817AE" w:rsidRDefault="00C80630" w:rsidP="00C80630">
      <w:pPr>
        <w:pStyle w:val="BodyText"/>
      </w:pPr>
      <w:r w:rsidRPr="008817AE">
        <w:t>For multi-branch meters, the metrological seal(s) shall also secure the meter along with the connected LPITs.</w:t>
      </w:r>
    </w:p>
    <w:p w14:paraId="26119F89" w14:textId="7497902C" w:rsidR="008C73C6" w:rsidRPr="008817AE" w:rsidDel="009370F5" w:rsidRDefault="008C73C6">
      <w:pPr>
        <w:rPr>
          <w:del w:id="5457" w:author="Phillip" w:date="2023-08-18T14:56:00Z"/>
        </w:rPr>
      </w:pPr>
      <w:bookmarkStart w:id="5458" w:name="_Ref30681947"/>
      <w:bookmarkStart w:id="5459" w:name="_Ref31195415"/>
      <w:bookmarkStart w:id="5460" w:name="_Ref31298456"/>
      <w:del w:id="5461" w:author="Phillip" w:date="2023-08-18T14:56:00Z">
        <w:r w:rsidRPr="008817AE" w:rsidDel="009370F5">
          <w:br w:type="page"/>
        </w:r>
      </w:del>
    </w:p>
    <w:p w14:paraId="07B40F8A" w14:textId="24EBCE75" w:rsidR="008C73C6" w:rsidRPr="008817AE" w:rsidDel="006A5318" w:rsidRDefault="008C73C6" w:rsidP="00402B1E">
      <w:pPr>
        <w:rPr>
          <w:del w:id="5462" w:author="Phillip" w:date="2023-08-18T14:55:00Z"/>
        </w:rPr>
      </w:pPr>
      <w:del w:id="5463" w:author="Phillip" w:date="2023-08-18T14:55:00Z">
        <w:r w:rsidRPr="008817AE" w:rsidDel="006A5318">
          <w:br/>
        </w:r>
        <w:bookmarkStart w:id="5464" w:name="_Ref118217778"/>
        <w:r w:rsidRPr="008817AE" w:rsidDel="006A5318">
          <w:delText>Requirements for software-controlled meters</w:delText>
        </w:r>
        <w:r w:rsidRPr="008817AE" w:rsidDel="006A5318">
          <w:br/>
          <w:delText>(Mandatory)</w:delText>
        </w:r>
        <w:bookmarkEnd w:id="5464"/>
      </w:del>
    </w:p>
    <w:p w14:paraId="21C4C9BF" w14:textId="5911302C" w:rsidR="008C73C6" w:rsidRPr="008817AE" w:rsidDel="006A5318" w:rsidRDefault="008C73C6" w:rsidP="00402B1E">
      <w:pPr>
        <w:rPr>
          <w:del w:id="5465" w:author="Phillip" w:date="2023-08-18T14:49:00Z"/>
        </w:rPr>
      </w:pPr>
      <w:del w:id="5466" w:author="Phillip" w:date="2023-08-18T14:49:00Z">
        <w:r w:rsidRPr="008817AE" w:rsidDel="006A5318">
          <w:delText>I</w:delText>
        </w:r>
        <w:r w:rsidR="00351869" w:rsidRPr="008817AE" w:rsidDel="006A5318">
          <w:delText>ntroduction</w:delText>
        </w:r>
      </w:del>
    </w:p>
    <w:p w14:paraId="3CD9D1EB" w14:textId="5746EFD9" w:rsidR="00351869" w:rsidRPr="008817AE" w:rsidDel="006A5318" w:rsidRDefault="00351869" w:rsidP="00402B1E">
      <w:pPr>
        <w:rPr>
          <w:del w:id="5467" w:author="Phillip" w:date="2023-08-18T14:49:00Z"/>
          <w:snapToGrid w:val="0"/>
        </w:rPr>
      </w:pPr>
      <w:del w:id="5468" w:author="Phillip" w:date="2023-08-18T14:49:00Z">
        <w:r w:rsidRPr="008817AE" w:rsidDel="006A5318">
          <w:rPr>
            <w:snapToGrid w:val="0"/>
          </w:rPr>
          <w:delText xml:space="preserve">These requirements are based on </w:delText>
        </w:r>
        <w:r w:rsidRPr="008817AE" w:rsidDel="006A5318">
          <w:rPr>
            <w:snapToGrid w:val="0"/>
            <w:lang w:val="en-GB"/>
          </w:rPr>
          <w:delText>OIML D 31:20</w:delText>
        </w:r>
        <w:r w:rsidR="00727397" w:rsidRPr="008817AE" w:rsidDel="006A5318">
          <w:rPr>
            <w:snapToGrid w:val="0"/>
            <w:lang w:val="en-GB"/>
          </w:rPr>
          <w:delText>XX</w:delText>
        </w:r>
        <w:r w:rsidRPr="008817AE" w:rsidDel="006A5318">
          <w:rPr>
            <w:snapToGrid w:val="0"/>
            <w:lang w:val="en-GB"/>
          </w:rPr>
          <w:delText xml:space="preserve"> </w:delText>
        </w:r>
        <w:r w:rsidRPr="008817AE" w:rsidDel="006A5318">
          <w:rPr>
            <w:i/>
            <w:snapToGrid w:val="0"/>
            <w:lang w:val="en-GB"/>
          </w:rPr>
          <w:delText>General requirements for software-controlled measuring instruments</w:delText>
        </w:r>
        <w:r w:rsidR="000535DF" w:rsidRPr="008817AE" w:rsidDel="006A5318">
          <w:rPr>
            <w:i/>
            <w:snapToGrid w:val="0"/>
            <w:lang w:val="en-GB"/>
          </w:rPr>
          <w:delText xml:space="preserve"> </w:delText>
        </w:r>
        <w:r w:rsidR="000535DF" w:rsidRPr="008817AE" w:rsidDel="006A5318">
          <w:rPr>
            <w:snapToGrid w:val="0"/>
            <w:lang w:val="en-GB"/>
          </w:rPr>
          <w:fldChar w:fldCharType="begin"/>
        </w:r>
        <w:r w:rsidR="000535DF" w:rsidRPr="008817AE" w:rsidDel="006A5318">
          <w:rPr>
            <w:snapToGrid w:val="0"/>
            <w:lang w:val="en-GB"/>
          </w:rPr>
          <w:delInstrText xml:space="preserve"> REF _Ref118714262 \r  \* MERGEFORMAT </w:delInstrText>
        </w:r>
        <w:r w:rsidR="000535DF" w:rsidRPr="008817AE" w:rsidDel="006A5318">
          <w:rPr>
            <w:snapToGrid w:val="0"/>
            <w:lang w:val="en-GB"/>
          </w:rPr>
          <w:fldChar w:fldCharType="separate"/>
        </w:r>
        <w:r w:rsidR="000535DF" w:rsidRPr="008817AE" w:rsidDel="006A5318">
          <w:rPr>
            <w:snapToGrid w:val="0"/>
            <w:lang w:val="en-GB"/>
          </w:rPr>
          <w:delText>[13]</w:delText>
        </w:r>
        <w:r w:rsidR="000535DF" w:rsidRPr="008817AE" w:rsidDel="006A5318">
          <w:rPr>
            <w:snapToGrid w:val="0"/>
            <w:lang w:val="en-GB"/>
          </w:rPr>
          <w:fldChar w:fldCharType="end"/>
        </w:r>
        <w:r w:rsidRPr="008817AE" w:rsidDel="006A5318">
          <w:rPr>
            <w:snapToGrid w:val="0"/>
          </w:rPr>
          <w:delText>.  The requirements specified in this Annex apply:</w:delText>
        </w:r>
      </w:del>
    </w:p>
    <w:p w14:paraId="0B56FB5E" w14:textId="7AAE89D7" w:rsidR="00351869" w:rsidRPr="008817AE" w:rsidDel="006A5318" w:rsidRDefault="00351869" w:rsidP="00BC22B9">
      <w:pPr>
        <w:pStyle w:val="ListParagraph"/>
        <w:widowControl w:val="0"/>
        <w:numPr>
          <w:ilvl w:val="0"/>
          <w:numId w:val="29"/>
        </w:numPr>
        <w:tabs>
          <w:tab w:val="left" w:pos="992"/>
        </w:tabs>
        <w:autoSpaceDE w:val="0"/>
        <w:autoSpaceDN w:val="0"/>
        <w:adjustRightInd w:val="0"/>
        <w:spacing w:before="120" w:after="120" w:line="240" w:lineRule="auto"/>
        <w:jc w:val="both"/>
        <w:rPr>
          <w:del w:id="5469" w:author="Phillip" w:date="2023-08-18T14:49:00Z"/>
          <w:rFonts w:eastAsia="Calibri" w:cs="Times New Roman"/>
          <w:snapToGrid w:val="0"/>
          <w:szCs w:val="20"/>
          <w:lang w:val="en-GB"/>
        </w:rPr>
      </w:pPr>
      <w:del w:id="5470" w:author="Phillip" w:date="2023-08-18T14:49:00Z">
        <w:r w:rsidRPr="008817AE" w:rsidDel="006A5318">
          <w:rPr>
            <w:rFonts w:eastAsia="Calibri" w:cs="Times New Roman"/>
            <w:snapToGrid w:val="0"/>
            <w:szCs w:val="20"/>
          </w:rPr>
          <w:delText>Only to the legally relevant parts of a</w:delText>
        </w:r>
        <w:r w:rsidR="003048E4" w:rsidRPr="008817AE" w:rsidDel="006A5318">
          <w:rPr>
            <w:rFonts w:eastAsia="Calibri" w:cs="Times New Roman"/>
            <w:snapToGrid w:val="0"/>
            <w:szCs w:val="20"/>
          </w:rPr>
          <w:delText>n</w:delText>
        </w:r>
        <w:r w:rsidRPr="008817AE" w:rsidDel="006A5318">
          <w:rPr>
            <w:rFonts w:eastAsia="Calibri" w:cs="Times New Roman"/>
            <w:snapToGrid w:val="0"/>
            <w:szCs w:val="20"/>
          </w:rPr>
          <w:delText xml:space="preserve"> </w:delText>
        </w:r>
        <w:r w:rsidR="003048E4" w:rsidRPr="008817AE" w:rsidDel="006A5318">
          <w:rPr>
            <w:rFonts w:eastAsia="Calibri" w:cs="Times New Roman"/>
            <w:snapToGrid w:val="0"/>
            <w:szCs w:val="20"/>
          </w:rPr>
          <w:delText>electricity</w:delText>
        </w:r>
        <w:r w:rsidRPr="008817AE" w:rsidDel="006A5318">
          <w:rPr>
            <w:rFonts w:eastAsia="Calibri" w:cs="Times New Roman"/>
            <w:snapToGrid w:val="0"/>
            <w:szCs w:val="20"/>
          </w:rPr>
          <w:delText xml:space="preserve"> meter, e.g. software, parameters, the measured quantity value, measurement result and measurement data; and</w:delText>
        </w:r>
      </w:del>
    </w:p>
    <w:p w14:paraId="22F5F435" w14:textId="130513E7" w:rsidR="00351869" w:rsidRPr="008817AE" w:rsidDel="006A5318" w:rsidRDefault="00351869" w:rsidP="00BC22B9">
      <w:pPr>
        <w:pStyle w:val="ListParagraph"/>
        <w:widowControl w:val="0"/>
        <w:numPr>
          <w:ilvl w:val="0"/>
          <w:numId w:val="29"/>
        </w:numPr>
        <w:tabs>
          <w:tab w:val="left" w:pos="992"/>
        </w:tabs>
        <w:autoSpaceDE w:val="0"/>
        <w:autoSpaceDN w:val="0"/>
        <w:adjustRightInd w:val="0"/>
        <w:spacing w:before="120" w:after="120" w:line="240" w:lineRule="auto"/>
        <w:jc w:val="both"/>
        <w:rPr>
          <w:del w:id="5471" w:author="Phillip" w:date="2023-08-18T14:49:00Z"/>
          <w:rFonts w:eastAsia="Calibri" w:cs="Times New Roman"/>
          <w:snapToGrid w:val="0"/>
          <w:szCs w:val="20"/>
        </w:rPr>
      </w:pPr>
      <w:del w:id="5472" w:author="Phillip" w:date="2023-08-18T14:49:00Z">
        <w:r w:rsidRPr="008817AE" w:rsidDel="006A5318">
          <w:rPr>
            <w:rFonts w:eastAsia="Calibri" w:cs="Times New Roman"/>
            <w:snapToGrid w:val="0"/>
            <w:szCs w:val="20"/>
            <w:lang w:val="en-GB"/>
          </w:rPr>
          <w:delText>Equally to non-dynamic and dynamic modules of legally relevant software.</w:delText>
        </w:r>
      </w:del>
    </w:p>
    <w:p w14:paraId="50A64B6D" w14:textId="53FC8BB8" w:rsidR="00351869" w:rsidRPr="008817AE" w:rsidDel="006A5318" w:rsidRDefault="00351869" w:rsidP="00402B1E">
      <w:pPr>
        <w:rPr>
          <w:del w:id="5473" w:author="Phillip" w:date="2023-08-18T14:49:00Z"/>
          <w:snapToGrid w:val="0"/>
          <w:lang w:val="en-GB"/>
        </w:rPr>
      </w:pPr>
      <w:del w:id="5474" w:author="Phillip" w:date="2023-08-18T14:49:00Z">
        <w:r w:rsidRPr="008817AE" w:rsidDel="006A5318">
          <w:rPr>
            <w:snapToGrid w:val="0"/>
            <w:lang w:val="en-GB"/>
          </w:rPr>
          <w:delText xml:space="preserve">The manufacturer is responsible for producing </w:delText>
        </w:r>
        <w:r w:rsidR="00F50789" w:rsidRPr="008817AE" w:rsidDel="006A5318">
          <w:rPr>
            <w:snapToGrid w:val="0"/>
            <w:lang w:val="en-GB"/>
          </w:rPr>
          <w:delText>electricity</w:delText>
        </w:r>
        <w:r w:rsidRPr="008817AE" w:rsidDel="006A5318">
          <w:rPr>
            <w:snapToGrid w:val="0"/>
            <w:lang w:val="en-GB"/>
          </w:rPr>
          <w:delText xml:space="preserve"> meters and legally relevant software that conforms to the approved type and the documentation submitted for type evaluation. </w:delText>
        </w:r>
      </w:del>
    </w:p>
    <w:p w14:paraId="1CA1F92F" w14:textId="0383C559" w:rsidR="00917D15" w:rsidRPr="008817AE" w:rsidDel="006A5318" w:rsidRDefault="00917D15" w:rsidP="00402B1E">
      <w:pPr>
        <w:rPr>
          <w:del w:id="5475" w:author="Phillip" w:date="2023-08-18T14:49:00Z"/>
          <w:snapToGrid w:val="0"/>
          <w:lang w:val="en-GB"/>
        </w:rPr>
      </w:pPr>
      <w:del w:id="5476" w:author="Phillip" w:date="2023-08-18T14:49:00Z">
        <w:r w:rsidRPr="008817AE" w:rsidDel="006A5318">
          <w:delText xml:space="preserve">National authorities shall determine </w:delText>
        </w:r>
        <w:r w:rsidR="00C16F34" w:rsidRPr="008817AE" w:rsidDel="006A5318">
          <w:delText xml:space="preserve">what </w:delText>
        </w:r>
        <w:r w:rsidR="009D250E" w:rsidRPr="008817AE" w:rsidDel="006A5318">
          <w:delText>are</w:delText>
        </w:r>
        <w:r w:rsidR="00C16F34" w:rsidRPr="008817AE" w:rsidDel="006A5318">
          <w:delText xml:space="preserve"> considered to be</w:delText>
        </w:r>
        <w:r w:rsidR="009D250E" w:rsidRPr="008817AE" w:rsidDel="006A5318">
          <w:delText>:</w:delText>
        </w:r>
        <w:r w:rsidR="00C16F34" w:rsidRPr="008817AE" w:rsidDel="006A5318">
          <w:delText xml:space="preserve"> an </w:delText>
        </w:r>
        <w:r w:rsidRPr="008817AE" w:rsidDel="006A5318">
          <w:delText>authori</w:delText>
        </w:r>
        <w:r w:rsidR="00C16F34" w:rsidRPr="008817AE" w:rsidDel="006A5318">
          <w:delText>s</w:delText>
        </w:r>
        <w:r w:rsidRPr="008817AE" w:rsidDel="006A5318">
          <w:delText>ed</w:delText>
        </w:r>
        <w:r w:rsidR="00C16F34" w:rsidRPr="008817AE" w:rsidDel="006A5318">
          <w:delText xml:space="preserve"> modification, loading or changes for software securing and protection (</w:delText>
        </w:r>
        <w:r w:rsidR="00622893" w:rsidDel="006A5318">
          <w:fldChar w:fldCharType="begin"/>
        </w:r>
        <w:r w:rsidR="00622893" w:rsidDel="006A5318">
          <w:delInstrText xml:space="preserve"> REF _Ref118286135 \r  \* MERGEFORMAT </w:delInstrText>
        </w:r>
        <w:r w:rsidR="00622893" w:rsidDel="006A5318">
          <w:fldChar w:fldCharType="separate"/>
        </w:r>
        <w:r w:rsidR="00727397" w:rsidRPr="008817AE" w:rsidDel="006A5318">
          <w:delText>B.2.3</w:delText>
        </w:r>
        <w:r w:rsidR="00622893" w:rsidDel="006A5318">
          <w:fldChar w:fldCharType="end"/>
        </w:r>
        <w:r w:rsidR="00C16F34" w:rsidRPr="008817AE" w:rsidDel="006A5318">
          <w:delText>), an authorised person for support of fault and defect detection (</w:delText>
        </w:r>
        <w:r w:rsidR="00622893" w:rsidDel="006A5318">
          <w:fldChar w:fldCharType="begin"/>
        </w:r>
        <w:r w:rsidR="00622893" w:rsidDel="006A5318">
          <w:delInstrText xml:space="preserve"> REF _Ref118286154 \r  \* MERGEFORMAT </w:delInstrText>
        </w:r>
        <w:r w:rsidR="00622893" w:rsidDel="006A5318">
          <w:fldChar w:fldCharType="separate"/>
        </w:r>
        <w:r w:rsidR="00727397" w:rsidRPr="008817AE" w:rsidDel="006A5318">
          <w:delText>B.2.6</w:delText>
        </w:r>
        <w:r w:rsidR="00622893" w:rsidDel="006A5318">
          <w:fldChar w:fldCharType="end"/>
        </w:r>
        <w:r w:rsidR="00C16F34" w:rsidRPr="008817AE" w:rsidDel="006A5318">
          <w:delText>)</w:delText>
        </w:r>
        <w:r w:rsidR="00735A4B" w:rsidRPr="008817AE" w:rsidDel="006A5318">
          <w:delText xml:space="preserve"> and an </w:delText>
        </w:r>
        <w:r w:rsidR="00735A4B" w:rsidRPr="008817AE" w:rsidDel="006A5318">
          <w:rPr>
            <w:snapToGrid w:val="0"/>
            <w:lang w:val="en-GB"/>
          </w:rPr>
          <w:delText>authorised person for a verified update (</w:delText>
        </w:r>
        <w:r w:rsidR="00727397" w:rsidRPr="008817AE" w:rsidDel="006A5318">
          <w:rPr>
            <w:snapToGrid w:val="0"/>
            <w:lang w:val="en-GB"/>
          </w:rPr>
          <w:fldChar w:fldCharType="begin"/>
        </w:r>
        <w:r w:rsidR="00727397" w:rsidRPr="008817AE" w:rsidDel="006A5318">
          <w:rPr>
            <w:snapToGrid w:val="0"/>
            <w:lang w:val="en-GB"/>
          </w:rPr>
          <w:delInstrText xml:space="preserve"> REF _Ref118286168 \r  \* MERGEFORMAT </w:delInstrText>
        </w:r>
        <w:r w:rsidR="00727397" w:rsidRPr="008817AE" w:rsidDel="006A5318">
          <w:rPr>
            <w:snapToGrid w:val="0"/>
            <w:lang w:val="en-GB"/>
          </w:rPr>
          <w:fldChar w:fldCharType="separate"/>
        </w:r>
        <w:r w:rsidR="00727397" w:rsidRPr="008817AE" w:rsidDel="006A5318">
          <w:rPr>
            <w:snapToGrid w:val="0"/>
            <w:lang w:val="en-GB"/>
          </w:rPr>
          <w:delText>B.4.2</w:delText>
        </w:r>
        <w:r w:rsidR="00727397" w:rsidRPr="008817AE" w:rsidDel="006A5318">
          <w:rPr>
            <w:snapToGrid w:val="0"/>
            <w:lang w:val="en-GB"/>
          </w:rPr>
          <w:fldChar w:fldCharType="end"/>
        </w:r>
        <w:r w:rsidR="00735A4B" w:rsidRPr="008817AE" w:rsidDel="006A5318">
          <w:rPr>
            <w:snapToGrid w:val="0"/>
            <w:lang w:val="en-GB"/>
          </w:rPr>
          <w:delText>) and a traced update (</w:delText>
        </w:r>
        <w:r w:rsidR="00727397" w:rsidRPr="008817AE" w:rsidDel="006A5318">
          <w:rPr>
            <w:snapToGrid w:val="0"/>
            <w:lang w:val="en-GB"/>
          </w:rPr>
          <w:fldChar w:fldCharType="begin"/>
        </w:r>
        <w:r w:rsidR="00727397" w:rsidRPr="008817AE" w:rsidDel="006A5318">
          <w:rPr>
            <w:snapToGrid w:val="0"/>
            <w:lang w:val="en-GB"/>
          </w:rPr>
          <w:delInstrText xml:space="preserve"> REF _Ref29979339 \r  \* MERGEFORMAT </w:delInstrText>
        </w:r>
        <w:r w:rsidR="00727397" w:rsidRPr="008817AE" w:rsidDel="006A5318">
          <w:rPr>
            <w:snapToGrid w:val="0"/>
            <w:lang w:val="en-GB"/>
          </w:rPr>
          <w:fldChar w:fldCharType="separate"/>
        </w:r>
        <w:r w:rsidR="00727397" w:rsidRPr="008817AE" w:rsidDel="006A5318">
          <w:rPr>
            <w:snapToGrid w:val="0"/>
            <w:lang w:val="en-GB"/>
          </w:rPr>
          <w:delText>B.4.3</w:delText>
        </w:r>
        <w:r w:rsidR="00727397" w:rsidRPr="008817AE" w:rsidDel="006A5318">
          <w:rPr>
            <w:snapToGrid w:val="0"/>
            <w:lang w:val="en-GB"/>
          </w:rPr>
          <w:fldChar w:fldCharType="end"/>
        </w:r>
        <w:r w:rsidR="00735A4B" w:rsidRPr="008817AE" w:rsidDel="006A5318">
          <w:rPr>
            <w:snapToGrid w:val="0"/>
            <w:lang w:val="en-GB"/>
          </w:rPr>
          <w:delText>)</w:delText>
        </w:r>
      </w:del>
    </w:p>
    <w:p w14:paraId="16A87AF4" w14:textId="471E67B2" w:rsidR="00351869" w:rsidRPr="008817AE" w:rsidDel="006A5318" w:rsidRDefault="00351869" w:rsidP="00402B1E">
      <w:pPr>
        <w:rPr>
          <w:del w:id="5477" w:author="Phillip" w:date="2023-08-18T14:49:00Z"/>
          <w:snapToGrid w:val="0"/>
          <w:lang w:val="en-GB"/>
        </w:rPr>
      </w:pPr>
      <w:del w:id="5478" w:author="Phillip" w:date="2023-08-18T14:49:00Z">
        <w:r w:rsidRPr="008817AE" w:rsidDel="006A5318">
          <w:rPr>
            <w:snapToGrid w:val="0"/>
            <w:lang w:val="en-GB"/>
          </w:rPr>
          <w:delText>Means described in</w:delText>
        </w:r>
        <w:r w:rsidR="00F50789" w:rsidRPr="008817AE" w:rsidDel="006A5318">
          <w:rPr>
            <w:snapToGrid w:val="0"/>
            <w:lang w:val="en-GB"/>
          </w:rPr>
          <w:delText xml:space="preserve"> </w:delText>
        </w:r>
        <w:r w:rsidR="00727397" w:rsidRPr="008817AE" w:rsidDel="006A5318">
          <w:rPr>
            <w:snapToGrid w:val="0"/>
            <w:lang w:val="en-GB"/>
          </w:rPr>
          <w:fldChar w:fldCharType="begin"/>
        </w:r>
        <w:r w:rsidR="00727397" w:rsidRPr="008817AE" w:rsidDel="006A5318">
          <w:rPr>
            <w:snapToGrid w:val="0"/>
            <w:lang w:val="en-GB"/>
          </w:rPr>
          <w:delInstrText xml:space="preserve"> REF _Ref29979245 \r  \* MERGEFORMAT </w:delInstrText>
        </w:r>
        <w:r w:rsidR="00727397" w:rsidRPr="008817AE" w:rsidDel="006A5318">
          <w:rPr>
            <w:snapToGrid w:val="0"/>
            <w:lang w:val="en-GB"/>
          </w:rPr>
          <w:fldChar w:fldCharType="separate"/>
        </w:r>
        <w:r w:rsidR="00727397" w:rsidRPr="008817AE" w:rsidDel="006A5318">
          <w:rPr>
            <w:snapToGrid w:val="0"/>
            <w:lang w:val="en-GB"/>
          </w:rPr>
          <w:delText>B.2.1</w:delText>
        </w:r>
        <w:r w:rsidR="00727397" w:rsidRPr="008817AE" w:rsidDel="006A5318">
          <w:rPr>
            <w:snapToGrid w:val="0"/>
            <w:lang w:val="en-GB"/>
          </w:rPr>
          <w:fldChar w:fldCharType="end"/>
        </w:r>
        <w:r w:rsidR="00727397" w:rsidRPr="008817AE" w:rsidDel="006A5318">
          <w:rPr>
            <w:snapToGrid w:val="0"/>
            <w:lang w:val="en-GB"/>
          </w:rPr>
          <w:delText xml:space="preserve">and </w:delText>
        </w:r>
        <w:r w:rsidR="00727397" w:rsidRPr="008817AE" w:rsidDel="006A5318">
          <w:rPr>
            <w:snapToGrid w:val="0"/>
            <w:lang w:val="en-GB"/>
          </w:rPr>
          <w:fldChar w:fldCharType="begin"/>
        </w:r>
        <w:r w:rsidR="00727397" w:rsidRPr="008817AE" w:rsidDel="006A5318">
          <w:rPr>
            <w:snapToGrid w:val="0"/>
            <w:lang w:val="en-GB"/>
          </w:rPr>
          <w:delInstrText xml:space="preserve"> REF _Ref118286221 \r  \* MERGEFORMAT </w:delInstrText>
        </w:r>
        <w:r w:rsidR="00727397" w:rsidRPr="008817AE" w:rsidDel="006A5318">
          <w:rPr>
            <w:snapToGrid w:val="0"/>
            <w:lang w:val="en-GB"/>
          </w:rPr>
          <w:fldChar w:fldCharType="separate"/>
        </w:r>
        <w:r w:rsidR="00727397" w:rsidRPr="008817AE" w:rsidDel="006A5318">
          <w:rPr>
            <w:snapToGrid w:val="0"/>
            <w:lang w:val="en-GB"/>
          </w:rPr>
          <w:delText>B.3.1</w:delText>
        </w:r>
        <w:r w:rsidR="00727397" w:rsidRPr="008817AE" w:rsidDel="006A5318">
          <w:rPr>
            <w:snapToGrid w:val="0"/>
            <w:lang w:val="en-GB"/>
          </w:rPr>
          <w:fldChar w:fldCharType="end"/>
        </w:r>
        <w:r w:rsidRPr="008817AE" w:rsidDel="006A5318">
          <w:rPr>
            <w:snapToGrid w:val="0"/>
            <w:lang w:val="en-GB"/>
          </w:rPr>
          <w:fldChar w:fldCharType="begin"/>
        </w:r>
        <w:r w:rsidRPr="008817AE" w:rsidDel="006A5318">
          <w:rPr>
            <w:snapToGrid w:val="0"/>
            <w:lang w:val="en-GB"/>
          </w:rPr>
          <w:delInstrText xml:space="preserve"> REF _Ref29979245 \r \h </w:delInstrText>
        </w:r>
        <w:r w:rsidR="002C5637" w:rsidRPr="008817AE" w:rsidDel="006A5318">
          <w:rPr>
            <w:snapToGrid w:val="0"/>
            <w:lang w:val="en-GB"/>
          </w:rPr>
          <w:delInstrText xml:space="preserve"> \* MERGEFORMAT </w:delInstrText>
        </w:r>
        <w:r w:rsidRPr="008817AE" w:rsidDel="006A5318">
          <w:rPr>
            <w:snapToGrid w:val="0"/>
            <w:lang w:val="en-GB"/>
          </w:rPr>
        </w:r>
        <w:r w:rsidRPr="008817AE" w:rsidDel="006A5318">
          <w:rPr>
            <w:snapToGrid w:val="0"/>
            <w:lang w:val="en-GB"/>
          </w:rPr>
          <w:fldChar w:fldCharType="end"/>
        </w:r>
        <w:r w:rsidR="00F50789" w:rsidRPr="008817AE" w:rsidDel="006A5318">
          <w:rPr>
            <w:snapToGrid w:val="0"/>
            <w:lang w:val="en-GB"/>
          </w:rPr>
          <w:delText xml:space="preserve"> </w:delText>
        </w:r>
        <w:r w:rsidRPr="008817AE" w:rsidDel="006A5318">
          <w:rPr>
            <w:snapToGrid w:val="0"/>
            <w:lang w:val="en-GB"/>
          </w:rPr>
          <w:delText>shall be provided to allow for the evaluation of conformity.</w:delText>
        </w:r>
      </w:del>
    </w:p>
    <w:p w14:paraId="1188816C" w14:textId="7B9C9175" w:rsidR="00351869" w:rsidRPr="008817AE" w:rsidDel="006A5318" w:rsidRDefault="00351869" w:rsidP="00402B1E">
      <w:pPr>
        <w:rPr>
          <w:del w:id="5479" w:author="Phillip" w:date="2023-08-18T14:49:00Z"/>
          <w:snapToGrid w:val="0"/>
          <w:lang w:val="en-GB"/>
        </w:rPr>
      </w:pPr>
      <w:del w:id="5480" w:author="Phillip" w:date="2023-08-18T14:49:00Z">
        <w:r w:rsidRPr="008817AE" w:rsidDel="006A5318">
          <w:rPr>
            <w:snapToGrid w:val="0"/>
            <w:lang w:val="en-GB"/>
          </w:rPr>
          <w:delText xml:space="preserve">The terms used in this Annex </w:delText>
        </w:r>
        <w:r w:rsidRPr="008817AE" w:rsidDel="006A5318">
          <w:delText>conform</w:delText>
        </w:r>
        <w:r w:rsidRPr="008817AE" w:rsidDel="006A5318">
          <w:rPr>
            <w:snapToGrid w:val="0"/>
            <w:lang w:val="en-GB"/>
          </w:rPr>
          <w:delText xml:space="preserve"> to the terms and definitions specified in OIML D 31:20</w:delText>
        </w:r>
        <w:r w:rsidR="00727397" w:rsidRPr="008817AE" w:rsidDel="006A5318">
          <w:rPr>
            <w:snapToGrid w:val="0"/>
            <w:lang w:val="en-GB"/>
          </w:rPr>
          <w:delText>XX</w:delText>
        </w:r>
        <w:r w:rsidRPr="008817AE" w:rsidDel="006A5318">
          <w:rPr>
            <w:snapToGrid w:val="0"/>
            <w:lang w:val="en-GB"/>
          </w:rPr>
          <w:delText xml:space="preserve">. For convenience </w:delText>
        </w:r>
        <w:r w:rsidR="003842EA" w:rsidRPr="008817AE" w:rsidDel="006A5318">
          <w:rPr>
            <w:snapToGrid w:val="0"/>
            <w:lang w:val="en-GB"/>
          </w:rPr>
          <w:delText xml:space="preserve">some of </w:delText>
        </w:r>
        <w:r w:rsidRPr="008817AE" w:rsidDel="006A5318">
          <w:rPr>
            <w:snapToGrid w:val="0"/>
            <w:lang w:val="en-GB"/>
          </w:rPr>
          <w:delText>the terms and definitions are reproduced below:</w:delText>
        </w:r>
      </w:del>
    </w:p>
    <w:p w14:paraId="16076203" w14:textId="4E8773D0" w:rsidR="003842EA" w:rsidRPr="008817AE" w:rsidDel="006A5318" w:rsidRDefault="003842EA" w:rsidP="00402B1E">
      <w:pPr>
        <w:rPr>
          <w:del w:id="5481" w:author="Phillip" w:date="2023-08-18T14:49:00Z"/>
          <w:snapToGrid w:val="0"/>
          <w:lang w:val="en-GB"/>
        </w:rPr>
      </w:pPr>
      <w:del w:id="5482" w:author="Phillip" w:date="2023-08-18T14:49:00Z">
        <w:r w:rsidRPr="008817AE" w:rsidDel="006A5318">
          <w:rPr>
            <w:snapToGrid w:val="0"/>
            <w:lang w:val="en-GB"/>
          </w:rPr>
          <w:delText>dynamic module of legally relevant software</w:delText>
        </w:r>
      </w:del>
    </w:p>
    <w:p w14:paraId="3447B913" w14:textId="4DF1650A" w:rsidR="003842EA" w:rsidRPr="008817AE" w:rsidDel="006A5318" w:rsidRDefault="003842EA" w:rsidP="00402B1E">
      <w:pPr>
        <w:rPr>
          <w:del w:id="5483" w:author="Phillip" w:date="2023-08-18T14:49:00Z"/>
          <w:snapToGrid w:val="0"/>
          <w:lang w:val="en-GB"/>
        </w:rPr>
      </w:pPr>
      <w:del w:id="5484" w:author="Phillip" w:date="2023-08-18T14:49:00Z">
        <w:r w:rsidRPr="008817AE" w:rsidDel="006A5318">
          <w:rPr>
            <w:snapToGrid w:val="0"/>
            <w:lang w:val="en-GB"/>
          </w:rPr>
          <w:delText>software module whose functional behaviour depends on predefined device-specific parameters that may change over time during use</w:delText>
        </w:r>
      </w:del>
    </w:p>
    <w:p w14:paraId="49036EA8" w14:textId="5878F50A" w:rsidR="003842EA" w:rsidRPr="008817AE" w:rsidDel="006A5318" w:rsidRDefault="003842EA" w:rsidP="00402B1E">
      <w:pPr>
        <w:rPr>
          <w:del w:id="5485" w:author="Phillip" w:date="2023-08-18T14:49:00Z"/>
          <w:snapToGrid w:val="0"/>
        </w:rPr>
      </w:pPr>
      <w:del w:id="5486" w:author="Phillip" w:date="2023-08-18T14:49:00Z">
        <w:r w:rsidRPr="008817AE" w:rsidDel="006A5318">
          <w:rPr>
            <w:snapToGrid w:val="0"/>
          </w:rPr>
          <w:delText>Note:</w:delText>
        </w:r>
        <w:r w:rsidRPr="008817AE" w:rsidDel="006A5318">
          <w:rPr>
            <w:snapToGrid w:val="0"/>
          </w:rPr>
          <w:tab/>
          <w:delText>Such dynamic modules may be considered to incorporate or utilise machine learning or artificial intelligence characteristics and processes.</w:delText>
        </w:r>
      </w:del>
    </w:p>
    <w:p w14:paraId="23B8F228" w14:textId="5BA58B78" w:rsidR="003842EA" w:rsidRPr="008817AE" w:rsidDel="006A5318" w:rsidRDefault="003842EA" w:rsidP="00402B1E">
      <w:pPr>
        <w:rPr>
          <w:del w:id="5487" w:author="Phillip" w:date="2023-08-18T14:49:00Z"/>
          <w:snapToGrid w:val="0"/>
          <w:lang w:val="en-GB"/>
        </w:rPr>
      </w:pPr>
      <w:del w:id="5488" w:author="Phillip" w:date="2023-08-18T14:49:00Z">
        <w:r w:rsidRPr="008817AE" w:rsidDel="006A5318">
          <w:rPr>
            <w:snapToGrid w:val="0"/>
            <w:lang w:val="en-GB"/>
          </w:rPr>
          <w:delText>measurement data</w:delText>
        </w:r>
      </w:del>
    </w:p>
    <w:p w14:paraId="092EBB2E" w14:textId="6C2E84FC" w:rsidR="003842EA" w:rsidRPr="008817AE" w:rsidDel="006A5318" w:rsidRDefault="003842EA" w:rsidP="00402B1E">
      <w:pPr>
        <w:rPr>
          <w:del w:id="5489" w:author="Phillip" w:date="2023-08-18T14:49:00Z"/>
          <w:snapToGrid w:val="0"/>
          <w:lang w:val="en-GB"/>
        </w:rPr>
      </w:pPr>
      <w:del w:id="5490" w:author="Phillip" w:date="2023-08-18T14:49:00Z">
        <w:r w:rsidRPr="008817AE" w:rsidDel="006A5318">
          <w:rPr>
            <w:snapToGrid w:val="0"/>
            <w:lang w:val="en-GB"/>
          </w:rPr>
          <w:delText>data used during the measurement process</w:delText>
        </w:r>
      </w:del>
    </w:p>
    <w:p w14:paraId="60CF9499" w14:textId="44EB8785" w:rsidR="003842EA" w:rsidRPr="008817AE" w:rsidDel="006A5318" w:rsidRDefault="003842EA" w:rsidP="00402B1E">
      <w:pPr>
        <w:rPr>
          <w:del w:id="5491" w:author="Phillip" w:date="2023-08-18T14:49:00Z"/>
          <w:snapToGrid w:val="0"/>
          <w:lang w:val="en-GB"/>
        </w:rPr>
      </w:pPr>
      <w:del w:id="5492" w:author="Phillip" w:date="2023-08-18T14:49:00Z">
        <w:r w:rsidRPr="008817AE" w:rsidDel="006A5318">
          <w:rPr>
            <w:snapToGrid w:val="0"/>
            <w:lang w:val="en-GB"/>
          </w:rPr>
          <w:delText>Note:</w:delText>
        </w:r>
        <w:r w:rsidRPr="008817AE" w:rsidDel="006A5318">
          <w:rPr>
            <w:snapToGrid w:val="0"/>
            <w:lang w:val="en-GB"/>
          </w:rPr>
          <w:tab/>
          <w:delText>Measurement data includes the measured quantity value, measurement result relevant data and measurement process data.</w:delText>
        </w:r>
      </w:del>
    </w:p>
    <w:p w14:paraId="77A02BFD" w14:textId="0D7CC91C" w:rsidR="003842EA" w:rsidRPr="008817AE" w:rsidDel="006A5318" w:rsidRDefault="003842EA" w:rsidP="00402B1E">
      <w:pPr>
        <w:rPr>
          <w:del w:id="5493" w:author="Phillip" w:date="2023-08-18T14:49:00Z"/>
          <w:snapToGrid w:val="0"/>
          <w:lang w:val="en-GB"/>
        </w:rPr>
      </w:pPr>
      <w:del w:id="5494" w:author="Phillip" w:date="2023-08-18T14:49:00Z">
        <w:r w:rsidRPr="008817AE" w:rsidDel="006A5318">
          <w:rPr>
            <w:snapToGrid w:val="0"/>
            <w:lang w:val="en-GB"/>
          </w:rPr>
          <w:delText>measurement result</w:delText>
        </w:r>
      </w:del>
    </w:p>
    <w:p w14:paraId="56C473D5" w14:textId="294B7D94" w:rsidR="003842EA" w:rsidRPr="008817AE" w:rsidDel="006A5318" w:rsidRDefault="003842EA" w:rsidP="00402B1E">
      <w:pPr>
        <w:rPr>
          <w:del w:id="5495" w:author="Phillip" w:date="2023-08-18T14:49:00Z"/>
          <w:snapToGrid w:val="0"/>
          <w:lang w:val="en-GB"/>
        </w:rPr>
      </w:pPr>
      <w:del w:id="5496" w:author="Phillip" w:date="2023-08-18T14:49:00Z">
        <w:r w:rsidRPr="008817AE" w:rsidDel="006A5318">
          <w:rPr>
            <w:snapToGrid w:val="0"/>
            <w:lang w:val="en-GB"/>
          </w:rPr>
          <w:delText>set of quantity values being attributed to a measurand together with any other available relevant data</w:delText>
        </w:r>
      </w:del>
    </w:p>
    <w:p w14:paraId="499C9403" w14:textId="2419784F" w:rsidR="003842EA" w:rsidRPr="008817AE" w:rsidDel="006A5318" w:rsidRDefault="003842EA" w:rsidP="00402B1E">
      <w:pPr>
        <w:rPr>
          <w:del w:id="5497" w:author="Phillip" w:date="2023-08-18T14:49:00Z"/>
          <w:snapToGrid w:val="0"/>
          <w:lang w:val="en-GB"/>
        </w:rPr>
      </w:pPr>
      <w:del w:id="5498" w:author="Phillip" w:date="2023-08-18T14:49:00Z">
        <w:r w:rsidRPr="008817AE" w:rsidDel="006A5318">
          <w:rPr>
            <w:snapToGrid w:val="0"/>
            <w:lang w:val="en-GB"/>
          </w:rPr>
          <w:delText>Note 1:</w:delText>
        </w:r>
        <w:r w:rsidRPr="008817AE" w:rsidDel="006A5318">
          <w:rPr>
            <w:snapToGrid w:val="0"/>
            <w:lang w:val="en-GB"/>
          </w:rPr>
          <w:tab/>
          <w:delText>The measurement result relevant data may consist of e.g. measurement uncertainty, date and time of measurement, number of measurement, identification of sensor and in the case where price calculation is part of the legally relevant software, unit price and price to pay.</w:delText>
        </w:r>
      </w:del>
    </w:p>
    <w:p w14:paraId="16E70492" w14:textId="46053F07" w:rsidR="003842EA" w:rsidRPr="008817AE" w:rsidDel="006A5318" w:rsidRDefault="003842EA" w:rsidP="00402B1E">
      <w:pPr>
        <w:rPr>
          <w:del w:id="5499" w:author="Phillip" w:date="2023-08-18T14:49:00Z"/>
          <w:snapToGrid w:val="0"/>
          <w:lang w:val="en-GB"/>
        </w:rPr>
      </w:pPr>
      <w:del w:id="5500" w:author="Phillip" w:date="2023-08-18T14:49:00Z">
        <w:r w:rsidRPr="008817AE" w:rsidDel="006A5318">
          <w:rPr>
            <w:snapToGrid w:val="0"/>
            <w:lang w:val="en-GB"/>
          </w:rPr>
          <w:delText>Note 2:</w:delText>
        </w:r>
        <w:r w:rsidRPr="008817AE" w:rsidDel="006A5318">
          <w:rPr>
            <w:snapToGrid w:val="0"/>
            <w:lang w:val="en-GB"/>
          </w:rPr>
          <w:tab/>
          <w:delText>The measurement result (including the measured quantity value according to V 2:200:2012) is used for the legally relevant purpose, e.g. conclusion of a transaction.</w:delText>
        </w:r>
      </w:del>
    </w:p>
    <w:p w14:paraId="1CF04DC9" w14:textId="591BBE19" w:rsidR="003842EA" w:rsidRPr="008817AE" w:rsidDel="006A5318" w:rsidRDefault="003842EA" w:rsidP="00402B1E">
      <w:pPr>
        <w:rPr>
          <w:del w:id="5501" w:author="Phillip" w:date="2023-08-18T14:49:00Z"/>
          <w:snapToGrid w:val="0"/>
          <w:lang w:val="en-GB"/>
        </w:rPr>
      </w:pPr>
      <w:del w:id="5502" w:author="Phillip" w:date="2023-08-18T14:49:00Z">
        <w:r w:rsidRPr="008817AE" w:rsidDel="006A5318">
          <w:rPr>
            <w:snapToGrid w:val="0"/>
            <w:lang w:val="en-GB"/>
          </w:rPr>
          <w:delText>significant defect</w:delText>
        </w:r>
      </w:del>
    </w:p>
    <w:p w14:paraId="49E4CECB" w14:textId="101CE2B4" w:rsidR="003842EA" w:rsidRPr="008817AE" w:rsidDel="006A5318" w:rsidRDefault="003842EA" w:rsidP="00402B1E">
      <w:pPr>
        <w:rPr>
          <w:del w:id="5503" w:author="Phillip" w:date="2023-08-18T14:49:00Z"/>
          <w:snapToGrid w:val="0"/>
          <w:lang w:val="en-GB"/>
        </w:rPr>
      </w:pPr>
      <w:del w:id="5504" w:author="Phillip" w:date="2023-08-18T14:49:00Z">
        <w:r w:rsidRPr="008817AE" w:rsidDel="006A5318">
          <w:rPr>
            <w:snapToGrid w:val="0"/>
            <w:lang w:val="en-GB"/>
          </w:rPr>
          <w:delText>incident that has an undesirable impact on the compliance of the measuring instrument or a fault</w:delText>
        </w:r>
      </w:del>
    </w:p>
    <w:p w14:paraId="69DE131E" w14:textId="04B8BEB8" w:rsidR="003842EA" w:rsidRPr="008817AE" w:rsidDel="006A5318" w:rsidRDefault="003842EA" w:rsidP="00402B1E">
      <w:pPr>
        <w:rPr>
          <w:del w:id="5505" w:author="Phillip" w:date="2023-08-18T14:49:00Z"/>
          <w:snapToGrid w:val="0"/>
          <w:lang w:val="en-GB"/>
        </w:rPr>
      </w:pPr>
      <w:del w:id="5506" w:author="Phillip" w:date="2023-08-18T14:49:00Z">
        <w:r w:rsidRPr="008817AE" w:rsidDel="006A5318">
          <w:rPr>
            <w:snapToGrid w:val="0"/>
            <w:lang w:val="en-GB"/>
          </w:rPr>
          <w:delText>Note:</w:delText>
        </w:r>
        <w:r w:rsidRPr="008817AE" w:rsidDel="006A5318">
          <w:rPr>
            <w:snapToGrid w:val="0"/>
            <w:lang w:val="en-GB"/>
          </w:rPr>
          <w:tab/>
          <w:delText>Examples of significant defect include: a) deletion of the audit trail; b) inadmissible parameter changes; c) unauthorised updates d) accidental software changes due to physical effects.</w:delText>
        </w:r>
      </w:del>
    </w:p>
    <w:p w14:paraId="5F7A831B" w14:textId="5316BDE6" w:rsidR="001C15AE" w:rsidRPr="008817AE" w:rsidDel="006A5318" w:rsidRDefault="001C15AE" w:rsidP="00402B1E">
      <w:pPr>
        <w:rPr>
          <w:del w:id="5507" w:author="Phillip" w:date="2023-08-18T14:49:00Z"/>
          <w:rFonts w:eastAsia="Calibri"/>
          <w:snapToGrid w:val="0"/>
          <w:lang w:val="en-GB"/>
        </w:rPr>
      </w:pPr>
      <w:del w:id="5508" w:author="Phillip" w:date="2023-08-18T14:49:00Z">
        <w:r w:rsidRPr="008817AE" w:rsidDel="006A5318">
          <w:rPr>
            <w:rFonts w:eastAsia="Calibri"/>
            <w:snapToGrid w:val="0"/>
            <w:lang w:val="en-GB"/>
          </w:rPr>
          <w:delText>General Requirements</w:delText>
        </w:r>
      </w:del>
    </w:p>
    <w:p w14:paraId="7A049C1D" w14:textId="5CD552BE" w:rsidR="001C15AE" w:rsidRPr="008817AE" w:rsidDel="006A5318" w:rsidRDefault="001C15AE" w:rsidP="00402B1E">
      <w:pPr>
        <w:rPr>
          <w:del w:id="5509" w:author="Phillip" w:date="2023-08-18T14:49:00Z"/>
          <w:rFonts w:eastAsia="Calibri"/>
          <w:snapToGrid w:val="0"/>
          <w:lang w:val="en-GB"/>
        </w:rPr>
      </w:pPr>
      <w:bookmarkStart w:id="5510" w:name="_Ref29979245"/>
      <w:del w:id="5511" w:author="Phillip" w:date="2023-08-18T14:49:00Z">
        <w:r w:rsidRPr="008817AE" w:rsidDel="006A5318">
          <w:rPr>
            <w:rFonts w:eastAsia="Calibri"/>
            <w:snapToGrid w:val="0"/>
            <w:lang w:val="en-GB"/>
          </w:rPr>
          <w:delText>Software identification</w:delText>
        </w:r>
        <w:bookmarkEnd w:id="5510"/>
      </w:del>
    </w:p>
    <w:p w14:paraId="1DE607A9" w14:textId="6646009A" w:rsidR="001C15AE" w:rsidRPr="008817AE" w:rsidDel="006A5318" w:rsidRDefault="001C15AE" w:rsidP="00402B1E">
      <w:pPr>
        <w:rPr>
          <w:del w:id="5512" w:author="Phillip" w:date="2023-08-18T14:49:00Z"/>
          <w:snapToGrid w:val="0"/>
          <w:lang w:val="en-GB"/>
        </w:rPr>
      </w:pPr>
      <w:del w:id="5513" w:author="Phillip" w:date="2023-08-18T14:49:00Z">
        <w:r w:rsidRPr="008817AE" w:rsidDel="006A5318">
          <w:rPr>
            <w:snapToGrid w:val="0"/>
            <w:lang w:val="en-GB"/>
          </w:rPr>
          <w:delText>Legally relevant software modules</w:delText>
        </w:r>
        <w:r w:rsidR="006427F7" w:rsidRPr="008817AE" w:rsidDel="006A5318">
          <w:rPr>
            <w:snapToGrid w:val="0"/>
            <w:lang w:val="en-GB"/>
          </w:rPr>
          <w:delText xml:space="preserve"> of an electricity </w:delText>
        </w:r>
        <w:r w:rsidRPr="008817AE" w:rsidDel="006A5318">
          <w:rPr>
            <w:snapToGrid w:val="0"/>
            <w:lang w:val="en-GB"/>
          </w:rPr>
          <w:delText>meter and/or its components shall be clearly and uniquely identified with the software version. The identification may consist of more than one part, but at least one part shall be dedicated to the legal purpose.</w:delText>
        </w:r>
      </w:del>
    </w:p>
    <w:p w14:paraId="1CC0B371" w14:textId="4A6146E7" w:rsidR="001C15AE" w:rsidRPr="008817AE" w:rsidDel="006A5318" w:rsidRDefault="001C15AE" w:rsidP="00402B1E">
      <w:pPr>
        <w:rPr>
          <w:del w:id="5514" w:author="Phillip" w:date="2023-08-18T14:49:00Z"/>
          <w:snapToGrid w:val="0"/>
          <w:lang w:val="en-GB"/>
        </w:rPr>
      </w:pPr>
      <w:del w:id="5515" w:author="Phillip" w:date="2023-08-18T14:49:00Z">
        <w:r w:rsidRPr="008817AE" w:rsidDel="006A5318">
          <w:rPr>
            <w:snapToGrid w:val="0"/>
            <w:lang w:val="en-GB"/>
          </w:rPr>
          <w:delText>The identification shall be inextricably linked to the software itself and shall be displayed or printed either:</w:delText>
        </w:r>
      </w:del>
    </w:p>
    <w:p w14:paraId="27B0AFBF" w14:textId="40C59D0E" w:rsidR="001C15AE" w:rsidRPr="008817AE" w:rsidDel="006A5318" w:rsidRDefault="001C15AE" w:rsidP="00BC22B9">
      <w:pPr>
        <w:pStyle w:val="BodyText"/>
        <w:numPr>
          <w:ilvl w:val="0"/>
          <w:numId w:val="31"/>
        </w:numPr>
        <w:rPr>
          <w:del w:id="5516" w:author="Phillip" w:date="2023-08-18T14:49:00Z"/>
          <w:snapToGrid w:val="0"/>
          <w:lang w:val="en-GB"/>
        </w:rPr>
      </w:pPr>
      <w:del w:id="5517" w:author="Phillip" w:date="2023-08-18T14:49:00Z">
        <w:r w:rsidRPr="008817AE" w:rsidDel="006A5318">
          <w:rPr>
            <w:snapToGrid w:val="0"/>
            <w:lang w:val="en-GB"/>
          </w:rPr>
          <w:delText xml:space="preserve">on command; </w:delText>
        </w:r>
        <w:r w:rsidR="005E5519" w:rsidRPr="008817AE" w:rsidDel="006A5318">
          <w:rPr>
            <w:snapToGrid w:val="0"/>
            <w:lang w:val="en-GB"/>
          </w:rPr>
          <w:delText>and/or</w:delText>
        </w:r>
      </w:del>
    </w:p>
    <w:p w14:paraId="405306FB" w14:textId="01426A5D" w:rsidR="001C15AE" w:rsidRPr="008817AE" w:rsidDel="006A5318" w:rsidRDefault="005E5519" w:rsidP="00BC22B9">
      <w:pPr>
        <w:pStyle w:val="BodyText"/>
        <w:numPr>
          <w:ilvl w:val="0"/>
          <w:numId w:val="31"/>
        </w:numPr>
        <w:rPr>
          <w:del w:id="5518" w:author="Phillip" w:date="2023-08-18T14:49:00Z"/>
          <w:snapToGrid w:val="0"/>
          <w:lang w:val="en-GB"/>
        </w:rPr>
      </w:pPr>
      <w:del w:id="5519" w:author="Phillip" w:date="2023-08-18T14:49:00Z">
        <w:r w:rsidRPr="008817AE" w:rsidDel="006A5318">
          <w:rPr>
            <w:snapToGrid w:val="0"/>
            <w:lang w:val="en-GB"/>
          </w:rPr>
          <w:delText>during operation.</w:delText>
        </w:r>
        <w:r w:rsidR="001C15AE" w:rsidRPr="008817AE" w:rsidDel="006A5318">
          <w:rPr>
            <w:snapToGrid w:val="0"/>
            <w:lang w:val="en-GB"/>
          </w:rPr>
          <w:delText xml:space="preserve"> </w:delText>
        </w:r>
      </w:del>
    </w:p>
    <w:p w14:paraId="41150411" w14:textId="4918CFF3" w:rsidR="001C15AE" w:rsidRPr="008817AE" w:rsidDel="006A5318" w:rsidRDefault="001C15AE" w:rsidP="00402B1E">
      <w:pPr>
        <w:rPr>
          <w:del w:id="5520" w:author="Phillip" w:date="2023-08-18T14:49:00Z"/>
          <w:snapToGrid w:val="0"/>
          <w:lang w:val="en-GB"/>
        </w:rPr>
      </w:pPr>
      <w:del w:id="5521" w:author="Phillip" w:date="2023-08-18T14:49:00Z">
        <w:r w:rsidRPr="008817AE" w:rsidDel="006A5318">
          <w:rPr>
            <w:snapToGrid w:val="0"/>
            <w:lang w:val="en-GB"/>
          </w:rPr>
          <w:delText>If an electronic sub-assembly/device has neither a display nor a printer, the identification shall be sent via a communication interface in order to be displayed/printed on another electronic sub-assembly/device.</w:delText>
        </w:r>
      </w:del>
    </w:p>
    <w:p w14:paraId="5E49DA8A" w14:textId="415C8456" w:rsidR="001C15AE" w:rsidRPr="008817AE" w:rsidDel="006A5318" w:rsidRDefault="001C15AE" w:rsidP="00402B1E">
      <w:pPr>
        <w:rPr>
          <w:del w:id="5522" w:author="Phillip" w:date="2023-08-18T14:49:00Z"/>
          <w:snapToGrid w:val="0"/>
          <w:lang w:val="en-GB"/>
        </w:rPr>
      </w:pPr>
      <w:del w:id="5523" w:author="Phillip" w:date="2023-08-18T14:49:00Z">
        <w:r w:rsidRPr="008817AE" w:rsidDel="006A5318">
          <w:rPr>
            <w:snapToGrid w:val="0"/>
            <w:lang w:val="en-GB"/>
          </w:rPr>
          <w:delText>As an exception, an imprint of the software identification on the instrument/electronic device shall be an acceptable solution if it satisfies all of the following conditions:</w:delText>
        </w:r>
      </w:del>
    </w:p>
    <w:p w14:paraId="5251BC38" w14:textId="1E890E0D" w:rsidR="001C15AE" w:rsidRPr="008817AE" w:rsidDel="006A5318" w:rsidRDefault="001C15AE" w:rsidP="00BC22B9">
      <w:pPr>
        <w:pStyle w:val="BodyText"/>
        <w:numPr>
          <w:ilvl w:val="0"/>
          <w:numId w:val="30"/>
        </w:numPr>
        <w:rPr>
          <w:del w:id="5524" w:author="Phillip" w:date="2023-08-18T14:49:00Z"/>
          <w:snapToGrid w:val="0"/>
          <w:lang w:val="en-GB"/>
        </w:rPr>
      </w:pPr>
      <w:del w:id="5525" w:author="Phillip" w:date="2023-08-18T14:49:00Z">
        <w:r w:rsidRPr="008817AE" w:rsidDel="006A5318">
          <w:rPr>
            <w:snapToGrid w:val="0"/>
            <w:lang w:val="en-GB"/>
          </w:rPr>
          <w:delText>the user interface does not have any control capability to activate the indication of the software identification on the display, or the display does not technically allow the identification of the software to be shown (analogue indicating device or electromechanical counter);</w:delText>
        </w:r>
      </w:del>
    </w:p>
    <w:p w14:paraId="24AE9340" w14:textId="3BAB6C45" w:rsidR="001C15AE" w:rsidRPr="008817AE" w:rsidDel="006A5318" w:rsidRDefault="001C15AE" w:rsidP="00BC22B9">
      <w:pPr>
        <w:pStyle w:val="BodyText"/>
        <w:numPr>
          <w:ilvl w:val="0"/>
          <w:numId w:val="30"/>
        </w:numPr>
        <w:rPr>
          <w:del w:id="5526" w:author="Phillip" w:date="2023-08-18T14:49:00Z"/>
          <w:snapToGrid w:val="0"/>
          <w:lang w:val="en-GB"/>
        </w:rPr>
      </w:pPr>
      <w:del w:id="5527" w:author="Phillip" w:date="2023-08-18T14:49:00Z">
        <w:r w:rsidRPr="008817AE" w:rsidDel="006A5318">
          <w:rPr>
            <w:snapToGrid w:val="0"/>
            <w:lang w:val="en-GB"/>
          </w:rPr>
          <w:delText>the instrument/electronic device does not have an interface to communicate the software identification; and</w:delText>
        </w:r>
      </w:del>
    </w:p>
    <w:p w14:paraId="5853CF19" w14:textId="7F314A34" w:rsidR="001C15AE" w:rsidRPr="008817AE" w:rsidDel="006A5318" w:rsidRDefault="001C15AE" w:rsidP="00BC22B9">
      <w:pPr>
        <w:pStyle w:val="BodyText"/>
        <w:numPr>
          <w:ilvl w:val="0"/>
          <w:numId w:val="30"/>
        </w:numPr>
        <w:rPr>
          <w:del w:id="5528" w:author="Phillip" w:date="2023-08-18T14:49:00Z"/>
          <w:snapToGrid w:val="0"/>
          <w:lang w:val="en-GB"/>
        </w:rPr>
      </w:pPr>
      <w:del w:id="5529" w:author="Phillip" w:date="2023-08-18T14:49:00Z">
        <w:r w:rsidRPr="008817AE" w:rsidDel="006A5318">
          <w:rPr>
            <w:snapToGrid w:val="0"/>
            <w:lang w:val="en-GB"/>
          </w:rPr>
          <w:delText>after production of the instrument/electronic device, a change of the software is not possible, or only possible if the hardware or a hardware component is also changed.</w:delText>
        </w:r>
      </w:del>
    </w:p>
    <w:p w14:paraId="223CCB8C" w14:textId="173FA3C5" w:rsidR="001C15AE" w:rsidRPr="008817AE" w:rsidDel="006A5318" w:rsidRDefault="001C15AE" w:rsidP="00402B1E">
      <w:pPr>
        <w:rPr>
          <w:del w:id="5530" w:author="Phillip" w:date="2023-08-18T14:49:00Z"/>
          <w:snapToGrid w:val="0"/>
          <w:lang w:val="en-GB"/>
        </w:rPr>
      </w:pPr>
      <w:del w:id="5531" w:author="Phillip" w:date="2023-08-18T14:49:00Z">
        <w:r w:rsidRPr="008817AE" w:rsidDel="006A5318">
          <w:rPr>
            <w:snapToGrid w:val="0"/>
            <w:lang w:val="en-GB"/>
          </w:rPr>
          <w:delText>In this case, the manufacturer of the hardware component is responsible for ensuring that the software identification is correctly marked on the concerned instrument/electronic device.</w:delText>
        </w:r>
        <w:r w:rsidRPr="008817AE" w:rsidDel="006A5318">
          <w:delText xml:space="preserve"> </w:delText>
        </w:r>
        <w:r w:rsidRPr="008817AE" w:rsidDel="006A5318">
          <w:rPr>
            <w:snapToGrid w:val="0"/>
            <w:lang w:val="en-GB"/>
          </w:rPr>
          <w:delText>If the software is modified in any way, a new software identification is required.</w:delText>
        </w:r>
      </w:del>
    </w:p>
    <w:p w14:paraId="11598F0E" w14:textId="3077FD2A" w:rsidR="001C15AE" w:rsidRPr="008817AE" w:rsidDel="006A5318" w:rsidRDefault="001C15AE" w:rsidP="00402B1E">
      <w:pPr>
        <w:rPr>
          <w:del w:id="5532" w:author="Phillip" w:date="2023-08-18T14:49:00Z"/>
          <w:snapToGrid w:val="0"/>
          <w:lang w:val="en-GB"/>
        </w:rPr>
      </w:pPr>
      <w:del w:id="5533" w:author="Phillip" w:date="2023-08-18T14:49:00Z">
        <w:r w:rsidRPr="008817AE" w:rsidDel="006A5318">
          <w:rPr>
            <w:snapToGrid w:val="0"/>
            <w:lang w:val="en-GB"/>
          </w:rPr>
          <w:delText xml:space="preserve">The software identification and the means of identification shall be stated in the </w:delText>
        </w:r>
        <w:r w:rsidR="00AE7A70" w:rsidRPr="008817AE" w:rsidDel="006A5318">
          <w:rPr>
            <w:snapToGrid w:val="0"/>
            <w:lang w:val="en-GB"/>
          </w:rPr>
          <w:delText>type approval</w:delText>
        </w:r>
        <w:r w:rsidRPr="008817AE" w:rsidDel="006A5318">
          <w:rPr>
            <w:snapToGrid w:val="0"/>
            <w:lang w:val="en-GB"/>
          </w:rPr>
          <w:delText xml:space="preserve"> certificate.</w:delText>
        </w:r>
        <w:r w:rsidRPr="008817AE" w:rsidDel="006A5318">
          <w:delText xml:space="preserve"> </w:delText>
        </w:r>
        <w:r w:rsidRPr="008817AE" w:rsidDel="006A5318">
          <w:rPr>
            <w:snapToGrid w:val="0"/>
            <w:lang w:val="en-GB"/>
          </w:rPr>
          <w:delText xml:space="preserve">Instructions on how to display or print the software identification shall be in the </w:delText>
        </w:r>
        <w:r w:rsidR="00AE7A70" w:rsidRPr="008817AE" w:rsidDel="006A5318">
          <w:rPr>
            <w:snapToGrid w:val="0"/>
            <w:lang w:val="en-GB"/>
          </w:rPr>
          <w:delText xml:space="preserve">type approval </w:delText>
        </w:r>
        <w:r w:rsidRPr="008817AE" w:rsidDel="006A5318">
          <w:rPr>
            <w:snapToGrid w:val="0"/>
            <w:lang w:val="en-GB"/>
          </w:rPr>
          <w:delText>certificate.</w:delText>
        </w:r>
      </w:del>
    </w:p>
    <w:p w14:paraId="33D1D3B8" w14:textId="42EE3724" w:rsidR="001C15AE" w:rsidRPr="008817AE" w:rsidDel="006A5318" w:rsidRDefault="001C15AE" w:rsidP="00402B1E">
      <w:pPr>
        <w:rPr>
          <w:del w:id="5534" w:author="Phillip" w:date="2023-08-18T14:49:00Z"/>
          <w:snapToGrid w:val="0"/>
          <w:lang w:val="en-GB"/>
        </w:rPr>
      </w:pPr>
      <w:del w:id="5535" w:author="Phillip" w:date="2023-08-18T14:49:00Z">
        <w:r w:rsidRPr="008817AE" w:rsidDel="006A5318">
          <w:rPr>
            <w:snapToGrid w:val="0"/>
            <w:lang w:val="en-GB"/>
          </w:rPr>
          <w:delText xml:space="preserve">Each </w:delText>
        </w:r>
        <w:r w:rsidR="003266B4" w:rsidRPr="008817AE" w:rsidDel="006A5318">
          <w:rPr>
            <w:snapToGrid w:val="0"/>
            <w:lang w:val="en-GB"/>
          </w:rPr>
          <w:delText>electricity</w:delText>
        </w:r>
        <w:r w:rsidRPr="008817AE" w:rsidDel="006A5318">
          <w:rPr>
            <w:snapToGrid w:val="0"/>
            <w:lang w:val="en-GB"/>
          </w:rPr>
          <w:delText xml:space="preserve"> meter in use shall conform to the approved type. The software identification enables surveillance personnel and persons affected by the measurement to determine whether the </w:delText>
        </w:r>
        <w:r w:rsidR="003266B4" w:rsidRPr="008817AE" w:rsidDel="006A5318">
          <w:rPr>
            <w:snapToGrid w:val="0"/>
            <w:lang w:val="en-GB"/>
          </w:rPr>
          <w:delText xml:space="preserve">electricity </w:delText>
        </w:r>
        <w:r w:rsidRPr="008817AE" w:rsidDel="006A5318">
          <w:rPr>
            <w:snapToGrid w:val="0"/>
            <w:lang w:val="en-GB"/>
          </w:rPr>
          <w:delText>meter under consideration conforms to the approved type.</w:delText>
        </w:r>
      </w:del>
    </w:p>
    <w:p w14:paraId="13B40633" w14:textId="58191221" w:rsidR="001C15AE" w:rsidRPr="008817AE" w:rsidDel="006A5318" w:rsidRDefault="001C15AE" w:rsidP="00402B1E">
      <w:pPr>
        <w:rPr>
          <w:del w:id="5536" w:author="Phillip" w:date="2023-08-18T14:49:00Z"/>
          <w:rFonts w:eastAsia="Calibri"/>
          <w:snapToGrid w:val="0"/>
          <w:lang w:val="en-GB"/>
        </w:rPr>
      </w:pPr>
      <w:del w:id="5537" w:author="Phillip" w:date="2023-08-18T14:49:00Z">
        <w:r w:rsidRPr="008817AE" w:rsidDel="006A5318">
          <w:rPr>
            <w:rFonts w:eastAsia="Calibri"/>
            <w:snapToGrid w:val="0"/>
            <w:lang w:val="en-GB"/>
          </w:rPr>
          <w:delText>Correctness of metrological algorithms and functions</w:delText>
        </w:r>
      </w:del>
    </w:p>
    <w:p w14:paraId="7C5E8985" w14:textId="280E03E0" w:rsidR="001C15AE" w:rsidRPr="008817AE" w:rsidDel="006A5318" w:rsidRDefault="001C15AE" w:rsidP="00402B1E">
      <w:pPr>
        <w:rPr>
          <w:del w:id="5538" w:author="Phillip" w:date="2023-08-18T14:49:00Z"/>
          <w:snapToGrid w:val="0"/>
          <w:lang w:val="en-GB"/>
        </w:rPr>
      </w:pPr>
      <w:del w:id="5539" w:author="Phillip" w:date="2023-08-18T14:49:00Z">
        <w:r w:rsidRPr="008817AE" w:rsidDel="006A5318">
          <w:rPr>
            <w:snapToGrid w:val="0"/>
            <w:lang w:val="en-GB"/>
          </w:rPr>
          <w:delText xml:space="preserve">The measuring algorithms and functions of the </w:delText>
        </w:r>
        <w:r w:rsidR="003266B4" w:rsidRPr="008817AE" w:rsidDel="006A5318">
          <w:rPr>
            <w:snapToGrid w:val="0"/>
            <w:lang w:val="en-GB"/>
          </w:rPr>
          <w:delText>electricity</w:delText>
        </w:r>
        <w:r w:rsidRPr="008817AE" w:rsidDel="006A5318">
          <w:rPr>
            <w:snapToGrid w:val="0"/>
            <w:lang w:val="en-GB"/>
          </w:rPr>
          <w:delText xml:space="preserve"> meter and/or its components shall be appropriate and functionally correct.</w:delText>
        </w:r>
      </w:del>
    </w:p>
    <w:p w14:paraId="51CEBFF5" w14:textId="6619D484" w:rsidR="001C15AE" w:rsidRPr="008817AE" w:rsidDel="006A5318" w:rsidRDefault="001C15AE" w:rsidP="00402B1E">
      <w:pPr>
        <w:rPr>
          <w:del w:id="5540" w:author="Phillip" w:date="2023-08-18T14:49:00Z"/>
          <w:snapToGrid w:val="0"/>
          <w:lang w:val="en-GB"/>
        </w:rPr>
      </w:pPr>
      <w:del w:id="5541" w:author="Phillip" w:date="2023-08-18T14:49:00Z">
        <w:r w:rsidRPr="008817AE" w:rsidDel="006A5318">
          <w:rPr>
            <w:snapToGrid w:val="0"/>
            <w:lang w:val="en-GB"/>
          </w:rPr>
          <w:delText xml:space="preserve">It shall be possible to evaluate algorithms and functions by: </w:delText>
        </w:r>
      </w:del>
    </w:p>
    <w:p w14:paraId="03A6F199" w14:textId="6523139A" w:rsidR="001C15AE" w:rsidRPr="008817AE" w:rsidDel="006A5318" w:rsidRDefault="001C15AE" w:rsidP="00BC22B9">
      <w:pPr>
        <w:pStyle w:val="BodyText"/>
        <w:numPr>
          <w:ilvl w:val="0"/>
          <w:numId w:val="32"/>
        </w:numPr>
        <w:rPr>
          <w:del w:id="5542" w:author="Phillip" w:date="2023-08-18T14:49:00Z"/>
          <w:snapToGrid w:val="0"/>
          <w:lang w:val="en-GB"/>
        </w:rPr>
      </w:pPr>
      <w:del w:id="5543" w:author="Phillip" w:date="2023-08-18T14:49:00Z">
        <w:r w:rsidRPr="008817AE" w:rsidDel="006A5318">
          <w:rPr>
            <w:snapToGrid w:val="0"/>
            <w:lang w:val="en-GB"/>
          </w:rPr>
          <w:delText>Analysis of the documentation and validation of the design (AD)</w:delText>
        </w:r>
      </w:del>
    </w:p>
    <w:p w14:paraId="368F3B05" w14:textId="4B4F62A4" w:rsidR="001C15AE" w:rsidRPr="008817AE" w:rsidDel="006A5318" w:rsidRDefault="001C15AE" w:rsidP="00BC22B9">
      <w:pPr>
        <w:pStyle w:val="BodyText"/>
        <w:numPr>
          <w:ilvl w:val="0"/>
          <w:numId w:val="32"/>
        </w:numPr>
        <w:rPr>
          <w:del w:id="5544" w:author="Phillip" w:date="2023-08-18T14:49:00Z"/>
          <w:snapToGrid w:val="0"/>
          <w:lang w:val="en-GB"/>
        </w:rPr>
      </w:pPr>
      <w:del w:id="5545" w:author="Phillip" w:date="2023-08-18T14:49:00Z">
        <w:r w:rsidRPr="008817AE" w:rsidDel="006A5318">
          <w:rPr>
            <w:snapToGrid w:val="0"/>
            <w:lang w:val="en-GB"/>
          </w:rPr>
          <w:delText>Verification by functional testing of metrological functions (VFTM); and/or</w:delText>
        </w:r>
      </w:del>
    </w:p>
    <w:p w14:paraId="2FD810C0" w14:textId="62F5A9FF" w:rsidR="001C15AE" w:rsidRPr="008817AE" w:rsidDel="006A5318" w:rsidRDefault="001C15AE" w:rsidP="00BC22B9">
      <w:pPr>
        <w:pStyle w:val="BodyText"/>
        <w:numPr>
          <w:ilvl w:val="0"/>
          <w:numId w:val="32"/>
        </w:numPr>
        <w:rPr>
          <w:del w:id="5546" w:author="Phillip" w:date="2023-08-18T14:49:00Z"/>
          <w:snapToGrid w:val="0"/>
          <w:lang w:val="en-GB"/>
        </w:rPr>
      </w:pPr>
      <w:del w:id="5547" w:author="Phillip" w:date="2023-08-18T14:49:00Z">
        <w:r w:rsidRPr="008817AE" w:rsidDel="006A5318">
          <w:rPr>
            <w:snapToGrid w:val="0"/>
            <w:lang w:val="en-GB"/>
          </w:rPr>
          <w:delText>Verification by functional testing of software functions (VFTSw).</w:delText>
        </w:r>
      </w:del>
    </w:p>
    <w:p w14:paraId="0F0758BD" w14:textId="68119BA6" w:rsidR="001C15AE" w:rsidRPr="008817AE" w:rsidDel="006A5318" w:rsidRDefault="001C15AE" w:rsidP="00402B1E">
      <w:pPr>
        <w:rPr>
          <w:del w:id="5548" w:author="Phillip" w:date="2023-08-18T14:49:00Z"/>
          <w:snapToGrid w:val="0"/>
          <w:lang w:val="en-GB"/>
        </w:rPr>
      </w:pPr>
      <w:del w:id="5549" w:author="Phillip" w:date="2023-08-18T14:49:00Z">
        <w:r w:rsidRPr="008817AE" w:rsidDel="006A5318">
          <w:rPr>
            <w:snapToGrid w:val="0"/>
            <w:lang w:val="en-GB"/>
          </w:rPr>
          <w:delText>All legally relevant metrological algorithms, functions and parameters shall be documented. No hidden or undocumented functions or parameters shall exist.</w:delText>
        </w:r>
      </w:del>
    </w:p>
    <w:p w14:paraId="1009D3B5" w14:textId="7B005EEB" w:rsidR="001C15AE" w:rsidRPr="008817AE" w:rsidDel="006A5318" w:rsidRDefault="001C15AE" w:rsidP="00402B1E">
      <w:pPr>
        <w:rPr>
          <w:del w:id="5550" w:author="Phillip" w:date="2023-08-18T14:49:00Z"/>
          <w:rFonts w:eastAsia="Calibri"/>
          <w:snapToGrid w:val="0"/>
          <w:lang w:val="en-GB"/>
        </w:rPr>
      </w:pPr>
      <w:bookmarkStart w:id="5551" w:name="_Ref118286135"/>
      <w:del w:id="5552" w:author="Phillip" w:date="2023-08-18T14:49:00Z">
        <w:r w:rsidRPr="008817AE" w:rsidDel="006A5318">
          <w:rPr>
            <w:rFonts w:eastAsia="Calibri"/>
            <w:snapToGrid w:val="0"/>
            <w:lang w:val="en-GB"/>
          </w:rPr>
          <w:delText>Software securing and protection</w:delText>
        </w:r>
        <w:bookmarkEnd w:id="5551"/>
      </w:del>
    </w:p>
    <w:p w14:paraId="640B9281" w14:textId="6A3099E1" w:rsidR="001C15AE" w:rsidRPr="008817AE" w:rsidDel="006A5318" w:rsidRDefault="001C15AE" w:rsidP="00402B1E">
      <w:pPr>
        <w:rPr>
          <w:del w:id="5553" w:author="Phillip" w:date="2023-08-18T14:49:00Z"/>
          <w:snapToGrid w:val="0"/>
          <w:lang w:val="en-GB"/>
        </w:rPr>
      </w:pPr>
      <w:del w:id="5554" w:author="Phillip" w:date="2023-08-18T14:49:00Z">
        <w:r w:rsidRPr="008817AE" w:rsidDel="006A5318">
          <w:rPr>
            <w:snapToGrid w:val="0"/>
            <w:lang w:val="en-GB"/>
          </w:rPr>
          <w:delText xml:space="preserve">Software shall be protected in such a way that evidence of any intervention (e.g. software updates, parameters changes) shall be available (e.g. in an audit trail, see </w:delText>
        </w:r>
        <w:r w:rsidR="00727397" w:rsidRPr="008817AE" w:rsidDel="006A5318">
          <w:rPr>
            <w:snapToGrid w:val="0"/>
            <w:lang w:val="en-GB"/>
          </w:rPr>
          <w:fldChar w:fldCharType="begin"/>
        </w:r>
        <w:r w:rsidR="00727397" w:rsidRPr="008817AE" w:rsidDel="006A5318">
          <w:rPr>
            <w:snapToGrid w:val="0"/>
            <w:lang w:val="en-GB"/>
          </w:rPr>
          <w:delInstrText xml:space="preserve"> REF _Ref118286302 \r  \* MERGEFORMAT </w:delInstrText>
        </w:r>
        <w:r w:rsidR="00727397" w:rsidRPr="008817AE" w:rsidDel="006A5318">
          <w:rPr>
            <w:snapToGrid w:val="0"/>
            <w:lang w:val="en-GB"/>
          </w:rPr>
          <w:fldChar w:fldCharType="separate"/>
        </w:r>
        <w:r w:rsidR="00727397" w:rsidRPr="008817AE" w:rsidDel="006A5318">
          <w:rPr>
            <w:snapToGrid w:val="0"/>
            <w:lang w:val="en-GB"/>
          </w:rPr>
          <w:delText>B.2.4</w:delText>
        </w:r>
        <w:r w:rsidR="00727397" w:rsidRPr="008817AE" w:rsidDel="006A5318">
          <w:rPr>
            <w:snapToGrid w:val="0"/>
            <w:lang w:val="en-GB"/>
          </w:rPr>
          <w:fldChar w:fldCharType="end"/>
        </w:r>
        <w:r w:rsidRPr="008817AE" w:rsidDel="006A5318">
          <w:rPr>
            <w:snapToGrid w:val="0"/>
            <w:lang w:val="en-GB"/>
          </w:rPr>
          <w:delText>). Software shall be secured against unauthorised modification, loading, or changes by swapping the memory device.</w:delText>
        </w:r>
      </w:del>
    </w:p>
    <w:p w14:paraId="463818C6" w14:textId="07F6AECB" w:rsidR="001C15AE" w:rsidRPr="008817AE" w:rsidDel="006A5318" w:rsidRDefault="001C15AE" w:rsidP="00402B1E">
      <w:pPr>
        <w:rPr>
          <w:del w:id="5555" w:author="Phillip" w:date="2023-08-18T14:49:00Z"/>
          <w:snapToGrid w:val="0"/>
          <w:lang w:val="en-GB"/>
        </w:rPr>
      </w:pPr>
      <w:del w:id="5556" w:author="Phillip" w:date="2023-08-18T14:49:00Z">
        <w:r w:rsidRPr="008817AE" w:rsidDel="006A5318">
          <w:rPr>
            <w:snapToGrid w:val="0"/>
            <w:lang w:val="en-GB"/>
          </w:rPr>
          <w:delText>Mechanical sealing or other technical means may be necessary to secure measuring instruments. Audit trails are considered to be part of the legally relevant software and should be protected as such.</w:delText>
        </w:r>
      </w:del>
    </w:p>
    <w:p w14:paraId="3C51696C" w14:textId="40FA79CA" w:rsidR="001C15AE" w:rsidRPr="008817AE" w:rsidDel="006A5318" w:rsidRDefault="001C15AE" w:rsidP="00402B1E">
      <w:pPr>
        <w:rPr>
          <w:del w:id="5557" w:author="Phillip" w:date="2023-08-18T14:49:00Z"/>
          <w:snapToGrid w:val="0"/>
          <w:lang w:val="en-GB"/>
        </w:rPr>
      </w:pPr>
      <w:del w:id="5558" w:author="Phillip" w:date="2023-08-18T14:49:00Z">
        <w:r w:rsidRPr="008817AE" w:rsidDel="006A5318">
          <w:rPr>
            <w:snapToGrid w:val="0"/>
            <w:lang w:val="en-GB"/>
          </w:rPr>
          <w:delText>Only clearly documented functi</w:delText>
        </w:r>
        <w:r w:rsidR="00AB4239" w:rsidRPr="008817AE" w:rsidDel="006A5318">
          <w:rPr>
            <w:snapToGrid w:val="0"/>
            <w:lang w:val="en-GB"/>
          </w:rPr>
          <w:delText>ons (see</w:delText>
        </w:r>
        <w:r w:rsidR="00727397" w:rsidRPr="008817AE" w:rsidDel="006A5318">
          <w:rPr>
            <w:snapToGrid w:val="0"/>
            <w:lang w:val="en-GB"/>
          </w:rPr>
          <w:delText xml:space="preserve"> </w:delText>
        </w:r>
        <w:r w:rsidR="00727397" w:rsidRPr="008817AE" w:rsidDel="006A5318">
          <w:rPr>
            <w:snapToGrid w:val="0"/>
            <w:lang w:val="en-GB"/>
          </w:rPr>
          <w:fldChar w:fldCharType="begin"/>
        </w:r>
        <w:r w:rsidR="00727397" w:rsidRPr="008817AE" w:rsidDel="006A5318">
          <w:rPr>
            <w:snapToGrid w:val="0"/>
            <w:lang w:val="en-GB"/>
          </w:rPr>
          <w:delInstrText xml:space="preserve"> REF _Ref118286386 \r  \* MERGEFORMAT </w:delInstrText>
        </w:r>
        <w:r w:rsidR="00727397" w:rsidRPr="008817AE" w:rsidDel="006A5318">
          <w:rPr>
            <w:snapToGrid w:val="0"/>
            <w:lang w:val="en-GB"/>
          </w:rPr>
          <w:fldChar w:fldCharType="separate"/>
        </w:r>
        <w:r w:rsidR="00727397" w:rsidRPr="008817AE" w:rsidDel="006A5318">
          <w:rPr>
            <w:snapToGrid w:val="0"/>
            <w:lang w:val="en-GB"/>
          </w:rPr>
          <w:delText>B.2.5</w:delText>
        </w:r>
        <w:r w:rsidR="00727397" w:rsidRPr="008817AE" w:rsidDel="006A5318">
          <w:rPr>
            <w:snapToGrid w:val="0"/>
            <w:lang w:val="en-GB"/>
          </w:rPr>
          <w:fldChar w:fldCharType="end"/>
        </w:r>
        <w:r w:rsidRPr="008817AE" w:rsidDel="006A5318">
          <w:rPr>
            <w:snapToGrid w:val="0"/>
            <w:lang w:val="en-GB"/>
          </w:rPr>
          <w:delText>) may be activated by the user interface, which do not influence the metrological characteristics of the instrument.</w:delText>
        </w:r>
      </w:del>
    </w:p>
    <w:p w14:paraId="1A461F64" w14:textId="6ECA11BD" w:rsidR="001C15AE" w:rsidRPr="008817AE" w:rsidDel="006A5318" w:rsidRDefault="001C15AE" w:rsidP="00402B1E">
      <w:pPr>
        <w:rPr>
          <w:del w:id="5559" w:author="Phillip" w:date="2023-08-18T14:49:00Z"/>
          <w:snapToGrid w:val="0"/>
          <w:lang w:val="en-GB"/>
        </w:rPr>
      </w:pPr>
      <w:del w:id="5560" w:author="Phillip" w:date="2023-08-18T14:49:00Z">
        <w:r w:rsidRPr="008817AE" w:rsidDel="006A5318">
          <w:rPr>
            <w:snapToGrid w:val="0"/>
            <w:lang w:val="en-GB"/>
          </w:rPr>
          <w:delText xml:space="preserve">Parameters that fix the legally relevant characteristics of the </w:delText>
        </w:r>
        <w:r w:rsidR="00163E42" w:rsidRPr="008817AE" w:rsidDel="006A5318">
          <w:rPr>
            <w:snapToGrid w:val="0"/>
            <w:lang w:val="en-GB"/>
          </w:rPr>
          <w:delText>electricity</w:delText>
        </w:r>
        <w:r w:rsidRPr="008817AE" w:rsidDel="006A5318">
          <w:rPr>
            <w:snapToGrid w:val="0"/>
            <w:lang w:val="en-GB"/>
          </w:rPr>
          <w:delText xml:space="preserve"> meter shall be protected against unauthorised modification. Legally relevant parameters shall be secured and protected in such a way that evidence of an intervention shall be available. </w:delText>
        </w:r>
      </w:del>
    </w:p>
    <w:p w14:paraId="0F2EF9ED" w14:textId="47F98143" w:rsidR="001C15AE" w:rsidRPr="008817AE" w:rsidDel="006A5318" w:rsidRDefault="001C15AE" w:rsidP="00402B1E">
      <w:pPr>
        <w:rPr>
          <w:del w:id="5561" w:author="Phillip" w:date="2023-08-18T14:49:00Z"/>
          <w:snapToGrid w:val="0"/>
          <w:lang w:val="en-GB"/>
        </w:rPr>
      </w:pPr>
      <w:del w:id="5562" w:author="Phillip" w:date="2023-08-18T14:49:00Z">
        <w:r w:rsidRPr="008817AE" w:rsidDel="006A5318">
          <w:rPr>
            <w:snapToGrid w:val="0"/>
            <w:lang w:val="en-GB"/>
          </w:rPr>
          <w:delText>In the case of dynamic software modules of legally relevant software with predefined parameters, these shall be considered as a part of the software and treated as such. This entails logging of all parameter changes in an audit trail.</w:delText>
        </w:r>
      </w:del>
    </w:p>
    <w:p w14:paraId="1836AE39" w14:textId="013E115A" w:rsidR="001C15AE" w:rsidRPr="008817AE" w:rsidDel="006A5318" w:rsidRDefault="001C15AE" w:rsidP="00402B1E">
      <w:pPr>
        <w:rPr>
          <w:del w:id="5563" w:author="Phillip" w:date="2023-08-18T14:49:00Z"/>
          <w:snapToGrid w:val="0"/>
          <w:lang w:val="en-GB"/>
        </w:rPr>
      </w:pPr>
      <w:del w:id="5564" w:author="Phillip" w:date="2023-08-18T14:49:00Z">
        <w:r w:rsidRPr="008817AE" w:rsidDel="006A5318">
          <w:rPr>
            <w:snapToGrid w:val="0"/>
            <w:lang w:val="en-GB"/>
          </w:rPr>
          <w:delText>For the purpose of verification, it shall be possible to display or print the current parameter settings as well as data containing evidence of interventions. If applicable it shall also be possible to transmit the current parameter settings</w:delText>
        </w:r>
        <w:r w:rsidRPr="008817AE" w:rsidDel="006A5318">
          <w:delText xml:space="preserve"> and </w:delText>
        </w:r>
        <w:r w:rsidRPr="008817AE" w:rsidDel="006A5318">
          <w:rPr>
            <w:snapToGrid w:val="0"/>
            <w:lang w:val="en-GB"/>
          </w:rPr>
          <w:delText>data containing evidence of interventions to the verification software.</w:delText>
        </w:r>
      </w:del>
    </w:p>
    <w:p w14:paraId="04C6923C" w14:textId="1BE78FA2" w:rsidR="001C15AE" w:rsidRPr="008817AE" w:rsidDel="006A5318" w:rsidRDefault="001C15AE" w:rsidP="00402B1E">
      <w:pPr>
        <w:rPr>
          <w:del w:id="5565" w:author="Phillip" w:date="2023-08-18T14:49:00Z"/>
          <w:rFonts w:eastAsia="Calibri"/>
          <w:snapToGrid w:val="0"/>
          <w:lang w:val="en-GB"/>
        </w:rPr>
      </w:pPr>
      <w:bookmarkStart w:id="5566" w:name="_Ref118286302"/>
      <w:del w:id="5567" w:author="Phillip" w:date="2023-08-18T14:49:00Z">
        <w:r w:rsidRPr="008817AE" w:rsidDel="006A5318">
          <w:rPr>
            <w:rFonts w:eastAsia="Calibri"/>
            <w:snapToGrid w:val="0"/>
            <w:lang w:val="en-GB"/>
          </w:rPr>
          <w:delText>Audit trails</w:delText>
        </w:r>
        <w:bookmarkEnd w:id="5566"/>
        <w:r w:rsidRPr="008817AE" w:rsidDel="006A5318">
          <w:rPr>
            <w:rFonts w:eastAsia="Calibri"/>
            <w:snapToGrid w:val="0"/>
            <w:lang w:val="en-GB"/>
          </w:rPr>
          <w:delText xml:space="preserve"> </w:delText>
        </w:r>
      </w:del>
    </w:p>
    <w:p w14:paraId="50E4ACE3" w14:textId="787026AB" w:rsidR="001C15AE" w:rsidRPr="008817AE" w:rsidDel="006A5318" w:rsidRDefault="001C15AE" w:rsidP="00402B1E">
      <w:pPr>
        <w:rPr>
          <w:del w:id="5568" w:author="Phillip" w:date="2023-08-18T14:49:00Z"/>
          <w:snapToGrid w:val="0"/>
          <w:lang w:val="en-GB"/>
        </w:rPr>
      </w:pPr>
      <w:del w:id="5569" w:author="Phillip" w:date="2023-08-18T14:49:00Z">
        <w:r w:rsidRPr="008817AE" w:rsidDel="006A5318">
          <w:rPr>
            <w:snapToGrid w:val="0"/>
            <w:lang w:val="en-GB"/>
          </w:rPr>
          <w:delText xml:space="preserve">Audit trails and event counters are part of the legally relevant software and shall be secured and protected as such. It shall not be possible to delete or inadmissibly change the data of the audit trail or event counter and it shall not be possible to exchange the audit trails or the value of the event counter when the software is updated. </w:delText>
        </w:r>
      </w:del>
    </w:p>
    <w:p w14:paraId="6FC956EE" w14:textId="7164E85E" w:rsidR="001C15AE" w:rsidRPr="008817AE" w:rsidDel="006A5318" w:rsidRDefault="001C15AE" w:rsidP="00402B1E">
      <w:pPr>
        <w:rPr>
          <w:del w:id="5570" w:author="Phillip" w:date="2023-08-18T14:49:00Z"/>
          <w:snapToGrid w:val="0"/>
          <w:lang w:val="en-GB"/>
        </w:rPr>
      </w:pPr>
      <w:del w:id="5571" w:author="Phillip" w:date="2023-08-18T14:49:00Z">
        <w:r w:rsidRPr="008817AE" w:rsidDel="006A5318">
          <w:rPr>
            <w:snapToGrid w:val="0"/>
            <w:lang w:val="en-GB"/>
          </w:rPr>
          <w:delText>The audit trail shall contain at minimum the following information:</w:delText>
        </w:r>
      </w:del>
    </w:p>
    <w:p w14:paraId="1A18D9D5" w14:textId="19724BF7" w:rsidR="001C15AE" w:rsidRPr="008817AE" w:rsidDel="006A5318" w:rsidRDefault="001C15AE" w:rsidP="00BC22B9">
      <w:pPr>
        <w:pStyle w:val="BodyText"/>
        <w:numPr>
          <w:ilvl w:val="0"/>
          <w:numId w:val="33"/>
        </w:numPr>
        <w:rPr>
          <w:del w:id="5572" w:author="Phillip" w:date="2023-08-18T14:49:00Z"/>
          <w:snapToGrid w:val="0"/>
          <w:lang w:val="en-GB"/>
        </w:rPr>
      </w:pPr>
      <w:del w:id="5573" w:author="Phillip" w:date="2023-08-18T14:49:00Z">
        <w:r w:rsidRPr="008817AE" w:rsidDel="006A5318">
          <w:rPr>
            <w:snapToGrid w:val="0"/>
            <w:lang w:val="en-GB"/>
          </w:rPr>
          <w:delText>timestamp of the event or intervention;</w:delText>
        </w:r>
      </w:del>
    </w:p>
    <w:p w14:paraId="46696D1C" w14:textId="2E72C08A" w:rsidR="001C15AE" w:rsidRPr="008817AE" w:rsidDel="006A5318" w:rsidRDefault="001C15AE" w:rsidP="00BC22B9">
      <w:pPr>
        <w:pStyle w:val="BodyText"/>
        <w:numPr>
          <w:ilvl w:val="0"/>
          <w:numId w:val="33"/>
        </w:numPr>
        <w:rPr>
          <w:del w:id="5574" w:author="Phillip" w:date="2023-08-18T14:49:00Z"/>
          <w:snapToGrid w:val="0"/>
          <w:lang w:val="en-GB"/>
        </w:rPr>
      </w:pPr>
      <w:del w:id="5575" w:author="Phillip" w:date="2023-08-18T14:49:00Z">
        <w:r w:rsidRPr="008817AE" w:rsidDel="006A5318">
          <w:rPr>
            <w:snapToGrid w:val="0"/>
            <w:lang w:val="en-GB"/>
          </w:rPr>
          <w:delText xml:space="preserve">the nature of the event or intervention; </w:delText>
        </w:r>
      </w:del>
    </w:p>
    <w:p w14:paraId="558BB5DE" w14:textId="5E57633E" w:rsidR="001C15AE" w:rsidRPr="008817AE" w:rsidDel="006A5318" w:rsidRDefault="001C15AE" w:rsidP="00BC22B9">
      <w:pPr>
        <w:pStyle w:val="BodyText"/>
        <w:numPr>
          <w:ilvl w:val="0"/>
          <w:numId w:val="33"/>
        </w:numPr>
        <w:rPr>
          <w:del w:id="5576" w:author="Phillip" w:date="2023-08-18T14:49:00Z"/>
          <w:snapToGrid w:val="0"/>
          <w:lang w:val="en-GB"/>
        </w:rPr>
      </w:pPr>
      <w:del w:id="5577" w:author="Phillip" w:date="2023-08-18T14:49:00Z">
        <w:r w:rsidRPr="008817AE" w:rsidDel="006A5318">
          <w:rPr>
            <w:snapToGrid w:val="0"/>
            <w:lang w:val="en-GB"/>
          </w:rPr>
          <w:delText>the success/failure of the intervention or update;</w:delText>
        </w:r>
      </w:del>
    </w:p>
    <w:p w14:paraId="6BCCF8A9" w14:textId="313FAFCB" w:rsidR="001C15AE" w:rsidRPr="008817AE" w:rsidDel="006A5318" w:rsidRDefault="001C15AE" w:rsidP="00BC22B9">
      <w:pPr>
        <w:pStyle w:val="BodyText"/>
        <w:numPr>
          <w:ilvl w:val="0"/>
          <w:numId w:val="33"/>
        </w:numPr>
        <w:rPr>
          <w:del w:id="5578" w:author="Phillip" w:date="2023-08-18T14:49:00Z"/>
          <w:snapToGrid w:val="0"/>
        </w:rPr>
      </w:pPr>
      <w:del w:id="5579" w:author="Phillip" w:date="2023-08-18T14:49:00Z">
        <w:r w:rsidRPr="008817AE" w:rsidDel="006A5318">
          <w:rPr>
            <w:snapToGrid w:val="0"/>
          </w:rPr>
          <w:delText>in the case of a software update:</w:delText>
        </w:r>
      </w:del>
    </w:p>
    <w:p w14:paraId="316C64A1" w14:textId="26D6BDF5" w:rsidR="001C15AE" w:rsidRPr="008817AE" w:rsidDel="006A5318" w:rsidRDefault="001C15AE" w:rsidP="00BC22B9">
      <w:pPr>
        <w:pStyle w:val="BodyText"/>
        <w:numPr>
          <w:ilvl w:val="1"/>
          <w:numId w:val="33"/>
        </w:numPr>
        <w:rPr>
          <w:del w:id="5580" w:author="Phillip" w:date="2023-08-18T14:49:00Z"/>
          <w:snapToGrid w:val="0"/>
        </w:rPr>
      </w:pPr>
      <w:del w:id="5581" w:author="Phillip" w:date="2023-08-18T14:49:00Z">
        <w:r w:rsidRPr="008817AE" w:rsidDel="006A5318">
          <w:rPr>
            <w:snapToGrid w:val="0"/>
          </w:rPr>
          <w:delText>software identification of the installed version;</w:delText>
        </w:r>
      </w:del>
    </w:p>
    <w:p w14:paraId="265D4A6F" w14:textId="61C07001" w:rsidR="001C15AE" w:rsidRPr="008817AE" w:rsidDel="006A5318" w:rsidRDefault="001C15AE" w:rsidP="00BC22B9">
      <w:pPr>
        <w:pStyle w:val="BodyText"/>
        <w:numPr>
          <w:ilvl w:val="1"/>
          <w:numId w:val="33"/>
        </w:numPr>
        <w:rPr>
          <w:del w:id="5582" w:author="Phillip" w:date="2023-08-18T14:49:00Z"/>
          <w:snapToGrid w:val="0"/>
        </w:rPr>
      </w:pPr>
      <w:del w:id="5583" w:author="Phillip" w:date="2023-08-18T14:49:00Z">
        <w:r w:rsidRPr="008817AE" w:rsidDel="006A5318">
          <w:rPr>
            <w:snapToGrid w:val="0"/>
          </w:rPr>
          <w:delText>software identification of the previous installed version;</w:delText>
        </w:r>
      </w:del>
    </w:p>
    <w:p w14:paraId="63FD44E9" w14:textId="3FA6CBC9" w:rsidR="001C15AE" w:rsidRPr="008817AE" w:rsidDel="006A5318" w:rsidRDefault="001C15AE" w:rsidP="00BC22B9">
      <w:pPr>
        <w:pStyle w:val="BodyText"/>
        <w:numPr>
          <w:ilvl w:val="0"/>
          <w:numId w:val="33"/>
        </w:numPr>
        <w:rPr>
          <w:del w:id="5584" w:author="Phillip" w:date="2023-08-18T14:49:00Z"/>
          <w:snapToGrid w:val="0"/>
        </w:rPr>
      </w:pPr>
      <w:del w:id="5585" w:author="Phillip" w:date="2023-08-18T14:49:00Z">
        <w:r w:rsidRPr="008817AE" w:rsidDel="006A5318">
          <w:rPr>
            <w:snapToGrid w:val="0"/>
          </w:rPr>
          <w:delText>in the case of a parameter change:</w:delText>
        </w:r>
      </w:del>
    </w:p>
    <w:p w14:paraId="06498E84" w14:textId="6F682DD4" w:rsidR="001C15AE" w:rsidRPr="008817AE" w:rsidDel="006A5318" w:rsidRDefault="001C15AE" w:rsidP="00BC22B9">
      <w:pPr>
        <w:pStyle w:val="BodyText"/>
        <w:numPr>
          <w:ilvl w:val="1"/>
          <w:numId w:val="33"/>
        </w:numPr>
        <w:rPr>
          <w:del w:id="5586" w:author="Phillip" w:date="2023-08-18T14:49:00Z"/>
          <w:snapToGrid w:val="0"/>
        </w:rPr>
      </w:pPr>
      <w:del w:id="5587" w:author="Phillip" w:date="2023-08-18T14:49:00Z">
        <w:r w:rsidRPr="008817AE" w:rsidDel="006A5318">
          <w:rPr>
            <w:snapToGrid w:val="0"/>
          </w:rPr>
          <w:delText>identification of the changed parameter;</w:delText>
        </w:r>
      </w:del>
    </w:p>
    <w:p w14:paraId="4EED18B2" w14:textId="11ABB1E8" w:rsidR="001C15AE" w:rsidRPr="008817AE" w:rsidDel="006A5318" w:rsidRDefault="001C15AE" w:rsidP="00BC22B9">
      <w:pPr>
        <w:pStyle w:val="BodyText"/>
        <w:numPr>
          <w:ilvl w:val="1"/>
          <w:numId w:val="33"/>
        </w:numPr>
        <w:rPr>
          <w:del w:id="5588" w:author="Phillip" w:date="2023-08-18T14:49:00Z"/>
          <w:snapToGrid w:val="0"/>
          <w:lang w:val="en-GB"/>
        </w:rPr>
      </w:pPr>
      <w:del w:id="5589" w:author="Phillip" w:date="2023-08-18T14:49:00Z">
        <w:r w:rsidRPr="008817AE" w:rsidDel="006A5318">
          <w:rPr>
            <w:snapToGrid w:val="0"/>
          </w:rPr>
          <w:delText>the old and new values of the changed parameter</w:delText>
        </w:r>
        <w:r w:rsidRPr="008817AE" w:rsidDel="006A5318">
          <w:rPr>
            <w:snapToGrid w:val="0"/>
            <w:lang w:val="en-GB"/>
          </w:rPr>
          <w:delText xml:space="preserve">; and </w:delText>
        </w:r>
      </w:del>
    </w:p>
    <w:p w14:paraId="78D94E16" w14:textId="37A9D6DB" w:rsidR="001C15AE" w:rsidRPr="008817AE" w:rsidDel="006A5318" w:rsidRDefault="001C15AE" w:rsidP="00BC22B9">
      <w:pPr>
        <w:pStyle w:val="BodyText"/>
        <w:numPr>
          <w:ilvl w:val="0"/>
          <w:numId w:val="33"/>
        </w:numPr>
        <w:rPr>
          <w:del w:id="5590" w:author="Phillip" w:date="2023-08-18T14:49:00Z"/>
          <w:snapToGrid w:val="0"/>
          <w:lang w:val="en-GB"/>
        </w:rPr>
      </w:pPr>
      <w:del w:id="5591" w:author="Phillip" w:date="2023-08-18T14:49:00Z">
        <w:r w:rsidRPr="008817AE" w:rsidDel="006A5318">
          <w:rPr>
            <w:snapToGrid w:val="0"/>
            <w:lang w:val="en-GB"/>
          </w:rPr>
          <w:delText xml:space="preserve">the identification of the downloading party if available. </w:delText>
        </w:r>
      </w:del>
    </w:p>
    <w:p w14:paraId="439591A3" w14:textId="55AA659E" w:rsidR="001C15AE" w:rsidRPr="008817AE" w:rsidDel="00A7134E" w:rsidRDefault="001C15AE" w:rsidP="00402B1E">
      <w:pPr>
        <w:rPr>
          <w:del w:id="5592" w:author="Phillip" w:date="2023-08-02T16:41:00Z"/>
          <w:snapToGrid w:val="0"/>
          <w:lang w:val="en-GB"/>
        </w:rPr>
      </w:pPr>
      <w:del w:id="5593" w:author="Phillip" w:date="2023-08-02T16:41:00Z">
        <w:r w:rsidRPr="008817AE" w:rsidDel="00A7134E">
          <w:rPr>
            <w:snapToGrid w:val="0"/>
            <w:lang w:val="en-GB"/>
          </w:rPr>
          <w:delText>The audit trail or value of the event counter shall be displayed or printed on command and, if applicable, transmitted to the verification software. The OIML certificate / type approval certificate shall describe how the audit trail or the value of the event counter may be displayed or printed and specify if the audit trail or event counter is part of a remote verification procedure.</w:delText>
        </w:r>
      </w:del>
    </w:p>
    <w:p w14:paraId="5C00E691" w14:textId="4EB16369" w:rsidR="001C15AE" w:rsidRPr="008817AE" w:rsidDel="006A5318" w:rsidRDefault="001C15AE" w:rsidP="00402B1E">
      <w:pPr>
        <w:rPr>
          <w:del w:id="5594" w:author="Phillip" w:date="2023-08-18T14:49:00Z"/>
          <w:snapToGrid w:val="0"/>
          <w:lang w:val="en-GB"/>
        </w:rPr>
      </w:pPr>
      <w:del w:id="5595" w:author="Phillip" w:date="2023-08-18T14:49:00Z">
        <w:r w:rsidRPr="008817AE" w:rsidDel="006A5318">
          <w:rPr>
            <w:snapToGrid w:val="0"/>
            <w:lang w:val="en-GB"/>
          </w:rPr>
          <w:delText xml:space="preserve">The storage device for the audit trail shall have a sufficient capacity to ensure that the information is available for the life of the meter. </w:delText>
        </w:r>
      </w:del>
      <w:del w:id="5596" w:author="Phillip" w:date="2023-08-02T16:41:00Z">
        <w:r w:rsidRPr="008817AE" w:rsidDel="00A7134E">
          <w:rPr>
            <w:snapToGrid w:val="0"/>
            <w:lang w:val="en-GB"/>
          </w:rPr>
          <w:delText xml:space="preserve">If the audit trail has no more capacity an appropriate response is required i.e., either the </w:delText>
        </w:r>
        <w:r w:rsidRPr="00A7134E" w:rsidDel="00A7134E">
          <w:rPr>
            <w:snapToGrid w:val="0"/>
            <w:lang w:val="en-GB"/>
          </w:rPr>
          <w:delText>oldest entry may be deleted, or no other update or parameter change shall be possible without breaking a metrological seal.</w:delText>
        </w:r>
      </w:del>
      <w:del w:id="5597" w:author="Phillip" w:date="2023-08-18T14:49:00Z">
        <w:r w:rsidR="00A7134E" w:rsidDel="006A5318">
          <w:rPr>
            <w:snapToGrid w:val="0"/>
            <w:lang w:val="en-GB"/>
          </w:rPr>
          <w:tab/>
        </w:r>
      </w:del>
    </w:p>
    <w:p w14:paraId="19B20D8D" w14:textId="6B54B2A4" w:rsidR="001C15AE" w:rsidRPr="008817AE" w:rsidDel="006A5318" w:rsidRDefault="001C15AE" w:rsidP="00402B1E">
      <w:pPr>
        <w:rPr>
          <w:del w:id="5598" w:author="Phillip" w:date="2023-08-18T14:49:00Z"/>
          <w:rFonts w:eastAsia="Calibri"/>
          <w:snapToGrid w:val="0"/>
          <w:lang w:val="en-GB"/>
        </w:rPr>
      </w:pPr>
      <w:bookmarkStart w:id="5599" w:name="_Ref118286386"/>
      <w:del w:id="5600" w:author="Phillip" w:date="2023-08-18T14:49:00Z">
        <w:r w:rsidRPr="008817AE" w:rsidDel="006A5318">
          <w:rPr>
            <w:rFonts w:eastAsia="Calibri"/>
            <w:snapToGrid w:val="0"/>
            <w:lang w:val="en-GB"/>
          </w:rPr>
          <w:delText>Prevention of misuse</w:delText>
        </w:r>
        <w:bookmarkEnd w:id="5599"/>
      </w:del>
    </w:p>
    <w:p w14:paraId="5EBE8B60" w14:textId="6A90CC8C" w:rsidR="001C15AE" w:rsidRPr="008817AE" w:rsidDel="006A5318" w:rsidRDefault="0016085A" w:rsidP="00402B1E">
      <w:pPr>
        <w:rPr>
          <w:del w:id="5601" w:author="Phillip" w:date="2023-08-18T14:49:00Z"/>
          <w:snapToGrid w:val="0"/>
          <w:lang w:val="en-GB"/>
        </w:rPr>
      </w:pPr>
      <w:del w:id="5602" w:author="Phillip" w:date="2023-08-18T14:49:00Z">
        <w:r w:rsidRPr="008817AE" w:rsidDel="006A5318">
          <w:rPr>
            <w:snapToGrid w:val="0"/>
            <w:lang w:val="en-GB"/>
          </w:rPr>
          <w:delText xml:space="preserve">An electricity </w:delText>
        </w:r>
        <w:r w:rsidR="001C15AE" w:rsidRPr="008817AE" w:rsidDel="006A5318">
          <w:rPr>
            <w:snapToGrid w:val="0"/>
            <w:lang w:val="en-GB"/>
          </w:rPr>
          <w:delText xml:space="preserve">meter shall be constructed in such a way that possibilities for unintentional, accidental, or intentional misuse are minimal. </w:delText>
        </w:r>
        <w:r w:rsidR="001C15AE" w:rsidRPr="008817AE" w:rsidDel="006A5318">
          <w:rPr>
            <w:rFonts w:eastAsia="Calibri"/>
            <w:snapToGrid w:val="0"/>
            <w:lang w:val="en-GB"/>
          </w:rPr>
          <w:delText>Only clearly documented functions are allowed to be activated by the user and communication interfaces, which shall be realised in such a way that it does not facilitate fraudulent use.</w:delText>
        </w:r>
      </w:del>
    </w:p>
    <w:p w14:paraId="4EF5C1B5" w14:textId="17E48B1E" w:rsidR="001C15AE" w:rsidRPr="008817AE" w:rsidDel="006A5318" w:rsidRDefault="001C15AE" w:rsidP="00402B1E">
      <w:pPr>
        <w:rPr>
          <w:del w:id="5603" w:author="Phillip" w:date="2023-08-18T14:49:00Z"/>
          <w:snapToGrid w:val="0"/>
          <w:lang w:val="en-GB"/>
        </w:rPr>
      </w:pPr>
      <w:del w:id="5604" w:author="Phillip" w:date="2023-08-18T14:49:00Z">
        <w:r w:rsidRPr="008817AE" w:rsidDel="006A5318">
          <w:rPr>
            <w:snapToGrid w:val="0"/>
            <w:lang w:val="en-GB"/>
          </w:rPr>
          <w:delText>All inputs from the user interface shall be handled by a protective interface. Any function that can be activated by the user interface shall:</w:delText>
        </w:r>
      </w:del>
    </w:p>
    <w:p w14:paraId="451522CE" w14:textId="31A54CBA" w:rsidR="001C15AE" w:rsidRPr="008817AE" w:rsidDel="006A5318" w:rsidRDefault="001C15AE" w:rsidP="00BC22B9">
      <w:pPr>
        <w:pStyle w:val="BodyText"/>
        <w:numPr>
          <w:ilvl w:val="0"/>
          <w:numId w:val="34"/>
        </w:numPr>
        <w:rPr>
          <w:del w:id="5605" w:author="Phillip" w:date="2023-08-18T14:49:00Z"/>
          <w:snapToGrid w:val="0"/>
          <w:lang w:val="en-GB"/>
        </w:rPr>
      </w:pPr>
      <w:del w:id="5606" w:author="Phillip" w:date="2023-08-18T14:49:00Z">
        <w:r w:rsidRPr="008817AE" w:rsidDel="006A5318">
          <w:rPr>
            <w:snapToGrid w:val="0"/>
            <w:lang w:val="en-GB"/>
          </w:rPr>
          <w:delText>be clearly documented; and</w:delText>
        </w:r>
      </w:del>
    </w:p>
    <w:p w14:paraId="56E521CF" w14:textId="5A00337D" w:rsidR="001C15AE" w:rsidRPr="008817AE" w:rsidDel="006A5318" w:rsidRDefault="001C15AE" w:rsidP="00BC22B9">
      <w:pPr>
        <w:pStyle w:val="BodyText"/>
        <w:numPr>
          <w:ilvl w:val="0"/>
          <w:numId w:val="34"/>
        </w:numPr>
        <w:rPr>
          <w:del w:id="5607" w:author="Phillip" w:date="2023-08-18T14:49:00Z"/>
          <w:snapToGrid w:val="0"/>
          <w:lang w:val="en-GB"/>
        </w:rPr>
      </w:pPr>
      <w:del w:id="5608" w:author="Phillip" w:date="2023-08-18T14:49:00Z">
        <w:r w:rsidRPr="008817AE" w:rsidDel="006A5318">
          <w:rPr>
            <w:snapToGrid w:val="0"/>
            <w:lang w:val="en-GB"/>
          </w:rPr>
          <w:delText xml:space="preserve">not be able to inadmissibly influence the legally relevant characteristics of the </w:delText>
        </w:r>
        <w:r w:rsidR="0016085A" w:rsidRPr="008817AE" w:rsidDel="006A5318">
          <w:rPr>
            <w:snapToGrid w:val="0"/>
            <w:lang w:val="en-GB"/>
          </w:rPr>
          <w:delText>electricity</w:delText>
        </w:r>
        <w:r w:rsidRPr="008817AE" w:rsidDel="006A5318">
          <w:rPr>
            <w:snapToGrid w:val="0"/>
            <w:lang w:val="en-GB"/>
          </w:rPr>
          <w:delText xml:space="preserve"> meter.</w:delText>
        </w:r>
      </w:del>
    </w:p>
    <w:p w14:paraId="2F4EEE66" w14:textId="024E96FF" w:rsidR="001C15AE" w:rsidRPr="008817AE" w:rsidDel="006A5318" w:rsidRDefault="001C15AE" w:rsidP="00402B1E">
      <w:pPr>
        <w:rPr>
          <w:del w:id="5609" w:author="Phillip" w:date="2023-08-18T14:49:00Z"/>
          <w:snapToGrid w:val="0"/>
          <w:lang w:val="en-GB"/>
        </w:rPr>
      </w:pPr>
      <w:del w:id="5610" w:author="Phillip" w:date="2023-08-18T14:49:00Z">
        <w:r w:rsidRPr="008817AE" w:rsidDel="006A5318">
          <w:rPr>
            <w:snapToGrid w:val="0"/>
            <w:lang w:val="en-GB"/>
          </w:rPr>
          <w:delText>All inputs from communication interfaces shall be handled by a protective interface. Any function that can be activated through a communication interface shall:</w:delText>
        </w:r>
      </w:del>
    </w:p>
    <w:p w14:paraId="021C7DA0" w14:textId="480EC59C" w:rsidR="001C15AE" w:rsidRPr="008817AE" w:rsidDel="006A5318" w:rsidRDefault="001C15AE" w:rsidP="00BC22B9">
      <w:pPr>
        <w:pStyle w:val="BodyText"/>
        <w:numPr>
          <w:ilvl w:val="0"/>
          <w:numId w:val="35"/>
        </w:numPr>
        <w:rPr>
          <w:del w:id="5611" w:author="Phillip" w:date="2023-08-18T14:49:00Z"/>
          <w:snapToGrid w:val="0"/>
          <w:lang w:val="en-GB"/>
        </w:rPr>
      </w:pPr>
      <w:del w:id="5612" w:author="Phillip" w:date="2023-08-18T14:49:00Z">
        <w:r w:rsidRPr="008817AE" w:rsidDel="006A5318">
          <w:rPr>
            <w:snapToGrid w:val="0"/>
            <w:lang w:val="en-GB"/>
          </w:rPr>
          <w:delText>be clearly documented; and</w:delText>
        </w:r>
      </w:del>
    </w:p>
    <w:p w14:paraId="1A0C09F1" w14:textId="22D0DC15" w:rsidR="001C15AE" w:rsidRPr="008817AE" w:rsidDel="006A5318" w:rsidRDefault="001C15AE" w:rsidP="00BC22B9">
      <w:pPr>
        <w:pStyle w:val="BodyText"/>
        <w:numPr>
          <w:ilvl w:val="0"/>
          <w:numId w:val="35"/>
        </w:numPr>
        <w:rPr>
          <w:del w:id="5613" w:author="Phillip" w:date="2023-08-18T14:49:00Z"/>
          <w:snapToGrid w:val="0"/>
          <w:lang w:val="en-GB"/>
        </w:rPr>
      </w:pPr>
      <w:del w:id="5614" w:author="Phillip" w:date="2023-08-18T14:49:00Z">
        <w:r w:rsidRPr="008817AE" w:rsidDel="006A5318">
          <w:rPr>
            <w:snapToGrid w:val="0"/>
            <w:lang w:val="en-GB"/>
          </w:rPr>
          <w:delText xml:space="preserve">not be able to influence the legally relevant characteristics of the </w:delText>
        </w:r>
        <w:r w:rsidR="0016085A" w:rsidRPr="008817AE" w:rsidDel="006A5318">
          <w:rPr>
            <w:snapToGrid w:val="0"/>
            <w:lang w:val="en-GB"/>
          </w:rPr>
          <w:delText>electricity</w:delText>
        </w:r>
        <w:r w:rsidRPr="008817AE" w:rsidDel="006A5318">
          <w:rPr>
            <w:snapToGrid w:val="0"/>
            <w:lang w:val="en-GB"/>
          </w:rPr>
          <w:delText xml:space="preserve"> meter remotely such as through a remote verification procedure or a software download.</w:delText>
        </w:r>
      </w:del>
    </w:p>
    <w:p w14:paraId="5AE61979" w14:textId="7B3437A5" w:rsidR="001C15AE" w:rsidRPr="008817AE" w:rsidDel="006A5318" w:rsidRDefault="001C15AE" w:rsidP="00402B1E">
      <w:pPr>
        <w:rPr>
          <w:del w:id="5615" w:author="Phillip" w:date="2023-08-18T14:49:00Z"/>
          <w:snapToGrid w:val="0"/>
          <w:lang w:val="en-GB"/>
        </w:rPr>
      </w:pPr>
      <w:del w:id="5616" w:author="Phillip" w:date="2023-08-18T14:49:00Z">
        <w:r w:rsidRPr="008817AE" w:rsidDel="006A5318">
          <w:rPr>
            <w:snapToGrid w:val="0"/>
            <w:lang w:val="en-GB"/>
          </w:rPr>
          <w:delText>The presentation of the measurement result shall be accessible and unambiguous for all parties affected by the measurement result.</w:delText>
        </w:r>
      </w:del>
    </w:p>
    <w:p w14:paraId="486C2D45" w14:textId="18B8C97C" w:rsidR="001C15AE" w:rsidRPr="008817AE" w:rsidDel="006A5318" w:rsidRDefault="001C15AE" w:rsidP="00402B1E">
      <w:pPr>
        <w:rPr>
          <w:del w:id="5617" w:author="Phillip" w:date="2023-08-18T14:49:00Z"/>
          <w:rFonts w:eastAsia="Calibri"/>
          <w:snapToGrid w:val="0"/>
          <w:lang w:val="en-GB"/>
        </w:rPr>
      </w:pPr>
      <w:bookmarkStart w:id="5618" w:name="_Ref118286154"/>
      <w:del w:id="5619" w:author="Phillip" w:date="2023-08-18T14:49:00Z">
        <w:r w:rsidRPr="008817AE" w:rsidDel="006A5318">
          <w:rPr>
            <w:rFonts w:eastAsia="Calibri"/>
            <w:snapToGrid w:val="0"/>
            <w:lang w:val="en-GB"/>
          </w:rPr>
          <w:delText>Support of fault and defect detection</w:delText>
        </w:r>
        <w:bookmarkEnd w:id="5618"/>
      </w:del>
    </w:p>
    <w:p w14:paraId="791182A2" w14:textId="403B787B" w:rsidR="001C15AE" w:rsidRPr="008817AE" w:rsidDel="006A5318" w:rsidRDefault="001C15AE" w:rsidP="00402B1E">
      <w:pPr>
        <w:rPr>
          <w:del w:id="5620" w:author="Phillip" w:date="2023-08-18T14:49:00Z"/>
          <w:snapToGrid w:val="0"/>
          <w:lang w:val="en-GB"/>
        </w:rPr>
      </w:pPr>
      <w:del w:id="5621" w:author="Phillip" w:date="2023-08-18T14:49:00Z">
        <w:r w:rsidRPr="008817AE" w:rsidDel="006A5318">
          <w:rPr>
            <w:snapToGrid w:val="0"/>
            <w:lang w:val="en-GB"/>
          </w:rPr>
          <w:delText>Software may be involved in the checking facilities used for the detection of faults and defects and to act upon significant faults and significant defects or to prevent them from occurring. In such a case, this software is considered legally relevant.</w:delText>
        </w:r>
      </w:del>
    </w:p>
    <w:p w14:paraId="2FCD8780" w14:textId="703EB032" w:rsidR="001C15AE" w:rsidRPr="008817AE" w:rsidDel="006A5318" w:rsidRDefault="001C15AE" w:rsidP="00402B1E">
      <w:pPr>
        <w:rPr>
          <w:del w:id="5622" w:author="Phillip" w:date="2023-08-18T14:49:00Z"/>
          <w:snapToGrid w:val="0"/>
          <w:lang w:val="en-GB"/>
        </w:rPr>
      </w:pPr>
      <w:del w:id="5623" w:author="Phillip" w:date="2023-08-18T14:49:00Z">
        <w:r w:rsidRPr="008817AE" w:rsidDel="006A5318">
          <w:rPr>
            <w:snapToGrid w:val="0"/>
            <w:lang w:val="en-GB"/>
          </w:rPr>
          <w:delText xml:space="preserve">If software is involved in the detection of significant faults or significant defects, the software-controlled </w:delText>
        </w:r>
        <w:r w:rsidR="0016085A" w:rsidRPr="008817AE" w:rsidDel="006A5318">
          <w:rPr>
            <w:snapToGrid w:val="0"/>
            <w:lang w:val="en-GB"/>
          </w:rPr>
          <w:delText>electricity</w:delText>
        </w:r>
        <w:r w:rsidRPr="008817AE" w:rsidDel="006A5318">
          <w:rPr>
            <w:snapToGrid w:val="0"/>
            <w:lang w:val="en-GB"/>
          </w:rPr>
          <w:delText xml:space="preserve"> meter shall be made inoperative automatically, or automatically raise an alarm. The alarm may be visual, audible or transmittable to the person in control of the </w:delText>
        </w:r>
        <w:r w:rsidR="0016085A" w:rsidRPr="008817AE" w:rsidDel="006A5318">
          <w:rPr>
            <w:snapToGrid w:val="0"/>
            <w:lang w:val="en-GB"/>
          </w:rPr>
          <w:delText>electricity</w:delText>
        </w:r>
        <w:r w:rsidRPr="008817AE" w:rsidDel="006A5318">
          <w:rPr>
            <w:snapToGrid w:val="0"/>
            <w:lang w:val="en-GB"/>
          </w:rPr>
          <w:delText xml:space="preserve"> meter (</w:delText>
        </w:r>
        <w:r w:rsidR="0016085A" w:rsidRPr="008817AE" w:rsidDel="006A5318">
          <w:rPr>
            <w:snapToGrid w:val="0"/>
            <w:lang w:val="en-GB"/>
          </w:rPr>
          <w:delText>e</w:delText>
        </w:r>
        <w:r w:rsidRPr="008817AE" w:rsidDel="006A5318">
          <w:rPr>
            <w:snapToGrid w:val="0"/>
            <w:lang w:val="en-GB"/>
          </w:rPr>
          <w:delText>.</w:delText>
        </w:r>
        <w:r w:rsidR="0016085A" w:rsidRPr="008817AE" w:rsidDel="006A5318">
          <w:rPr>
            <w:snapToGrid w:val="0"/>
            <w:lang w:val="en-GB"/>
          </w:rPr>
          <w:delText>g</w:delText>
        </w:r>
        <w:r w:rsidRPr="008817AE" w:rsidDel="006A5318">
          <w:rPr>
            <w:snapToGrid w:val="0"/>
            <w:lang w:val="en-GB"/>
          </w:rPr>
          <w:delText xml:space="preserve">. the utility company). The alarm shall continue until such time as an authorised person takes action to resolve the fault or defect, the </w:delText>
        </w:r>
        <w:r w:rsidR="0016085A" w:rsidRPr="008817AE" w:rsidDel="006A5318">
          <w:rPr>
            <w:snapToGrid w:val="0"/>
            <w:lang w:val="en-GB"/>
          </w:rPr>
          <w:delText>electricity</w:delText>
        </w:r>
        <w:r w:rsidRPr="008817AE" w:rsidDel="006A5318">
          <w:rPr>
            <w:snapToGrid w:val="0"/>
            <w:lang w:val="en-GB"/>
          </w:rPr>
          <w:delText xml:space="preserve"> meter acts upon the fault or defect, or it is otherwise resolved.</w:delText>
        </w:r>
      </w:del>
    </w:p>
    <w:p w14:paraId="7AD3FCB5" w14:textId="69CA1696" w:rsidR="001C15AE" w:rsidRPr="008817AE" w:rsidDel="006A5318" w:rsidRDefault="001C15AE" w:rsidP="00402B1E">
      <w:pPr>
        <w:rPr>
          <w:del w:id="5624" w:author="Phillip" w:date="2023-08-18T14:49:00Z"/>
          <w:snapToGrid w:val="0"/>
          <w:lang w:val="en-GB"/>
        </w:rPr>
      </w:pPr>
      <w:del w:id="5625" w:author="Phillip" w:date="2023-08-18T14:49:00Z">
        <w:r w:rsidRPr="008817AE" w:rsidDel="006A5318">
          <w:rPr>
            <w:snapToGrid w:val="0"/>
            <w:lang w:val="en-GB"/>
          </w:rPr>
          <w:delText xml:space="preserve">The documentation to be submitted for type evaluation shall contain a list of parameters and their valid and controlled ranges which may generate faults and which will be detected by the software including </w:delText>
        </w:r>
        <w:r w:rsidRPr="008817AE" w:rsidDel="006A5318">
          <w:rPr>
            <w:rFonts w:eastAsia="Times New Roman"/>
            <w:snapToGrid w:val="0"/>
            <w:lang w:val="en-GB"/>
          </w:rPr>
          <w:delText>the expected reaction and, if necessary for understanding the detection algorithm, its description.</w:delText>
        </w:r>
      </w:del>
    </w:p>
    <w:p w14:paraId="34B1126C" w14:textId="71E90410" w:rsidR="00136677" w:rsidRPr="008817AE" w:rsidDel="006A5318" w:rsidRDefault="00136677" w:rsidP="00402B1E">
      <w:pPr>
        <w:rPr>
          <w:del w:id="5626" w:author="Phillip" w:date="2023-08-18T14:49:00Z"/>
          <w:rFonts w:eastAsia="Calibri"/>
          <w:lang w:val="en-GB"/>
        </w:rPr>
      </w:pPr>
      <w:del w:id="5627" w:author="Phillip" w:date="2023-08-18T14:49:00Z">
        <w:r w:rsidRPr="008817AE" w:rsidDel="006A5318">
          <w:rPr>
            <w:rFonts w:eastAsia="Calibri"/>
            <w:snapToGrid w:val="0"/>
            <w:lang w:val="en-GB"/>
          </w:rPr>
          <w:delText>Requirements</w:delText>
        </w:r>
        <w:r w:rsidRPr="008817AE" w:rsidDel="006A5318">
          <w:rPr>
            <w:rFonts w:eastAsia="Calibri"/>
            <w:lang w:val="en-GB"/>
          </w:rPr>
          <w:delText xml:space="preserve"> specific for configurations</w:delText>
        </w:r>
      </w:del>
    </w:p>
    <w:p w14:paraId="081C7BD9" w14:textId="3AE3C798" w:rsidR="00136677" w:rsidRPr="008817AE" w:rsidDel="006A5318" w:rsidRDefault="00136677" w:rsidP="00402B1E">
      <w:pPr>
        <w:rPr>
          <w:del w:id="5628" w:author="Phillip" w:date="2023-08-18T14:49:00Z"/>
          <w:rFonts w:eastAsia="Calibri"/>
          <w:snapToGrid w:val="0"/>
          <w:lang w:val="en-GB"/>
        </w:rPr>
      </w:pPr>
      <w:bookmarkStart w:id="5629" w:name="_Ref118286221"/>
      <w:bookmarkStart w:id="5630" w:name="_Ref29979254"/>
      <w:del w:id="5631" w:author="Phillip" w:date="2023-08-18T14:49:00Z">
        <w:r w:rsidRPr="008817AE" w:rsidDel="006A5318">
          <w:rPr>
            <w:rFonts w:eastAsia="Calibri"/>
            <w:snapToGrid w:val="0"/>
            <w:lang w:val="en-GB"/>
          </w:rPr>
          <w:delText>Specification and separation of legally relevant components and interfaces</w:delText>
        </w:r>
        <w:bookmarkEnd w:id="5629"/>
        <w:r w:rsidRPr="008817AE" w:rsidDel="006A5318">
          <w:rPr>
            <w:rFonts w:eastAsia="Calibri"/>
            <w:snapToGrid w:val="0"/>
            <w:lang w:val="en-GB"/>
          </w:rPr>
          <w:delText xml:space="preserve"> </w:delText>
        </w:r>
        <w:bookmarkEnd w:id="5630"/>
      </w:del>
    </w:p>
    <w:p w14:paraId="6A495D5E" w14:textId="1E168ABD" w:rsidR="00D12FEE" w:rsidRPr="008817AE" w:rsidDel="006A5318" w:rsidRDefault="00D12FEE" w:rsidP="00402B1E">
      <w:pPr>
        <w:rPr>
          <w:del w:id="5632" w:author="Phillip" w:date="2023-08-18T14:49:00Z"/>
        </w:rPr>
      </w:pPr>
      <w:del w:id="5633" w:author="Phillip" w:date="2023-08-18T14:49:00Z">
        <w:r w:rsidRPr="008817AE" w:rsidDel="006A5318">
          <w:delText>General</w:delText>
        </w:r>
      </w:del>
    </w:p>
    <w:p w14:paraId="47C7F9AA" w14:textId="4EBA6871" w:rsidR="00136677" w:rsidRPr="008817AE" w:rsidDel="006A5318" w:rsidRDefault="00136677" w:rsidP="00402B1E">
      <w:pPr>
        <w:rPr>
          <w:del w:id="5634" w:author="Phillip" w:date="2023-08-18T14:49:00Z"/>
          <w:snapToGrid w:val="0"/>
          <w:lang w:val="en-GB"/>
        </w:rPr>
      </w:pPr>
      <w:del w:id="5635" w:author="Phillip" w:date="2023-08-18T14:49:00Z">
        <w:r w:rsidRPr="008817AE" w:rsidDel="006A5318">
          <w:rPr>
            <w:snapToGrid w:val="0"/>
            <w:lang w:val="en-GB"/>
          </w:rPr>
          <w:delText>This requirement applies if the electricity meter and/or its components or software modules have interfaces for communicating with other electronic devices, with the user, or with other (non-legally relevant) software modules next to the legally-relevant components/modules.</w:delText>
        </w:r>
      </w:del>
    </w:p>
    <w:p w14:paraId="5DC1D3AF" w14:textId="44327C3F" w:rsidR="00136677" w:rsidRPr="008817AE" w:rsidDel="006A5318" w:rsidRDefault="00136677" w:rsidP="00402B1E">
      <w:pPr>
        <w:rPr>
          <w:del w:id="5636" w:author="Phillip" w:date="2023-08-18T14:49:00Z"/>
          <w:lang w:val="en-GB"/>
        </w:rPr>
      </w:pPr>
      <w:del w:id="5637" w:author="Phillip" w:date="2023-08-18T14:49:00Z">
        <w:r w:rsidRPr="008817AE" w:rsidDel="006A5318">
          <w:rPr>
            <w:lang w:val="en-GB"/>
          </w:rPr>
          <w:delText>Legally-relevant components of an electricity meter – whether software or hardware – shall not be inadmissibly influenced by other components of the measuring system.</w:delText>
        </w:r>
      </w:del>
    </w:p>
    <w:p w14:paraId="6FE2D41C" w14:textId="15C07701" w:rsidR="00136677" w:rsidRPr="008817AE" w:rsidDel="006A5318" w:rsidRDefault="00136677" w:rsidP="00402B1E">
      <w:pPr>
        <w:rPr>
          <w:del w:id="5638" w:author="Phillip" w:date="2023-08-18T14:49:00Z"/>
        </w:rPr>
      </w:pPr>
      <w:del w:id="5639" w:author="Phillip" w:date="2023-08-18T14:49:00Z">
        <w:r w:rsidRPr="008817AE" w:rsidDel="006A5318">
          <w:delText>Separation of constituents of a measuring system</w:delText>
        </w:r>
      </w:del>
    </w:p>
    <w:p w14:paraId="6BF039D2" w14:textId="4BE49724" w:rsidR="00136677" w:rsidRPr="008817AE" w:rsidDel="006A5318" w:rsidRDefault="00136677" w:rsidP="00402B1E">
      <w:pPr>
        <w:rPr>
          <w:del w:id="5640" w:author="Phillip" w:date="2023-08-18T14:49:00Z"/>
          <w:snapToGrid w:val="0"/>
          <w:lang w:val="en-GB"/>
        </w:rPr>
      </w:pPr>
      <w:del w:id="5641" w:author="Phillip" w:date="2023-08-18T14:49:00Z">
        <w:r w:rsidRPr="008817AE" w:rsidDel="006A5318">
          <w:rPr>
            <w:snapToGrid w:val="0"/>
            <w:lang w:val="en-GB"/>
          </w:rPr>
          <w:delText>Components</w:delText>
        </w:r>
        <w:r w:rsidR="00A4708C" w:rsidRPr="008817AE" w:rsidDel="006A5318">
          <w:rPr>
            <w:snapToGrid w:val="0"/>
            <w:lang w:val="en-GB"/>
          </w:rPr>
          <w:delText xml:space="preserve"> of an electricity </w:delText>
        </w:r>
        <w:r w:rsidRPr="008817AE" w:rsidDel="006A5318">
          <w:rPr>
            <w:snapToGrid w:val="0"/>
            <w:lang w:val="en-GB"/>
          </w:rPr>
          <w:delText>meter that perform functions which are legally relevant shall be identified, clearly defined, and documented. These form the legally relevant part of the measuring system.</w:delText>
        </w:r>
      </w:del>
    </w:p>
    <w:p w14:paraId="79E70CAB" w14:textId="7429DEF5" w:rsidR="00136677" w:rsidRPr="008817AE" w:rsidDel="006A5318" w:rsidRDefault="00136677" w:rsidP="00402B1E">
      <w:pPr>
        <w:rPr>
          <w:del w:id="5642" w:author="Phillip" w:date="2023-08-18T14:49:00Z"/>
          <w:snapToGrid w:val="0"/>
          <w:lang w:val="en-GB"/>
        </w:rPr>
      </w:pPr>
      <w:del w:id="5643" w:author="Phillip" w:date="2023-08-18T14:49:00Z">
        <w:r w:rsidRPr="008817AE" w:rsidDel="006A5318">
          <w:rPr>
            <w:snapToGrid w:val="0"/>
            <w:lang w:val="en-GB"/>
          </w:rPr>
          <w:delText xml:space="preserve">It shall be demonstrated that the legally-relevant functions and data of components cannot be inadmissibly influenced by commands received via an interface. </w:delText>
        </w:r>
        <w:r w:rsidRPr="008817AE" w:rsidDel="006A5318">
          <w:rPr>
            <w:snapToGrid w:val="0"/>
            <w:szCs w:val="20"/>
            <w:lang w:val="en-GB"/>
          </w:rPr>
          <w:delText>This implies that there is an unambiguous assignment of each command to all initiated functions or data changes in the component.</w:delText>
        </w:r>
      </w:del>
    </w:p>
    <w:p w14:paraId="7378FEA3" w14:textId="1851E5BA" w:rsidR="00136677" w:rsidRPr="008817AE" w:rsidDel="006A5318" w:rsidRDefault="00136677" w:rsidP="00402B1E">
      <w:pPr>
        <w:rPr>
          <w:del w:id="5644" w:author="Phillip" w:date="2023-08-18T14:49:00Z"/>
        </w:rPr>
      </w:pPr>
      <w:bookmarkStart w:id="5645" w:name="_Ref118286743"/>
      <w:del w:id="5646" w:author="Phillip" w:date="2023-08-18T14:49:00Z">
        <w:r w:rsidRPr="008817AE" w:rsidDel="006A5318">
          <w:delText>Separation of software modules</w:delText>
        </w:r>
        <w:bookmarkEnd w:id="5645"/>
      </w:del>
    </w:p>
    <w:p w14:paraId="03CDA004" w14:textId="61EC5701" w:rsidR="00136677" w:rsidRPr="008817AE" w:rsidDel="006A5318" w:rsidRDefault="00136677" w:rsidP="00402B1E">
      <w:pPr>
        <w:rPr>
          <w:del w:id="5647" w:author="Phillip" w:date="2023-08-18T14:49:00Z"/>
          <w:snapToGrid w:val="0"/>
          <w:lang w:val="en-GB"/>
        </w:rPr>
      </w:pPr>
      <w:del w:id="5648" w:author="Phillip" w:date="2023-08-18T14:49:00Z">
        <w:r w:rsidRPr="008817AE" w:rsidDel="006A5318">
          <w:rPr>
            <w:snapToGrid w:val="0"/>
            <w:lang w:val="en-GB"/>
          </w:rPr>
          <w:delText>All software modules (programs, subroutines, objects, etc.) that perform legally relevant functions or that contain legally relevant data domains form the lega</w:delText>
        </w:r>
        <w:r w:rsidR="00A4708C" w:rsidRPr="008817AE" w:rsidDel="006A5318">
          <w:rPr>
            <w:snapToGrid w:val="0"/>
            <w:lang w:val="en-GB"/>
          </w:rPr>
          <w:delText xml:space="preserve">lly relevant software part of an electricity </w:delText>
        </w:r>
        <w:r w:rsidRPr="008817AE" w:rsidDel="006A5318">
          <w:rPr>
            <w:snapToGrid w:val="0"/>
            <w:lang w:val="en-GB"/>
          </w:rPr>
          <w:delText>meter. This part shall be made identifiable as described in</w:delText>
        </w:r>
        <w:r w:rsidR="00727397" w:rsidRPr="008817AE" w:rsidDel="006A5318">
          <w:rPr>
            <w:snapToGrid w:val="0"/>
            <w:lang w:val="en-GB"/>
          </w:rPr>
          <w:delText xml:space="preserve"> </w:delText>
        </w:r>
        <w:r w:rsidR="00727397" w:rsidRPr="008817AE" w:rsidDel="006A5318">
          <w:rPr>
            <w:snapToGrid w:val="0"/>
            <w:lang w:val="en-GB"/>
          </w:rPr>
          <w:fldChar w:fldCharType="begin"/>
        </w:r>
        <w:r w:rsidR="00727397" w:rsidRPr="008817AE" w:rsidDel="006A5318">
          <w:rPr>
            <w:snapToGrid w:val="0"/>
            <w:lang w:val="en-GB"/>
          </w:rPr>
          <w:delInstrText xml:space="preserve"> REF _Ref29979245 \r </w:delInstrText>
        </w:r>
        <w:r w:rsidR="008817AE" w:rsidDel="006A5318">
          <w:rPr>
            <w:snapToGrid w:val="0"/>
            <w:lang w:val="en-GB"/>
          </w:rPr>
          <w:delInstrText xml:space="preserve"> \* MERGEFORMAT </w:delInstrText>
        </w:r>
        <w:r w:rsidR="00727397" w:rsidRPr="008817AE" w:rsidDel="006A5318">
          <w:rPr>
            <w:snapToGrid w:val="0"/>
            <w:lang w:val="en-GB"/>
          </w:rPr>
          <w:fldChar w:fldCharType="separate"/>
        </w:r>
        <w:r w:rsidR="00727397" w:rsidRPr="008817AE" w:rsidDel="006A5318">
          <w:rPr>
            <w:snapToGrid w:val="0"/>
            <w:lang w:val="en-GB"/>
          </w:rPr>
          <w:delText>B.2.1</w:delText>
        </w:r>
        <w:r w:rsidR="00727397" w:rsidRPr="008817AE" w:rsidDel="006A5318">
          <w:rPr>
            <w:snapToGrid w:val="0"/>
            <w:lang w:val="en-GB"/>
          </w:rPr>
          <w:fldChar w:fldCharType="end"/>
        </w:r>
        <w:r w:rsidRPr="008817AE" w:rsidDel="006A5318">
          <w:rPr>
            <w:snapToGrid w:val="0"/>
            <w:lang w:val="en-GB"/>
          </w:rPr>
          <w:delText>.</w:delText>
        </w:r>
      </w:del>
    </w:p>
    <w:p w14:paraId="0280630B" w14:textId="2091CB6D" w:rsidR="00136677" w:rsidRPr="008817AE" w:rsidDel="006A5318" w:rsidRDefault="00136677" w:rsidP="00402B1E">
      <w:pPr>
        <w:rPr>
          <w:del w:id="5649" w:author="Phillip" w:date="2023-08-18T14:49:00Z"/>
          <w:snapToGrid w:val="0"/>
          <w:szCs w:val="20"/>
          <w:lang w:val="en-GB"/>
        </w:rPr>
      </w:pPr>
      <w:del w:id="5650" w:author="Phillip" w:date="2023-08-18T14:49:00Z">
        <w:r w:rsidRPr="008817AE" w:rsidDel="006A5318">
          <w:rPr>
            <w:snapToGrid w:val="0"/>
            <w:szCs w:val="20"/>
            <w:lang w:val="en-GB"/>
          </w:rPr>
          <w:delText>If the separation of the software modules is not possible, the software is legally-relevant as a whole.</w:delText>
        </w:r>
      </w:del>
    </w:p>
    <w:p w14:paraId="12644935" w14:textId="78FDA932" w:rsidR="00136677" w:rsidRPr="008817AE" w:rsidDel="006A5318" w:rsidRDefault="00136677" w:rsidP="00402B1E">
      <w:pPr>
        <w:rPr>
          <w:del w:id="5651" w:author="Phillip" w:date="2023-08-18T14:49:00Z"/>
          <w:snapToGrid w:val="0"/>
          <w:lang w:val="en-GB"/>
        </w:rPr>
      </w:pPr>
      <w:del w:id="5652" w:author="Phillip" w:date="2023-08-18T14:49:00Z">
        <w:r w:rsidRPr="008817AE" w:rsidDel="006A5318">
          <w:rPr>
            <w:snapToGrid w:val="0"/>
            <w:lang w:val="en-GB"/>
          </w:rPr>
          <w:delText xml:space="preserve">If the legally relevant software part communicates with other software parts, a software interface shall be defined </w:delText>
        </w:r>
        <w:r w:rsidR="00BD57B5" w:rsidRPr="008817AE" w:rsidDel="006A5318">
          <w:rPr>
            <w:snapToGrid w:val="0"/>
            <w:lang w:val="en-GB"/>
          </w:rPr>
          <w:delText xml:space="preserve">and </w:delText>
        </w:r>
        <w:r w:rsidRPr="008817AE" w:rsidDel="006A5318">
          <w:rPr>
            <w:snapToGrid w:val="0"/>
            <w:lang w:val="en-GB"/>
          </w:rPr>
          <w:delText>implemented. All communication shall be performed exclusively via this interface. The legally relevant software part and the interface shall be clearly documented. All legally relevant functions and data domains of the software shall be described to enable a type approval authority to decide on correct software separation.</w:delText>
        </w:r>
      </w:del>
    </w:p>
    <w:p w14:paraId="2C59302D" w14:textId="2C365A93" w:rsidR="00136677" w:rsidRPr="008817AE" w:rsidDel="006A5318" w:rsidRDefault="00136677" w:rsidP="00402B1E">
      <w:pPr>
        <w:rPr>
          <w:del w:id="5653" w:author="Phillip" w:date="2023-08-18T14:49:00Z"/>
          <w:snapToGrid w:val="0"/>
          <w:szCs w:val="20"/>
          <w:lang w:val="en-GB"/>
        </w:rPr>
      </w:pPr>
      <w:del w:id="5654" w:author="Phillip" w:date="2023-08-18T14:49:00Z">
        <w:r w:rsidRPr="008817AE" w:rsidDel="006A5318">
          <w:rPr>
            <w:snapToGrid w:val="0"/>
            <w:szCs w:val="20"/>
            <w:lang w:val="en-GB"/>
          </w:rPr>
          <w:delText>The interface consists of program code and dedicated data domains. Defined coded commands or data are exchanged between the software parts by storing to the dedicated data domain by one software part and reading from it by the other. Reading and writing program code is part of the software interface.</w:delText>
        </w:r>
      </w:del>
    </w:p>
    <w:p w14:paraId="749A087C" w14:textId="571277F2" w:rsidR="00136677" w:rsidRPr="008817AE" w:rsidDel="006A5318" w:rsidRDefault="00136677" w:rsidP="00402B1E">
      <w:pPr>
        <w:rPr>
          <w:del w:id="5655" w:author="Phillip" w:date="2023-08-18T14:49:00Z"/>
          <w:snapToGrid w:val="0"/>
          <w:szCs w:val="20"/>
          <w:lang w:val="en-GB"/>
        </w:rPr>
      </w:pPr>
      <w:del w:id="5656" w:author="Phillip" w:date="2023-08-18T14:49:00Z">
        <w:r w:rsidRPr="008817AE" w:rsidDel="006A5318">
          <w:rPr>
            <w:snapToGrid w:val="0"/>
            <w:szCs w:val="20"/>
            <w:lang w:val="en-GB"/>
          </w:rPr>
          <w:delText>The data domain forming the software interface, including the code that exports from the legally-relevant part to the interface data domain and the code that imports from the interface to the legally relevant part, shall be clearly defined and documented. The declared software interface shall not be circumvented.</w:delText>
        </w:r>
      </w:del>
    </w:p>
    <w:p w14:paraId="54446A97" w14:textId="74056B79" w:rsidR="00136677" w:rsidRPr="008817AE" w:rsidDel="006A5318" w:rsidRDefault="00136677" w:rsidP="00402B1E">
      <w:pPr>
        <w:rPr>
          <w:del w:id="5657" w:author="Phillip" w:date="2023-08-18T14:49:00Z"/>
          <w:snapToGrid w:val="0"/>
          <w:lang w:val="en-GB"/>
        </w:rPr>
      </w:pPr>
      <w:del w:id="5658" w:author="Phillip" w:date="2023-08-18T14:49:00Z">
        <w:r w:rsidRPr="008817AE" w:rsidDel="006A5318">
          <w:rPr>
            <w:snapToGrid w:val="0"/>
            <w:lang w:val="en-GB"/>
          </w:rPr>
          <w:delText>There shall be an unambiguous assignment of each command to all initiated functions or data changes in the legally relevant part of the software. Commands that communicate through the software interface shall be declared and documented. Only documented commands are allowed to be activated through the software interface. The manufacturer shall state the completeness of the documentation of commands.</w:delText>
        </w:r>
      </w:del>
    </w:p>
    <w:p w14:paraId="5FBA1246" w14:textId="6EBFFFC2" w:rsidR="00136677" w:rsidRPr="008817AE" w:rsidDel="006A5318" w:rsidRDefault="00136677" w:rsidP="00402B1E">
      <w:pPr>
        <w:rPr>
          <w:del w:id="5659" w:author="Phillip" w:date="2023-08-18T14:49:00Z"/>
          <w:rFonts w:eastAsia="Calibri" w:cs="Times New Roman"/>
          <w:snapToGrid w:val="0"/>
          <w:lang w:val="en-GB"/>
        </w:rPr>
      </w:pPr>
      <w:del w:id="5660" w:author="Phillip" w:date="2023-08-18T14:49:00Z">
        <w:r w:rsidRPr="008817AE" w:rsidDel="006A5318">
          <w:rPr>
            <w:rFonts w:eastAsia="Calibri" w:cs="Times New Roman"/>
            <w:snapToGrid w:val="0"/>
            <w:lang w:val="en-GB"/>
          </w:rPr>
          <w:delText>Where legally relevant software has been separated from non-relevant software, the legally relevant software shall have priority using the resources over non-relevant software. The measurement task (realised by the legally relevant software part) shall not be delayed or blocked by other tasks.</w:delText>
        </w:r>
      </w:del>
    </w:p>
    <w:p w14:paraId="005BE518" w14:textId="49DB269D" w:rsidR="00136677" w:rsidRPr="008817AE" w:rsidDel="006A5318" w:rsidRDefault="00136677" w:rsidP="00402B1E">
      <w:pPr>
        <w:rPr>
          <w:del w:id="5661" w:author="Phillip" w:date="2023-08-18T14:49:00Z"/>
          <w:rFonts w:eastAsia="Calibri" w:cs="Times New Roman"/>
          <w:snapToGrid w:val="0"/>
          <w:szCs w:val="20"/>
          <w:lang w:val="en-GB"/>
        </w:rPr>
      </w:pPr>
      <w:del w:id="5662" w:author="Phillip" w:date="2023-08-18T14:49:00Z">
        <w:r w:rsidRPr="008817AE" w:rsidDel="006A5318">
          <w:rPr>
            <w:rFonts w:eastAsia="Calibri" w:cs="Times New Roman"/>
            <w:snapToGrid w:val="0"/>
            <w:szCs w:val="20"/>
            <w:lang w:val="en-GB"/>
          </w:rPr>
          <w:delText>When dynamic modules of legally relevant software have facilities for continuous learning that allow dynamic parameter changes during use, the manufacturer shall clarify the facilities and its priorities to the whole legally relevant software, especially in reference to the measuring functions.</w:delText>
        </w:r>
      </w:del>
    </w:p>
    <w:p w14:paraId="60707F24" w14:textId="7E4E69DB" w:rsidR="00136677" w:rsidRPr="008817AE" w:rsidDel="006A5318" w:rsidRDefault="00136677" w:rsidP="00402B1E">
      <w:pPr>
        <w:rPr>
          <w:del w:id="5663" w:author="Phillip" w:date="2023-08-18T14:49:00Z"/>
          <w:rFonts w:eastAsia="Calibri"/>
          <w:snapToGrid w:val="0"/>
          <w:lang w:val="en-GB"/>
        </w:rPr>
      </w:pPr>
      <w:del w:id="5664" w:author="Phillip" w:date="2023-08-18T14:49:00Z">
        <w:r w:rsidRPr="008817AE" w:rsidDel="006A5318">
          <w:rPr>
            <w:rFonts w:eastAsia="Calibri"/>
            <w:snapToGrid w:val="0"/>
            <w:lang w:val="en-GB"/>
          </w:rPr>
          <w:delText>Shared indications</w:delText>
        </w:r>
      </w:del>
    </w:p>
    <w:p w14:paraId="56CA7579" w14:textId="2DA56BB1" w:rsidR="00136677" w:rsidRPr="008817AE" w:rsidDel="006A5318" w:rsidRDefault="00136677" w:rsidP="00402B1E">
      <w:pPr>
        <w:rPr>
          <w:del w:id="5665" w:author="Phillip" w:date="2023-08-18T14:49:00Z"/>
          <w:b/>
          <w:snapToGrid w:val="0"/>
          <w:lang w:val="en-GB"/>
        </w:rPr>
      </w:pPr>
      <w:del w:id="5666" w:author="Phillip" w:date="2023-08-18T14:49:00Z">
        <w:r w:rsidRPr="008817AE" w:rsidDel="006A5318">
          <w:rPr>
            <w:snapToGrid w:val="0"/>
            <w:lang w:val="en-GB"/>
          </w:rPr>
          <w:delText xml:space="preserve">Software that realises the indication of measurement values and other legally-relevant information belongs to the legally-relevant part. </w:delText>
        </w:r>
      </w:del>
    </w:p>
    <w:p w14:paraId="7A4CCA04" w14:textId="175F2D26" w:rsidR="00136677" w:rsidRPr="008817AE" w:rsidDel="006A5318" w:rsidRDefault="00136677" w:rsidP="00402B1E">
      <w:pPr>
        <w:rPr>
          <w:del w:id="5667" w:author="Phillip" w:date="2023-08-18T14:49:00Z"/>
          <w:snapToGrid w:val="0"/>
          <w:lang w:val="en-GB"/>
        </w:rPr>
      </w:pPr>
      <w:del w:id="5668" w:author="Phillip" w:date="2023-08-18T14:49:00Z">
        <w:r w:rsidRPr="008817AE" w:rsidDel="006A5318">
          <w:rPr>
            <w:snapToGrid w:val="0"/>
            <w:lang w:val="en-GB"/>
          </w:rPr>
          <w:delText xml:space="preserve">A display or printout may be employed for presenting both information from the legally relevant part of the software and other information. The information generated by the legally relevant information shall always be readable, and clearly distinguishable from other information. </w:delText>
        </w:r>
      </w:del>
    </w:p>
    <w:p w14:paraId="01C51BD8" w14:textId="5F722266" w:rsidR="0063295C" w:rsidRPr="008817AE" w:rsidDel="006A5318" w:rsidRDefault="0063295C" w:rsidP="00402B1E">
      <w:pPr>
        <w:rPr>
          <w:del w:id="5669" w:author="Phillip" w:date="2023-08-18T14:49:00Z"/>
          <w:snapToGrid w:val="0"/>
          <w:lang w:val="en-GB"/>
        </w:rPr>
      </w:pPr>
      <w:del w:id="5670" w:author="Phillip" w:date="2023-08-18T14:49:00Z">
        <w:r w:rsidRPr="008817AE" w:rsidDel="006A5318">
          <w:rPr>
            <w:snapToGrid w:val="0"/>
            <w:lang w:val="en-GB"/>
          </w:rPr>
          <w:delText>Data storage</w:delText>
        </w:r>
      </w:del>
    </w:p>
    <w:p w14:paraId="0F7C6CCF" w14:textId="38405448" w:rsidR="004B27F8" w:rsidRPr="008817AE" w:rsidDel="006A5318" w:rsidRDefault="004B27F8" w:rsidP="00402B1E">
      <w:pPr>
        <w:rPr>
          <w:del w:id="5671" w:author="Phillip" w:date="2023-08-18T14:49:00Z"/>
        </w:rPr>
      </w:pPr>
      <w:del w:id="5672" w:author="Phillip" w:date="2023-08-18T14:49:00Z">
        <w:r w:rsidRPr="008817AE" w:rsidDel="006A5318">
          <w:delText>General</w:delText>
        </w:r>
      </w:del>
    </w:p>
    <w:p w14:paraId="1DA53E04" w14:textId="7DCD7BB1" w:rsidR="0063295C" w:rsidRPr="008817AE" w:rsidDel="0049100E" w:rsidRDefault="0063295C" w:rsidP="00402B1E">
      <w:pPr>
        <w:rPr>
          <w:del w:id="5673" w:author="Phillip" w:date="2023-08-02T16:44:00Z"/>
        </w:rPr>
      </w:pPr>
      <w:del w:id="5674" w:author="Phillip" w:date="2023-08-02T16:44:00Z">
        <w:r w:rsidRPr="008817AE" w:rsidDel="0049100E">
          <w:delText>Hardware and software, whether incorporated into the electricity meter or connected to it externally, that is intended to be used for the storage of measurement results and/or measurement data shall be subject to the r</w:delText>
        </w:r>
        <w:r w:rsidR="004B27F8" w:rsidRPr="008817AE" w:rsidDel="0049100E">
          <w:delText xml:space="preserve">equirements specified in </w:delText>
        </w:r>
        <w:r w:rsidR="00727397" w:rsidRPr="008817AE" w:rsidDel="0049100E">
          <w:fldChar w:fldCharType="begin"/>
        </w:r>
        <w:r w:rsidR="00727397" w:rsidRPr="008817AE" w:rsidDel="0049100E">
          <w:delInstrText xml:space="preserve"> REF _Ref118286483 \r </w:delInstrText>
        </w:r>
        <w:r w:rsidR="008817AE" w:rsidDel="0049100E">
          <w:delInstrText xml:space="preserve"> \* MERGEFORMAT </w:delInstrText>
        </w:r>
        <w:r w:rsidR="00727397" w:rsidRPr="008817AE" w:rsidDel="0049100E">
          <w:fldChar w:fldCharType="separate"/>
        </w:r>
        <w:r w:rsidR="00727397" w:rsidRPr="008817AE" w:rsidDel="0049100E">
          <w:delText>B.3.3.2</w:delText>
        </w:r>
        <w:r w:rsidR="00727397" w:rsidRPr="008817AE" w:rsidDel="0049100E">
          <w:fldChar w:fldCharType="end"/>
        </w:r>
        <w:r w:rsidR="00727397" w:rsidRPr="008817AE" w:rsidDel="0049100E">
          <w:delText xml:space="preserve"> to </w:delText>
        </w:r>
        <w:r w:rsidR="00727397" w:rsidRPr="008817AE" w:rsidDel="0049100E">
          <w:fldChar w:fldCharType="begin"/>
        </w:r>
        <w:r w:rsidR="00727397" w:rsidRPr="008817AE" w:rsidDel="0049100E">
          <w:delInstrText xml:space="preserve"> REF _Ref118286484 \r </w:delInstrText>
        </w:r>
        <w:r w:rsidR="008817AE" w:rsidDel="0049100E">
          <w:delInstrText xml:space="preserve"> \* MERGEFORMAT </w:delInstrText>
        </w:r>
        <w:r w:rsidR="00727397" w:rsidRPr="008817AE" w:rsidDel="0049100E">
          <w:fldChar w:fldCharType="separate"/>
        </w:r>
        <w:r w:rsidR="00727397" w:rsidRPr="008817AE" w:rsidDel="0049100E">
          <w:delText>B.3.3.4</w:delText>
        </w:r>
        <w:r w:rsidR="00727397" w:rsidRPr="008817AE" w:rsidDel="0049100E">
          <w:fldChar w:fldCharType="end"/>
        </w:r>
        <w:r w:rsidRPr="008817AE" w:rsidDel="0049100E">
          <w:delText>.</w:delText>
        </w:r>
      </w:del>
    </w:p>
    <w:p w14:paraId="05F6AD26" w14:textId="5FB582CF" w:rsidR="0063295C" w:rsidRPr="008817AE" w:rsidDel="006A5318" w:rsidRDefault="0063295C" w:rsidP="00402B1E">
      <w:pPr>
        <w:rPr>
          <w:del w:id="5675" w:author="Phillip" w:date="2023-08-18T14:49:00Z"/>
        </w:rPr>
      </w:pPr>
      <w:del w:id="5676" w:author="Phillip" w:date="2023-08-18T14:49:00Z">
        <w:r w:rsidRPr="008817AE" w:rsidDel="006A5318">
          <w:delText>The measurement result and measurement data includes all associated data necessary f</w:delText>
        </w:r>
        <w:r w:rsidR="004B27F8" w:rsidRPr="008817AE" w:rsidDel="006A5318">
          <w:delText>or future legally relevant use.</w:delText>
        </w:r>
      </w:del>
    </w:p>
    <w:p w14:paraId="4A7A6D2B" w14:textId="3F06638B" w:rsidR="0063295C" w:rsidRPr="008817AE" w:rsidDel="006A5318" w:rsidRDefault="0063295C" w:rsidP="00402B1E">
      <w:pPr>
        <w:rPr>
          <w:del w:id="5677" w:author="Phillip" w:date="2023-08-18T14:49:00Z"/>
        </w:rPr>
      </w:pPr>
      <w:bookmarkStart w:id="5678" w:name="_Ref118286483"/>
      <w:del w:id="5679" w:author="Phillip" w:date="2023-08-18T14:49:00Z">
        <w:r w:rsidRPr="008817AE" w:rsidDel="006A5318">
          <w:delText>Protection of stored data</w:delText>
        </w:r>
        <w:bookmarkEnd w:id="5678"/>
      </w:del>
    </w:p>
    <w:p w14:paraId="064B6816" w14:textId="6CBB7436" w:rsidR="0063295C" w:rsidRPr="008817AE" w:rsidDel="006A5318" w:rsidRDefault="0063295C" w:rsidP="00402B1E">
      <w:pPr>
        <w:rPr>
          <w:del w:id="5680" w:author="Phillip" w:date="2023-08-18T14:49:00Z"/>
        </w:rPr>
      </w:pPr>
      <w:del w:id="5681" w:author="Phillip" w:date="2023-08-02T16:44:00Z">
        <w:r w:rsidRPr="008817AE" w:rsidDel="0049100E">
          <w:delText xml:space="preserve">Stored </w:delText>
        </w:r>
      </w:del>
      <w:del w:id="5682" w:author="Mitchell, Phillip" w:date="2023-08-31T13:08:00Z">
        <w:r w:rsidRPr="008817AE" w:rsidDel="00AB6A99">
          <w:delText>measurement results and measurement data</w:delText>
        </w:r>
      </w:del>
      <w:ins w:id="5683" w:author="Mitchell, Phillip" w:date="2023-08-31T13:08:00Z">
        <w:r w:rsidR="00AB6A99">
          <w:t xml:space="preserve">legally relevant </w:t>
        </w:r>
        <w:proofErr w:type="spellStart"/>
        <w:r w:rsidR="00AB6A99">
          <w:t>data</w:t>
        </w:r>
      </w:ins>
      <w:del w:id="5684" w:author="Phillip" w:date="2023-08-18T14:49:00Z">
        <w:r w:rsidRPr="008817AE" w:rsidDel="006A5318">
          <w:delText xml:space="preserve"> shall be protected to guarantee the authenticity, integrity and, if necessary, correctness of the information concerning the time of measurement. Where timestamps are required, they shall be read from an internal clock. The setting of the time and date shall be secured.</w:delText>
        </w:r>
      </w:del>
    </w:p>
    <w:p w14:paraId="15E4D628" w14:textId="6E661EAB" w:rsidR="0063295C" w:rsidRPr="008817AE" w:rsidDel="006A5318" w:rsidRDefault="0063295C" w:rsidP="00402B1E">
      <w:pPr>
        <w:rPr>
          <w:del w:id="5685" w:author="Phillip" w:date="2023-08-18T14:49:00Z"/>
        </w:rPr>
      </w:pPr>
      <w:del w:id="5686" w:author="Phillip" w:date="2023-08-18T14:49:00Z">
        <w:r w:rsidRPr="008817AE" w:rsidDel="006A5318">
          <w:delText xml:space="preserve">The software that displays or further processes </w:delText>
        </w:r>
      </w:del>
      <w:del w:id="5687" w:author="Mitchell, Phillip" w:date="2023-08-31T13:08:00Z">
        <w:r w:rsidRPr="008817AE" w:rsidDel="00AB6A99">
          <w:delText>measurement results and measurement data</w:delText>
        </w:r>
      </w:del>
      <w:ins w:id="5688" w:author="Mitchell, Phillip" w:date="2023-08-31T13:08:00Z">
        <w:r w:rsidR="00AB6A99">
          <w:t>legally</w:t>
        </w:r>
        <w:proofErr w:type="spellEnd"/>
        <w:r w:rsidR="00AB6A99">
          <w:t xml:space="preserve"> relevant </w:t>
        </w:r>
        <w:proofErr w:type="spellStart"/>
        <w:r w:rsidR="00AB6A99">
          <w:t>data</w:t>
        </w:r>
      </w:ins>
      <w:del w:id="5689" w:author="Phillip" w:date="2023-08-18T14:49:00Z">
        <w:r w:rsidRPr="008817AE" w:rsidDel="006A5318">
          <w:delText xml:space="preserve"> shall check the authenticity and integrity of the data after having read them from storage. </w:delText>
        </w:r>
      </w:del>
    </w:p>
    <w:p w14:paraId="06F87EEC" w14:textId="5EB38B6B" w:rsidR="0063295C" w:rsidRPr="008817AE" w:rsidDel="006A5318" w:rsidRDefault="0063295C" w:rsidP="00402B1E">
      <w:pPr>
        <w:rPr>
          <w:del w:id="5690" w:author="Phillip" w:date="2023-08-18T14:49:00Z"/>
        </w:rPr>
      </w:pPr>
      <w:del w:id="5691" w:author="Phillip" w:date="2023-08-18T14:49:00Z">
        <w:r w:rsidRPr="008817AE" w:rsidDel="006A5318">
          <w:delText xml:space="preserve">Software modules that prepare </w:delText>
        </w:r>
      </w:del>
      <w:del w:id="5692" w:author="Mitchell, Phillip" w:date="2023-08-31T13:08:00Z">
        <w:r w:rsidRPr="008817AE" w:rsidDel="00AB6A99">
          <w:delText>measurement results and measurement data</w:delText>
        </w:r>
      </w:del>
      <w:ins w:id="5693" w:author="Mitchell, Phillip" w:date="2023-08-31T13:08:00Z">
        <w:r w:rsidR="00AB6A99">
          <w:t>legally</w:t>
        </w:r>
        <w:proofErr w:type="spellEnd"/>
        <w:r w:rsidR="00AB6A99">
          <w:t xml:space="preserve"> relevant </w:t>
        </w:r>
        <w:proofErr w:type="spellStart"/>
        <w:r w:rsidR="00AB6A99">
          <w:t>data</w:t>
        </w:r>
      </w:ins>
      <w:del w:id="5694" w:author="Phillip" w:date="2023-08-18T14:49:00Z">
        <w:r w:rsidRPr="008817AE" w:rsidDel="006A5318">
          <w:delText xml:space="preserve"> for storage, or that check data after reading are considered part of the legally relevant software.</w:delText>
        </w:r>
      </w:del>
    </w:p>
    <w:p w14:paraId="6740B623" w14:textId="28F8671B" w:rsidR="0049100E" w:rsidRPr="0049100E" w:rsidDel="006A5318" w:rsidRDefault="0063295C" w:rsidP="00402B1E">
      <w:pPr>
        <w:rPr>
          <w:del w:id="5695" w:author="Phillip" w:date="2023-08-18T14:49:00Z"/>
          <w:rFonts w:eastAsia="Calibri" w:cs="Times New Roman"/>
          <w:snapToGrid w:val="0"/>
          <w:szCs w:val="20"/>
          <w:lang w:val="en-GB"/>
        </w:rPr>
      </w:pPr>
      <w:del w:id="5696" w:author="Phillip" w:date="2023-08-18T14:49:00Z">
        <w:r w:rsidRPr="008817AE" w:rsidDel="006A5318">
          <w:delText xml:space="preserve">If a modification or corruption is detected, the stored </w:delText>
        </w:r>
      </w:del>
      <w:del w:id="5697" w:author="Mitchell, Phillip" w:date="2023-08-31T13:08:00Z">
        <w:r w:rsidRPr="008817AE" w:rsidDel="00AB6A99">
          <w:delText>measurement results and measurement data</w:delText>
        </w:r>
      </w:del>
      <w:ins w:id="5698" w:author="Mitchell, Phillip" w:date="2023-08-31T13:08:00Z">
        <w:r w:rsidR="00AB6A99">
          <w:t>legally</w:t>
        </w:r>
        <w:proofErr w:type="spellEnd"/>
        <w:r w:rsidR="00AB6A99">
          <w:t xml:space="preserve"> relevant data</w:t>
        </w:r>
      </w:ins>
      <w:del w:id="5699" w:author="Phillip" w:date="2023-08-18T14:49:00Z">
        <w:r w:rsidRPr="008817AE" w:rsidDel="006A5318">
          <w:delText xml:space="preserve"> shall be d</w:delText>
        </w:r>
        <w:r w:rsidRPr="0049100E" w:rsidDel="006A5318">
          <w:delText>iscarded or marked unusable.</w:delText>
        </w:r>
      </w:del>
    </w:p>
    <w:p w14:paraId="2B70E31A" w14:textId="72EB7B99" w:rsidR="00C2575B" w:rsidRPr="008817AE" w:rsidDel="006A5318" w:rsidRDefault="00C2575B" w:rsidP="00402B1E">
      <w:pPr>
        <w:rPr>
          <w:del w:id="5700" w:author="Phillip" w:date="2023-08-18T14:49:00Z"/>
        </w:rPr>
      </w:pPr>
      <w:del w:id="5701" w:author="Phillip" w:date="2023-08-18T14:49:00Z">
        <w:r w:rsidRPr="008817AE" w:rsidDel="006A5318">
          <w:delText>Automatic storage</w:delText>
        </w:r>
      </w:del>
    </w:p>
    <w:p w14:paraId="60D4EA70" w14:textId="5C984B7A" w:rsidR="00C2575B" w:rsidRPr="008817AE" w:rsidDel="006A5318" w:rsidRDefault="00C2575B" w:rsidP="00402B1E">
      <w:pPr>
        <w:rPr>
          <w:del w:id="5702" w:author="Phillip" w:date="2023-08-18T14:49:00Z"/>
          <w:snapToGrid w:val="0"/>
          <w:lang w:val="en-GB"/>
        </w:rPr>
      </w:pPr>
      <w:del w:id="5703" w:author="Mitchell, Phillip" w:date="2023-08-31T13:08:00Z">
        <w:r w:rsidRPr="008817AE" w:rsidDel="00AB6A99">
          <w:rPr>
            <w:snapToGrid w:val="0"/>
            <w:lang w:val="en-GB"/>
          </w:rPr>
          <w:delText>Measurement results and measurement data</w:delText>
        </w:r>
      </w:del>
      <w:ins w:id="5704" w:author="Mitchell, Phillip" w:date="2023-08-31T13:08:00Z">
        <w:r w:rsidR="00AB6A99">
          <w:rPr>
            <w:snapToGrid w:val="0"/>
            <w:lang w:val="en-GB"/>
          </w:rPr>
          <w:t>Legally relevant data</w:t>
        </w:r>
      </w:ins>
      <w:del w:id="5705" w:author="Phillip" w:date="2023-08-18T14:49:00Z">
        <w:r w:rsidRPr="008817AE" w:rsidDel="006A5318">
          <w:rPr>
            <w:snapToGrid w:val="0"/>
            <w:lang w:val="en-GB"/>
          </w:rPr>
          <w:delText xml:space="preserve"> shall be stored automatically. </w:delText>
        </w:r>
      </w:del>
    </w:p>
    <w:p w14:paraId="6332B5AF" w14:textId="59946AE6" w:rsidR="00C2575B" w:rsidRPr="008817AE" w:rsidDel="006A5318" w:rsidRDefault="00C2575B" w:rsidP="00402B1E">
      <w:pPr>
        <w:rPr>
          <w:del w:id="5706" w:author="Phillip" w:date="2023-08-18T14:49:00Z"/>
        </w:rPr>
      </w:pPr>
      <w:del w:id="5707" w:author="Phillip" w:date="2023-08-18T14:49:00Z">
        <w:r w:rsidRPr="008817AE" w:rsidDel="006A5318">
          <w:delText xml:space="preserve">The storage device shall have sufficient permanency to ensure that </w:delText>
        </w:r>
      </w:del>
      <w:del w:id="5708" w:author="Mitchell, Phillip" w:date="2023-08-31T13:08:00Z">
        <w:r w:rsidRPr="008817AE" w:rsidDel="00AB6A99">
          <w:delText>measurement results and measurement data</w:delText>
        </w:r>
      </w:del>
      <w:ins w:id="5709" w:author="Mitchell, Phillip" w:date="2023-08-31T13:08:00Z">
        <w:r w:rsidR="00AB6A99">
          <w:t xml:space="preserve">legally relevant </w:t>
        </w:r>
        <w:proofErr w:type="spellStart"/>
        <w:r w:rsidR="00AB6A99">
          <w:t>data</w:t>
        </w:r>
      </w:ins>
      <w:del w:id="5710" w:author="Phillip" w:date="2023-08-18T14:49:00Z">
        <w:r w:rsidRPr="008817AE" w:rsidDel="006A5318">
          <w:delText xml:space="preserve"> are not corrupted under normal storage conditions. There shall be sufficient memory storage for the intended application.</w:delText>
        </w:r>
      </w:del>
    </w:p>
    <w:p w14:paraId="424D438F" w14:textId="5AB3C90C" w:rsidR="00C2575B" w:rsidRPr="008817AE" w:rsidDel="0049100E" w:rsidRDefault="00C2575B" w:rsidP="00402B1E">
      <w:pPr>
        <w:rPr>
          <w:del w:id="5711" w:author="Phillip" w:date="2023-08-02T16:46:00Z"/>
        </w:rPr>
      </w:pPr>
      <w:bookmarkStart w:id="5712" w:name="_Ref118286484"/>
      <w:del w:id="5713" w:author="Phillip" w:date="2023-08-02T16:46:00Z">
        <w:r w:rsidRPr="008817AE" w:rsidDel="0049100E">
          <w:delText>Deletion of stored data</w:delText>
        </w:r>
        <w:bookmarkEnd w:id="5712"/>
        <w:r w:rsidRPr="008817AE" w:rsidDel="0049100E">
          <w:delText xml:space="preserve"> </w:delText>
        </w:r>
      </w:del>
    </w:p>
    <w:p w14:paraId="6496B2BE" w14:textId="05EED153" w:rsidR="00446456" w:rsidRPr="008817AE" w:rsidDel="0049100E" w:rsidRDefault="00446456" w:rsidP="00402B1E">
      <w:pPr>
        <w:rPr>
          <w:del w:id="5714" w:author="Phillip" w:date="2023-08-02T16:46:00Z"/>
        </w:rPr>
      </w:pPr>
      <w:del w:id="5715" w:author="Phillip" w:date="2023-08-02T16:46:00Z">
        <w:r w:rsidRPr="008817AE" w:rsidDel="0049100E">
          <w:delText>Stored data may be deleted if either:</w:delText>
        </w:r>
      </w:del>
    </w:p>
    <w:p w14:paraId="04541B36" w14:textId="14EED1AF" w:rsidR="00446456" w:rsidRPr="008817AE" w:rsidDel="0049100E" w:rsidRDefault="00446456" w:rsidP="00BC22B9">
      <w:pPr>
        <w:pStyle w:val="BodyText"/>
        <w:numPr>
          <w:ilvl w:val="0"/>
          <w:numId w:val="40"/>
        </w:numPr>
        <w:rPr>
          <w:del w:id="5716" w:author="Phillip" w:date="2023-08-02T16:46:00Z"/>
        </w:rPr>
      </w:pPr>
      <w:del w:id="5717" w:author="Phillip" w:date="2023-08-02T16:46:00Z">
        <w:r w:rsidRPr="008817AE" w:rsidDel="0049100E">
          <w:delText>the transaction is settled, or</w:delText>
        </w:r>
      </w:del>
    </w:p>
    <w:p w14:paraId="29A4A795" w14:textId="6D7DBE69" w:rsidR="00446456" w:rsidRPr="008817AE" w:rsidDel="0049100E" w:rsidRDefault="00446456" w:rsidP="00BC22B9">
      <w:pPr>
        <w:pStyle w:val="BodyText"/>
        <w:numPr>
          <w:ilvl w:val="0"/>
          <w:numId w:val="40"/>
        </w:numPr>
        <w:rPr>
          <w:del w:id="5718" w:author="Phillip" w:date="2023-08-02T16:46:00Z"/>
        </w:rPr>
      </w:pPr>
      <w:del w:id="5719" w:author="Phillip" w:date="2023-08-02T16:46:00Z">
        <w:r w:rsidRPr="008817AE" w:rsidDel="0049100E">
          <w:delText>the data are printed by a printing device subject to legal control.</w:delText>
        </w:r>
      </w:del>
    </w:p>
    <w:p w14:paraId="6851A73D" w14:textId="5F27099B" w:rsidR="004E2D99" w:rsidRPr="008817AE" w:rsidDel="0049100E" w:rsidRDefault="00446456" w:rsidP="00402B1E">
      <w:pPr>
        <w:rPr>
          <w:del w:id="5720" w:author="Phillip" w:date="2023-08-02T16:46:00Z"/>
        </w:rPr>
      </w:pPr>
      <w:del w:id="5721" w:author="Phillip" w:date="2023-08-02T16:46:00Z">
        <w:r w:rsidRPr="008817AE" w:rsidDel="0049100E">
          <w:delText xml:space="preserve">This shall not apply to the </w:delText>
        </w:r>
        <w:r w:rsidR="00B5607A" w:rsidRPr="008817AE" w:rsidDel="0049100E">
          <w:delText>energy accumulation</w:delText>
        </w:r>
        <w:r w:rsidRPr="008817AE" w:rsidDel="0049100E">
          <w:delText xml:space="preserve"> register(s) and audit trail.</w:delText>
        </w:r>
      </w:del>
    </w:p>
    <w:p w14:paraId="1C3D8121" w14:textId="1C4F123B" w:rsidR="00446456" w:rsidRPr="008817AE" w:rsidDel="0049100E" w:rsidRDefault="00446456" w:rsidP="00402B1E">
      <w:pPr>
        <w:rPr>
          <w:del w:id="5722" w:author="Phillip" w:date="2023-08-02T16:46:00Z"/>
          <w:rFonts w:eastAsia="Calibri" w:cs="Times New Roman"/>
          <w:snapToGrid w:val="0"/>
          <w:szCs w:val="20"/>
          <w:lang w:val="en-GB"/>
        </w:rPr>
      </w:pPr>
      <w:del w:id="5723" w:author="Phillip" w:date="2023-08-02T16:46:00Z">
        <w:r w:rsidRPr="008817AE" w:rsidDel="0049100E">
          <w:rPr>
            <w:rFonts w:eastAsia="Calibri" w:cs="Times New Roman"/>
            <w:snapToGrid w:val="0"/>
            <w:szCs w:val="20"/>
            <w:lang w:val="en-GB"/>
          </w:rPr>
          <w:delText xml:space="preserve">It shall not be possible to </w:delText>
        </w:r>
        <w:r w:rsidRPr="008817AE" w:rsidDel="0049100E">
          <w:delText>zero (reset) the register(s) that stores the total energy metered</w:delText>
        </w:r>
        <w:r w:rsidRPr="008817AE" w:rsidDel="0049100E">
          <w:rPr>
            <w:rFonts w:eastAsia="Calibri" w:cs="Times New Roman"/>
            <w:snapToGrid w:val="0"/>
            <w:szCs w:val="20"/>
            <w:lang w:val="en-GB"/>
          </w:rPr>
          <w:delText xml:space="preserve"> without breaking a metrological seal.</w:delText>
        </w:r>
      </w:del>
    </w:p>
    <w:p w14:paraId="3B03CF89" w14:textId="6B2715B7" w:rsidR="00446456" w:rsidRPr="008817AE" w:rsidDel="006A5318" w:rsidRDefault="00446456" w:rsidP="00402B1E">
      <w:pPr>
        <w:rPr>
          <w:del w:id="5724" w:author="Phillip" w:date="2023-08-18T14:49:00Z"/>
        </w:rPr>
      </w:pPr>
    </w:p>
    <w:p w14:paraId="0368BFE7" w14:textId="5578FC60" w:rsidR="00446456" w:rsidRPr="008817AE" w:rsidDel="006A5318" w:rsidRDefault="00446456" w:rsidP="00BC22B9">
      <w:pPr>
        <w:widowControl w:val="0"/>
        <w:tabs>
          <w:tab w:val="left" w:pos="992"/>
        </w:tabs>
        <w:autoSpaceDE w:val="0"/>
        <w:autoSpaceDN w:val="0"/>
        <w:adjustRightInd w:val="0"/>
        <w:spacing w:before="120" w:after="120" w:line="240" w:lineRule="auto"/>
        <w:jc w:val="both"/>
        <w:rPr>
          <w:del w:id="5725" w:author="Phillip" w:date="2023-08-18T14:49:00Z"/>
          <w:rFonts w:eastAsia="Calibri" w:cs="Times New Roman"/>
          <w:b/>
          <w:snapToGrid w:val="0"/>
          <w:szCs w:val="20"/>
          <w:lang w:val="en-GB"/>
        </w:rPr>
      </w:pPr>
    </w:p>
    <w:p w14:paraId="202BF9E4" w14:textId="7001F188" w:rsidR="00C33180" w:rsidRPr="008817AE" w:rsidDel="006A5318" w:rsidRDefault="00C33180" w:rsidP="00402B1E">
      <w:pPr>
        <w:rPr>
          <w:del w:id="5726" w:author="Phillip" w:date="2023-08-18T14:49:00Z"/>
        </w:rPr>
      </w:pPr>
      <w:del w:id="5727" w:author="Phillip" w:date="2023-08-18T14:49:00Z">
        <w:r w:rsidRPr="008817AE" w:rsidDel="006A5318">
          <w:delText>Data transmission</w:delText>
        </w:r>
      </w:del>
    </w:p>
    <w:p w14:paraId="1F9D468B" w14:textId="16E78D69" w:rsidR="004B27F8" w:rsidRPr="008817AE" w:rsidDel="006A5318" w:rsidRDefault="004B27F8" w:rsidP="00402B1E">
      <w:pPr>
        <w:rPr>
          <w:del w:id="5728" w:author="Phillip" w:date="2023-08-18T14:49:00Z"/>
        </w:rPr>
      </w:pPr>
      <w:del w:id="5729" w:author="Phillip" w:date="2023-08-18T14:49:00Z">
        <w:r w:rsidRPr="008817AE" w:rsidDel="006A5318">
          <w:delText>General</w:delText>
        </w:r>
      </w:del>
    </w:p>
    <w:p w14:paraId="372C6A28" w14:textId="1FD54C4B" w:rsidR="00C33180" w:rsidRPr="008817AE" w:rsidDel="0049100E" w:rsidRDefault="00C33180" w:rsidP="00402B1E">
      <w:pPr>
        <w:rPr>
          <w:del w:id="5730" w:author="Phillip" w:date="2023-08-02T16:46:00Z"/>
        </w:rPr>
      </w:pPr>
      <w:del w:id="5731" w:author="Phillip" w:date="2023-08-02T16:46:00Z">
        <w:r w:rsidRPr="008817AE" w:rsidDel="0049100E">
          <w:delText xml:space="preserve">If applicable, hardware and software, whether incorporated into the </w:delText>
        </w:r>
        <w:r w:rsidR="004B27F8" w:rsidRPr="008817AE" w:rsidDel="0049100E">
          <w:delText>electricity</w:delText>
        </w:r>
        <w:r w:rsidRPr="008817AE" w:rsidDel="0049100E">
          <w:delText xml:space="preserve"> meter or connected to it externally, that is intended to be used for the transmission of measurement results and/or measurement data shall be subject to the requirements specified in</w:delText>
        </w:r>
        <w:r w:rsidR="00727397" w:rsidRPr="008817AE" w:rsidDel="0049100E">
          <w:delText xml:space="preserve"> </w:delText>
        </w:r>
        <w:r w:rsidR="00727397" w:rsidRPr="008817AE" w:rsidDel="0049100E">
          <w:fldChar w:fldCharType="begin"/>
        </w:r>
        <w:r w:rsidR="00727397" w:rsidRPr="008817AE" w:rsidDel="0049100E">
          <w:delInstrText xml:space="preserve"> REF _Ref118286575 \r  \* MERGEFORMAT </w:delInstrText>
        </w:r>
        <w:r w:rsidR="00727397" w:rsidRPr="008817AE" w:rsidDel="0049100E">
          <w:fldChar w:fldCharType="separate"/>
        </w:r>
        <w:r w:rsidR="00727397" w:rsidRPr="008817AE" w:rsidDel="0049100E">
          <w:delText>B.3.4.2</w:delText>
        </w:r>
        <w:r w:rsidR="00727397" w:rsidRPr="008817AE" w:rsidDel="0049100E">
          <w:fldChar w:fldCharType="end"/>
        </w:r>
        <w:r w:rsidR="00727397" w:rsidRPr="008817AE" w:rsidDel="0049100E">
          <w:delText xml:space="preserve"> and </w:delText>
        </w:r>
        <w:r w:rsidR="00727397" w:rsidRPr="008817AE" w:rsidDel="0049100E">
          <w:fldChar w:fldCharType="begin"/>
        </w:r>
        <w:r w:rsidR="00727397" w:rsidRPr="008817AE" w:rsidDel="0049100E">
          <w:delInstrText xml:space="preserve"> REF _Ref118286577 \r  \* MERGEFORMAT </w:delInstrText>
        </w:r>
        <w:r w:rsidR="00727397" w:rsidRPr="008817AE" w:rsidDel="0049100E">
          <w:fldChar w:fldCharType="separate"/>
        </w:r>
        <w:r w:rsidR="00727397" w:rsidRPr="008817AE" w:rsidDel="0049100E">
          <w:delText>B.3.4.3</w:delText>
        </w:r>
        <w:r w:rsidR="00727397" w:rsidRPr="008817AE" w:rsidDel="0049100E">
          <w:fldChar w:fldCharType="end"/>
        </w:r>
        <w:r w:rsidRPr="008817AE" w:rsidDel="0049100E">
          <w:delText xml:space="preserve">. </w:delText>
        </w:r>
      </w:del>
    </w:p>
    <w:p w14:paraId="3DF14398" w14:textId="4E3B948C" w:rsidR="00C33180" w:rsidRPr="008817AE" w:rsidDel="006A5318" w:rsidRDefault="00C33180" w:rsidP="00402B1E">
      <w:pPr>
        <w:rPr>
          <w:del w:id="5732" w:author="Phillip" w:date="2023-08-18T14:49:00Z"/>
        </w:rPr>
      </w:pPr>
      <w:del w:id="5733" w:author="Phillip" w:date="2023-08-18T14:49:00Z">
        <w:r w:rsidRPr="008817AE" w:rsidDel="006A5318">
          <w:delText>The measurement result and measurement data includes all associated data necessary for future legally relevant use.</w:delText>
        </w:r>
      </w:del>
    </w:p>
    <w:p w14:paraId="6BBAE77F" w14:textId="082FAC37" w:rsidR="00C33180" w:rsidRPr="008817AE" w:rsidDel="006A5318" w:rsidRDefault="00C33180" w:rsidP="00402B1E">
      <w:pPr>
        <w:rPr>
          <w:del w:id="5734" w:author="Phillip" w:date="2023-08-18T14:49:00Z"/>
        </w:rPr>
      </w:pPr>
      <w:del w:id="5735" w:author="Phillip" w:date="2023-08-18T14:49:00Z">
        <w:r w:rsidRPr="008817AE" w:rsidDel="006A5318">
          <w:delText xml:space="preserve">Requirements concerning the transmission of measurement results and/or measurement data via communication networks are subject to national regulations. </w:delText>
        </w:r>
      </w:del>
    </w:p>
    <w:p w14:paraId="55BAEB0E" w14:textId="4B70ECAE" w:rsidR="0063295C" w:rsidRPr="008817AE" w:rsidDel="006A5318" w:rsidRDefault="00C33180" w:rsidP="00402B1E">
      <w:pPr>
        <w:rPr>
          <w:del w:id="5736" w:author="Phillip" w:date="2023-08-18T14:49:00Z"/>
        </w:rPr>
      </w:pPr>
      <w:del w:id="5737" w:author="Phillip" w:date="2023-08-18T14:49:00Z">
        <w:r w:rsidRPr="008817AE" w:rsidDel="006A5318">
          <w:delText>Note:</w:delText>
        </w:r>
        <w:r w:rsidRPr="008817AE" w:rsidDel="006A5318">
          <w:tab/>
          <w:delText>In some jurisdictions transmission of data via communication networks is not subject to legal metrology requirements. National regulations may instead specify compliance with data transmissions standards such as EN 13757 Communication systems for meters.</w:delText>
        </w:r>
      </w:del>
    </w:p>
    <w:p w14:paraId="66294B79" w14:textId="503A4706" w:rsidR="004B27F8" w:rsidRPr="008817AE" w:rsidDel="006A5318" w:rsidRDefault="004B27F8" w:rsidP="00402B1E">
      <w:pPr>
        <w:rPr>
          <w:del w:id="5738" w:author="Phillip" w:date="2023-08-18T14:49:00Z"/>
        </w:rPr>
      </w:pPr>
      <w:bookmarkStart w:id="5739" w:name="_Ref118286575"/>
      <w:del w:id="5740" w:author="Phillip" w:date="2023-08-18T14:49:00Z">
        <w:r w:rsidRPr="008817AE" w:rsidDel="006A5318">
          <w:delText>Protection of transmitted data</w:delText>
        </w:r>
        <w:bookmarkEnd w:id="5739"/>
      </w:del>
    </w:p>
    <w:p w14:paraId="6DD9EE00" w14:textId="2DD5E2C1" w:rsidR="004B27F8" w:rsidRPr="008817AE" w:rsidDel="006A5318" w:rsidRDefault="004B27F8" w:rsidP="00402B1E">
      <w:pPr>
        <w:rPr>
          <w:del w:id="5741" w:author="Phillip" w:date="2023-08-18T14:49:00Z"/>
        </w:rPr>
      </w:pPr>
      <w:del w:id="5742" w:author="Phillip" w:date="2023-08-18T14:49:00Z">
        <w:r w:rsidRPr="008817AE" w:rsidDel="006A5318">
          <w:delText xml:space="preserve">Transmitted </w:delText>
        </w:r>
      </w:del>
      <w:del w:id="5743" w:author="Mitchell, Phillip" w:date="2023-08-31T13:08:00Z">
        <w:r w:rsidRPr="008817AE" w:rsidDel="00AB6A99">
          <w:delText>measurement results and measurement data</w:delText>
        </w:r>
      </w:del>
      <w:ins w:id="5744" w:author="Mitchell, Phillip" w:date="2023-08-31T13:08:00Z">
        <w:r w:rsidR="00AB6A99">
          <w:t>legally</w:t>
        </w:r>
        <w:proofErr w:type="spellEnd"/>
        <w:r w:rsidR="00AB6A99">
          <w:t xml:space="preserve"> relevant </w:t>
        </w:r>
        <w:proofErr w:type="spellStart"/>
        <w:r w:rsidR="00AB6A99">
          <w:t>data</w:t>
        </w:r>
      </w:ins>
      <w:del w:id="5745" w:author="Phillip" w:date="2023-08-18T14:49:00Z">
        <w:r w:rsidRPr="008817AE" w:rsidDel="006A5318">
          <w:delText xml:space="preserve"> shall be protected to guarantee the authenticity, integrity and, if necessary, correctness of the information concerning the time of measurement. Where timestamps are required, they shall be read from an internal clock. The setting of the time and date shall be secured.</w:delText>
        </w:r>
      </w:del>
    </w:p>
    <w:p w14:paraId="5C8C584E" w14:textId="0168E0DB" w:rsidR="004B27F8" w:rsidRPr="008817AE" w:rsidDel="006A5318" w:rsidRDefault="004B27F8" w:rsidP="00402B1E">
      <w:pPr>
        <w:rPr>
          <w:del w:id="5746" w:author="Phillip" w:date="2023-08-18T14:49:00Z"/>
        </w:rPr>
      </w:pPr>
      <w:del w:id="5747" w:author="Phillip" w:date="2023-08-18T14:49:00Z">
        <w:r w:rsidRPr="008817AE" w:rsidDel="006A5318">
          <w:delText xml:space="preserve">The software that displays or further processes </w:delText>
        </w:r>
      </w:del>
      <w:del w:id="5748" w:author="Mitchell, Phillip" w:date="2023-08-31T13:08:00Z">
        <w:r w:rsidRPr="008817AE" w:rsidDel="00AB6A99">
          <w:delText>measurement results and measurement data</w:delText>
        </w:r>
      </w:del>
      <w:ins w:id="5749" w:author="Mitchell, Phillip" w:date="2023-08-31T13:08:00Z">
        <w:r w:rsidR="00AB6A99">
          <w:t>legally</w:t>
        </w:r>
        <w:proofErr w:type="spellEnd"/>
        <w:r w:rsidR="00AB6A99">
          <w:t xml:space="preserve"> relevant </w:t>
        </w:r>
        <w:proofErr w:type="spellStart"/>
        <w:r w:rsidR="00AB6A99">
          <w:t>data</w:t>
        </w:r>
      </w:ins>
      <w:del w:id="5750" w:author="Phillip" w:date="2023-08-18T14:49:00Z">
        <w:r w:rsidRPr="008817AE" w:rsidDel="006A5318">
          <w:delText xml:space="preserve"> shall check the authenticity and integrity of the data after having received them from a transmission channel. </w:delText>
        </w:r>
      </w:del>
    </w:p>
    <w:p w14:paraId="0F248E2B" w14:textId="2F86E3C3" w:rsidR="004B27F8" w:rsidRPr="008817AE" w:rsidDel="006A5318" w:rsidRDefault="004B27F8" w:rsidP="00402B1E">
      <w:pPr>
        <w:rPr>
          <w:del w:id="5751" w:author="Phillip" w:date="2023-08-18T14:49:00Z"/>
        </w:rPr>
      </w:pPr>
      <w:del w:id="5752" w:author="Phillip" w:date="2023-08-18T14:49:00Z">
        <w:r w:rsidRPr="008817AE" w:rsidDel="006A5318">
          <w:delText xml:space="preserve">Software modules that prepare </w:delText>
        </w:r>
      </w:del>
      <w:del w:id="5753" w:author="Mitchell, Phillip" w:date="2023-08-31T13:08:00Z">
        <w:r w:rsidRPr="008817AE" w:rsidDel="00AB6A99">
          <w:delText>measurement results and measurement data</w:delText>
        </w:r>
      </w:del>
      <w:ins w:id="5754" w:author="Mitchell, Phillip" w:date="2023-08-31T13:08:00Z">
        <w:r w:rsidR="00AB6A99">
          <w:t>legally</w:t>
        </w:r>
        <w:proofErr w:type="spellEnd"/>
        <w:r w:rsidR="00AB6A99">
          <w:t xml:space="preserve"> relevant </w:t>
        </w:r>
        <w:proofErr w:type="spellStart"/>
        <w:r w:rsidR="00AB6A99">
          <w:t>data</w:t>
        </w:r>
      </w:ins>
      <w:del w:id="5755" w:author="Phillip" w:date="2023-08-18T14:49:00Z">
        <w:r w:rsidRPr="008817AE" w:rsidDel="006A5318">
          <w:delText xml:space="preserve"> for transmission, or that check data after reading or receiving are considered part of the legally relevant software.</w:delText>
        </w:r>
      </w:del>
    </w:p>
    <w:p w14:paraId="086EB555" w14:textId="64DC7E24" w:rsidR="004B27F8" w:rsidRPr="008817AE" w:rsidDel="006A5318" w:rsidRDefault="004B27F8" w:rsidP="00402B1E">
      <w:pPr>
        <w:rPr>
          <w:del w:id="5756" w:author="Phillip" w:date="2023-08-18T14:49:00Z"/>
        </w:rPr>
      </w:pPr>
      <w:del w:id="5757" w:author="Phillip" w:date="2023-08-18T14:49:00Z">
        <w:r w:rsidRPr="008817AE" w:rsidDel="006A5318">
          <w:delText xml:space="preserve">If a modification or corruption is detected, the transmitted </w:delText>
        </w:r>
      </w:del>
      <w:del w:id="5758" w:author="Mitchell, Phillip" w:date="2023-08-31T13:08:00Z">
        <w:r w:rsidRPr="008817AE" w:rsidDel="00AB6A99">
          <w:delText>measurement results and measurement data</w:delText>
        </w:r>
      </w:del>
      <w:ins w:id="5759" w:author="Mitchell, Phillip" w:date="2023-08-31T13:08:00Z">
        <w:r w:rsidR="00AB6A99">
          <w:t>legally</w:t>
        </w:r>
        <w:proofErr w:type="spellEnd"/>
        <w:r w:rsidR="00AB6A99">
          <w:t xml:space="preserve"> relevant </w:t>
        </w:r>
        <w:proofErr w:type="spellStart"/>
        <w:r w:rsidR="00AB6A99">
          <w:t>data</w:t>
        </w:r>
      </w:ins>
      <w:del w:id="5760" w:author="Phillip" w:date="2023-08-18T14:49:00Z">
        <w:r w:rsidRPr="008817AE" w:rsidDel="006A5318">
          <w:delText xml:space="preserve"> shall be discarded or marked unusable.</w:delText>
        </w:r>
      </w:del>
    </w:p>
    <w:p w14:paraId="1A2F29B7" w14:textId="79E0094C" w:rsidR="004B27F8" w:rsidRPr="008817AE" w:rsidDel="006A5318" w:rsidRDefault="004B27F8" w:rsidP="00402B1E">
      <w:pPr>
        <w:rPr>
          <w:del w:id="5761" w:author="Phillip" w:date="2023-08-18T14:49:00Z"/>
        </w:rPr>
      </w:pPr>
      <w:del w:id="5762" w:author="Phillip" w:date="2023-08-18T14:49:00Z">
        <w:r w:rsidRPr="008817AE" w:rsidDel="006A5318">
          <w:delText xml:space="preserve">When transferring </w:delText>
        </w:r>
      </w:del>
      <w:del w:id="5763" w:author="Mitchell, Phillip" w:date="2023-08-31T13:08:00Z">
        <w:r w:rsidRPr="008817AE" w:rsidDel="00AB6A99">
          <w:delText>measurement results and measurement data</w:delText>
        </w:r>
      </w:del>
      <w:ins w:id="5764" w:author="Mitchell, Phillip" w:date="2023-08-31T13:08:00Z">
        <w:r w:rsidR="00AB6A99">
          <w:t>legally</w:t>
        </w:r>
        <w:proofErr w:type="spellEnd"/>
        <w:r w:rsidR="00AB6A99">
          <w:t xml:space="preserve"> relevant </w:t>
        </w:r>
        <w:proofErr w:type="spellStart"/>
        <w:r w:rsidR="00AB6A99">
          <w:t>data</w:t>
        </w:r>
      </w:ins>
      <w:del w:id="5765" w:author="Phillip" w:date="2023-08-18T14:49:00Z">
        <w:r w:rsidRPr="008817AE" w:rsidDel="006A5318">
          <w:delText xml:space="preserve"> through an open network, it is necessary to apply cryptographic methods. Confidentiality keys employed for this purpose shall be kept secret and secured in the </w:delText>
        </w:r>
        <w:r w:rsidR="00B40DCE" w:rsidRPr="008817AE" w:rsidDel="006A5318">
          <w:delText>electricity</w:delText>
        </w:r>
        <w:r w:rsidRPr="008817AE" w:rsidDel="006A5318">
          <w:delText xml:space="preserve"> meter, electronic devices, or sub-assemblies involved in the transmission. Means shall be provided whereby these keys can only be input or read if a seal is broken.</w:delText>
        </w:r>
      </w:del>
    </w:p>
    <w:p w14:paraId="2F709322" w14:textId="22D1A571" w:rsidR="004B27F8" w:rsidRPr="008817AE" w:rsidDel="006A5318" w:rsidRDefault="004B27F8" w:rsidP="00402B1E">
      <w:pPr>
        <w:rPr>
          <w:del w:id="5766" w:author="Phillip" w:date="2023-08-18T14:49:00Z"/>
        </w:rPr>
      </w:pPr>
      <w:del w:id="5767" w:author="Phillip" w:date="2023-08-18T14:49:00Z">
        <w:r w:rsidRPr="008817AE" w:rsidDel="006A5318">
          <w:delText xml:space="preserve">Transmitted </w:delText>
        </w:r>
      </w:del>
      <w:del w:id="5768" w:author="Mitchell, Phillip" w:date="2023-08-31T13:08:00Z">
        <w:r w:rsidRPr="008817AE" w:rsidDel="00AB6A99">
          <w:delText>measurement results and measurement data</w:delText>
        </w:r>
      </w:del>
      <w:ins w:id="5769" w:author="Mitchell, Phillip" w:date="2023-08-31T13:08:00Z">
        <w:r w:rsidR="00AB6A99">
          <w:t>legally</w:t>
        </w:r>
        <w:proofErr w:type="spellEnd"/>
        <w:r w:rsidR="00AB6A99">
          <w:t xml:space="preserve"> relevant </w:t>
        </w:r>
        <w:proofErr w:type="spellStart"/>
        <w:r w:rsidR="00AB6A99">
          <w:t>data</w:t>
        </w:r>
      </w:ins>
      <w:del w:id="5770" w:author="Phillip" w:date="2023-08-18T14:49:00Z">
        <w:r w:rsidRPr="008817AE" w:rsidDel="006A5318">
          <w:delText xml:space="preserve"> shall be traceable back to the measurement process and </w:delText>
        </w:r>
        <w:r w:rsidR="00B40DCE" w:rsidRPr="008817AE" w:rsidDel="006A5318">
          <w:delText>electricity</w:delText>
        </w:r>
        <w:r w:rsidRPr="008817AE" w:rsidDel="006A5318">
          <w:delText xml:space="preserve"> meter (or component) that generated them.</w:delText>
        </w:r>
      </w:del>
    </w:p>
    <w:p w14:paraId="70E804FD" w14:textId="7316D5BF" w:rsidR="00B40DCE" w:rsidRPr="008817AE" w:rsidDel="006A5318" w:rsidRDefault="00B40DCE" w:rsidP="00402B1E">
      <w:pPr>
        <w:rPr>
          <w:del w:id="5771" w:author="Phillip" w:date="2023-08-18T14:49:00Z"/>
        </w:rPr>
      </w:pPr>
      <w:bookmarkStart w:id="5772" w:name="_Ref118286577"/>
      <w:del w:id="5773" w:author="Phillip" w:date="2023-08-18T14:49:00Z">
        <w:r w:rsidRPr="008817AE" w:rsidDel="006A5318">
          <w:delText>Transmission delay or interruption</w:delText>
        </w:r>
        <w:bookmarkEnd w:id="5772"/>
      </w:del>
    </w:p>
    <w:p w14:paraId="7ED84928" w14:textId="16E8CADA" w:rsidR="0063295C" w:rsidRPr="008817AE" w:rsidDel="006A5318" w:rsidRDefault="00B40DCE" w:rsidP="00402B1E">
      <w:pPr>
        <w:rPr>
          <w:del w:id="5774" w:author="Phillip" w:date="2023-08-18T14:49:00Z"/>
        </w:rPr>
      </w:pPr>
      <w:del w:id="5775" w:author="Mitchell, Phillip" w:date="2023-08-31T13:08:00Z">
        <w:r w:rsidRPr="008817AE" w:rsidDel="00AB6A99">
          <w:rPr>
            <w:rFonts w:eastAsia="Times New Roman" w:cs="Times New Roman"/>
            <w:snapToGrid w:val="0"/>
            <w:szCs w:val="20"/>
          </w:rPr>
          <w:delText>Measurement results and measurement data</w:delText>
        </w:r>
      </w:del>
      <w:ins w:id="5776" w:author="Mitchell, Phillip" w:date="2023-08-31T13:08:00Z">
        <w:r w:rsidR="00AB6A99">
          <w:rPr>
            <w:rFonts w:eastAsia="Times New Roman" w:cs="Times New Roman"/>
            <w:snapToGrid w:val="0"/>
            <w:szCs w:val="20"/>
          </w:rPr>
          <w:t>Legally</w:t>
        </w:r>
        <w:proofErr w:type="spellEnd"/>
        <w:r w:rsidR="00AB6A99">
          <w:rPr>
            <w:rFonts w:eastAsia="Times New Roman" w:cs="Times New Roman"/>
            <w:snapToGrid w:val="0"/>
            <w:szCs w:val="20"/>
          </w:rPr>
          <w:t xml:space="preserve"> relevant data</w:t>
        </w:r>
      </w:ins>
      <w:del w:id="5777" w:author="Phillip" w:date="2023-08-18T14:49:00Z">
        <w:r w:rsidRPr="008817AE" w:rsidDel="006A5318">
          <w:rPr>
            <w:rFonts w:eastAsia="Times New Roman" w:cs="Times New Roman"/>
            <w:snapToGrid w:val="0"/>
            <w:szCs w:val="20"/>
          </w:rPr>
          <w:delText xml:space="preserve"> </w:delText>
        </w:r>
        <w:r w:rsidRPr="008817AE" w:rsidDel="006A5318">
          <w:rPr>
            <w:rFonts w:eastAsia="Times New Roman" w:cs="Times New Roman"/>
            <w:snapToGrid w:val="0"/>
            <w:szCs w:val="20"/>
            <w:lang w:val="en-GB"/>
          </w:rPr>
          <w:delText xml:space="preserve">shall not be inadmissibly influenced by a transmission delay or interruption. </w:delText>
        </w:r>
        <w:r w:rsidRPr="008817AE" w:rsidDel="006A5318">
          <w:rPr>
            <w:rFonts w:eastAsia="Calibri" w:cs="Times New Roman"/>
            <w:snapToGrid w:val="0"/>
            <w:szCs w:val="20"/>
            <w:lang w:val="en-GB"/>
          </w:rPr>
          <w:delText xml:space="preserve">If network services become unreliable or unavailable, no </w:delText>
        </w:r>
      </w:del>
      <w:del w:id="5778" w:author="Mitchell, Phillip" w:date="2023-08-31T13:08:00Z">
        <w:r w:rsidRPr="008817AE" w:rsidDel="00AB6A99">
          <w:rPr>
            <w:rFonts w:eastAsia="Calibri" w:cs="Times New Roman"/>
            <w:snapToGrid w:val="0"/>
            <w:szCs w:val="20"/>
            <w:lang w:val="en-GB"/>
          </w:rPr>
          <w:delText>measurement results and measurement data</w:delText>
        </w:r>
      </w:del>
      <w:ins w:id="5779" w:author="Mitchell, Phillip" w:date="2023-08-31T13:08:00Z">
        <w:r w:rsidR="00AB6A99">
          <w:rPr>
            <w:rFonts w:eastAsia="Calibri" w:cs="Times New Roman"/>
            <w:snapToGrid w:val="0"/>
            <w:szCs w:val="20"/>
            <w:lang w:val="en-GB"/>
          </w:rPr>
          <w:t>legally relevant data</w:t>
        </w:r>
      </w:ins>
      <w:del w:id="5780" w:author="Phillip" w:date="2023-08-18T14:49:00Z">
        <w:r w:rsidRPr="008817AE" w:rsidDel="006A5318">
          <w:rPr>
            <w:rFonts w:eastAsia="Calibri" w:cs="Times New Roman"/>
            <w:snapToGrid w:val="0"/>
            <w:szCs w:val="20"/>
            <w:lang w:val="en-GB"/>
          </w:rPr>
          <w:delText xml:space="preserve"> shall be lost.</w:delText>
        </w:r>
      </w:del>
    </w:p>
    <w:p w14:paraId="143B9576" w14:textId="4DB6F091" w:rsidR="00136677" w:rsidRPr="008817AE" w:rsidDel="006A5318" w:rsidRDefault="00136677" w:rsidP="00402B1E">
      <w:pPr>
        <w:rPr>
          <w:del w:id="5781" w:author="Phillip" w:date="2023-08-18T14:49:00Z"/>
          <w:rFonts w:eastAsia="Calibri"/>
          <w:snapToGrid w:val="0"/>
          <w:szCs w:val="20"/>
        </w:rPr>
      </w:pPr>
      <w:del w:id="5782" w:author="Phillip" w:date="2023-08-18T14:49:00Z">
        <w:r w:rsidRPr="008817AE" w:rsidDel="006A5318">
          <w:rPr>
            <w:rFonts w:eastAsia="Calibri"/>
            <w:snapToGrid w:val="0"/>
            <w:lang w:val="en-GB"/>
          </w:rPr>
          <w:delText xml:space="preserve">Indications from dynamic modules of legally relevant software </w:delText>
        </w:r>
      </w:del>
    </w:p>
    <w:p w14:paraId="4CE17DA6" w14:textId="4C8E36B4" w:rsidR="00136677" w:rsidRPr="008817AE" w:rsidDel="006A5318" w:rsidRDefault="00136677" w:rsidP="00402B1E">
      <w:pPr>
        <w:rPr>
          <w:del w:id="5783" w:author="Phillip" w:date="2023-08-18T14:49:00Z"/>
          <w:snapToGrid w:val="0"/>
        </w:rPr>
      </w:pPr>
      <w:del w:id="5784" w:author="Phillip" w:date="2023-08-18T14:49:00Z">
        <w:r w:rsidRPr="008817AE" w:rsidDel="006A5318">
          <w:rPr>
            <w:snapToGrid w:val="0"/>
          </w:rPr>
          <w:delText xml:space="preserve">Where </w:delText>
        </w:r>
        <w:r w:rsidR="004A2650" w:rsidRPr="008817AE" w:rsidDel="006A5318">
          <w:rPr>
            <w:snapToGrid w:val="0"/>
          </w:rPr>
          <w:delText>electricity</w:delText>
        </w:r>
        <w:r w:rsidRPr="008817AE" w:rsidDel="006A5318">
          <w:rPr>
            <w:snapToGrid w:val="0"/>
          </w:rPr>
          <w:delText xml:space="preserve"> meters incorporate or are dependent upon dynamic modules of legally relevant software, this information shall be indicated and made available to any parties interested in the measurement result(s) produced by that </w:delText>
        </w:r>
        <w:r w:rsidR="004A2650" w:rsidRPr="008817AE" w:rsidDel="006A5318">
          <w:rPr>
            <w:snapToGrid w:val="0"/>
          </w:rPr>
          <w:delText>electricity</w:delText>
        </w:r>
        <w:r w:rsidRPr="008817AE" w:rsidDel="006A5318">
          <w:rPr>
            <w:snapToGrid w:val="0"/>
          </w:rPr>
          <w:delText xml:space="preserve"> meter. </w:delText>
        </w:r>
      </w:del>
    </w:p>
    <w:p w14:paraId="019E2279" w14:textId="1B861A82" w:rsidR="00136677" w:rsidRPr="008817AE" w:rsidDel="006A5318" w:rsidRDefault="00136677" w:rsidP="00402B1E">
      <w:pPr>
        <w:rPr>
          <w:del w:id="5785" w:author="Phillip" w:date="2023-08-18T14:49:00Z"/>
          <w:snapToGrid w:val="0"/>
          <w:lang w:val="en-GB"/>
        </w:rPr>
      </w:pPr>
      <w:del w:id="5786" w:author="Phillip" w:date="2023-08-18T14:49:00Z">
        <w:r w:rsidRPr="008817AE" w:rsidDel="006A5318">
          <w:rPr>
            <w:snapToGrid w:val="0"/>
          </w:rPr>
          <w:delText>Where a measurement result is the product of a measurement process that incorporates or is dependent upon dynamic modules of legally relevant software, the indication of the measurement result shall include information regarding the use of those modules in the measurement process. This may be achieved by the use of a short statement, clearly understood markings, symbols or other indications.</w:delText>
        </w:r>
      </w:del>
    </w:p>
    <w:p w14:paraId="2A9D3547" w14:textId="494A85BA" w:rsidR="00136677" w:rsidRPr="008817AE" w:rsidDel="006A5318" w:rsidRDefault="00136677" w:rsidP="00402B1E">
      <w:pPr>
        <w:rPr>
          <w:del w:id="5787" w:author="Phillip" w:date="2023-08-18T14:49:00Z"/>
          <w:snapToGrid w:val="0"/>
        </w:rPr>
      </w:pPr>
      <w:del w:id="5788" w:author="Phillip" w:date="2023-08-18T14:49:00Z">
        <w:r w:rsidRPr="008817AE" w:rsidDel="006A5318">
          <w:rPr>
            <w:snapToGrid w:val="0"/>
          </w:rPr>
          <w:delText>Where measurement data is produced as a result of algorithms of dynamic modules of legally relevant software, the measurement data shall be marked or indicated as such.</w:delText>
        </w:r>
      </w:del>
    </w:p>
    <w:p w14:paraId="4C118EC0" w14:textId="6FF71854" w:rsidR="004A2650" w:rsidRPr="008817AE" w:rsidDel="006A5318" w:rsidRDefault="004A2650" w:rsidP="00402B1E">
      <w:pPr>
        <w:rPr>
          <w:del w:id="5789" w:author="Phillip" w:date="2023-08-18T14:49:00Z"/>
          <w:rFonts w:eastAsia="Calibri"/>
          <w:lang w:val="en-GB"/>
        </w:rPr>
      </w:pPr>
      <w:del w:id="5790" w:author="Phillip" w:date="2023-08-18T14:49:00Z">
        <w:r w:rsidRPr="008817AE" w:rsidDel="006A5318">
          <w:rPr>
            <w:rFonts w:eastAsia="Calibri"/>
            <w:lang w:val="en-GB"/>
          </w:rPr>
          <w:delText>Maintenance and reconfiguration</w:delText>
        </w:r>
      </w:del>
    </w:p>
    <w:p w14:paraId="589E404D" w14:textId="7927ABFD" w:rsidR="004A2650" w:rsidRPr="008817AE" w:rsidDel="006A5318" w:rsidRDefault="004A2650" w:rsidP="00402B1E">
      <w:pPr>
        <w:rPr>
          <w:del w:id="5791" w:author="Phillip" w:date="2023-08-18T14:49:00Z"/>
          <w:rFonts w:eastAsia="Calibri"/>
          <w:snapToGrid w:val="0"/>
          <w:lang w:val="en-GB"/>
        </w:rPr>
      </w:pPr>
      <w:del w:id="5792" w:author="Phillip" w:date="2023-08-18T14:49:00Z">
        <w:r w:rsidRPr="008817AE" w:rsidDel="006A5318">
          <w:rPr>
            <w:rFonts w:eastAsia="Calibri"/>
            <w:snapToGrid w:val="0"/>
            <w:lang w:val="en-GB"/>
          </w:rPr>
          <w:delText>General</w:delText>
        </w:r>
      </w:del>
    </w:p>
    <w:p w14:paraId="4A15C109" w14:textId="79D1D5EC" w:rsidR="004A2650" w:rsidRPr="008817AE" w:rsidDel="006A5318" w:rsidRDefault="004A2650" w:rsidP="00402B1E">
      <w:pPr>
        <w:rPr>
          <w:del w:id="5793" w:author="Phillip" w:date="2023-08-18T14:49:00Z"/>
          <w:snapToGrid w:val="0"/>
          <w:lang w:val="en-GB"/>
        </w:rPr>
      </w:pPr>
      <w:del w:id="5794" w:author="Phillip" w:date="2023-08-18T14:49:00Z">
        <w:r w:rsidRPr="008817AE" w:rsidDel="006A5318">
          <w:rPr>
            <w:snapToGrid w:val="0"/>
            <w:lang w:val="en-GB"/>
          </w:rPr>
          <w:delText>Only versions of legally-relevant software that conform to the approved type are allowed for use.</w:delText>
        </w:r>
      </w:del>
    </w:p>
    <w:p w14:paraId="3F9B41CC" w14:textId="49F536AB" w:rsidR="004A2650" w:rsidRPr="008817AE" w:rsidDel="006A5318" w:rsidRDefault="004A2650" w:rsidP="00402B1E">
      <w:pPr>
        <w:rPr>
          <w:del w:id="5795" w:author="Phillip" w:date="2023-08-18T14:49:00Z"/>
          <w:snapToGrid w:val="0"/>
          <w:lang w:val="en-GB"/>
        </w:rPr>
      </w:pPr>
      <w:del w:id="5796" w:author="Phillip" w:date="2023-08-18T14:49:00Z">
        <w:r w:rsidRPr="008817AE" w:rsidDel="006A5318">
          <w:rPr>
            <w:snapToGrid w:val="0"/>
            <w:lang w:val="en-GB"/>
          </w:rPr>
          <w:delText xml:space="preserve">In addition, download and installation of legally relevant software is allowed if the requirements in the download procedures described in either </w:delText>
        </w:r>
        <w:r w:rsidR="00F47197" w:rsidRPr="008817AE" w:rsidDel="006A5318">
          <w:rPr>
            <w:snapToGrid w:val="0"/>
            <w:lang w:val="en-GB"/>
          </w:rPr>
          <w:fldChar w:fldCharType="begin"/>
        </w:r>
        <w:r w:rsidR="00F47197" w:rsidRPr="008817AE" w:rsidDel="006A5318">
          <w:rPr>
            <w:snapToGrid w:val="0"/>
            <w:lang w:val="en-GB"/>
          </w:rPr>
          <w:delInstrText xml:space="preserve"> REF _Ref118286168 \r </w:delInstrText>
        </w:r>
        <w:r w:rsidR="008817AE" w:rsidDel="006A5318">
          <w:rPr>
            <w:snapToGrid w:val="0"/>
            <w:lang w:val="en-GB"/>
          </w:rPr>
          <w:delInstrText xml:space="preserve"> \* MERGEFORMAT </w:delInstrText>
        </w:r>
        <w:r w:rsidR="00F47197" w:rsidRPr="008817AE" w:rsidDel="006A5318">
          <w:rPr>
            <w:snapToGrid w:val="0"/>
            <w:lang w:val="en-GB"/>
          </w:rPr>
          <w:fldChar w:fldCharType="separate"/>
        </w:r>
        <w:r w:rsidR="00F47197" w:rsidRPr="008817AE" w:rsidDel="006A5318">
          <w:rPr>
            <w:snapToGrid w:val="0"/>
            <w:lang w:val="en-GB"/>
          </w:rPr>
          <w:delText>B.4.2</w:delText>
        </w:r>
        <w:r w:rsidR="00F47197" w:rsidRPr="008817AE" w:rsidDel="006A5318">
          <w:rPr>
            <w:snapToGrid w:val="0"/>
            <w:lang w:val="en-GB"/>
          </w:rPr>
          <w:fldChar w:fldCharType="end"/>
        </w:r>
        <w:r w:rsidR="00F47197" w:rsidRPr="008817AE" w:rsidDel="006A5318">
          <w:rPr>
            <w:snapToGrid w:val="0"/>
            <w:lang w:val="en-GB"/>
          </w:rPr>
          <w:delText xml:space="preserve"> or </w:delText>
        </w:r>
        <w:r w:rsidR="00F47197" w:rsidRPr="008817AE" w:rsidDel="006A5318">
          <w:rPr>
            <w:snapToGrid w:val="0"/>
            <w:lang w:val="en-GB"/>
          </w:rPr>
          <w:fldChar w:fldCharType="begin"/>
        </w:r>
        <w:r w:rsidR="00F47197" w:rsidRPr="008817AE" w:rsidDel="006A5318">
          <w:rPr>
            <w:snapToGrid w:val="0"/>
            <w:lang w:val="en-GB"/>
          </w:rPr>
          <w:delInstrText xml:space="preserve"> REF _Ref29979339 \r </w:delInstrText>
        </w:r>
        <w:r w:rsidR="008817AE" w:rsidDel="006A5318">
          <w:rPr>
            <w:snapToGrid w:val="0"/>
            <w:lang w:val="en-GB"/>
          </w:rPr>
          <w:delInstrText xml:space="preserve"> \* MERGEFORMAT </w:delInstrText>
        </w:r>
        <w:r w:rsidR="00F47197" w:rsidRPr="008817AE" w:rsidDel="006A5318">
          <w:rPr>
            <w:snapToGrid w:val="0"/>
            <w:lang w:val="en-GB"/>
          </w:rPr>
          <w:fldChar w:fldCharType="separate"/>
        </w:r>
        <w:r w:rsidR="00F47197" w:rsidRPr="008817AE" w:rsidDel="006A5318">
          <w:rPr>
            <w:snapToGrid w:val="0"/>
            <w:lang w:val="en-GB"/>
          </w:rPr>
          <w:delText>B.4.3</w:delText>
        </w:r>
        <w:r w:rsidR="00F47197" w:rsidRPr="008817AE" w:rsidDel="006A5318">
          <w:rPr>
            <w:snapToGrid w:val="0"/>
            <w:lang w:val="en-GB"/>
          </w:rPr>
          <w:fldChar w:fldCharType="end"/>
        </w:r>
        <w:r w:rsidRPr="008817AE" w:rsidDel="006A5318">
          <w:rPr>
            <w:snapToGrid w:val="0"/>
            <w:lang w:val="en-GB"/>
          </w:rPr>
          <w:delText xml:space="preserve"> are met.</w:delText>
        </w:r>
      </w:del>
    </w:p>
    <w:p w14:paraId="42380C8C" w14:textId="11FFF01F" w:rsidR="004A2650" w:rsidRPr="008817AE" w:rsidDel="006A5318" w:rsidRDefault="004A2650" w:rsidP="00402B1E">
      <w:pPr>
        <w:rPr>
          <w:del w:id="5797" w:author="Phillip" w:date="2023-08-18T14:49:00Z"/>
          <w:snapToGrid w:val="0"/>
          <w:lang w:val="en-GB"/>
        </w:rPr>
      </w:pPr>
      <w:del w:id="5798" w:author="Phillip" w:date="2023-08-18T14:49:00Z">
        <w:r w:rsidRPr="008817AE" w:rsidDel="006A5318">
          <w:rPr>
            <w:snapToGrid w:val="0"/>
            <w:lang w:val="en-GB"/>
          </w:rPr>
          <w:delText xml:space="preserve">The used of verified updates, traced updates and required download procedure(s) are subject to national regulation. </w:delText>
        </w:r>
      </w:del>
    </w:p>
    <w:p w14:paraId="7B461DBD" w14:textId="366835A3" w:rsidR="004A2650" w:rsidRPr="008817AE" w:rsidDel="006A5318" w:rsidRDefault="004A2650" w:rsidP="00402B1E">
      <w:pPr>
        <w:rPr>
          <w:del w:id="5799" w:author="Phillip" w:date="2023-08-18T14:49:00Z"/>
          <w:rFonts w:eastAsia="Calibri"/>
          <w:snapToGrid w:val="0"/>
          <w:lang w:val="en-GB"/>
        </w:rPr>
      </w:pPr>
      <w:bookmarkStart w:id="5800" w:name="_Ref118286168"/>
      <w:del w:id="5801" w:author="Phillip" w:date="2023-08-18T14:49:00Z">
        <w:r w:rsidRPr="008817AE" w:rsidDel="006A5318">
          <w:rPr>
            <w:rFonts w:eastAsia="Calibri"/>
            <w:snapToGrid w:val="0"/>
            <w:lang w:val="en-GB"/>
          </w:rPr>
          <w:delText>Verified update</w:delText>
        </w:r>
        <w:bookmarkEnd w:id="5800"/>
      </w:del>
    </w:p>
    <w:p w14:paraId="4BEFD56B" w14:textId="213F7DFF" w:rsidR="004A2650" w:rsidRPr="008817AE" w:rsidDel="006A5318" w:rsidRDefault="004A2650" w:rsidP="00402B1E">
      <w:pPr>
        <w:rPr>
          <w:del w:id="5802" w:author="Phillip" w:date="2023-08-18T14:49:00Z"/>
          <w:snapToGrid w:val="0"/>
          <w:lang w:val="en-GB"/>
        </w:rPr>
      </w:pPr>
      <w:del w:id="5803" w:author="Phillip" w:date="2023-08-18T14:49:00Z">
        <w:r w:rsidRPr="008817AE" w:rsidDel="006A5318">
          <w:rPr>
            <w:snapToGrid w:val="0"/>
            <w:lang w:val="en-GB"/>
          </w:rPr>
          <w:delText>A verified update is the procedure of changing software (i.e. exchange with another approved version or re-installation of an existing version) in a verified device or component, after which the subsequent verification by an authorised person is necessary.</w:delText>
        </w:r>
      </w:del>
    </w:p>
    <w:p w14:paraId="4ADB4A27" w14:textId="09CF6B06" w:rsidR="004A2650" w:rsidRPr="008817AE" w:rsidDel="006A5318" w:rsidRDefault="004A2650" w:rsidP="00402B1E">
      <w:pPr>
        <w:rPr>
          <w:del w:id="5804" w:author="Phillip" w:date="2023-08-18T14:49:00Z"/>
          <w:snapToGrid w:val="0"/>
          <w:lang w:val="en-GB"/>
        </w:rPr>
      </w:pPr>
      <w:del w:id="5805" w:author="Phillip" w:date="2023-08-18T14:49:00Z">
        <w:r w:rsidRPr="008817AE" w:rsidDel="006A5318">
          <w:rPr>
            <w:snapToGrid w:val="0"/>
            <w:lang w:val="en-GB"/>
          </w:rPr>
          <w:delText xml:space="preserve">The software to be updated can be loaded locally, i.e. directly on the </w:delText>
        </w:r>
        <w:r w:rsidR="00CD7E88" w:rsidRPr="008817AE" w:rsidDel="006A5318">
          <w:rPr>
            <w:snapToGrid w:val="0"/>
            <w:lang w:val="en-GB"/>
          </w:rPr>
          <w:delText>electricity</w:delText>
        </w:r>
        <w:r w:rsidRPr="008817AE" w:rsidDel="006A5318">
          <w:rPr>
            <w:snapToGrid w:val="0"/>
            <w:lang w:val="en-GB"/>
          </w:rPr>
          <w:delText xml:space="preserve"> meter</w:delText>
        </w:r>
        <w:r w:rsidR="00CD7E88" w:rsidRPr="008817AE" w:rsidDel="006A5318">
          <w:rPr>
            <w:snapToGrid w:val="0"/>
            <w:lang w:val="en-GB"/>
          </w:rPr>
          <w:delText>,</w:delText>
        </w:r>
        <w:r w:rsidRPr="008817AE" w:rsidDel="006A5318">
          <w:rPr>
            <w:snapToGrid w:val="0"/>
            <w:lang w:val="en-GB"/>
          </w:rPr>
          <w:delText xml:space="preserve"> or remotely via a network. A </w:delText>
        </w:r>
        <w:r w:rsidR="00CD7E88" w:rsidRPr="008817AE" w:rsidDel="006A5318">
          <w:rPr>
            <w:snapToGrid w:val="0"/>
            <w:lang w:val="en-GB"/>
          </w:rPr>
          <w:delText xml:space="preserve">metrological </w:delText>
        </w:r>
        <w:r w:rsidRPr="008817AE" w:rsidDel="006A5318">
          <w:rPr>
            <w:snapToGrid w:val="0"/>
            <w:lang w:val="en-GB"/>
          </w:rPr>
          <w:delText>seal needs to be broken for the update to take effect.</w:delText>
        </w:r>
      </w:del>
    </w:p>
    <w:p w14:paraId="59B8A3AA" w14:textId="6FB92F10" w:rsidR="004A2650" w:rsidRPr="008817AE" w:rsidDel="006A5318" w:rsidRDefault="004A2650" w:rsidP="00402B1E">
      <w:pPr>
        <w:rPr>
          <w:del w:id="5806" w:author="Phillip" w:date="2023-08-18T14:49:00Z"/>
          <w:snapToGrid w:val="0"/>
          <w:lang w:val="en-GB"/>
        </w:rPr>
      </w:pPr>
      <w:del w:id="5807" w:author="Phillip" w:date="2023-08-18T14:49:00Z">
        <w:r w:rsidRPr="008817AE" w:rsidDel="006A5318">
          <w:rPr>
            <w:snapToGrid w:val="0"/>
            <w:lang w:val="en-GB"/>
          </w:rPr>
          <w:delText>Loading and installation may be two different steps or combined into one, depending on the needs of the technical solution.</w:delText>
        </w:r>
      </w:del>
    </w:p>
    <w:p w14:paraId="1B6BA75F" w14:textId="37DA17AF" w:rsidR="004A2650" w:rsidRPr="008817AE" w:rsidDel="006A5318" w:rsidRDefault="004A2650" w:rsidP="00402B1E">
      <w:pPr>
        <w:rPr>
          <w:del w:id="5808" w:author="Phillip" w:date="2023-08-18T14:49:00Z"/>
          <w:snapToGrid w:val="0"/>
          <w:lang w:val="en-GB"/>
        </w:rPr>
      </w:pPr>
      <w:del w:id="5809" w:author="Phillip" w:date="2023-08-18T14:49:00Z">
        <w:r w:rsidRPr="008817AE" w:rsidDel="006A5318">
          <w:rPr>
            <w:snapToGrid w:val="0"/>
            <w:lang w:val="en-GB"/>
          </w:rPr>
          <w:delText xml:space="preserve">Means shall be implemented to check the effectiveness of the update (e.g. in-person inspection). </w:delText>
        </w:r>
      </w:del>
    </w:p>
    <w:p w14:paraId="0C00AF99" w14:textId="6EC2B0AA" w:rsidR="004A2650" w:rsidRPr="008817AE" w:rsidDel="006A5318" w:rsidRDefault="004A2650" w:rsidP="00402B1E">
      <w:pPr>
        <w:rPr>
          <w:del w:id="5810" w:author="Phillip" w:date="2023-08-18T14:49:00Z"/>
          <w:snapToGrid w:val="0"/>
          <w:lang w:val="en-GB"/>
        </w:rPr>
      </w:pPr>
      <w:del w:id="5811" w:author="Phillip" w:date="2023-08-18T14:49:00Z">
        <w:r w:rsidRPr="008817AE" w:rsidDel="006A5318">
          <w:rPr>
            <w:snapToGrid w:val="0"/>
            <w:lang w:val="en-GB"/>
          </w:rPr>
          <w:delText>After the update of the legally-relevant software of a</w:delText>
        </w:r>
        <w:r w:rsidR="00CD7E88" w:rsidRPr="008817AE" w:rsidDel="006A5318">
          <w:rPr>
            <w:snapToGrid w:val="0"/>
            <w:lang w:val="en-GB"/>
          </w:rPr>
          <w:delText>n</w:delText>
        </w:r>
        <w:r w:rsidRPr="008817AE" w:rsidDel="006A5318">
          <w:rPr>
            <w:snapToGrid w:val="0"/>
            <w:lang w:val="en-GB"/>
          </w:rPr>
          <w:delText xml:space="preserve"> </w:delText>
        </w:r>
        <w:r w:rsidR="00CD7E88" w:rsidRPr="008817AE" w:rsidDel="006A5318">
          <w:rPr>
            <w:snapToGrid w:val="0"/>
            <w:lang w:val="en-GB"/>
          </w:rPr>
          <w:delText>electricity</w:delText>
        </w:r>
        <w:r w:rsidRPr="008817AE" w:rsidDel="006A5318">
          <w:rPr>
            <w:snapToGrid w:val="0"/>
            <w:lang w:val="en-GB"/>
          </w:rPr>
          <w:delText xml:space="preserve"> meter, the </w:delText>
        </w:r>
        <w:r w:rsidR="00CD7E88" w:rsidRPr="008817AE" w:rsidDel="006A5318">
          <w:rPr>
            <w:snapToGrid w:val="0"/>
            <w:lang w:val="en-GB"/>
          </w:rPr>
          <w:delText xml:space="preserve">electricity </w:delText>
        </w:r>
        <w:r w:rsidRPr="008817AE" w:rsidDel="006A5318">
          <w:rPr>
            <w:snapToGrid w:val="0"/>
            <w:lang w:val="en-GB"/>
          </w:rPr>
          <w:delText xml:space="preserve">meter is not allowed to be employed for legal purposes before a verification of the </w:delText>
        </w:r>
        <w:r w:rsidR="00CD7E88" w:rsidRPr="008817AE" w:rsidDel="006A5318">
          <w:rPr>
            <w:snapToGrid w:val="0"/>
            <w:lang w:val="en-GB"/>
          </w:rPr>
          <w:delText xml:space="preserve">electricity </w:delText>
        </w:r>
        <w:r w:rsidRPr="008817AE" w:rsidDel="006A5318">
          <w:rPr>
            <w:snapToGrid w:val="0"/>
            <w:lang w:val="en-GB"/>
          </w:rPr>
          <w:delText>meter has been performed and the securing means have been renewed.</w:delText>
        </w:r>
      </w:del>
    </w:p>
    <w:p w14:paraId="115D2A05" w14:textId="4843EC87" w:rsidR="004A2650" w:rsidRPr="008817AE" w:rsidDel="006A5318" w:rsidRDefault="004A2650" w:rsidP="00402B1E">
      <w:pPr>
        <w:rPr>
          <w:del w:id="5812" w:author="Phillip" w:date="2023-08-18T14:49:00Z"/>
          <w:rFonts w:eastAsia="Calibri"/>
          <w:snapToGrid w:val="0"/>
          <w:lang w:val="en-GB"/>
        </w:rPr>
      </w:pPr>
      <w:bookmarkStart w:id="5813" w:name="_Ref29979339"/>
      <w:del w:id="5814" w:author="Phillip" w:date="2023-08-18T14:49:00Z">
        <w:r w:rsidRPr="008817AE" w:rsidDel="006A5318">
          <w:rPr>
            <w:rFonts w:eastAsia="Calibri"/>
            <w:snapToGrid w:val="0"/>
            <w:lang w:val="en-GB"/>
          </w:rPr>
          <w:delText>Traced update</w:delText>
        </w:r>
        <w:bookmarkEnd w:id="5813"/>
      </w:del>
    </w:p>
    <w:p w14:paraId="3E21C673" w14:textId="012E2855" w:rsidR="004A2650" w:rsidRPr="008817AE" w:rsidDel="006A5318" w:rsidRDefault="004A2650" w:rsidP="00402B1E">
      <w:pPr>
        <w:rPr>
          <w:del w:id="5815" w:author="Phillip" w:date="2023-08-18T14:49:00Z"/>
          <w:snapToGrid w:val="0"/>
          <w:lang w:val="en-GB" w:eastAsia="en-GB"/>
        </w:rPr>
      </w:pPr>
      <w:del w:id="5816" w:author="Phillip" w:date="2023-08-18T14:49:00Z">
        <w:r w:rsidRPr="008817AE" w:rsidDel="006A5318">
          <w:rPr>
            <w:snapToGrid w:val="0"/>
            <w:lang w:val="en-GB" w:eastAsia="en-GB"/>
          </w:rPr>
          <w:delText>A traced update is the procedure of changing software in a verified device or component after which the subsequent verification by a responsible person on site is not necessary. This means the traced update shall not affect existing parameters or the accuracy of the measurement. The following conditions shall apply:</w:delText>
        </w:r>
      </w:del>
    </w:p>
    <w:p w14:paraId="30C7124E" w14:textId="7D76892A" w:rsidR="004A2650" w:rsidRPr="008817AE" w:rsidDel="006A5318" w:rsidRDefault="004A2650" w:rsidP="00BC22B9">
      <w:pPr>
        <w:pStyle w:val="BodyText"/>
        <w:numPr>
          <w:ilvl w:val="0"/>
          <w:numId w:val="36"/>
        </w:numPr>
        <w:rPr>
          <w:del w:id="5817" w:author="Phillip" w:date="2023-08-18T14:49:00Z"/>
          <w:snapToGrid w:val="0"/>
          <w:lang w:val="en-GB" w:eastAsia="en-GB"/>
        </w:rPr>
      </w:pPr>
      <w:del w:id="5818" w:author="Phillip" w:date="2023-08-18T14:49:00Z">
        <w:r w:rsidRPr="008817AE" w:rsidDel="006A5318">
          <w:rPr>
            <w:snapToGrid w:val="0"/>
            <w:lang w:val="en-GB" w:eastAsia="en-GB"/>
          </w:rPr>
          <w:delText>Traced update of software shall be automatic. Upon completion of the update procedure, the software protection environment shall be at the same level as required by the OIML certificate / type approval certificate.</w:delText>
        </w:r>
      </w:del>
    </w:p>
    <w:p w14:paraId="6015FCB9" w14:textId="68D51BE0" w:rsidR="004A2650" w:rsidRPr="008817AE" w:rsidDel="006A5318" w:rsidRDefault="004A2650" w:rsidP="00BC22B9">
      <w:pPr>
        <w:pStyle w:val="BodyText"/>
        <w:numPr>
          <w:ilvl w:val="0"/>
          <w:numId w:val="36"/>
        </w:numPr>
        <w:rPr>
          <w:del w:id="5819" w:author="Phillip" w:date="2023-08-18T14:49:00Z"/>
          <w:snapToGrid w:val="0"/>
          <w:lang w:val="en-GB" w:eastAsia="en-GB"/>
        </w:rPr>
      </w:pPr>
      <w:del w:id="5820" w:author="Phillip" w:date="2023-08-18T14:49:00Z">
        <w:r w:rsidRPr="008817AE" w:rsidDel="006A5318">
          <w:rPr>
            <w:snapToGrid w:val="0"/>
            <w:lang w:val="en-GB" w:eastAsia="en-GB"/>
          </w:rPr>
          <w:delText>Technical means shall be employed to guarantee the authenticity of the loaded software.</w:delText>
        </w:r>
      </w:del>
    </w:p>
    <w:p w14:paraId="468D1C80" w14:textId="2E089D1C" w:rsidR="004A2650" w:rsidRPr="008817AE" w:rsidDel="006A5318" w:rsidRDefault="004A2650" w:rsidP="00BC22B9">
      <w:pPr>
        <w:pStyle w:val="BodyText"/>
        <w:numPr>
          <w:ilvl w:val="0"/>
          <w:numId w:val="36"/>
        </w:numPr>
        <w:rPr>
          <w:del w:id="5821" w:author="Phillip" w:date="2023-08-18T14:49:00Z"/>
          <w:snapToGrid w:val="0"/>
          <w:lang w:val="en-GB" w:eastAsia="en-GB"/>
        </w:rPr>
      </w:pPr>
      <w:del w:id="5822" w:author="Phillip" w:date="2023-08-18T14:49:00Z">
        <w:r w:rsidRPr="008817AE" w:rsidDel="006A5318">
          <w:rPr>
            <w:snapToGrid w:val="0"/>
            <w:lang w:val="en-GB" w:eastAsia="en-GB"/>
          </w:rPr>
          <w:delText>Technical means shall be employed to ensure the integrity of the loaded software, i.e. that it has not been inadmissibly changed before loading.</w:delText>
        </w:r>
      </w:del>
    </w:p>
    <w:p w14:paraId="2E8B256E" w14:textId="3FD1397B" w:rsidR="004A2650" w:rsidRPr="008817AE" w:rsidDel="006A5318" w:rsidRDefault="004A2650" w:rsidP="00BC22B9">
      <w:pPr>
        <w:pStyle w:val="BodyText"/>
        <w:numPr>
          <w:ilvl w:val="0"/>
          <w:numId w:val="36"/>
        </w:numPr>
        <w:rPr>
          <w:del w:id="5823" w:author="Phillip" w:date="2023-08-18T14:49:00Z"/>
          <w:snapToGrid w:val="0"/>
          <w:lang w:val="en-GB" w:eastAsia="en-GB"/>
        </w:rPr>
      </w:pPr>
      <w:del w:id="5824" w:author="Phillip" w:date="2023-08-18T14:49:00Z">
        <w:r w:rsidRPr="008817AE" w:rsidDel="006A5318">
          <w:rPr>
            <w:snapToGrid w:val="0"/>
            <w:lang w:val="en-GB" w:eastAsia="en-GB"/>
          </w:rPr>
          <w:delText xml:space="preserve">Appropriate technical means shall be employed to ensure that traced updates are adequately traceable within the </w:delText>
        </w:r>
        <w:r w:rsidR="00A41B5E" w:rsidRPr="008817AE" w:rsidDel="006A5318">
          <w:rPr>
            <w:snapToGrid w:val="0"/>
            <w:lang w:val="en-GB" w:eastAsia="en-GB"/>
          </w:rPr>
          <w:delText xml:space="preserve">electricity </w:delText>
        </w:r>
        <w:r w:rsidRPr="008817AE" w:rsidDel="006A5318">
          <w:rPr>
            <w:snapToGrid w:val="0"/>
            <w:lang w:val="en-GB" w:eastAsia="en-GB"/>
          </w:rPr>
          <w:delText>meter.</w:delText>
        </w:r>
      </w:del>
    </w:p>
    <w:p w14:paraId="2B27B904" w14:textId="2086A5A7" w:rsidR="004A2650" w:rsidRPr="008817AE" w:rsidDel="006A5318" w:rsidRDefault="004A2650" w:rsidP="00BC22B9">
      <w:pPr>
        <w:pStyle w:val="BodyText"/>
        <w:numPr>
          <w:ilvl w:val="0"/>
          <w:numId w:val="36"/>
        </w:numPr>
        <w:rPr>
          <w:del w:id="5825" w:author="Phillip" w:date="2023-08-18T14:49:00Z"/>
          <w:snapToGrid w:val="0"/>
          <w:lang w:val="en-GB" w:eastAsia="en-GB"/>
        </w:rPr>
      </w:pPr>
      <w:del w:id="5826" w:author="Phillip" w:date="2023-08-18T14:49:00Z">
        <w:r w:rsidRPr="008817AE" w:rsidDel="006A5318">
          <w:rPr>
            <w:snapToGrid w:val="0"/>
            <w:lang w:val="en-GB" w:eastAsia="en-GB"/>
          </w:rPr>
          <w:delText xml:space="preserve">If the loaded software fails the authenticity check, the </w:delText>
        </w:r>
        <w:r w:rsidR="00A41B5E" w:rsidRPr="008817AE" w:rsidDel="006A5318">
          <w:rPr>
            <w:snapToGrid w:val="0"/>
            <w:lang w:val="en-GB" w:eastAsia="en-GB"/>
          </w:rPr>
          <w:delText>electricity</w:delText>
        </w:r>
        <w:r w:rsidRPr="008817AE" w:rsidDel="006A5318">
          <w:rPr>
            <w:snapToGrid w:val="0"/>
            <w:lang w:val="en-GB" w:eastAsia="en-GB"/>
          </w:rPr>
          <w:delText xml:space="preserve"> meter shall discard it and use the previous version of the software or switch to an inoperable mode.</w:delText>
        </w:r>
      </w:del>
    </w:p>
    <w:p w14:paraId="2DF18FF1" w14:textId="661B4137" w:rsidR="004A2650" w:rsidRPr="008817AE" w:rsidDel="006A5318" w:rsidRDefault="004A2650" w:rsidP="00BC22B9">
      <w:pPr>
        <w:pStyle w:val="BodyText"/>
        <w:numPr>
          <w:ilvl w:val="0"/>
          <w:numId w:val="36"/>
        </w:numPr>
        <w:rPr>
          <w:del w:id="5827" w:author="Phillip" w:date="2023-08-18T14:49:00Z"/>
          <w:snapToGrid w:val="0"/>
          <w:lang w:val="en-GB" w:eastAsia="en-GB"/>
        </w:rPr>
      </w:pPr>
      <w:del w:id="5828" w:author="Phillip" w:date="2023-08-18T14:49:00Z">
        <w:r w:rsidRPr="008817AE" w:rsidDel="006A5318">
          <w:rPr>
            <w:snapToGrid w:val="0"/>
            <w:lang w:val="en-GB" w:eastAsia="en-GB"/>
          </w:rPr>
          <w:delText xml:space="preserve">The </w:delText>
        </w:r>
        <w:r w:rsidR="00A41B5E" w:rsidRPr="008817AE" w:rsidDel="006A5318">
          <w:rPr>
            <w:snapToGrid w:val="0"/>
            <w:lang w:val="en-GB" w:eastAsia="en-GB"/>
          </w:rPr>
          <w:delText>electricity</w:delText>
        </w:r>
        <w:r w:rsidRPr="008817AE" w:rsidDel="006A5318">
          <w:rPr>
            <w:snapToGrid w:val="0"/>
            <w:lang w:val="en-GB" w:eastAsia="en-GB"/>
          </w:rPr>
          <w:delText xml:space="preserve"> meter shall have a sub-assembly/electronic device for the user or owner to express his/her consent. It shall be possible to enable and disable this sub-assembly/electronic device, e.g. by means of a switch that can be sealed or by a parameter. If the sub-assembly/electronic device is enabled, each download must be initiated by the user or owner. If it is disabled, no activity by the user or owner is necessary to perform a download.</w:delText>
        </w:r>
      </w:del>
    </w:p>
    <w:p w14:paraId="272BE0F3" w14:textId="6350FBE1" w:rsidR="004A2650" w:rsidRPr="008817AE" w:rsidDel="006A5318" w:rsidRDefault="004A2650" w:rsidP="00BC22B9">
      <w:pPr>
        <w:pStyle w:val="BodyText"/>
        <w:numPr>
          <w:ilvl w:val="0"/>
          <w:numId w:val="36"/>
        </w:numPr>
        <w:rPr>
          <w:del w:id="5829" w:author="Phillip" w:date="2023-08-18T14:49:00Z"/>
          <w:snapToGrid w:val="0"/>
          <w:lang w:val="en-GB" w:eastAsia="en-GB"/>
        </w:rPr>
      </w:pPr>
      <w:del w:id="5830" w:author="Phillip" w:date="2023-08-18T14:49:00Z">
        <w:r w:rsidRPr="008817AE" w:rsidDel="006A5318">
          <w:rPr>
            <w:snapToGrid w:val="0"/>
            <w:lang w:val="en-GB" w:eastAsia="en-GB"/>
          </w:rPr>
          <w:delText>If the requirements of a) through f) cannot be fulfilled, it is still possible to update the legally non-relevant software part. In this case, the following requirements shall be met:</w:delText>
        </w:r>
      </w:del>
    </w:p>
    <w:p w14:paraId="5961A04B" w14:textId="05960FEA" w:rsidR="004A2650" w:rsidRPr="008817AE" w:rsidDel="006A5318" w:rsidRDefault="004A2650" w:rsidP="00BC22B9">
      <w:pPr>
        <w:pStyle w:val="ListParagraph"/>
        <w:widowControl w:val="0"/>
        <w:numPr>
          <w:ilvl w:val="0"/>
          <w:numId w:val="37"/>
        </w:numPr>
        <w:tabs>
          <w:tab w:val="left" w:pos="992"/>
        </w:tabs>
        <w:autoSpaceDE w:val="0"/>
        <w:autoSpaceDN w:val="0"/>
        <w:adjustRightInd w:val="0"/>
        <w:spacing w:before="120" w:after="60" w:line="240" w:lineRule="auto"/>
        <w:jc w:val="both"/>
        <w:rPr>
          <w:del w:id="5831" w:author="Phillip" w:date="2023-08-18T14:49:00Z"/>
          <w:rFonts w:eastAsia="Calibri" w:cs="Times New Roman"/>
          <w:snapToGrid w:val="0"/>
          <w:szCs w:val="20"/>
          <w:lang w:val="en-GB"/>
        </w:rPr>
      </w:pPr>
      <w:del w:id="5832" w:author="Phillip" w:date="2023-08-18T14:49:00Z">
        <w:r w:rsidRPr="008817AE" w:rsidDel="006A5318">
          <w:rPr>
            <w:rFonts w:eastAsia="Calibri" w:cs="Times New Roman"/>
            <w:snapToGrid w:val="0"/>
            <w:szCs w:val="20"/>
            <w:lang w:val="en-GB"/>
          </w:rPr>
          <w:delText xml:space="preserve">there is a distinct separation between the legally relevant and non-relevant software according to </w:delText>
        </w:r>
        <w:r w:rsidRPr="008817AE" w:rsidDel="006A5318">
          <w:rPr>
            <w:rFonts w:eastAsia="Calibri" w:cs="Times New Roman"/>
            <w:snapToGrid w:val="0"/>
            <w:szCs w:val="20"/>
            <w:lang w:val="en-GB"/>
          </w:rPr>
          <w:fldChar w:fldCharType="begin"/>
        </w:r>
        <w:r w:rsidRPr="008817AE" w:rsidDel="006A5318">
          <w:rPr>
            <w:rFonts w:eastAsia="Calibri" w:cs="Times New Roman"/>
            <w:snapToGrid w:val="0"/>
            <w:szCs w:val="20"/>
            <w:lang w:val="en-GB"/>
          </w:rPr>
          <w:delInstrText xml:space="preserve"> REF _Ref29979254 \r \h </w:delInstrText>
        </w:r>
        <w:r w:rsidR="00A41B5E" w:rsidRPr="008817AE" w:rsidDel="006A5318">
          <w:rPr>
            <w:snapToGrid w:val="0"/>
            <w:lang w:val="en-GB"/>
          </w:rPr>
          <w:delInstrText xml:space="preserve"> \* MERGEFORMAT </w:delInstrText>
        </w:r>
        <w:r w:rsidRPr="008817AE" w:rsidDel="006A5318">
          <w:rPr>
            <w:rFonts w:eastAsia="Calibri" w:cs="Times New Roman"/>
            <w:snapToGrid w:val="0"/>
            <w:szCs w:val="20"/>
            <w:lang w:val="en-GB"/>
          </w:rPr>
        </w:r>
        <w:r w:rsidRPr="008817AE" w:rsidDel="006A5318">
          <w:rPr>
            <w:rFonts w:eastAsia="Calibri" w:cs="Times New Roman"/>
            <w:snapToGrid w:val="0"/>
            <w:szCs w:val="20"/>
            <w:lang w:val="en-GB"/>
          </w:rPr>
          <w:fldChar w:fldCharType="separate"/>
        </w:r>
        <w:r w:rsidR="00F47197" w:rsidRPr="008817AE" w:rsidDel="006A5318">
          <w:rPr>
            <w:rFonts w:eastAsia="Calibri" w:cs="Times New Roman"/>
            <w:snapToGrid w:val="0"/>
            <w:szCs w:val="20"/>
            <w:lang w:val="en-GB"/>
          </w:rPr>
          <w:fldChar w:fldCharType="begin"/>
        </w:r>
        <w:r w:rsidR="00F47197" w:rsidRPr="008817AE" w:rsidDel="006A5318">
          <w:rPr>
            <w:rFonts w:eastAsia="Calibri" w:cs="Times New Roman"/>
            <w:snapToGrid w:val="0"/>
            <w:szCs w:val="20"/>
            <w:lang w:val="en-GB"/>
          </w:rPr>
          <w:delInstrText xml:space="preserve"> REF _Ref118286743 \r </w:delInstrText>
        </w:r>
        <w:r w:rsidR="008817AE" w:rsidDel="006A5318">
          <w:rPr>
            <w:rFonts w:eastAsia="Calibri" w:cs="Times New Roman"/>
            <w:snapToGrid w:val="0"/>
            <w:szCs w:val="20"/>
            <w:lang w:val="en-GB"/>
          </w:rPr>
          <w:delInstrText xml:space="preserve"> \* MERGEFORMAT </w:delInstrText>
        </w:r>
        <w:r w:rsidR="00F47197" w:rsidRPr="008817AE" w:rsidDel="006A5318">
          <w:rPr>
            <w:rFonts w:eastAsia="Calibri" w:cs="Times New Roman"/>
            <w:snapToGrid w:val="0"/>
            <w:szCs w:val="20"/>
            <w:lang w:val="en-GB"/>
          </w:rPr>
          <w:fldChar w:fldCharType="separate"/>
        </w:r>
        <w:r w:rsidR="00F47197" w:rsidRPr="008817AE" w:rsidDel="006A5318">
          <w:rPr>
            <w:rFonts w:eastAsia="Calibri" w:cs="Times New Roman"/>
            <w:snapToGrid w:val="0"/>
            <w:szCs w:val="20"/>
            <w:lang w:val="en-GB"/>
          </w:rPr>
          <w:delText>B.3.1.3</w:delText>
        </w:r>
        <w:r w:rsidR="00F47197" w:rsidRPr="008817AE" w:rsidDel="006A5318">
          <w:rPr>
            <w:rFonts w:eastAsia="Calibri" w:cs="Times New Roman"/>
            <w:snapToGrid w:val="0"/>
            <w:szCs w:val="20"/>
            <w:lang w:val="en-GB"/>
          </w:rPr>
          <w:fldChar w:fldCharType="end"/>
        </w:r>
        <w:r w:rsidRPr="008817AE" w:rsidDel="006A5318">
          <w:rPr>
            <w:rFonts w:eastAsia="Calibri" w:cs="Times New Roman"/>
            <w:snapToGrid w:val="0"/>
            <w:szCs w:val="20"/>
            <w:lang w:val="en-GB"/>
          </w:rPr>
          <w:fldChar w:fldCharType="end"/>
        </w:r>
        <w:r w:rsidRPr="008817AE" w:rsidDel="006A5318">
          <w:rPr>
            <w:rFonts w:eastAsia="Calibri" w:cs="Times New Roman"/>
            <w:snapToGrid w:val="0"/>
            <w:szCs w:val="20"/>
            <w:lang w:val="en-GB"/>
          </w:rPr>
          <w:delText>;</w:delText>
        </w:r>
      </w:del>
    </w:p>
    <w:p w14:paraId="114F4B2B" w14:textId="6E768D3A" w:rsidR="004A2650" w:rsidRPr="008817AE" w:rsidDel="006A5318" w:rsidRDefault="004A2650" w:rsidP="00BC22B9">
      <w:pPr>
        <w:pStyle w:val="ListParagraph"/>
        <w:widowControl w:val="0"/>
        <w:numPr>
          <w:ilvl w:val="0"/>
          <w:numId w:val="37"/>
        </w:numPr>
        <w:tabs>
          <w:tab w:val="left" w:pos="992"/>
        </w:tabs>
        <w:autoSpaceDE w:val="0"/>
        <w:autoSpaceDN w:val="0"/>
        <w:adjustRightInd w:val="0"/>
        <w:spacing w:before="120" w:after="60" w:line="240" w:lineRule="auto"/>
        <w:jc w:val="both"/>
        <w:rPr>
          <w:del w:id="5833" w:author="Phillip" w:date="2023-08-18T14:49:00Z"/>
          <w:rFonts w:eastAsia="Calibri" w:cs="Times New Roman"/>
          <w:snapToGrid w:val="0"/>
          <w:szCs w:val="20"/>
          <w:lang w:val="en-GB"/>
        </w:rPr>
      </w:pPr>
      <w:del w:id="5834" w:author="Phillip" w:date="2023-08-18T14:49:00Z">
        <w:r w:rsidRPr="008817AE" w:rsidDel="006A5318">
          <w:rPr>
            <w:rFonts w:eastAsia="Calibri" w:cs="Times New Roman"/>
            <w:snapToGrid w:val="0"/>
            <w:szCs w:val="20"/>
            <w:lang w:val="en-GB"/>
          </w:rPr>
          <w:delText>the whole legally-relevant software part cannot be updated without breaking a seal; and</w:delText>
        </w:r>
      </w:del>
    </w:p>
    <w:p w14:paraId="2A037602" w14:textId="3AE69F18" w:rsidR="004A2650" w:rsidRPr="008817AE" w:rsidDel="006A5318" w:rsidRDefault="004A2650" w:rsidP="00BC22B9">
      <w:pPr>
        <w:pStyle w:val="ListParagraph"/>
        <w:widowControl w:val="0"/>
        <w:numPr>
          <w:ilvl w:val="0"/>
          <w:numId w:val="37"/>
        </w:numPr>
        <w:tabs>
          <w:tab w:val="left" w:pos="992"/>
        </w:tabs>
        <w:autoSpaceDE w:val="0"/>
        <w:autoSpaceDN w:val="0"/>
        <w:adjustRightInd w:val="0"/>
        <w:spacing w:before="120" w:after="60" w:line="240" w:lineRule="auto"/>
        <w:jc w:val="both"/>
        <w:rPr>
          <w:del w:id="5835" w:author="Phillip" w:date="2023-08-18T14:49:00Z"/>
          <w:rFonts w:eastAsia="Calibri" w:cs="Times New Roman"/>
          <w:snapToGrid w:val="0"/>
          <w:szCs w:val="20"/>
          <w:lang w:val="en-GB"/>
        </w:rPr>
      </w:pPr>
      <w:del w:id="5836" w:author="Phillip" w:date="2023-08-18T14:49:00Z">
        <w:r w:rsidRPr="008817AE" w:rsidDel="006A5318">
          <w:rPr>
            <w:rFonts w:eastAsia="Calibri" w:cs="Times New Roman"/>
            <w:snapToGrid w:val="0"/>
            <w:szCs w:val="20"/>
            <w:lang w:val="en-GB"/>
          </w:rPr>
          <w:delText>it is stated in the OIML certificate / type approval certificate that updating of the legally non-relevant part is acceptable.</w:delText>
        </w:r>
      </w:del>
    </w:p>
    <w:p w14:paraId="28E5DE6E" w14:textId="32649146" w:rsidR="001C15AE" w:rsidRPr="008817AE" w:rsidDel="006A5318" w:rsidRDefault="004A2650" w:rsidP="00402B1E">
      <w:pPr>
        <w:rPr>
          <w:del w:id="5837" w:author="Phillip" w:date="2023-08-18T14:49:00Z"/>
          <w:snapToGrid w:val="0"/>
          <w:lang w:val="en-GB"/>
        </w:rPr>
      </w:pPr>
      <w:del w:id="5838" w:author="Phillip" w:date="2023-08-18T14:49:00Z">
        <w:r w:rsidRPr="008817AE" w:rsidDel="006A5318">
          <w:rPr>
            <w:snapToGrid w:val="0"/>
            <w:lang w:val="en-GB"/>
          </w:rPr>
          <w:delText xml:space="preserve">An audit trail shall be employed to ensure that traced updates of legally relevant software are adequately recorded and traceable within the </w:delText>
        </w:r>
        <w:r w:rsidR="00FA6897" w:rsidRPr="008817AE" w:rsidDel="006A5318">
          <w:rPr>
            <w:snapToGrid w:val="0"/>
            <w:lang w:val="en-GB"/>
          </w:rPr>
          <w:delText>electricity</w:delText>
        </w:r>
        <w:r w:rsidRPr="008817AE" w:rsidDel="006A5318">
          <w:rPr>
            <w:snapToGrid w:val="0"/>
            <w:lang w:val="en-GB"/>
          </w:rPr>
          <w:delText xml:space="preserve"> meter for subsequent verification and surveillance or inspection. The </w:delText>
        </w:r>
        <w:r w:rsidR="00FA6897" w:rsidRPr="008817AE" w:rsidDel="006A5318">
          <w:rPr>
            <w:snapToGrid w:val="0"/>
            <w:lang w:val="en-GB"/>
          </w:rPr>
          <w:delText xml:space="preserve">electricity </w:delText>
        </w:r>
        <w:r w:rsidRPr="008817AE" w:rsidDel="006A5318">
          <w:rPr>
            <w:snapToGrid w:val="0"/>
            <w:lang w:val="en-GB"/>
          </w:rPr>
          <w:delText>meter shall be capable of presenting the recorded data upon request from an authorised person. The traceability means and records are part of the legally-relevant software and shall be protected as such.</w:delText>
        </w:r>
        <w:r w:rsidRPr="008817AE" w:rsidDel="006A5318">
          <w:rPr>
            <w:rFonts w:eastAsia="Times New Roman"/>
            <w:szCs w:val="20"/>
            <w:lang w:val="en-GB"/>
          </w:rPr>
          <w:delText xml:space="preserve"> </w:delText>
        </w:r>
        <w:r w:rsidRPr="008817AE" w:rsidDel="006A5318">
          <w:rPr>
            <w:snapToGrid w:val="0"/>
            <w:lang w:val="en-GB"/>
          </w:rPr>
          <w:delText>See clauses</w:delText>
        </w:r>
        <w:r w:rsidR="00F47197" w:rsidRPr="008817AE" w:rsidDel="006A5318">
          <w:rPr>
            <w:snapToGrid w:val="0"/>
            <w:lang w:val="en-GB"/>
          </w:rPr>
          <w:delText xml:space="preserve"> </w:delText>
        </w:r>
        <w:r w:rsidR="00F47197" w:rsidRPr="008817AE" w:rsidDel="006A5318">
          <w:rPr>
            <w:snapToGrid w:val="0"/>
            <w:lang w:val="en-GB"/>
          </w:rPr>
          <w:fldChar w:fldCharType="begin"/>
        </w:r>
        <w:r w:rsidR="00F47197" w:rsidRPr="008817AE" w:rsidDel="006A5318">
          <w:rPr>
            <w:snapToGrid w:val="0"/>
            <w:lang w:val="en-GB"/>
          </w:rPr>
          <w:delInstrText xml:space="preserve"> REF _Ref118286302 \r </w:delInstrText>
        </w:r>
        <w:r w:rsidR="008817AE" w:rsidDel="006A5318">
          <w:rPr>
            <w:snapToGrid w:val="0"/>
            <w:lang w:val="en-GB"/>
          </w:rPr>
          <w:delInstrText xml:space="preserve"> \* MERGEFORMAT </w:delInstrText>
        </w:r>
        <w:r w:rsidR="00F47197" w:rsidRPr="008817AE" w:rsidDel="006A5318">
          <w:rPr>
            <w:snapToGrid w:val="0"/>
            <w:lang w:val="en-GB"/>
          </w:rPr>
          <w:fldChar w:fldCharType="separate"/>
        </w:r>
        <w:r w:rsidR="00F47197" w:rsidRPr="008817AE" w:rsidDel="006A5318">
          <w:rPr>
            <w:snapToGrid w:val="0"/>
            <w:lang w:val="en-GB"/>
          </w:rPr>
          <w:delText>B.2.4</w:delText>
        </w:r>
        <w:r w:rsidR="00F47197" w:rsidRPr="008817AE" w:rsidDel="006A5318">
          <w:rPr>
            <w:snapToGrid w:val="0"/>
            <w:lang w:val="en-GB"/>
          </w:rPr>
          <w:fldChar w:fldCharType="end"/>
        </w:r>
        <w:r w:rsidR="00F47197" w:rsidRPr="008817AE" w:rsidDel="006A5318">
          <w:rPr>
            <w:snapToGrid w:val="0"/>
            <w:lang w:val="en-GB"/>
          </w:rPr>
          <w:delText xml:space="preserve"> and </w:delText>
        </w:r>
        <w:r w:rsidR="00F47197" w:rsidRPr="008817AE" w:rsidDel="006A5318">
          <w:rPr>
            <w:snapToGrid w:val="0"/>
            <w:lang w:val="en-GB"/>
          </w:rPr>
          <w:fldChar w:fldCharType="begin"/>
        </w:r>
        <w:r w:rsidR="00F47197" w:rsidRPr="008817AE" w:rsidDel="006A5318">
          <w:rPr>
            <w:snapToGrid w:val="0"/>
            <w:lang w:val="en-GB"/>
          </w:rPr>
          <w:delInstrText xml:space="preserve"> REF _Ref118286386 \r </w:delInstrText>
        </w:r>
        <w:r w:rsidR="008817AE" w:rsidDel="006A5318">
          <w:rPr>
            <w:snapToGrid w:val="0"/>
            <w:lang w:val="en-GB"/>
          </w:rPr>
          <w:delInstrText xml:space="preserve"> \* MERGEFORMAT </w:delInstrText>
        </w:r>
        <w:r w:rsidR="00F47197" w:rsidRPr="008817AE" w:rsidDel="006A5318">
          <w:rPr>
            <w:snapToGrid w:val="0"/>
            <w:lang w:val="en-GB"/>
          </w:rPr>
          <w:fldChar w:fldCharType="separate"/>
        </w:r>
        <w:r w:rsidR="00F47197" w:rsidRPr="008817AE" w:rsidDel="006A5318">
          <w:rPr>
            <w:snapToGrid w:val="0"/>
            <w:lang w:val="en-GB"/>
          </w:rPr>
          <w:delText>B.2.5</w:delText>
        </w:r>
        <w:r w:rsidR="00F47197" w:rsidRPr="008817AE" w:rsidDel="006A5318">
          <w:rPr>
            <w:snapToGrid w:val="0"/>
            <w:lang w:val="en-GB"/>
          </w:rPr>
          <w:fldChar w:fldCharType="end"/>
        </w:r>
        <w:r w:rsidRPr="008817AE" w:rsidDel="006A5318">
          <w:rPr>
            <w:snapToGrid w:val="0"/>
            <w:lang w:val="en-GB"/>
          </w:rPr>
          <w:delText xml:space="preserve"> for specific requirements.</w:delText>
        </w:r>
      </w:del>
    </w:p>
    <w:p w14:paraId="5B5AEE33" w14:textId="54F48E4F" w:rsidR="00A41B5E" w:rsidRPr="008817AE" w:rsidDel="006A5318" w:rsidRDefault="00A41B5E" w:rsidP="00402B1E">
      <w:pPr>
        <w:rPr>
          <w:del w:id="5839" w:author="Phillip" w:date="2023-08-18T14:49:00Z"/>
          <w:rFonts w:eastAsia="Calibri"/>
          <w:lang w:val="en-GB"/>
        </w:rPr>
      </w:pPr>
      <w:del w:id="5840" w:author="Phillip" w:date="2023-08-18T14:49:00Z">
        <w:r w:rsidRPr="008817AE" w:rsidDel="006A5318">
          <w:rPr>
            <w:rFonts w:eastAsia="Calibri"/>
            <w:lang w:val="en-GB"/>
          </w:rPr>
          <w:delText>Software documentation</w:delText>
        </w:r>
      </w:del>
    </w:p>
    <w:p w14:paraId="4A70F6B0" w14:textId="1A18236A" w:rsidR="00A41B5E" w:rsidRPr="008817AE" w:rsidDel="006A5318" w:rsidRDefault="00A41B5E" w:rsidP="00402B1E">
      <w:pPr>
        <w:rPr>
          <w:del w:id="5841" w:author="Phillip" w:date="2023-08-18T14:49:00Z"/>
          <w:lang w:val="en-GB"/>
        </w:rPr>
      </w:pPr>
      <w:del w:id="5842" w:author="Phillip" w:date="2023-08-18T14:49:00Z">
        <w:r w:rsidRPr="008817AE" w:rsidDel="006A5318">
          <w:rPr>
            <w:lang w:val="en-GB"/>
          </w:rPr>
          <w:delText>All program functions shall be explained in the documentation of the electricity meter, including relevant data structures and software interfaces of the legally relevant part of the software that is implemented in the electricity meter. All commands and their effects shall be completely described in the software documentation.</w:delText>
        </w:r>
      </w:del>
    </w:p>
    <w:p w14:paraId="6AB4A7CF" w14:textId="4F7D9D54" w:rsidR="00A41B5E" w:rsidRPr="008817AE" w:rsidDel="006A5318" w:rsidRDefault="00A41B5E" w:rsidP="00402B1E">
      <w:pPr>
        <w:rPr>
          <w:del w:id="5843" w:author="Phillip" w:date="2023-08-18T14:49:00Z"/>
        </w:rPr>
      </w:pPr>
      <w:del w:id="5844" w:author="Phillip" w:date="2023-08-18T14:49:00Z">
        <w:r w:rsidRPr="008817AE" w:rsidDel="006A5318">
          <w:delText xml:space="preserve">The manufacturer shall submit all such documentation to allow for a reasonable evaluation of the legally relevant software. </w:delText>
        </w:r>
        <w:r w:rsidRPr="008817AE" w:rsidDel="006A5318">
          <w:rPr>
            <w:rFonts w:eastAsia="Times New Roman"/>
            <w:snapToGrid w:val="0"/>
            <w:lang w:val="en-GB"/>
          </w:rPr>
          <w:delText>The documentation shall include:</w:delText>
        </w:r>
      </w:del>
    </w:p>
    <w:p w14:paraId="2F96A34A" w14:textId="0697E62B" w:rsidR="00A41B5E" w:rsidRPr="008817AE" w:rsidDel="006A5318" w:rsidRDefault="00A41B5E" w:rsidP="00BC22B9">
      <w:pPr>
        <w:pStyle w:val="BodyText"/>
        <w:numPr>
          <w:ilvl w:val="0"/>
          <w:numId w:val="38"/>
        </w:numPr>
        <w:rPr>
          <w:del w:id="5845" w:author="Phillip" w:date="2023-08-18T14:49:00Z"/>
          <w:snapToGrid w:val="0"/>
          <w:lang w:val="en-GB" w:eastAsia="en-GB"/>
        </w:rPr>
      </w:pPr>
      <w:del w:id="5846" w:author="Phillip" w:date="2023-08-18T14:49:00Z">
        <w:r w:rsidRPr="008817AE" w:rsidDel="006A5318">
          <w:rPr>
            <w:snapToGrid w:val="0"/>
            <w:lang w:val="en-GB" w:eastAsia="en-GB"/>
          </w:rPr>
          <w:delText>a description of the legally-relevant software and how the requirements are met;</w:delText>
        </w:r>
      </w:del>
    </w:p>
    <w:p w14:paraId="410327B9" w14:textId="688B5976" w:rsidR="00A41B5E" w:rsidRPr="008817AE" w:rsidDel="006A5318" w:rsidRDefault="00A41B5E" w:rsidP="00BC22B9">
      <w:pPr>
        <w:pStyle w:val="BodyText"/>
        <w:numPr>
          <w:ilvl w:val="0"/>
          <w:numId w:val="38"/>
        </w:numPr>
        <w:rPr>
          <w:del w:id="5847" w:author="Phillip" w:date="2023-08-18T14:49:00Z"/>
          <w:snapToGrid w:val="0"/>
          <w:lang w:val="en-GB" w:eastAsia="en-GB"/>
        </w:rPr>
      </w:pPr>
      <w:del w:id="5848" w:author="Phillip" w:date="2023-08-18T14:49:00Z">
        <w:r w:rsidRPr="008817AE" w:rsidDel="006A5318">
          <w:rPr>
            <w:snapToGrid w:val="0"/>
            <w:lang w:val="en-GB" w:eastAsia="en-GB"/>
          </w:rPr>
          <w:delText>a list of the software modules that belong to the legally-relevant part;</w:delText>
        </w:r>
      </w:del>
    </w:p>
    <w:p w14:paraId="3117B5E1" w14:textId="5FEB3C9B" w:rsidR="00A41B5E" w:rsidRPr="008817AE" w:rsidDel="006A5318" w:rsidRDefault="00A41B5E" w:rsidP="00BC22B9">
      <w:pPr>
        <w:pStyle w:val="BodyText"/>
        <w:numPr>
          <w:ilvl w:val="0"/>
          <w:numId w:val="38"/>
        </w:numPr>
        <w:rPr>
          <w:del w:id="5849" w:author="Phillip" w:date="2023-08-18T14:49:00Z"/>
          <w:snapToGrid w:val="0"/>
          <w:lang w:val="en-GB" w:eastAsia="en-GB"/>
        </w:rPr>
      </w:pPr>
      <w:del w:id="5850" w:author="Phillip" w:date="2023-08-18T14:49:00Z">
        <w:r w:rsidRPr="008817AE" w:rsidDel="006A5318">
          <w:rPr>
            <w:snapToGrid w:val="0"/>
            <w:lang w:val="en-GB" w:eastAsia="en-GB"/>
          </w:rPr>
          <w:delText>a declaration that all legally relevant functions are included in the description;</w:delText>
        </w:r>
      </w:del>
    </w:p>
    <w:p w14:paraId="75A95220" w14:textId="731244D8" w:rsidR="00A41B5E" w:rsidRPr="008817AE" w:rsidDel="006A5318" w:rsidRDefault="00A41B5E" w:rsidP="00BC22B9">
      <w:pPr>
        <w:pStyle w:val="BodyText"/>
        <w:numPr>
          <w:ilvl w:val="0"/>
          <w:numId w:val="38"/>
        </w:numPr>
        <w:rPr>
          <w:del w:id="5851" w:author="Phillip" w:date="2023-08-18T14:49:00Z"/>
          <w:snapToGrid w:val="0"/>
          <w:lang w:val="en-GB" w:eastAsia="en-GB"/>
        </w:rPr>
      </w:pPr>
      <w:del w:id="5852" w:author="Phillip" w:date="2023-08-18T14:49:00Z">
        <w:r w:rsidRPr="008817AE" w:rsidDel="006A5318">
          <w:rPr>
            <w:snapToGrid w:val="0"/>
            <w:lang w:val="en-GB" w:eastAsia="en-GB"/>
          </w:rPr>
          <w:delText>a description of the software interfaces of the legally-relevant software part and of the commands and data flows via this interface, including a statement of completeness;</w:delText>
        </w:r>
      </w:del>
    </w:p>
    <w:p w14:paraId="7BC08A36" w14:textId="478E88C0" w:rsidR="00A41B5E" w:rsidRPr="008817AE" w:rsidDel="006A5318" w:rsidRDefault="00A41B5E" w:rsidP="00BC22B9">
      <w:pPr>
        <w:pStyle w:val="BodyText"/>
        <w:numPr>
          <w:ilvl w:val="0"/>
          <w:numId w:val="38"/>
        </w:numPr>
        <w:rPr>
          <w:del w:id="5853" w:author="Phillip" w:date="2023-08-18T14:49:00Z"/>
          <w:snapToGrid w:val="0"/>
          <w:lang w:val="en-GB" w:eastAsia="en-GB"/>
        </w:rPr>
      </w:pPr>
      <w:del w:id="5854" w:author="Phillip" w:date="2023-08-18T14:49:00Z">
        <w:r w:rsidRPr="008817AE" w:rsidDel="006A5318">
          <w:rPr>
            <w:snapToGrid w:val="0"/>
            <w:lang w:val="en-GB" w:eastAsia="en-GB"/>
          </w:rPr>
          <w:delText>a description of the generation of the software identification;</w:delText>
        </w:r>
      </w:del>
    </w:p>
    <w:p w14:paraId="24832BBC" w14:textId="0ADBFE9F" w:rsidR="00A41B5E" w:rsidRPr="008817AE" w:rsidDel="006A5318" w:rsidRDefault="00A41B5E" w:rsidP="00BC22B9">
      <w:pPr>
        <w:pStyle w:val="BodyText"/>
        <w:numPr>
          <w:ilvl w:val="0"/>
          <w:numId w:val="38"/>
        </w:numPr>
        <w:rPr>
          <w:del w:id="5855" w:author="Phillip" w:date="2023-08-18T14:49:00Z"/>
          <w:snapToGrid w:val="0"/>
          <w:lang w:val="en-GB" w:eastAsia="en-GB"/>
        </w:rPr>
      </w:pPr>
      <w:del w:id="5856" w:author="Phillip" w:date="2023-08-18T14:49:00Z">
        <w:r w:rsidRPr="008817AE" w:rsidDel="006A5318">
          <w:rPr>
            <w:snapToGrid w:val="0"/>
            <w:lang w:val="en-GB" w:eastAsia="en-GB"/>
          </w:rPr>
          <w:delText>the software identification and instructions for obtaining it from a electricity meter in use;</w:delText>
        </w:r>
      </w:del>
    </w:p>
    <w:p w14:paraId="57319759" w14:textId="7DE25329" w:rsidR="00A41B5E" w:rsidRPr="008817AE" w:rsidDel="006A5318" w:rsidRDefault="00A41B5E" w:rsidP="00BC22B9">
      <w:pPr>
        <w:pStyle w:val="BodyText"/>
        <w:numPr>
          <w:ilvl w:val="0"/>
          <w:numId w:val="38"/>
        </w:numPr>
        <w:rPr>
          <w:del w:id="5857" w:author="Phillip" w:date="2023-08-18T14:49:00Z"/>
          <w:snapToGrid w:val="0"/>
          <w:lang w:val="en-GB" w:eastAsia="en-GB"/>
        </w:rPr>
      </w:pPr>
      <w:del w:id="5858" w:author="Phillip" w:date="2023-08-18T14:49:00Z">
        <w:r w:rsidRPr="008817AE" w:rsidDel="006A5318">
          <w:rPr>
            <w:snapToGrid w:val="0"/>
            <w:lang w:val="en-GB" w:eastAsia="en-GB"/>
          </w:rPr>
          <w:delText>a list of parameters to be protected and a description of protection means;</w:delText>
        </w:r>
      </w:del>
    </w:p>
    <w:p w14:paraId="2488192F" w14:textId="2509DAFC" w:rsidR="00A41B5E" w:rsidRPr="008817AE" w:rsidDel="006A5318" w:rsidRDefault="00A41B5E" w:rsidP="00BC22B9">
      <w:pPr>
        <w:pStyle w:val="BodyText"/>
        <w:numPr>
          <w:ilvl w:val="0"/>
          <w:numId w:val="38"/>
        </w:numPr>
        <w:rPr>
          <w:del w:id="5859" w:author="Phillip" w:date="2023-08-18T14:49:00Z"/>
          <w:snapToGrid w:val="0"/>
          <w:lang w:val="en-GB" w:eastAsia="en-GB"/>
        </w:rPr>
      </w:pPr>
      <w:del w:id="5860" w:author="Phillip" w:date="2023-08-18T14:49:00Z">
        <w:r w:rsidRPr="008817AE" w:rsidDel="006A5318">
          <w:rPr>
            <w:snapToGrid w:val="0"/>
            <w:lang w:val="en-GB" w:eastAsia="en-GB"/>
          </w:rPr>
          <w:delText>a description of suitable system configuration and minimal required resources;</w:delText>
        </w:r>
      </w:del>
    </w:p>
    <w:p w14:paraId="143AF07A" w14:textId="7CBAC5D4" w:rsidR="00A41B5E" w:rsidRPr="008817AE" w:rsidDel="006A5318" w:rsidRDefault="00A41B5E" w:rsidP="00BC22B9">
      <w:pPr>
        <w:pStyle w:val="BodyText"/>
        <w:numPr>
          <w:ilvl w:val="0"/>
          <w:numId w:val="38"/>
        </w:numPr>
        <w:rPr>
          <w:del w:id="5861" w:author="Phillip" w:date="2023-08-18T14:49:00Z"/>
          <w:snapToGrid w:val="0"/>
          <w:lang w:val="en-GB" w:eastAsia="en-GB"/>
        </w:rPr>
      </w:pPr>
      <w:del w:id="5862" w:author="Phillip" w:date="2023-08-18T14:49:00Z">
        <w:r w:rsidRPr="008817AE" w:rsidDel="006A5318">
          <w:rPr>
            <w:snapToGrid w:val="0"/>
            <w:lang w:val="en-GB" w:eastAsia="en-GB"/>
          </w:rPr>
          <w:delText>a description of security means of the operating system (password, etc. if applicable);</w:delText>
        </w:r>
      </w:del>
    </w:p>
    <w:p w14:paraId="342827FA" w14:textId="643A5625" w:rsidR="00A41B5E" w:rsidRPr="008817AE" w:rsidDel="006A5318" w:rsidRDefault="00A41B5E" w:rsidP="00BC22B9">
      <w:pPr>
        <w:pStyle w:val="BodyText"/>
        <w:numPr>
          <w:ilvl w:val="0"/>
          <w:numId w:val="38"/>
        </w:numPr>
        <w:rPr>
          <w:del w:id="5863" w:author="Phillip" w:date="2023-08-18T14:49:00Z"/>
          <w:snapToGrid w:val="0"/>
          <w:lang w:val="en-GB" w:eastAsia="en-GB"/>
        </w:rPr>
      </w:pPr>
      <w:del w:id="5864" w:author="Phillip" w:date="2023-08-18T14:49:00Z">
        <w:r w:rsidRPr="008817AE" w:rsidDel="006A5318">
          <w:rPr>
            <w:snapToGrid w:val="0"/>
            <w:lang w:val="en-GB" w:eastAsia="en-GB"/>
          </w:rPr>
          <w:delText>a description of the (software) protection method(s);</w:delText>
        </w:r>
      </w:del>
    </w:p>
    <w:p w14:paraId="03926961" w14:textId="1A04CC5D" w:rsidR="00A41B5E" w:rsidRPr="008817AE" w:rsidDel="006A5318" w:rsidRDefault="00A41B5E" w:rsidP="00BC22B9">
      <w:pPr>
        <w:pStyle w:val="BodyText"/>
        <w:numPr>
          <w:ilvl w:val="0"/>
          <w:numId w:val="38"/>
        </w:numPr>
        <w:rPr>
          <w:del w:id="5865" w:author="Phillip" w:date="2023-08-18T14:49:00Z"/>
          <w:snapToGrid w:val="0"/>
          <w:lang w:val="en-GB" w:eastAsia="en-GB"/>
        </w:rPr>
      </w:pPr>
      <w:del w:id="5866" w:author="Phillip" w:date="2023-08-18T14:49:00Z">
        <w:r w:rsidRPr="008817AE" w:rsidDel="006A5318">
          <w:rPr>
            <w:snapToGrid w:val="0"/>
            <w:lang w:val="en-GB" w:eastAsia="en-GB"/>
          </w:rPr>
          <w:delText>an overview of the system hardware, e.g. topology block diagram, type of computer(s), type of network, etc. Where a hardware component is deemed legally-relevant or where it performs legally relevant functions, this should also be identified;</w:delText>
        </w:r>
      </w:del>
    </w:p>
    <w:p w14:paraId="22E173A0" w14:textId="16530820" w:rsidR="00A41B5E" w:rsidRPr="008817AE" w:rsidDel="006A5318" w:rsidRDefault="00A41B5E" w:rsidP="00BC22B9">
      <w:pPr>
        <w:pStyle w:val="BodyText"/>
        <w:numPr>
          <w:ilvl w:val="0"/>
          <w:numId w:val="38"/>
        </w:numPr>
        <w:rPr>
          <w:del w:id="5867" w:author="Phillip" w:date="2023-08-18T14:49:00Z"/>
          <w:snapToGrid w:val="0"/>
          <w:lang w:val="en-GB" w:eastAsia="en-GB"/>
        </w:rPr>
      </w:pPr>
      <w:del w:id="5868" w:author="Phillip" w:date="2023-08-18T14:49:00Z">
        <w:r w:rsidRPr="008817AE" w:rsidDel="006A5318">
          <w:rPr>
            <w:snapToGrid w:val="0"/>
            <w:lang w:val="en-GB" w:eastAsia="en-GB"/>
          </w:rPr>
          <w:delText>a description of the user interface, menus, and dialogues;</w:delText>
        </w:r>
      </w:del>
    </w:p>
    <w:p w14:paraId="3E1D7C3E" w14:textId="5539C3CC" w:rsidR="00A41B5E" w:rsidRPr="008817AE" w:rsidDel="006A5318" w:rsidRDefault="00A41B5E" w:rsidP="00BC22B9">
      <w:pPr>
        <w:pStyle w:val="BodyText"/>
        <w:numPr>
          <w:ilvl w:val="0"/>
          <w:numId w:val="38"/>
        </w:numPr>
        <w:rPr>
          <w:del w:id="5869" w:author="Phillip" w:date="2023-08-18T14:49:00Z"/>
          <w:snapToGrid w:val="0"/>
          <w:lang w:val="en-GB" w:eastAsia="en-GB"/>
        </w:rPr>
      </w:pPr>
      <w:del w:id="5870" w:author="Phillip" w:date="2023-08-18T14:49:00Z">
        <w:r w:rsidRPr="008817AE" w:rsidDel="006A5318">
          <w:rPr>
            <w:snapToGrid w:val="0"/>
            <w:lang w:val="en-GB" w:eastAsia="en-GB"/>
          </w:rPr>
          <w:delText>a list of commands of each hardware interface of the electricity meter / electronic device(s) / sub-assembly(ies), including a statement of completeness;</w:delText>
        </w:r>
      </w:del>
    </w:p>
    <w:p w14:paraId="0C343C6E" w14:textId="62940120" w:rsidR="00A41B5E" w:rsidRPr="008817AE" w:rsidDel="006A5318" w:rsidRDefault="00A41B5E" w:rsidP="00BC22B9">
      <w:pPr>
        <w:pStyle w:val="BodyText"/>
        <w:numPr>
          <w:ilvl w:val="0"/>
          <w:numId w:val="38"/>
        </w:numPr>
        <w:rPr>
          <w:del w:id="5871" w:author="Phillip" w:date="2023-08-18T14:49:00Z"/>
          <w:snapToGrid w:val="0"/>
          <w:lang w:val="en-GB" w:eastAsia="en-GB"/>
        </w:rPr>
      </w:pPr>
      <w:del w:id="5872" w:author="Phillip" w:date="2023-08-18T14:49:00Z">
        <w:r w:rsidRPr="008817AE" w:rsidDel="006A5318">
          <w:rPr>
            <w:snapToGrid w:val="0"/>
            <w:lang w:val="en-GB" w:eastAsia="en-GB"/>
          </w:rPr>
          <w:delText>a description of the accuracy of the algorithms (e.g. volume calculation, rounding algorithms, etc.);</w:delText>
        </w:r>
      </w:del>
    </w:p>
    <w:p w14:paraId="4AFEFCA3" w14:textId="7C8F3784" w:rsidR="00A41B5E" w:rsidRPr="008817AE" w:rsidDel="006A5318" w:rsidRDefault="00A41B5E" w:rsidP="00BC22B9">
      <w:pPr>
        <w:pStyle w:val="BodyText"/>
        <w:numPr>
          <w:ilvl w:val="0"/>
          <w:numId w:val="38"/>
        </w:numPr>
        <w:rPr>
          <w:del w:id="5873" w:author="Phillip" w:date="2023-08-18T14:49:00Z"/>
          <w:snapToGrid w:val="0"/>
          <w:lang w:val="en-GB" w:eastAsia="en-GB"/>
        </w:rPr>
      </w:pPr>
      <w:del w:id="5874" w:author="Phillip" w:date="2023-08-18T14:49:00Z">
        <w:r w:rsidRPr="008817AE" w:rsidDel="006A5318">
          <w:rPr>
            <w:snapToGrid w:val="0"/>
            <w:lang w:val="en-GB" w:eastAsia="en-GB"/>
          </w:rPr>
          <w:delText xml:space="preserve">if realised in the software: </w:delText>
        </w:r>
      </w:del>
    </w:p>
    <w:p w14:paraId="332EC74B" w14:textId="627F80E2" w:rsidR="00A41B5E" w:rsidRPr="008817AE" w:rsidDel="006A5318" w:rsidRDefault="00A41B5E" w:rsidP="00BC22B9">
      <w:pPr>
        <w:widowControl w:val="0"/>
        <w:numPr>
          <w:ilvl w:val="1"/>
          <w:numId w:val="39"/>
        </w:numPr>
        <w:tabs>
          <w:tab w:val="left" w:pos="992"/>
        </w:tabs>
        <w:spacing w:before="120" w:after="60" w:line="240" w:lineRule="auto"/>
        <w:jc w:val="both"/>
        <w:rPr>
          <w:del w:id="5875" w:author="Phillip" w:date="2023-08-18T14:49:00Z"/>
          <w:rFonts w:eastAsia="Times New Roman" w:cs="Times New Roman"/>
          <w:snapToGrid w:val="0"/>
          <w:szCs w:val="20"/>
          <w:lang w:val="en-GB" w:eastAsia="en-GB"/>
        </w:rPr>
      </w:pPr>
      <w:del w:id="5876" w:author="Phillip" w:date="2023-08-18T14:49:00Z">
        <w:r w:rsidRPr="008817AE" w:rsidDel="006A5318">
          <w:rPr>
            <w:rFonts w:eastAsia="Times New Roman" w:cs="Times New Roman"/>
            <w:snapToGrid w:val="0"/>
            <w:szCs w:val="20"/>
            <w:lang w:val="en-GB" w:eastAsia="en-GB"/>
          </w:rPr>
          <w:delText>a description of the audit trail and instructions on how to access the audit trail;</w:delText>
        </w:r>
      </w:del>
    </w:p>
    <w:p w14:paraId="24A04610" w14:textId="117F7780" w:rsidR="00A41B5E" w:rsidRPr="008817AE" w:rsidDel="006A5318" w:rsidRDefault="00A41B5E" w:rsidP="00BC22B9">
      <w:pPr>
        <w:widowControl w:val="0"/>
        <w:numPr>
          <w:ilvl w:val="1"/>
          <w:numId w:val="39"/>
        </w:numPr>
        <w:tabs>
          <w:tab w:val="left" w:pos="992"/>
        </w:tabs>
        <w:spacing w:before="120" w:after="60" w:line="240" w:lineRule="auto"/>
        <w:jc w:val="both"/>
        <w:rPr>
          <w:del w:id="5877" w:author="Phillip" w:date="2023-08-18T14:49:00Z"/>
          <w:rFonts w:eastAsia="Times New Roman" w:cs="Times New Roman"/>
          <w:snapToGrid w:val="0"/>
          <w:szCs w:val="20"/>
          <w:lang w:val="en-GB" w:eastAsia="en-GB"/>
        </w:rPr>
      </w:pPr>
      <w:del w:id="5878" w:author="Phillip" w:date="2023-08-18T14:49:00Z">
        <w:r w:rsidRPr="008817AE" w:rsidDel="006A5318">
          <w:rPr>
            <w:rFonts w:eastAsia="Times New Roman" w:cs="Times New Roman"/>
            <w:snapToGrid w:val="0"/>
            <w:szCs w:val="20"/>
            <w:lang w:val="en-GB" w:eastAsia="en-GB"/>
          </w:rPr>
          <w:delText>a list of durability errors that are detected by the software and a description of the detecting algorithms;</w:delText>
        </w:r>
      </w:del>
    </w:p>
    <w:p w14:paraId="33ACA808" w14:textId="51813B7A" w:rsidR="00A41B5E" w:rsidRPr="008817AE" w:rsidDel="006A5318" w:rsidRDefault="00A41B5E" w:rsidP="00BC22B9">
      <w:pPr>
        <w:widowControl w:val="0"/>
        <w:numPr>
          <w:ilvl w:val="1"/>
          <w:numId w:val="39"/>
        </w:numPr>
        <w:tabs>
          <w:tab w:val="left" w:pos="992"/>
        </w:tabs>
        <w:spacing w:before="120" w:after="60" w:line="240" w:lineRule="auto"/>
        <w:jc w:val="both"/>
        <w:rPr>
          <w:del w:id="5879" w:author="Phillip" w:date="2023-08-18T14:49:00Z"/>
          <w:rFonts w:eastAsia="Times New Roman" w:cs="Times New Roman"/>
          <w:snapToGrid w:val="0"/>
          <w:szCs w:val="20"/>
          <w:lang w:val="en-GB" w:eastAsia="en-GB"/>
        </w:rPr>
      </w:pPr>
      <w:del w:id="5880" w:author="Phillip" w:date="2023-08-18T14:49:00Z">
        <w:r w:rsidRPr="008817AE" w:rsidDel="006A5318">
          <w:rPr>
            <w:rFonts w:eastAsia="Times New Roman" w:cs="Times New Roman"/>
            <w:snapToGrid w:val="0"/>
            <w:szCs w:val="20"/>
            <w:lang w:val="en-GB" w:eastAsia="en-GB"/>
          </w:rPr>
          <w:delText xml:space="preserve">a list of faults and/or defects that are detected and a description of the detecting algorithm; </w:delText>
        </w:r>
      </w:del>
    </w:p>
    <w:p w14:paraId="01B71B0B" w14:textId="7F3E3188" w:rsidR="00A41B5E" w:rsidRPr="008817AE" w:rsidDel="006A5318" w:rsidRDefault="00A41B5E" w:rsidP="00BC22B9">
      <w:pPr>
        <w:pStyle w:val="BodyText"/>
        <w:numPr>
          <w:ilvl w:val="0"/>
          <w:numId w:val="38"/>
        </w:numPr>
        <w:rPr>
          <w:del w:id="5881" w:author="Phillip" w:date="2023-08-18T14:49:00Z"/>
          <w:snapToGrid w:val="0"/>
          <w:lang w:val="en-GB" w:eastAsia="en-GB"/>
        </w:rPr>
      </w:pPr>
      <w:del w:id="5882" w:author="Phillip" w:date="2023-08-18T14:49:00Z">
        <w:r w:rsidRPr="008817AE" w:rsidDel="006A5318">
          <w:rPr>
            <w:snapToGrid w:val="0"/>
            <w:lang w:val="en-GB" w:eastAsia="en-GB"/>
          </w:rPr>
          <w:delText>a description of data sets stored or transmitted; and</w:delText>
        </w:r>
      </w:del>
    </w:p>
    <w:p w14:paraId="68952A31" w14:textId="49504394" w:rsidR="00A41B5E" w:rsidRPr="008817AE" w:rsidDel="006A5318" w:rsidRDefault="00A41B5E" w:rsidP="00BC22B9">
      <w:pPr>
        <w:pStyle w:val="BodyText"/>
        <w:numPr>
          <w:ilvl w:val="0"/>
          <w:numId w:val="38"/>
        </w:numPr>
        <w:rPr>
          <w:del w:id="5883" w:author="Phillip" w:date="2023-08-18T14:49:00Z"/>
          <w:rFonts w:eastAsia="Calibri"/>
          <w:lang w:val="en-GB" w:eastAsia="en-GB"/>
        </w:rPr>
      </w:pPr>
      <w:del w:id="5884" w:author="Phillip" w:date="2023-08-18T14:49:00Z">
        <w:r w:rsidRPr="008817AE" w:rsidDel="006A5318">
          <w:rPr>
            <w:snapToGrid w:val="0"/>
            <w:lang w:val="en-GB" w:eastAsia="en-GB"/>
          </w:rPr>
          <w:delText>the operating manual.</w:delText>
        </w:r>
      </w:del>
    </w:p>
    <w:p w14:paraId="718BC01A" w14:textId="14A8C04C" w:rsidR="00C80630" w:rsidRPr="008817AE" w:rsidRDefault="00C80630" w:rsidP="00402B1E">
      <w:pPr>
        <w:rPr>
          <w:b/>
          <w:sz w:val="40"/>
        </w:rPr>
      </w:pPr>
      <w:r w:rsidRPr="008817AE">
        <w:br w:type="page"/>
      </w:r>
    </w:p>
    <w:p w14:paraId="535F1858" w14:textId="606C96C5" w:rsidR="001802AC" w:rsidRPr="008817AE" w:rsidRDefault="00A22BC4" w:rsidP="00494C6B">
      <w:pPr>
        <w:pStyle w:val="AnnexTitle"/>
      </w:pPr>
      <w:r w:rsidRPr="008817AE">
        <w:lastRenderedPageBreak/>
        <w:br/>
      </w:r>
      <w:bookmarkStart w:id="5885" w:name="_Ref118201953"/>
      <w:bookmarkStart w:id="5886" w:name="_Ref118207318"/>
      <w:bookmarkStart w:id="5887" w:name="_Ref118286914"/>
      <w:bookmarkStart w:id="5888" w:name="_Toc159855455"/>
      <w:bookmarkStart w:id="5889" w:name="_Toc182411558"/>
      <w:r w:rsidR="001802AC" w:rsidRPr="008817AE">
        <w:t>Estimation of combined errors</w:t>
      </w:r>
      <w:bookmarkEnd w:id="5458"/>
      <w:bookmarkEnd w:id="5459"/>
      <w:bookmarkEnd w:id="5460"/>
      <w:r w:rsidRPr="008817AE">
        <w:br/>
      </w:r>
      <w:r w:rsidR="001802AC" w:rsidRPr="008817AE">
        <w:t>(Informative)</w:t>
      </w:r>
      <w:bookmarkEnd w:id="5885"/>
      <w:bookmarkEnd w:id="5886"/>
      <w:bookmarkEnd w:id="5887"/>
      <w:bookmarkEnd w:id="5888"/>
      <w:bookmarkEnd w:id="5889"/>
    </w:p>
    <w:p w14:paraId="0235D179" w14:textId="70428099" w:rsidR="00887716" w:rsidRPr="008817AE" w:rsidRDefault="001802AC" w:rsidP="009E7366">
      <w:pPr>
        <w:pStyle w:val="AnnexHeading1"/>
      </w:pPr>
      <w:bookmarkStart w:id="5890" w:name="_Toc159855456"/>
      <w:bookmarkStart w:id="5891" w:name="_Toc182411559"/>
      <w:r w:rsidRPr="008817AE">
        <w:t xml:space="preserve">Estimate of combined maximum permissible error </w:t>
      </w:r>
      <w:ins w:id="5892" w:author="Phillip" w:date="2023-08-02T16:47:00Z">
        <w:r w:rsidR="0049100E">
          <w:t xml:space="preserve">(CMPE) </w:t>
        </w:r>
      </w:ins>
      <w:r w:rsidRPr="008817AE">
        <w:t xml:space="preserve">based on the requirements of this </w:t>
      </w:r>
      <w:proofErr w:type="gramStart"/>
      <w:r w:rsidRPr="008817AE">
        <w:t>Recommendation</w:t>
      </w:r>
      <w:bookmarkEnd w:id="5890"/>
      <w:bookmarkEnd w:id="5891"/>
      <w:proofErr w:type="gramEnd"/>
      <w:r w:rsidRPr="008817AE">
        <w:t xml:space="preserve"> </w:t>
      </w:r>
    </w:p>
    <w:p w14:paraId="65B1B8D7" w14:textId="77777777" w:rsidR="001802AC" w:rsidRPr="008817AE" w:rsidRDefault="001802AC" w:rsidP="001802AC">
      <w:pPr>
        <w:pStyle w:val="BodyText"/>
      </w:pPr>
      <w:r w:rsidRPr="008817AE">
        <w:t>This Recommendation permits a base maximum permissible error plus an error shift caused by influence quantities. The actual error of a complying meter when in use could therefore exceed the base maximum permissible error. There is a need to estimate an overall maximum permissible error that indicates the largest error that can reasonably be attributed to a meter type that complies with this Recommendation. This entails estimating the errors of a measurement of an arbitrary meter within the rated operating conditions.</w:t>
      </w:r>
    </w:p>
    <w:p w14:paraId="6E0CFE8D" w14:textId="77777777" w:rsidR="001802AC" w:rsidRPr="008817AE" w:rsidRDefault="001802AC" w:rsidP="001802AC">
      <w:pPr>
        <w:pStyle w:val="BodyText"/>
      </w:pPr>
      <w:r w:rsidRPr="008817AE">
        <w:t>However, adding the base maximum permissible error and all error shifts algebraically would give a much too pessimistic estimate of the metering uncertainty, for two reasons. For an arbitrary set of influence factor values, some of the error shifts will be low and some will probably have opposite signs, tending to cancel each other out. Furthermore, the electricity meter is an integrating device, thus the errors caused by influence quantities will average out to some extent as the values of the influence factors vary over time.</w:t>
      </w:r>
    </w:p>
    <w:p w14:paraId="038E4E07" w14:textId="77777777" w:rsidR="001802AC" w:rsidRPr="008817AE" w:rsidRDefault="001802AC" w:rsidP="001802AC">
      <w:pPr>
        <w:pStyle w:val="BodyText"/>
      </w:pPr>
      <w:r w:rsidRPr="008817AE">
        <w:t>If we make the following assumptions:</w:t>
      </w:r>
    </w:p>
    <w:p w14:paraId="05541E1D" w14:textId="77777777" w:rsidR="001802AC" w:rsidRPr="008817AE" w:rsidRDefault="001802AC" w:rsidP="00F02BD5">
      <w:pPr>
        <w:pStyle w:val="BodyText"/>
        <w:numPr>
          <w:ilvl w:val="0"/>
          <w:numId w:val="10"/>
        </w:numPr>
      </w:pPr>
      <w:r w:rsidRPr="008817AE">
        <w:t>the integrating effect may be ignored,</w:t>
      </w:r>
    </w:p>
    <w:p w14:paraId="07140186" w14:textId="77777777" w:rsidR="001802AC" w:rsidRPr="008817AE" w:rsidRDefault="001802AC" w:rsidP="00F02BD5">
      <w:pPr>
        <w:pStyle w:val="BodyText"/>
        <w:numPr>
          <w:ilvl w:val="0"/>
          <w:numId w:val="10"/>
        </w:numPr>
      </w:pPr>
      <w:r w:rsidRPr="008817AE">
        <w:t xml:space="preserve">none of the effects of the influence factors are </w:t>
      </w:r>
      <w:proofErr w:type="gramStart"/>
      <w:r w:rsidRPr="008817AE">
        <w:t>correlated;,</w:t>
      </w:r>
      <w:proofErr w:type="gramEnd"/>
    </w:p>
    <w:p w14:paraId="258B33FE" w14:textId="77777777" w:rsidR="001802AC" w:rsidRPr="008817AE" w:rsidRDefault="001802AC" w:rsidP="00F02BD5">
      <w:pPr>
        <w:pStyle w:val="BodyText"/>
        <w:numPr>
          <w:ilvl w:val="0"/>
          <w:numId w:val="10"/>
        </w:numPr>
      </w:pPr>
      <w:r w:rsidRPr="008817AE">
        <w:t>the values of the influence quantities are more likely to be close to the reference values than to limits of the rated operated conditions,</w:t>
      </w:r>
    </w:p>
    <w:p w14:paraId="68566798" w14:textId="77777777" w:rsidR="001802AC" w:rsidRPr="008817AE" w:rsidRDefault="001802AC" w:rsidP="00F02BD5">
      <w:pPr>
        <w:pStyle w:val="BodyText"/>
        <w:numPr>
          <w:ilvl w:val="0"/>
          <w:numId w:val="10"/>
        </w:numPr>
      </w:pPr>
      <w:r w:rsidRPr="008817AE">
        <w:t>the influence quantities, and the effects of the influence factors, can be treated as Gaussian distributions, and thus a value of half the maximum permissible error shift can be used for the standard uncertainty,</w:t>
      </w:r>
    </w:p>
    <w:p w14:paraId="55D127A1" w14:textId="7192B35E" w:rsidR="001802AC" w:rsidRPr="008817AE" w:rsidRDefault="001802AC" w:rsidP="001802AC">
      <w:pPr>
        <w:pStyle w:val="BodyText"/>
      </w:pPr>
      <w:r w:rsidRPr="008817AE">
        <w:t xml:space="preserve">then the combined maximum permissible error </w:t>
      </w:r>
      <w:ins w:id="5893" w:author="Phillip" w:date="2023-08-02T16:47:00Z">
        <w:r w:rsidR="0049100E">
          <w:t xml:space="preserve">(CMPE) </w:t>
        </w:r>
      </w:ins>
      <w:r w:rsidRPr="008817AE">
        <w:t xml:space="preserve">(assuming a coverage factor of two corresponding to a coverage probability of approximately 95 %) can be estimated using the </w:t>
      </w:r>
      <w:proofErr w:type="gramStart"/>
      <w:r w:rsidRPr="008817AE">
        <w:t>formula</w:t>
      </w:r>
      <w:r w:rsidRPr="008817AE">
        <w:rPr>
          <w:vertAlign w:val="superscript"/>
        </w:rPr>
        <w:t>(</w:t>
      </w:r>
      <w:proofErr w:type="gramEnd"/>
      <w:r w:rsidRPr="008817AE">
        <w:rPr>
          <w:vertAlign w:val="superscript"/>
        </w:rPr>
        <w:t>1)</w:t>
      </w:r>
      <w:r w:rsidRPr="008817AE">
        <w:t>:</w:t>
      </w:r>
    </w:p>
    <w:p w14:paraId="3D8B13C5" w14:textId="58666FC8" w:rsidR="00CF6B2F" w:rsidRPr="008817AE" w:rsidRDefault="00CF6B2F" w:rsidP="001802AC">
      <w:pPr>
        <w:pStyle w:val="BodyText"/>
      </w:pPr>
      <m:oMathPara>
        <m:oMath>
          <m:r>
            <w:rPr>
              <w:rFonts w:ascii="Cambria Math" w:hAnsi="Cambria Math"/>
            </w:rPr>
            <m:t>v=2×</m:t>
          </m:r>
          <m:rad>
            <m:radPr>
              <m:degHide m:val="1"/>
              <m:ctrlPr>
                <w:rPr>
                  <w:rFonts w:ascii="Cambria Math" w:hAnsi="Cambria Math"/>
                  <w:i/>
                </w:rPr>
              </m:ctrlPr>
            </m:radPr>
            <m:deg/>
            <m:e>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base</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voltage</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frequency</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unbalance</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harmonic</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temperature</m:t>
                      </m:r>
                    </m:sub>
                    <m:sup>
                      <m:r>
                        <w:rPr>
                          <w:rFonts w:ascii="Cambria Math" w:hAnsi="Cambria Math"/>
                        </w:rPr>
                        <m:t>2</m:t>
                      </m:r>
                    </m:sup>
                  </m:sSubSup>
                </m:num>
                <m:den>
                  <m:r>
                    <w:rPr>
                      <w:rFonts w:ascii="Cambria Math" w:hAnsi="Cambria Math"/>
                    </w:rPr>
                    <m:t>4</m:t>
                  </m:r>
                </m:den>
              </m:f>
            </m:e>
          </m:rad>
        </m:oMath>
      </m:oMathPara>
    </w:p>
    <w:p w14:paraId="5C474F6A" w14:textId="77777777" w:rsidR="001802AC" w:rsidRPr="008817AE" w:rsidRDefault="001802AC" w:rsidP="001802AC">
      <w:pPr>
        <w:pStyle w:val="BodyText"/>
      </w:pPr>
      <w:r w:rsidRPr="008817AE">
        <w:t>where:</w:t>
      </w:r>
    </w:p>
    <w:p w14:paraId="36BE7A83" w14:textId="77777777" w:rsidR="00AE3909" w:rsidRPr="008817AE" w:rsidRDefault="00AE3909" w:rsidP="007D484F">
      <w:pPr>
        <w:pStyle w:val="BodyText"/>
        <w:ind w:left="567"/>
      </w:pPr>
      <w:proofErr w:type="spellStart"/>
      <w:r w:rsidRPr="008817AE">
        <w:rPr>
          <w:i/>
        </w:rPr>
        <w:t>v</w:t>
      </w:r>
      <w:r w:rsidRPr="008817AE">
        <w:rPr>
          <w:i/>
          <w:vertAlign w:val="subscript"/>
        </w:rPr>
        <w:t>base</w:t>
      </w:r>
      <w:proofErr w:type="spellEnd"/>
      <w:r w:rsidRPr="008817AE">
        <w:rPr>
          <w:i/>
        </w:rPr>
        <w:t xml:space="preserve"> </w:t>
      </w:r>
      <w:r w:rsidRPr="008817AE">
        <w:t xml:space="preserve">is the base maximum permissible </w:t>
      </w:r>
      <w:proofErr w:type="gramStart"/>
      <w:r w:rsidRPr="008817AE">
        <w:t>error;</w:t>
      </w:r>
      <w:proofErr w:type="gramEnd"/>
    </w:p>
    <w:p w14:paraId="446EC7BC" w14:textId="77777777" w:rsidR="00AE3909" w:rsidRPr="008817AE" w:rsidRDefault="00AE3909" w:rsidP="007D484F">
      <w:pPr>
        <w:pStyle w:val="BodyText"/>
        <w:ind w:left="567"/>
      </w:pPr>
      <w:proofErr w:type="spellStart"/>
      <w:r w:rsidRPr="008817AE">
        <w:rPr>
          <w:i/>
        </w:rPr>
        <w:t>v</w:t>
      </w:r>
      <w:r w:rsidRPr="008817AE">
        <w:rPr>
          <w:i/>
          <w:vertAlign w:val="subscript"/>
        </w:rPr>
        <w:t>voltage</w:t>
      </w:r>
      <w:proofErr w:type="spellEnd"/>
      <w:r w:rsidRPr="008817AE">
        <w:rPr>
          <w:i/>
        </w:rPr>
        <w:t xml:space="preserve"> </w:t>
      </w:r>
      <w:r w:rsidRPr="008817AE">
        <w:t xml:space="preserve">is the maximum error shift permitted for voltage </w:t>
      </w:r>
      <w:proofErr w:type="gramStart"/>
      <w:r w:rsidRPr="008817AE">
        <w:t>variation;</w:t>
      </w:r>
      <w:proofErr w:type="gramEnd"/>
    </w:p>
    <w:p w14:paraId="68F15076" w14:textId="77777777" w:rsidR="00AE3909" w:rsidRPr="008817AE" w:rsidRDefault="00AE3909" w:rsidP="007D484F">
      <w:pPr>
        <w:pStyle w:val="BodyText"/>
        <w:ind w:left="567"/>
      </w:pPr>
      <w:proofErr w:type="spellStart"/>
      <w:r w:rsidRPr="008817AE">
        <w:rPr>
          <w:i/>
        </w:rPr>
        <w:t>v</w:t>
      </w:r>
      <w:r w:rsidRPr="008817AE">
        <w:rPr>
          <w:i/>
          <w:vertAlign w:val="subscript"/>
        </w:rPr>
        <w:t>frequncy</w:t>
      </w:r>
      <w:proofErr w:type="spellEnd"/>
      <w:r w:rsidRPr="008817AE">
        <w:t xml:space="preserve"> is the maximum error shift permitted for frequency </w:t>
      </w:r>
      <w:proofErr w:type="gramStart"/>
      <w:r w:rsidRPr="008817AE">
        <w:t>variation;</w:t>
      </w:r>
      <w:proofErr w:type="gramEnd"/>
    </w:p>
    <w:p w14:paraId="0CA89E8E" w14:textId="77777777" w:rsidR="00AE3909" w:rsidRPr="008817AE" w:rsidRDefault="00AE3909" w:rsidP="007D484F">
      <w:pPr>
        <w:pStyle w:val="BodyText"/>
        <w:ind w:left="567"/>
      </w:pPr>
      <w:proofErr w:type="spellStart"/>
      <w:r w:rsidRPr="008817AE">
        <w:rPr>
          <w:i/>
        </w:rPr>
        <w:t>v</w:t>
      </w:r>
      <w:r w:rsidRPr="008817AE">
        <w:rPr>
          <w:i/>
          <w:vertAlign w:val="subscript"/>
        </w:rPr>
        <w:t>unbalance</w:t>
      </w:r>
      <w:proofErr w:type="spellEnd"/>
      <w:r w:rsidRPr="008817AE">
        <w:t xml:space="preserve"> is the maximum error shift permitted for unbalance </w:t>
      </w:r>
      <w:proofErr w:type="gramStart"/>
      <w:r w:rsidRPr="008817AE">
        <w:t>variation;</w:t>
      </w:r>
      <w:proofErr w:type="gramEnd"/>
    </w:p>
    <w:p w14:paraId="3BD75F57" w14:textId="77777777" w:rsidR="00AE3909" w:rsidRPr="008817AE" w:rsidRDefault="00AE3909" w:rsidP="007D484F">
      <w:pPr>
        <w:pStyle w:val="BodyText"/>
        <w:ind w:left="567"/>
      </w:pPr>
      <w:proofErr w:type="spellStart"/>
      <w:r w:rsidRPr="008817AE">
        <w:rPr>
          <w:i/>
        </w:rPr>
        <w:t>v</w:t>
      </w:r>
      <w:r w:rsidRPr="008817AE">
        <w:rPr>
          <w:i/>
          <w:vertAlign w:val="subscript"/>
        </w:rPr>
        <w:t>harmonics</w:t>
      </w:r>
      <w:proofErr w:type="spellEnd"/>
      <w:r w:rsidRPr="008817AE">
        <w:t xml:space="preserve"> is the maximum error shift permitted for the variation of harmonic </w:t>
      </w:r>
      <w:proofErr w:type="gramStart"/>
      <w:r w:rsidRPr="008817AE">
        <w:t>content;</w:t>
      </w:r>
      <w:proofErr w:type="gramEnd"/>
    </w:p>
    <w:p w14:paraId="50715775" w14:textId="77777777" w:rsidR="00AE3909" w:rsidRPr="008817AE" w:rsidRDefault="00AE3909" w:rsidP="007D484F">
      <w:pPr>
        <w:pStyle w:val="BodyText"/>
        <w:ind w:left="567"/>
      </w:pPr>
      <w:proofErr w:type="spellStart"/>
      <w:r w:rsidRPr="008817AE">
        <w:rPr>
          <w:i/>
        </w:rPr>
        <w:t>v</w:t>
      </w:r>
      <w:r w:rsidRPr="008817AE">
        <w:rPr>
          <w:i/>
          <w:vertAlign w:val="subscript"/>
        </w:rPr>
        <w:t>temperature</w:t>
      </w:r>
      <w:proofErr w:type="spellEnd"/>
      <w:r w:rsidRPr="008817AE">
        <w:t xml:space="preserve"> is the maximum error shift permitted for temperature variation.</w:t>
      </w:r>
    </w:p>
    <w:p w14:paraId="27350EF4" w14:textId="77777777" w:rsidR="00AE3909" w:rsidRPr="008817AE" w:rsidRDefault="007D484F" w:rsidP="007D484F">
      <w:pPr>
        <w:pStyle w:val="Note"/>
      </w:pPr>
      <w:r w:rsidRPr="008817AE">
        <w:t xml:space="preserve">Note (1): This is line with the ISO </w:t>
      </w:r>
      <w:r w:rsidRPr="008817AE">
        <w:rPr>
          <w:i/>
        </w:rPr>
        <w:t>Guide to the expression of uncertainty of measurement</w:t>
      </w:r>
      <w:r w:rsidRPr="008817AE">
        <w:t xml:space="preserve"> (GUM).</w:t>
      </w:r>
    </w:p>
    <w:p w14:paraId="398B6C40" w14:textId="77777777" w:rsidR="007D484F" w:rsidRPr="008817AE" w:rsidRDefault="007D484F" w:rsidP="007D484F">
      <w:pPr>
        <w:pStyle w:val="AnnexHeading1"/>
      </w:pPr>
      <w:bookmarkStart w:id="5894" w:name="_Toc159855457"/>
      <w:bookmarkStart w:id="5895" w:name="_Toc182411560"/>
      <w:r w:rsidRPr="008817AE">
        <w:t xml:space="preserve">Estimation of combined error based on type test results and specific </w:t>
      </w:r>
      <w:proofErr w:type="gramStart"/>
      <w:r w:rsidRPr="008817AE">
        <w:t>conditions</w:t>
      </w:r>
      <w:bookmarkEnd w:id="5894"/>
      <w:bookmarkEnd w:id="5895"/>
      <w:proofErr w:type="gramEnd"/>
    </w:p>
    <w:p w14:paraId="34C4A346" w14:textId="77777777" w:rsidR="007D484F" w:rsidRPr="008817AE" w:rsidRDefault="007D484F" w:rsidP="007D484F">
      <w:pPr>
        <w:pStyle w:val="AnnexHeading2"/>
      </w:pPr>
      <w:bookmarkStart w:id="5896" w:name="_Toc159855458"/>
      <w:bookmarkStart w:id="5897" w:name="_Toc182411561"/>
      <w:r w:rsidRPr="008817AE">
        <w:t>Method 1</w:t>
      </w:r>
      <w:bookmarkEnd w:id="5896"/>
      <w:bookmarkEnd w:id="5897"/>
    </w:p>
    <w:p w14:paraId="76B88DF7" w14:textId="190AB371" w:rsidR="007D484F" w:rsidRPr="008817AE" w:rsidRDefault="007D484F" w:rsidP="007D484F">
      <w:pPr>
        <w:pStyle w:val="BodyText"/>
      </w:pPr>
      <w:r w:rsidRPr="008817AE">
        <w:t xml:space="preserve">The combined maximum error </w:t>
      </w:r>
      <w:ins w:id="5898" w:author="Phillip" w:date="2023-08-02T16:47:00Z">
        <w:r w:rsidR="0049100E">
          <w:t xml:space="preserve">(CME) </w:t>
        </w:r>
      </w:ins>
      <w:r w:rsidRPr="008817AE">
        <w:t>can also be estimated for a particular meter type using type test results. Type test results can often show a smaller variation than that required by this Recommendation, leading to an assured smaller value for the overall maximum error.</w:t>
      </w:r>
    </w:p>
    <w:p w14:paraId="212B3F42" w14:textId="6298910A" w:rsidR="007D484F" w:rsidRPr="008817AE" w:rsidRDefault="007D484F" w:rsidP="007D484F">
      <w:pPr>
        <w:pStyle w:val="BodyText"/>
      </w:pPr>
      <w:r w:rsidRPr="008817AE">
        <w:lastRenderedPageBreak/>
        <w:t>Keeping the assumption of a Gaussian distribution being valid the combined maximum error</w:t>
      </w:r>
      <w:ins w:id="5899" w:author="Phillip" w:date="2023-08-02T16:48:00Z">
        <w:r w:rsidR="0049100E">
          <w:t xml:space="preserve"> (CME)</w:t>
        </w:r>
      </w:ins>
      <w:r w:rsidRPr="008817AE">
        <w:t xml:space="preserve"> can then be estimated from a combination of test results using the formula</w:t>
      </w:r>
      <w:r w:rsidRPr="008817AE">
        <w:rPr>
          <w:vertAlign w:val="superscript"/>
        </w:rPr>
        <w:t xml:space="preserve"> (3)</w:t>
      </w:r>
      <w:r w:rsidRPr="008817AE">
        <w:t>:</w:t>
      </w:r>
    </w:p>
    <w:p w14:paraId="0449545B" w14:textId="332083EE" w:rsidR="00426B45" w:rsidRPr="008817AE" w:rsidRDefault="0047256C" w:rsidP="007D484F">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c</m:t>
              </m:r>
              <m:d>
                <m:dPr>
                  <m:ctrlPr>
                    <w:rPr>
                      <w:rFonts w:ascii="Cambria Math" w:hAnsi="Cambria Math"/>
                      <w:i/>
                    </w:rPr>
                  </m:ctrlPr>
                </m:dPr>
                <m:e>
                  <m:r>
                    <w:rPr>
                      <w:rFonts w:ascii="Cambria Math" w:hAnsi="Cambria Math"/>
                    </w:rPr>
                    <m:t>p,i</m:t>
                  </m:r>
                </m:e>
              </m:d>
            </m:sub>
          </m:sSub>
          <m:r>
            <w:rPr>
              <w:rFonts w:ascii="Cambria Math" w:hAnsi="Cambria Math"/>
            </w:rPr>
            <m:t>=</m:t>
          </m:r>
          <m:rad>
            <m:radPr>
              <m:degHide m:val="1"/>
              <m:ctrlPr>
                <w:rPr>
                  <w:rFonts w:ascii="Cambria Math" w:hAnsi="Cambria Math"/>
                  <w:i/>
                </w:rPr>
              </m:ctrlPr>
            </m:radPr>
            <m:deg/>
            <m:e>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PF</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m:t>
                      </m:r>
                    </m:sub>
                  </m:sSub>
                </m:e>
              </m:d>
              <m:r>
                <w:rPr>
                  <w:rFonts w:ascii="Cambria Math" w:hAnsi="Cambria Math"/>
                </w:rPr>
                <m:t>+δ</m:t>
              </m:r>
              <m:sSubSup>
                <m:sSubSupPr>
                  <m:ctrlPr>
                    <w:rPr>
                      <w:rFonts w:ascii="Cambria Math" w:hAnsi="Cambria Math"/>
                      <w:i/>
                    </w:rPr>
                  </m:ctrlPr>
                </m:sSubSupPr>
                <m:e>
                  <m:r>
                    <w:rPr>
                      <w:rFonts w:ascii="Cambria Math" w:hAnsi="Cambria Math"/>
                    </w:rPr>
                    <m:t>e</m:t>
                  </m:r>
                </m:e>
                <m:sub>
                  <m:r>
                    <w:rPr>
                      <w:rFonts w:ascii="Cambria Math" w:hAnsi="Cambria Math"/>
                    </w:rPr>
                    <m:t>p,i</m:t>
                  </m:r>
                </m:sub>
                <m:sup>
                  <m:r>
                    <w:rPr>
                      <w:rFonts w:ascii="Cambria Math" w:hAnsi="Cambria Math"/>
                    </w:rPr>
                    <m:t>2</m:t>
                  </m:r>
                </m:sup>
              </m:sSubSup>
              <m:r>
                <w:rPr>
                  <w:rFonts w:ascii="Cambria Math" w:hAnsi="Cambria Math"/>
                </w:rPr>
                <m:t>(T)+δ</m:t>
              </m:r>
              <m:sSubSup>
                <m:sSubSupPr>
                  <m:ctrlPr>
                    <w:rPr>
                      <w:rFonts w:ascii="Cambria Math" w:hAnsi="Cambria Math"/>
                      <w:i/>
                    </w:rPr>
                  </m:ctrlPr>
                </m:sSubSupPr>
                <m:e>
                  <m:r>
                    <w:rPr>
                      <w:rFonts w:ascii="Cambria Math" w:hAnsi="Cambria Math"/>
                    </w:rPr>
                    <m:t>e</m:t>
                  </m:r>
                </m:e>
                <m:sub>
                  <m:r>
                    <w:rPr>
                      <w:rFonts w:ascii="Cambria Math" w:hAnsi="Cambria Math"/>
                    </w:rPr>
                    <m:t>p,i</m:t>
                  </m:r>
                </m:sub>
                <m:sup>
                  <m:r>
                    <w:rPr>
                      <w:rFonts w:ascii="Cambria Math" w:hAnsi="Cambria Math"/>
                    </w:rPr>
                    <m:t>2</m:t>
                  </m:r>
                </m:sup>
              </m:sSubSup>
              <m:r>
                <w:rPr>
                  <w:rFonts w:ascii="Cambria Math" w:hAnsi="Cambria Math"/>
                </w:rPr>
                <m:t>(U)+δ</m:t>
              </m:r>
              <m:sSubSup>
                <m:sSubSupPr>
                  <m:ctrlPr>
                    <w:rPr>
                      <w:rFonts w:ascii="Cambria Math" w:hAnsi="Cambria Math"/>
                      <w:i/>
                    </w:rPr>
                  </m:ctrlPr>
                </m:sSubSupPr>
                <m:e>
                  <m:r>
                    <w:rPr>
                      <w:rFonts w:ascii="Cambria Math" w:hAnsi="Cambria Math"/>
                    </w:rPr>
                    <m:t>e</m:t>
                  </m:r>
                </m:e>
                <m:sub>
                  <m:r>
                    <w:rPr>
                      <w:rFonts w:ascii="Cambria Math" w:hAnsi="Cambria Math"/>
                    </w:rPr>
                    <m:t>p,i</m:t>
                  </m:r>
                </m:sub>
                <m:sup>
                  <m:r>
                    <w:rPr>
                      <w:rFonts w:ascii="Cambria Math" w:hAnsi="Cambria Math"/>
                    </w:rPr>
                    <m:t>2</m:t>
                  </m:r>
                </m:sup>
              </m:sSubSup>
              <m:r>
                <w:rPr>
                  <w:rFonts w:ascii="Cambria Math" w:hAnsi="Cambria Math"/>
                </w:rPr>
                <m:t>(f)</m:t>
              </m:r>
            </m:e>
          </m:rad>
        </m:oMath>
      </m:oMathPara>
    </w:p>
    <w:p w14:paraId="48A169E1" w14:textId="77777777" w:rsidR="007D484F" w:rsidRPr="008817AE" w:rsidRDefault="007D484F" w:rsidP="007D484F">
      <w:pPr>
        <w:pStyle w:val="BodyText"/>
        <w:rPr>
          <w:lang w:eastAsia="fr-FR"/>
        </w:rPr>
      </w:pPr>
      <w:r w:rsidRPr="008817AE">
        <w:rPr>
          <w:lang w:eastAsia="fr-FR"/>
        </w:rPr>
        <w:t>where:</w:t>
      </w:r>
    </w:p>
    <w:p w14:paraId="7367AE55" w14:textId="77777777" w:rsidR="007D484F" w:rsidRPr="008817AE" w:rsidRDefault="007D484F" w:rsidP="007D484F">
      <w:pPr>
        <w:pStyle w:val="BodyText"/>
        <w:rPr>
          <w:vertAlign w:val="subscript"/>
          <w:lang w:eastAsia="fr-FR"/>
        </w:rPr>
      </w:pPr>
      <w:r w:rsidRPr="008817AE">
        <w:rPr>
          <w:lang w:eastAsia="fr-FR"/>
        </w:rPr>
        <w:t xml:space="preserve">For each current </w:t>
      </w:r>
      <w:proofErr w:type="spellStart"/>
      <w:r w:rsidRPr="008817AE">
        <w:rPr>
          <w:i/>
          <w:lang w:eastAsia="fr-FR"/>
        </w:rPr>
        <w:t>I</w:t>
      </w:r>
      <w:r w:rsidRPr="008817AE">
        <w:rPr>
          <w:vertAlign w:val="subscript"/>
          <w:lang w:eastAsia="fr-FR"/>
        </w:rPr>
        <w:t>i</w:t>
      </w:r>
      <w:proofErr w:type="spellEnd"/>
      <w:r w:rsidRPr="008817AE">
        <w:rPr>
          <w:lang w:eastAsia="fr-FR"/>
        </w:rPr>
        <w:t xml:space="preserve"> and each power factor </w:t>
      </w:r>
      <w:proofErr w:type="spellStart"/>
      <w:r w:rsidRPr="008817AE">
        <w:rPr>
          <w:i/>
          <w:lang w:eastAsia="fr-FR"/>
        </w:rPr>
        <w:t>PF</w:t>
      </w:r>
      <w:r w:rsidRPr="008817AE">
        <w:rPr>
          <w:vertAlign w:val="subscript"/>
          <w:lang w:eastAsia="fr-FR"/>
        </w:rPr>
        <w:t>p</w:t>
      </w:r>
      <w:proofErr w:type="spellEnd"/>
    </w:p>
    <w:p w14:paraId="6B97EBA9" w14:textId="1DFBE53E" w:rsidR="007D484F" w:rsidRPr="008817AE" w:rsidRDefault="00426B45" w:rsidP="00F02BD5">
      <w:pPr>
        <w:pStyle w:val="BodyText"/>
        <w:numPr>
          <w:ilvl w:val="0"/>
          <w:numId w:val="11"/>
        </w:numPr>
        <w:rPr>
          <w:lang w:eastAsia="fr-FR"/>
        </w:rPr>
      </w:pPr>
      <m:oMath>
        <m:r>
          <w:rPr>
            <w:rFonts w:ascii="Cambria Math" w:hAnsi="Cambria Math"/>
            <w:lang w:eastAsia="fr-FR"/>
          </w:rPr>
          <m:t>e(</m:t>
        </m:r>
        <m:sSub>
          <m:sSubPr>
            <m:ctrlPr>
              <w:rPr>
                <w:rFonts w:ascii="Cambria Math" w:hAnsi="Cambria Math"/>
                <w:i/>
                <w:lang w:eastAsia="fr-FR"/>
              </w:rPr>
            </m:ctrlPr>
          </m:sSubPr>
          <m:e>
            <m:r>
              <w:rPr>
                <w:rFonts w:ascii="Cambria Math" w:hAnsi="Cambria Math"/>
                <w:lang w:eastAsia="fr-FR"/>
              </w:rPr>
              <m:t>PF</m:t>
            </m:r>
          </m:e>
          <m:sub>
            <m:r>
              <w:rPr>
                <w:rFonts w:ascii="Cambria Math" w:hAnsi="Cambria Math"/>
                <w:lang w:eastAsia="fr-FR"/>
              </w:rPr>
              <m:t>p</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i</m:t>
            </m:r>
          </m:sub>
        </m:sSub>
        <m:r>
          <w:rPr>
            <w:rFonts w:ascii="Cambria Math" w:hAnsi="Cambria Math"/>
            <w:lang w:eastAsia="fr-FR"/>
          </w:rPr>
          <m:t>)</m:t>
        </m:r>
      </m:oMath>
      <w:r w:rsidR="007D484F" w:rsidRPr="008817AE">
        <w:rPr>
          <w:lang w:eastAsia="fr-FR"/>
        </w:rPr>
        <w:t xml:space="preserve"> is the intrinsic error of the meter measured in the course of the tests, at current </w:t>
      </w:r>
      <w:proofErr w:type="spellStart"/>
      <w:r w:rsidR="007D484F" w:rsidRPr="008817AE">
        <w:rPr>
          <w:i/>
          <w:lang w:eastAsia="fr-FR"/>
        </w:rPr>
        <w:t>I</w:t>
      </w:r>
      <w:r w:rsidR="007D484F" w:rsidRPr="008817AE">
        <w:rPr>
          <w:vertAlign w:val="subscript"/>
          <w:lang w:eastAsia="fr-FR"/>
        </w:rPr>
        <w:t>i</w:t>
      </w:r>
      <w:proofErr w:type="spellEnd"/>
      <w:r w:rsidR="007D484F" w:rsidRPr="008817AE">
        <w:rPr>
          <w:lang w:eastAsia="fr-FR"/>
        </w:rPr>
        <w:t xml:space="preserve"> and power factor </w:t>
      </w:r>
      <w:proofErr w:type="spellStart"/>
      <w:proofErr w:type="gramStart"/>
      <w:r w:rsidR="007D484F" w:rsidRPr="008817AE">
        <w:rPr>
          <w:i/>
          <w:lang w:eastAsia="fr-FR"/>
        </w:rPr>
        <w:t>PF</w:t>
      </w:r>
      <w:r w:rsidR="007D484F" w:rsidRPr="008817AE">
        <w:rPr>
          <w:vertAlign w:val="subscript"/>
          <w:lang w:eastAsia="fr-FR"/>
        </w:rPr>
        <w:t>p</w:t>
      </w:r>
      <w:proofErr w:type="spellEnd"/>
      <w:r w:rsidR="007D484F" w:rsidRPr="008817AE">
        <w:rPr>
          <w:lang w:eastAsia="fr-FR"/>
        </w:rPr>
        <w:t>;</w:t>
      </w:r>
      <w:proofErr w:type="gramEnd"/>
    </w:p>
    <w:p w14:paraId="3E38AB1B" w14:textId="11C3023E" w:rsidR="007D484F" w:rsidRPr="008817AE" w:rsidRDefault="00426B45" w:rsidP="00F02BD5">
      <w:pPr>
        <w:pStyle w:val="BodyText"/>
        <w:numPr>
          <w:ilvl w:val="0"/>
          <w:numId w:val="11"/>
        </w:numPr>
        <w:rPr>
          <w:lang w:eastAsia="fr-FR"/>
        </w:rPr>
      </w:pPr>
      <m:oMath>
        <m:r>
          <w:rPr>
            <w:rFonts w:ascii="Cambria Math" w:hAnsi="Cambria Math"/>
            <w:lang w:eastAsia="fr-FR"/>
          </w:rPr>
          <m:t>δ</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p,i</m:t>
            </m:r>
          </m:sub>
        </m:sSub>
        <m:r>
          <w:rPr>
            <w:rFonts w:ascii="Cambria Math" w:hAnsi="Cambria Math"/>
            <w:lang w:eastAsia="fr-FR"/>
          </w:rPr>
          <m:t>(T)</m:t>
        </m:r>
      </m:oMath>
      <w:r w:rsidRPr="008817AE">
        <w:rPr>
          <w:rFonts w:eastAsiaTheme="minorEastAsia"/>
          <w:lang w:eastAsia="fr-FR"/>
        </w:rPr>
        <w:t xml:space="preserve">, </w:t>
      </w:r>
      <m:oMath>
        <m:r>
          <w:rPr>
            <w:rFonts w:ascii="Cambria Math" w:hAnsi="Cambria Math"/>
            <w:lang w:eastAsia="fr-FR"/>
          </w:rPr>
          <m:t>δ</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p,i</m:t>
            </m:r>
          </m:sub>
        </m:sSub>
        <m:r>
          <w:rPr>
            <w:rFonts w:ascii="Cambria Math" w:hAnsi="Cambria Math"/>
            <w:lang w:eastAsia="fr-FR"/>
          </w:rPr>
          <m:t>(U)</m:t>
        </m:r>
      </m:oMath>
      <w:r w:rsidRPr="008817AE">
        <w:rPr>
          <w:rFonts w:eastAsiaTheme="minorEastAsia"/>
          <w:lang w:eastAsia="fr-FR"/>
        </w:rPr>
        <w:t xml:space="preserve">, and </w:t>
      </w:r>
      <m:oMath>
        <m:r>
          <w:rPr>
            <w:rFonts w:ascii="Cambria Math" w:hAnsi="Cambria Math"/>
            <w:lang w:eastAsia="fr-FR"/>
          </w:rPr>
          <m:t>δ</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p,i</m:t>
            </m:r>
          </m:sub>
        </m:sSub>
        <m:r>
          <w:rPr>
            <w:rFonts w:ascii="Cambria Math" w:hAnsi="Cambria Math"/>
            <w:lang w:eastAsia="fr-FR"/>
          </w:rPr>
          <m:t>(f)</m:t>
        </m:r>
      </m:oMath>
      <w:r w:rsidRPr="008817AE">
        <w:rPr>
          <w:lang w:eastAsia="fr-FR"/>
        </w:rPr>
        <w:t xml:space="preserve"> </w:t>
      </w:r>
      <w:r w:rsidR="007D484F" w:rsidRPr="008817AE">
        <w:rPr>
          <w:lang w:eastAsia="fr-FR"/>
        </w:rPr>
        <w:t xml:space="preserve">are the maximum additional errors measured in the course the test, when the temperature, the voltage and the frequency are respectively varied over the whole range specified in the rated operated conditions, at current </w:t>
      </w:r>
      <w:proofErr w:type="spellStart"/>
      <w:r w:rsidR="007D484F" w:rsidRPr="008817AE">
        <w:rPr>
          <w:i/>
          <w:lang w:eastAsia="fr-FR"/>
        </w:rPr>
        <w:t>I</w:t>
      </w:r>
      <w:r w:rsidR="007D484F" w:rsidRPr="008817AE">
        <w:rPr>
          <w:vertAlign w:val="subscript"/>
          <w:lang w:eastAsia="fr-FR"/>
        </w:rPr>
        <w:t>i</w:t>
      </w:r>
      <w:proofErr w:type="spellEnd"/>
      <w:r w:rsidR="007D484F" w:rsidRPr="008817AE">
        <w:rPr>
          <w:lang w:eastAsia="fr-FR"/>
        </w:rPr>
        <w:t xml:space="preserve"> and power factor </w:t>
      </w:r>
      <w:proofErr w:type="spellStart"/>
      <w:r w:rsidR="007D484F" w:rsidRPr="008817AE">
        <w:rPr>
          <w:i/>
          <w:lang w:eastAsia="fr-FR"/>
        </w:rPr>
        <w:t>PF</w:t>
      </w:r>
      <w:r w:rsidR="007D484F" w:rsidRPr="008817AE">
        <w:rPr>
          <w:vertAlign w:val="subscript"/>
          <w:lang w:eastAsia="fr-FR"/>
        </w:rPr>
        <w:t>p</w:t>
      </w:r>
      <w:proofErr w:type="spellEnd"/>
      <w:r w:rsidRPr="008817AE">
        <w:rPr>
          <w:lang w:eastAsia="fr-FR"/>
        </w:rPr>
        <w:t>.</w:t>
      </w:r>
    </w:p>
    <w:p w14:paraId="1F08F644" w14:textId="77777777" w:rsidR="007D484F" w:rsidRPr="008817AE" w:rsidRDefault="007D484F" w:rsidP="007D484F">
      <w:pPr>
        <w:pStyle w:val="AnnexHeading2"/>
      </w:pPr>
      <w:bookmarkStart w:id="5900" w:name="_Toc159855459"/>
      <w:bookmarkStart w:id="5901" w:name="_Toc182411562"/>
      <w:r w:rsidRPr="008817AE">
        <w:t>Method 2</w:t>
      </w:r>
      <w:bookmarkEnd w:id="5900"/>
      <w:bookmarkEnd w:id="5901"/>
    </w:p>
    <w:p w14:paraId="35DC3ECF" w14:textId="77777777" w:rsidR="007D484F" w:rsidRPr="008817AE" w:rsidRDefault="007D484F" w:rsidP="007D484F">
      <w:pPr>
        <w:pStyle w:val="BodyText"/>
      </w:pPr>
      <w:r w:rsidRPr="008817AE">
        <w:t>When assuming that a Gaussian distribution may no longer be valid, instead a rectangular distribution should be assumed for the effects of influence factors.</w:t>
      </w:r>
    </w:p>
    <w:p w14:paraId="5D625633" w14:textId="6DB33AF6" w:rsidR="007D484F" w:rsidRPr="008817AE" w:rsidRDefault="007D484F" w:rsidP="007D484F">
      <w:pPr>
        <w:pStyle w:val="BodyText"/>
      </w:pPr>
      <w:r w:rsidRPr="008817AE">
        <w:t xml:space="preserve">Thus, the combined maximum error </w:t>
      </w:r>
      <w:ins w:id="5902" w:author="Phillip" w:date="2023-08-02T16:48:00Z">
        <w:r w:rsidR="0049100E">
          <w:t xml:space="preserve">(CME) </w:t>
        </w:r>
      </w:ins>
      <w:r w:rsidRPr="008817AE">
        <w:t xml:space="preserve">can then be estimated from a combination of test results using the </w:t>
      </w:r>
      <w:proofErr w:type="gramStart"/>
      <w:r w:rsidRPr="008817AE">
        <w:t>formula</w:t>
      </w:r>
      <w:r w:rsidRPr="008817AE">
        <w:rPr>
          <w:vertAlign w:val="superscript"/>
        </w:rPr>
        <w:t>(</w:t>
      </w:r>
      <w:proofErr w:type="gramEnd"/>
      <w:r w:rsidRPr="008817AE">
        <w:rPr>
          <w:vertAlign w:val="superscript"/>
        </w:rPr>
        <w:t>3)</w:t>
      </w:r>
      <w:r w:rsidRPr="008817AE">
        <w:t>:</w:t>
      </w:r>
    </w:p>
    <w:p w14:paraId="5FF9A695" w14:textId="582E92EF" w:rsidR="00426B45" w:rsidRPr="008817AE" w:rsidRDefault="0047256C" w:rsidP="007D484F">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=2×</m:t>
          </m:r>
          <m:rad>
            <m:radPr>
              <m:degHide m:val="1"/>
              <m:ctrlPr>
                <w:rPr>
                  <w:rFonts w:ascii="Cambria Math" w:hAnsi="Cambria Math"/>
                  <w:i/>
                </w:rPr>
              </m:ctrlPr>
            </m:radPr>
            <m:deg/>
            <m:e>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base</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voltage</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frequency</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unbalance</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harmonic</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temperature</m:t>
                      </m:r>
                    </m:sub>
                    <m:sup>
                      <m:r>
                        <w:rPr>
                          <w:rFonts w:ascii="Cambria Math" w:hAnsi="Cambria Math"/>
                        </w:rPr>
                        <m:t>2</m:t>
                      </m:r>
                    </m:sup>
                  </m:sSubSup>
                </m:num>
                <m:den>
                  <m:r>
                    <w:rPr>
                      <w:rFonts w:ascii="Cambria Math" w:hAnsi="Cambria Math"/>
                    </w:rPr>
                    <m:t>3</m:t>
                  </m:r>
                </m:den>
              </m:f>
            </m:e>
          </m:rad>
        </m:oMath>
      </m:oMathPara>
    </w:p>
    <w:p w14:paraId="16AE5D60" w14:textId="77777777" w:rsidR="007D484F" w:rsidRPr="008817AE" w:rsidRDefault="007D484F" w:rsidP="007D484F">
      <w:pPr>
        <w:pStyle w:val="BodyText"/>
      </w:pPr>
      <w:r w:rsidRPr="008817AE">
        <w:t>where:</w:t>
      </w:r>
    </w:p>
    <w:p w14:paraId="3A40FCA6" w14:textId="77777777" w:rsidR="007D484F" w:rsidRPr="008817AE" w:rsidRDefault="007D484F" w:rsidP="007D484F">
      <w:pPr>
        <w:pStyle w:val="BodyText"/>
        <w:ind w:left="1560" w:hanging="992"/>
      </w:pPr>
      <w:proofErr w:type="spellStart"/>
      <w:r w:rsidRPr="008817AE">
        <w:rPr>
          <w:i/>
        </w:rPr>
        <w:t>e</w:t>
      </w:r>
      <w:r w:rsidRPr="008817AE">
        <w:rPr>
          <w:i/>
          <w:vertAlign w:val="subscript"/>
        </w:rPr>
        <w:t>base</w:t>
      </w:r>
      <w:proofErr w:type="spellEnd"/>
      <w:r w:rsidRPr="008817AE">
        <w:rPr>
          <w:i/>
        </w:rPr>
        <w:tab/>
      </w:r>
      <w:r w:rsidRPr="008817AE">
        <w:t xml:space="preserve">is the maximum error obtained in the test for base maximum error, taking into account the measurement uncertainty of the type </w:t>
      </w:r>
      <w:proofErr w:type="gramStart"/>
      <w:r w:rsidRPr="008817AE">
        <w:t>test</w:t>
      </w:r>
      <w:r w:rsidRPr="008817AE">
        <w:rPr>
          <w:vertAlign w:val="superscript"/>
        </w:rPr>
        <w:t>(</w:t>
      </w:r>
      <w:proofErr w:type="gramEnd"/>
      <w:r w:rsidRPr="008817AE">
        <w:rPr>
          <w:vertAlign w:val="superscript"/>
        </w:rPr>
        <w:t>2)</w:t>
      </w:r>
      <w:r w:rsidRPr="008817AE">
        <w:t>;</w:t>
      </w:r>
    </w:p>
    <w:p w14:paraId="6A293ECC" w14:textId="77777777" w:rsidR="007D484F" w:rsidRPr="008817AE" w:rsidRDefault="007D484F" w:rsidP="007D484F">
      <w:pPr>
        <w:pStyle w:val="BodyText"/>
        <w:ind w:left="1560" w:hanging="992"/>
      </w:pPr>
      <w:proofErr w:type="spellStart"/>
      <w:r w:rsidRPr="008817AE">
        <w:rPr>
          <w:i/>
        </w:rPr>
        <w:t>e</w:t>
      </w:r>
      <w:r w:rsidRPr="008817AE">
        <w:rPr>
          <w:i/>
          <w:vertAlign w:val="subscript"/>
        </w:rPr>
        <w:t>voltage</w:t>
      </w:r>
      <w:proofErr w:type="spellEnd"/>
      <w:r w:rsidRPr="008817AE">
        <w:rPr>
          <w:i/>
        </w:rPr>
        <w:tab/>
      </w:r>
      <w:r w:rsidRPr="008817AE">
        <w:t xml:space="preserve">is the maximum error shift obtained in the test for voltage variation, taking into account the measurement uncertainty of the type </w:t>
      </w:r>
      <w:proofErr w:type="gramStart"/>
      <w:r w:rsidRPr="008817AE">
        <w:t>test;</w:t>
      </w:r>
      <w:proofErr w:type="gramEnd"/>
    </w:p>
    <w:p w14:paraId="4B5B17C9" w14:textId="77777777" w:rsidR="007D484F" w:rsidRPr="008817AE" w:rsidRDefault="007D484F" w:rsidP="007D484F">
      <w:pPr>
        <w:pStyle w:val="BodyText"/>
        <w:ind w:left="1560" w:hanging="992"/>
      </w:pPr>
      <w:proofErr w:type="spellStart"/>
      <w:r w:rsidRPr="008817AE">
        <w:rPr>
          <w:i/>
        </w:rPr>
        <w:t>e</w:t>
      </w:r>
      <w:r w:rsidRPr="008817AE">
        <w:rPr>
          <w:i/>
          <w:vertAlign w:val="subscript"/>
        </w:rPr>
        <w:t>frequncy</w:t>
      </w:r>
      <w:proofErr w:type="spellEnd"/>
      <w:r w:rsidRPr="008817AE">
        <w:t xml:space="preserve"> </w:t>
      </w:r>
      <w:r w:rsidRPr="008817AE">
        <w:tab/>
        <w:t xml:space="preserve">is the maximum error shift obtained in the test for frequency variation, taking into account the measurement uncertainty of the type </w:t>
      </w:r>
      <w:proofErr w:type="gramStart"/>
      <w:r w:rsidRPr="008817AE">
        <w:t>test;</w:t>
      </w:r>
      <w:proofErr w:type="gramEnd"/>
    </w:p>
    <w:p w14:paraId="00AC67A5" w14:textId="77777777" w:rsidR="007D484F" w:rsidRPr="008817AE" w:rsidRDefault="007D484F" w:rsidP="007D484F">
      <w:pPr>
        <w:pStyle w:val="BodyText"/>
        <w:ind w:left="1560" w:hanging="992"/>
      </w:pPr>
      <w:proofErr w:type="spellStart"/>
      <w:r w:rsidRPr="008817AE">
        <w:rPr>
          <w:i/>
        </w:rPr>
        <w:t>e</w:t>
      </w:r>
      <w:r w:rsidRPr="008817AE">
        <w:rPr>
          <w:i/>
          <w:vertAlign w:val="subscript"/>
        </w:rPr>
        <w:t>unbalance</w:t>
      </w:r>
      <w:proofErr w:type="spellEnd"/>
      <w:r w:rsidRPr="008817AE">
        <w:t xml:space="preserve"> </w:t>
      </w:r>
      <w:r w:rsidRPr="008817AE">
        <w:tab/>
        <w:t xml:space="preserve">is the maximum error shift obtained in the test for unbalance variation, taking into account the measurement uncertainty of the type </w:t>
      </w:r>
      <w:proofErr w:type="gramStart"/>
      <w:r w:rsidRPr="008817AE">
        <w:t>test;</w:t>
      </w:r>
      <w:proofErr w:type="gramEnd"/>
    </w:p>
    <w:p w14:paraId="7110CE73" w14:textId="77777777" w:rsidR="007D484F" w:rsidRPr="008817AE" w:rsidRDefault="007D484F" w:rsidP="007D484F">
      <w:pPr>
        <w:pStyle w:val="BodyText"/>
        <w:ind w:left="1560" w:hanging="992"/>
      </w:pPr>
      <w:proofErr w:type="spellStart"/>
      <w:r w:rsidRPr="008817AE">
        <w:rPr>
          <w:i/>
        </w:rPr>
        <w:t>e</w:t>
      </w:r>
      <w:r w:rsidRPr="008817AE">
        <w:rPr>
          <w:i/>
          <w:vertAlign w:val="subscript"/>
        </w:rPr>
        <w:t>harmonics</w:t>
      </w:r>
      <w:proofErr w:type="spellEnd"/>
      <w:r w:rsidRPr="008817AE">
        <w:t xml:space="preserve"> </w:t>
      </w:r>
      <w:r w:rsidRPr="008817AE">
        <w:tab/>
        <w:t xml:space="preserve">is the maximum error shift obtained in the test for variation of harmonic content, taking into </w:t>
      </w:r>
      <w:proofErr w:type="gramStart"/>
      <w:r w:rsidRPr="008817AE">
        <w:t>account  the</w:t>
      </w:r>
      <w:proofErr w:type="gramEnd"/>
      <w:r w:rsidRPr="008817AE">
        <w:t xml:space="preserve"> measurement uncertainty of the type test;</w:t>
      </w:r>
    </w:p>
    <w:p w14:paraId="2CCD03BF" w14:textId="77777777" w:rsidR="007D484F" w:rsidRPr="008817AE" w:rsidRDefault="007D484F" w:rsidP="007D484F">
      <w:pPr>
        <w:pStyle w:val="BodyText"/>
        <w:ind w:left="1560" w:hanging="992"/>
      </w:pPr>
      <w:proofErr w:type="spellStart"/>
      <w:r w:rsidRPr="008817AE">
        <w:rPr>
          <w:i/>
        </w:rPr>
        <w:t>e</w:t>
      </w:r>
      <w:r w:rsidRPr="008817AE">
        <w:rPr>
          <w:i/>
          <w:vertAlign w:val="subscript"/>
        </w:rPr>
        <w:t>temperature</w:t>
      </w:r>
      <w:proofErr w:type="spellEnd"/>
      <w:r w:rsidRPr="008817AE">
        <w:t xml:space="preserve"> </w:t>
      </w:r>
      <w:r w:rsidRPr="008817AE">
        <w:tab/>
        <w:t xml:space="preserve">is the maximum error shift obtained in the test for temperature variation, </w:t>
      </w:r>
      <w:proofErr w:type="gramStart"/>
      <w:r w:rsidRPr="008817AE">
        <w:t>taking into account</w:t>
      </w:r>
      <w:proofErr w:type="gramEnd"/>
      <w:r w:rsidRPr="008817AE">
        <w:t xml:space="preserve"> the measurement uncertainty of the type test.</w:t>
      </w:r>
    </w:p>
    <w:p w14:paraId="5015800A" w14:textId="77777777" w:rsidR="007D484F" w:rsidRPr="008817AE" w:rsidRDefault="007D484F" w:rsidP="00FC2B35">
      <w:pPr>
        <w:pStyle w:val="Note"/>
      </w:pPr>
      <w:r w:rsidRPr="008817AE">
        <w:t>Note (2):</w:t>
      </w:r>
      <w:r w:rsidR="00A12336" w:rsidRPr="008817AE">
        <w:tab/>
      </w:r>
      <w:r w:rsidRPr="008817AE">
        <w:t xml:space="preserve">The measurement uncertainty must be included in each component </w:t>
      </w:r>
      <w:proofErr w:type="spellStart"/>
      <w:r w:rsidRPr="008817AE">
        <w:rPr>
          <w:i/>
        </w:rPr>
        <w:t>e</w:t>
      </w:r>
      <w:r w:rsidRPr="008817AE">
        <w:rPr>
          <w:i/>
          <w:vertAlign w:val="subscript"/>
        </w:rPr>
        <w:t>i</w:t>
      </w:r>
      <w:proofErr w:type="spellEnd"/>
      <w:r w:rsidRPr="008817AE">
        <w:rPr>
          <w:i/>
        </w:rPr>
        <w:t xml:space="preserve"> </w:t>
      </w:r>
      <w:r w:rsidRPr="008817AE">
        <w:t xml:space="preserve">of the overall error. Since one term is a known value and the other an uncertainty they cannot be treated as two uncorrelated statistical </w:t>
      </w:r>
      <w:proofErr w:type="gramStart"/>
      <w:r w:rsidRPr="008817AE">
        <w:t>distributions, and</w:t>
      </w:r>
      <w:proofErr w:type="gramEnd"/>
      <w:r w:rsidRPr="008817AE">
        <w:t xml:space="preserve"> must hence be added algebraically.</w:t>
      </w:r>
    </w:p>
    <w:p w14:paraId="63DDEEAD" w14:textId="77777777" w:rsidR="007D484F" w:rsidRPr="008817AE" w:rsidRDefault="007D484F" w:rsidP="00FC2B35">
      <w:pPr>
        <w:pStyle w:val="Note"/>
        <w:rPr>
          <w:vertAlign w:val="subscript"/>
        </w:rPr>
      </w:pPr>
      <w:r w:rsidRPr="008817AE">
        <w:t>Note (3):</w:t>
      </w:r>
      <w:r w:rsidR="00A12336" w:rsidRPr="008817AE">
        <w:tab/>
      </w:r>
      <w:r w:rsidRPr="008817AE">
        <w:t xml:space="preserve">Components contributing to the combined error may be selected by national or regional authorities and should at least comprise: </w:t>
      </w:r>
      <w:proofErr w:type="spellStart"/>
      <w:r w:rsidRPr="008817AE">
        <w:rPr>
          <w:i/>
        </w:rPr>
        <w:t>e</w:t>
      </w:r>
      <w:r w:rsidRPr="008817AE">
        <w:rPr>
          <w:i/>
          <w:vertAlign w:val="subscript"/>
        </w:rPr>
        <w:t>base</w:t>
      </w:r>
      <w:proofErr w:type="spellEnd"/>
      <w:r w:rsidRPr="008817AE">
        <w:t xml:space="preserve">, </w:t>
      </w:r>
      <w:proofErr w:type="spellStart"/>
      <w:r w:rsidRPr="008817AE">
        <w:rPr>
          <w:i/>
        </w:rPr>
        <w:t>e</w:t>
      </w:r>
      <w:r w:rsidRPr="008817AE">
        <w:rPr>
          <w:i/>
          <w:vertAlign w:val="subscript"/>
        </w:rPr>
        <w:t>frequency</w:t>
      </w:r>
      <w:proofErr w:type="spellEnd"/>
      <w:r w:rsidRPr="008817AE">
        <w:t xml:space="preserve">, </w:t>
      </w:r>
      <w:proofErr w:type="spellStart"/>
      <w:r w:rsidRPr="008817AE">
        <w:rPr>
          <w:i/>
        </w:rPr>
        <w:t>e</w:t>
      </w:r>
      <w:r w:rsidRPr="008817AE">
        <w:rPr>
          <w:i/>
          <w:vertAlign w:val="subscript"/>
        </w:rPr>
        <w:t>temperature</w:t>
      </w:r>
      <w:proofErr w:type="spellEnd"/>
      <w:r w:rsidRPr="008817AE">
        <w:t xml:space="preserve"> and </w:t>
      </w:r>
      <w:proofErr w:type="spellStart"/>
      <w:r w:rsidRPr="008817AE">
        <w:rPr>
          <w:i/>
        </w:rPr>
        <w:t>e</w:t>
      </w:r>
      <w:r w:rsidRPr="008817AE">
        <w:rPr>
          <w:i/>
          <w:vertAlign w:val="subscript"/>
        </w:rPr>
        <w:t>voltage</w:t>
      </w:r>
      <w:proofErr w:type="spellEnd"/>
      <w:r w:rsidRPr="008817AE">
        <w:rPr>
          <w:vertAlign w:val="subscript"/>
        </w:rPr>
        <w:t>.</w:t>
      </w:r>
    </w:p>
    <w:p w14:paraId="541A4407" w14:textId="6FB1D0FE" w:rsidR="00A12336" w:rsidRPr="008817AE" w:rsidRDefault="00A12336" w:rsidP="00A12336">
      <w:pPr>
        <w:pStyle w:val="BodyText"/>
      </w:pPr>
      <w:r w:rsidRPr="008817AE">
        <w:t xml:space="preserve">The effects of correlations between factors such as load profiles and ambient temperature variation on meter accuracy have not been included in the above </w:t>
      </w:r>
      <w:proofErr w:type="gramStart"/>
      <w:r w:rsidRPr="008817AE">
        <w:t>calculations, but</w:t>
      </w:r>
      <w:proofErr w:type="gramEnd"/>
      <w:r w:rsidRPr="008817AE">
        <w:t xml:space="preserve"> could be model</w:t>
      </w:r>
      <w:r w:rsidR="00FC2B35" w:rsidRPr="008817AE">
        <w:t>l</w:t>
      </w:r>
      <w:r w:rsidRPr="008817AE">
        <w:t>ed in situations where appropriate.</w:t>
      </w:r>
      <w:bookmarkStart w:id="5903" w:name="_Toc222128133"/>
      <w:bookmarkStart w:id="5904" w:name="_Toc222128276"/>
      <w:bookmarkStart w:id="5905" w:name="_Toc222128134"/>
      <w:bookmarkStart w:id="5906" w:name="_Toc222128277"/>
      <w:bookmarkStart w:id="5907" w:name="_Toc256764542"/>
      <w:bookmarkStart w:id="5908" w:name="_Toc257369822"/>
      <w:bookmarkStart w:id="5909" w:name="_Toc257372918"/>
      <w:bookmarkStart w:id="5910" w:name="_Toc257373107"/>
      <w:bookmarkStart w:id="5911" w:name="_Toc257373277"/>
      <w:bookmarkStart w:id="5912" w:name="_Toc257621405"/>
      <w:bookmarkStart w:id="5913" w:name="_Toc260213391"/>
      <w:bookmarkStart w:id="5914" w:name="_Toc260904862"/>
      <w:bookmarkStart w:id="5915" w:name="_Toc260912313"/>
      <w:bookmarkStart w:id="5916" w:name="_Toc260914642"/>
      <w:bookmarkStart w:id="5917" w:name="_Toc260987814"/>
      <w:bookmarkStart w:id="5918" w:name="_Toc260989771"/>
      <w:bookmarkStart w:id="5919" w:name="_Toc264883938"/>
      <w:bookmarkStart w:id="5920" w:name="_Toc267058020"/>
      <w:bookmarkStart w:id="5921" w:name="_Toc267478347"/>
      <w:bookmarkStart w:id="5922" w:name="_Toc267666276"/>
      <w:bookmarkStart w:id="5923" w:name="_Toc267998666"/>
      <w:bookmarkStart w:id="5924" w:name="_Toc268006098"/>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p>
    <w:p w14:paraId="0EB0B0F0" w14:textId="77777777" w:rsidR="00A12336" w:rsidRPr="008817AE" w:rsidRDefault="00A12336" w:rsidP="00A12336">
      <w:pPr>
        <w:pStyle w:val="BodyText"/>
      </w:pPr>
      <w:r w:rsidRPr="008817AE">
        <w:br w:type="page"/>
      </w:r>
    </w:p>
    <w:p w14:paraId="02609EEA" w14:textId="3A2C03CA" w:rsidR="00A12336" w:rsidRPr="008817AE" w:rsidRDefault="00A22BC4" w:rsidP="00494C6B">
      <w:pPr>
        <w:pStyle w:val="AnnexTitle"/>
      </w:pPr>
      <w:bookmarkStart w:id="5925" w:name="_Ref30677746"/>
      <w:r w:rsidRPr="008817AE">
        <w:lastRenderedPageBreak/>
        <w:br/>
      </w:r>
      <w:bookmarkStart w:id="5926" w:name="_Toc159855460"/>
      <w:bookmarkStart w:id="5927" w:name="_Toc182411563"/>
      <w:r w:rsidR="00A12336" w:rsidRPr="008817AE">
        <w:t>Legislative Matters</w:t>
      </w:r>
      <w:bookmarkEnd w:id="5925"/>
      <w:r w:rsidRPr="008817AE">
        <w:br/>
      </w:r>
      <w:r w:rsidR="00A12336" w:rsidRPr="008817AE">
        <w:t>(Informative)</w:t>
      </w:r>
      <w:bookmarkEnd w:id="5926"/>
      <w:bookmarkEnd w:id="5927"/>
    </w:p>
    <w:p w14:paraId="4FBD1C8C" w14:textId="77777777" w:rsidR="00A12336" w:rsidRPr="008817AE" w:rsidRDefault="00A12336" w:rsidP="00A12336">
      <w:pPr>
        <w:pStyle w:val="AnnexHeading1"/>
      </w:pPr>
      <w:bookmarkStart w:id="5928" w:name="_Toc159855461"/>
      <w:bookmarkStart w:id="5929" w:name="_Toc182411564"/>
      <w:r w:rsidRPr="008817AE">
        <w:t>Legislative considerations</w:t>
      </w:r>
      <w:bookmarkEnd w:id="5928"/>
      <w:bookmarkEnd w:id="5929"/>
    </w:p>
    <w:p w14:paraId="24FD00C7" w14:textId="77777777" w:rsidR="00A12336" w:rsidRPr="008817AE" w:rsidRDefault="00A12336" w:rsidP="00A12336">
      <w:pPr>
        <w:pStyle w:val="BodyText"/>
      </w:pPr>
      <w:r w:rsidRPr="008817AE">
        <w:t xml:space="preserve">It would be impractical to develop this Recommendation to fit </w:t>
      </w:r>
      <w:proofErr w:type="gramStart"/>
      <w:r w:rsidRPr="008817AE">
        <w:t>each and every</w:t>
      </w:r>
      <w:proofErr w:type="gramEnd"/>
      <w:r w:rsidRPr="008817AE">
        <w:t xml:space="preserve"> one of the wide variety of situations and meter applications which exist around the world. It is therefore inevitable that some issues may need to be addressed by national authorities or at a regional level.</w:t>
      </w:r>
    </w:p>
    <w:p w14:paraId="19139B93" w14:textId="77777777" w:rsidR="00A12336" w:rsidRPr="008817AE" w:rsidRDefault="00A12336" w:rsidP="00A12336">
      <w:pPr>
        <w:pStyle w:val="BodyText"/>
      </w:pPr>
      <w:r w:rsidRPr="008817AE">
        <w:t xml:space="preserve">One way in which this Recommendation seeks to provide an appropriate balance between flexibility and uniformity is by the provision of options for </w:t>
      </w:r>
      <w:proofErr w:type="gramStart"/>
      <w:r w:rsidRPr="008817AE">
        <w:t>a number of</w:t>
      </w:r>
      <w:proofErr w:type="gramEnd"/>
      <w:r w:rsidRPr="008817AE">
        <w:t xml:space="preserve"> conditions, such as:</w:t>
      </w:r>
    </w:p>
    <w:p w14:paraId="2044229B" w14:textId="77777777" w:rsidR="00A12336" w:rsidRPr="008817AE" w:rsidRDefault="00A12336" w:rsidP="00F02BD5">
      <w:pPr>
        <w:pStyle w:val="BodyText"/>
        <w:numPr>
          <w:ilvl w:val="0"/>
          <w:numId w:val="12"/>
        </w:numPr>
      </w:pPr>
      <w:r w:rsidRPr="008817AE">
        <w:t xml:space="preserve">Nominal </w:t>
      </w:r>
      <w:proofErr w:type="gramStart"/>
      <w:r w:rsidRPr="008817AE">
        <w:t>voltage;</w:t>
      </w:r>
      <w:proofErr w:type="gramEnd"/>
    </w:p>
    <w:p w14:paraId="70F063BB" w14:textId="77777777" w:rsidR="00A12336" w:rsidRPr="008817AE" w:rsidRDefault="00A12336" w:rsidP="00F02BD5">
      <w:pPr>
        <w:pStyle w:val="BodyText"/>
        <w:numPr>
          <w:ilvl w:val="0"/>
          <w:numId w:val="12"/>
        </w:numPr>
      </w:pPr>
      <w:r w:rsidRPr="008817AE">
        <w:t xml:space="preserve">Nominal </w:t>
      </w:r>
      <w:proofErr w:type="gramStart"/>
      <w:r w:rsidRPr="008817AE">
        <w:t>frequency;</w:t>
      </w:r>
      <w:proofErr w:type="gramEnd"/>
    </w:p>
    <w:p w14:paraId="512EEB74" w14:textId="77777777" w:rsidR="00A12336" w:rsidRPr="008817AE" w:rsidRDefault="00A12336" w:rsidP="00F02BD5">
      <w:pPr>
        <w:pStyle w:val="BodyText"/>
        <w:numPr>
          <w:ilvl w:val="0"/>
          <w:numId w:val="12"/>
        </w:numPr>
      </w:pPr>
      <w:r w:rsidRPr="008817AE">
        <w:t xml:space="preserve">Rated </w:t>
      </w:r>
      <w:proofErr w:type="gramStart"/>
      <w:r w:rsidRPr="008817AE">
        <w:t>temperature;</w:t>
      </w:r>
      <w:proofErr w:type="gramEnd"/>
    </w:p>
    <w:p w14:paraId="100B97FC" w14:textId="77777777" w:rsidR="00A12336" w:rsidRPr="008817AE" w:rsidRDefault="00A12336" w:rsidP="00F02BD5">
      <w:pPr>
        <w:pStyle w:val="BodyText"/>
        <w:numPr>
          <w:ilvl w:val="0"/>
          <w:numId w:val="12"/>
        </w:numPr>
      </w:pPr>
      <w:r w:rsidRPr="008817AE">
        <w:t xml:space="preserve">Level of protection from water and </w:t>
      </w:r>
      <w:proofErr w:type="gramStart"/>
      <w:r w:rsidRPr="008817AE">
        <w:t>humidity;</w:t>
      </w:r>
      <w:proofErr w:type="gramEnd"/>
    </w:p>
    <w:p w14:paraId="27D26608" w14:textId="77777777" w:rsidR="00A12336" w:rsidRPr="008817AE" w:rsidRDefault="00A12336" w:rsidP="00F02BD5">
      <w:pPr>
        <w:pStyle w:val="BodyText"/>
        <w:numPr>
          <w:ilvl w:val="0"/>
          <w:numId w:val="12"/>
        </w:numPr>
      </w:pPr>
      <w:r w:rsidRPr="008817AE">
        <w:t xml:space="preserve">Level of protection from impulse </w:t>
      </w:r>
      <w:proofErr w:type="gramStart"/>
      <w:r w:rsidRPr="008817AE">
        <w:t>voltages;</w:t>
      </w:r>
      <w:proofErr w:type="gramEnd"/>
    </w:p>
    <w:p w14:paraId="4DA0FF52" w14:textId="77777777" w:rsidR="00A12336" w:rsidRPr="008817AE" w:rsidRDefault="00A12336" w:rsidP="00F02BD5">
      <w:pPr>
        <w:pStyle w:val="BodyText"/>
        <w:numPr>
          <w:ilvl w:val="0"/>
          <w:numId w:val="12"/>
        </w:numPr>
      </w:pPr>
      <w:r w:rsidRPr="008817AE">
        <w:t>Handling of energy flow direction.</w:t>
      </w:r>
    </w:p>
    <w:p w14:paraId="346FD265" w14:textId="77777777" w:rsidR="00A12336" w:rsidRPr="008817AE" w:rsidRDefault="00A12336" w:rsidP="00A12336">
      <w:pPr>
        <w:pStyle w:val="BodyText"/>
      </w:pPr>
      <w:r w:rsidRPr="008817AE">
        <w:t>It should be noted that in some countries or regions, local legislation may also include specific requirements relating to matters such as:</w:t>
      </w:r>
    </w:p>
    <w:p w14:paraId="40E72BDB" w14:textId="77777777" w:rsidR="00A12336" w:rsidRPr="008817AE" w:rsidRDefault="00A12336" w:rsidP="00F02BD5">
      <w:pPr>
        <w:pStyle w:val="BodyText"/>
        <w:numPr>
          <w:ilvl w:val="0"/>
          <w:numId w:val="12"/>
        </w:numPr>
      </w:pPr>
      <w:r w:rsidRPr="008817AE">
        <w:t xml:space="preserve">Electrical </w:t>
      </w:r>
      <w:proofErr w:type="gramStart"/>
      <w:r w:rsidRPr="008817AE">
        <w:t>interface;</w:t>
      </w:r>
      <w:proofErr w:type="gramEnd"/>
    </w:p>
    <w:p w14:paraId="7F8A4F1D" w14:textId="77777777" w:rsidR="00A12336" w:rsidRPr="008817AE" w:rsidRDefault="00A12336" w:rsidP="00F02BD5">
      <w:pPr>
        <w:pStyle w:val="BodyText"/>
        <w:numPr>
          <w:ilvl w:val="0"/>
          <w:numId w:val="12"/>
        </w:numPr>
      </w:pPr>
      <w:r w:rsidRPr="008817AE">
        <w:t>Mechanical interface and housing.</w:t>
      </w:r>
    </w:p>
    <w:p w14:paraId="780A1493" w14:textId="22AD3A30" w:rsidR="00A12336" w:rsidRPr="008817AE" w:rsidRDefault="00A12336" w:rsidP="00A12336">
      <w:pPr>
        <w:pStyle w:val="BodyText"/>
      </w:pPr>
      <w:r w:rsidRPr="008817AE">
        <w:t xml:space="preserve">It should also be noted that, while the maximum current is most often specified by the characteristics of the installation, the value of the transitional current and/or the ratio between the maximum current and the transitional current are important for end customers with low power consumption, since these customers could experience large relative metering errors if the load current is lower than the transitional current for a large part of the time. It is thus recommended that the values of </w:t>
      </w:r>
      <w:proofErr w:type="spellStart"/>
      <w:r w:rsidRPr="008817AE">
        <w:rPr>
          <w:i/>
        </w:rPr>
        <w:t>I</w:t>
      </w:r>
      <w:r w:rsidRPr="008817AE">
        <w:rPr>
          <w:vertAlign w:val="subscript"/>
        </w:rPr>
        <w:t>tr</w:t>
      </w:r>
      <w:proofErr w:type="spellEnd"/>
      <w:r w:rsidRPr="008817AE">
        <w:t xml:space="preserve"> and </w:t>
      </w:r>
      <w:r w:rsidRPr="008817AE">
        <w:rPr>
          <w:i/>
        </w:rPr>
        <w:t>I</w:t>
      </w:r>
      <w:r w:rsidRPr="008817AE">
        <w:rPr>
          <w:vertAlign w:val="subscript"/>
        </w:rPr>
        <w:t>max</w:t>
      </w:r>
      <w:r w:rsidRPr="008817AE">
        <w:t xml:space="preserve"> be chosen from </w:t>
      </w:r>
      <w:r w:rsidR="00424D34" w:rsidRPr="008817AE">
        <w:fldChar w:fldCharType="begin"/>
      </w:r>
      <w:r w:rsidR="00424D34" w:rsidRPr="008817AE">
        <w:instrText xml:space="preserve"> REF _Ref31298325 </w:instrText>
      </w:r>
      <w:r w:rsidR="008817AE">
        <w:instrText xml:space="preserve"> \* MERGEFORMAT </w:instrText>
      </w:r>
      <w:r w:rsidR="00424D34" w:rsidRPr="008817AE">
        <w:fldChar w:fldCharType="separate"/>
      </w:r>
      <w:ins w:id="5930" w:author="Mitchell, Phillip" w:date="2023-11-29T12:24:00Z">
        <w:r w:rsidR="0033235A" w:rsidRPr="008817AE">
          <w:t xml:space="preserve">Table </w:t>
        </w:r>
        <w:r w:rsidR="0033235A">
          <w:rPr>
            <w:noProof/>
          </w:rPr>
          <w:t>9</w:t>
        </w:r>
      </w:ins>
      <w:ins w:id="5931" w:author="Phillip" w:date="2023-08-21T13:12:00Z">
        <w:del w:id="5932" w:author="Mitchell, Phillip" w:date="2023-11-29T12:24:00Z">
          <w:r w:rsidR="00714DB9" w:rsidRPr="008817AE" w:rsidDel="0033235A">
            <w:delText xml:space="preserve">Table </w:delText>
          </w:r>
          <w:r w:rsidR="00714DB9" w:rsidDel="0033235A">
            <w:rPr>
              <w:noProof/>
            </w:rPr>
            <w:delText>8</w:delText>
          </w:r>
        </w:del>
      </w:ins>
      <w:del w:id="5933" w:author="Mitchell, Phillip" w:date="2023-11-29T12:24:00Z">
        <w:r w:rsidR="007530F8" w:rsidRPr="008817AE" w:rsidDel="0033235A">
          <w:delText xml:space="preserve">Table </w:delText>
        </w:r>
        <w:r w:rsidR="007530F8" w:rsidRPr="008817AE" w:rsidDel="0033235A">
          <w:rPr>
            <w:noProof/>
          </w:rPr>
          <w:delText>18</w:delText>
        </w:r>
      </w:del>
      <w:r w:rsidR="00424D34" w:rsidRPr="008817AE">
        <w:rPr>
          <w:noProof/>
        </w:rPr>
        <w:fldChar w:fldCharType="end"/>
      </w:r>
      <w:r w:rsidRPr="008817AE">
        <w:t>.</w:t>
      </w:r>
    </w:p>
    <w:p w14:paraId="35C45426" w14:textId="0239E822" w:rsidR="00C02108" w:rsidRPr="008817AE" w:rsidRDefault="00A12336" w:rsidP="001F73F4">
      <w:pPr>
        <w:pStyle w:val="Caption"/>
      </w:pPr>
      <w:bookmarkStart w:id="5934" w:name="_Ref31298325"/>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5935" w:author="Mitchell, Phillip" w:date="2023-11-29T12:24:00Z">
        <w:r w:rsidR="0033235A">
          <w:rPr>
            <w:noProof/>
          </w:rPr>
          <w:t>9</w:t>
        </w:r>
      </w:ins>
      <w:ins w:id="5936" w:author="Phillip" w:date="2023-08-21T13:12:00Z">
        <w:del w:id="5937" w:author="Mitchell, Phillip" w:date="2023-09-01T11:35:00Z">
          <w:r w:rsidR="00714DB9" w:rsidDel="00906B73">
            <w:rPr>
              <w:noProof/>
            </w:rPr>
            <w:delText>8</w:delText>
          </w:r>
        </w:del>
      </w:ins>
      <w:del w:id="5938" w:author="Mitchell, Phillip" w:date="2023-09-01T11:35:00Z">
        <w:r w:rsidR="007530F8" w:rsidRPr="008817AE" w:rsidDel="00906B73">
          <w:rPr>
            <w:noProof/>
          </w:rPr>
          <w:delText>18</w:delText>
        </w:r>
      </w:del>
      <w:r w:rsidR="002C603C" w:rsidRPr="008817AE">
        <w:rPr>
          <w:noProof/>
        </w:rPr>
        <w:fldChar w:fldCharType="end"/>
      </w:r>
      <w:bookmarkEnd w:id="5934"/>
      <w:r w:rsidRPr="008817AE">
        <w:t xml:space="preserve"> – Preferred current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4168"/>
        <w:gridCol w:w="2771"/>
      </w:tblGrid>
      <w:tr w:rsidR="00A12336" w:rsidRPr="008817AE" w14:paraId="3FCD9D82" w14:textId="77777777" w:rsidTr="00A314E6">
        <w:trPr>
          <w:jc w:val="center"/>
        </w:trPr>
        <w:tc>
          <w:tcPr>
            <w:tcW w:w="2689" w:type="dxa"/>
          </w:tcPr>
          <w:p w14:paraId="47DCFC50" w14:textId="77777777" w:rsidR="00A12336" w:rsidRPr="008817AE" w:rsidRDefault="00A12336" w:rsidP="00435A37">
            <w:pPr>
              <w:pStyle w:val="TABLE-col-heading"/>
              <w:rPr>
                <w:lang w:val="en-AU"/>
              </w:rPr>
            </w:pPr>
            <w:r w:rsidRPr="008817AE">
              <w:rPr>
                <w:lang w:val="en-AU"/>
              </w:rPr>
              <w:t>Type of meter connection</w:t>
            </w:r>
          </w:p>
        </w:tc>
        <w:tc>
          <w:tcPr>
            <w:tcW w:w="4168" w:type="dxa"/>
          </w:tcPr>
          <w:p w14:paraId="03C85FFC" w14:textId="77777777" w:rsidR="00A12336" w:rsidRPr="008817AE" w:rsidRDefault="00A12336" w:rsidP="00435A37">
            <w:pPr>
              <w:pStyle w:val="TABLE-col-heading"/>
              <w:rPr>
                <w:lang w:val="en-AU"/>
              </w:rPr>
            </w:pPr>
            <w:r w:rsidRPr="008817AE">
              <w:rPr>
                <w:lang w:val="en-AU"/>
              </w:rPr>
              <w:t xml:space="preserve">Preferred values of </w:t>
            </w:r>
            <w:proofErr w:type="spellStart"/>
            <w:r w:rsidRPr="008817AE">
              <w:rPr>
                <w:i/>
                <w:lang w:val="en-AU"/>
              </w:rPr>
              <w:t>I</w:t>
            </w:r>
            <w:r w:rsidRPr="008817AE">
              <w:rPr>
                <w:vertAlign w:val="subscript"/>
                <w:lang w:val="en-AU"/>
              </w:rPr>
              <w:t>tr</w:t>
            </w:r>
            <w:proofErr w:type="spellEnd"/>
            <w:r w:rsidRPr="008817AE">
              <w:rPr>
                <w:lang w:val="en-AU"/>
              </w:rPr>
              <w:t xml:space="preserve"> and </w:t>
            </w:r>
            <w:r w:rsidRPr="008817AE">
              <w:rPr>
                <w:i/>
                <w:lang w:val="en-AU"/>
              </w:rPr>
              <w:t>I</w:t>
            </w:r>
            <w:r w:rsidRPr="008817AE">
              <w:rPr>
                <w:vertAlign w:val="subscript"/>
                <w:lang w:val="en-AU"/>
              </w:rPr>
              <w:t>max</w:t>
            </w:r>
            <w:r w:rsidRPr="008817AE">
              <w:rPr>
                <w:lang w:val="en-AU"/>
              </w:rPr>
              <w:t xml:space="preserve"> (Amperes)</w:t>
            </w:r>
          </w:p>
        </w:tc>
        <w:tc>
          <w:tcPr>
            <w:tcW w:w="0" w:type="auto"/>
          </w:tcPr>
          <w:p w14:paraId="3916EEA2" w14:textId="77777777" w:rsidR="00A12336" w:rsidRPr="008817AE" w:rsidRDefault="00A12336" w:rsidP="00435A37">
            <w:pPr>
              <w:pStyle w:val="TABLE-col-heading"/>
              <w:rPr>
                <w:lang w:val="en-AU"/>
              </w:rPr>
            </w:pPr>
            <w:r w:rsidRPr="008817AE">
              <w:rPr>
                <w:lang w:val="en-AU"/>
              </w:rPr>
              <w:t xml:space="preserve">Other values of </w:t>
            </w:r>
            <w:proofErr w:type="spellStart"/>
            <w:r w:rsidRPr="008817AE">
              <w:rPr>
                <w:i/>
                <w:lang w:val="en-AU"/>
              </w:rPr>
              <w:t>I</w:t>
            </w:r>
            <w:r w:rsidRPr="008817AE">
              <w:rPr>
                <w:vertAlign w:val="subscript"/>
                <w:lang w:val="en-AU"/>
              </w:rPr>
              <w:t>tr</w:t>
            </w:r>
            <w:proofErr w:type="spellEnd"/>
            <w:r w:rsidRPr="008817AE">
              <w:rPr>
                <w:lang w:val="en-AU"/>
              </w:rPr>
              <w:t xml:space="preserve"> and </w:t>
            </w:r>
            <w:r w:rsidRPr="008817AE">
              <w:rPr>
                <w:i/>
                <w:lang w:val="en-AU"/>
              </w:rPr>
              <w:t>I</w:t>
            </w:r>
            <w:r w:rsidRPr="008817AE">
              <w:rPr>
                <w:vertAlign w:val="subscript"/>
                <w:lang w:val="en-AU"/>
              </w:rPr>
              <w:t xml:space="preserve">max </w:t>
            </w:r>
            <w:r w:rsidRPr="008817AE">
              <w:rPr>
                <w:lang w:val="en-AU"/>
              </w:rPr>
              <w:t>(Amperes)</w:t>
            </w:r>
          </w:p>
        </w:tc>
      </w:tr>
      <w:tr w:rsidR="00A12336" w:rsidRPr="008817AE" w14:paraId="07ABDD97" w14:textId="77777777" w:rsidTr="00A314E6">
        <w:trPr>
          <w:jc w:val="center"/>
        </w:trPr>
        <w:tc>
          <w:tcPr>
            <w:tcW w:w="2689" w:type="dxa"/>
          </w:tcPr>
          <w:p w14:paraId="4E206A34" w14:textId="77777777" w:rsidR="00A12336" w:rsidRPr="008817AE" w:rsidRDefault="00A12336" w:rsidP="00435A37">
            <w:pPr>
              <w:pStyle w:val="TABLE-cell"/>
              <w:rPr>
                <w:lang w:val="en-AU"/>
              </w:rPr>
            </w:pPr>
            <w:r w:rsidRPr="008817AE">
              <w:rPr>
                <w:lang w:val="en-AU"/>
              </w:rPr>
              <w:t>Direct connection</w:t>
            </w:r>
          </w:p>
        </w:tc>
        <w:tc>
          <w:tcPr>
            <w:tcW w:w="4168" w:type="dxa"/>
          </w:tcPr>
          <w:p w14:paraId="4C972EE5" w14:textId="77777777" w:rsidR="00A12336" w:rsidRPr="008817AE" w:rsidRDefault="00A12336" w:rsidP="00435A37">
            <w:pPr>
              <w:pStyle w:val="TABLE-cell"/>
              <w:rPr>
                <w:lang w:val="en-AU"/>
              </w:rPr>
            </w:pPr>
            <w:r w:rsidRPr="008817AE">
              <w:rPr>
                <w:lang w:val="en-AU"/>
              </w:rPr>
              <w:t xml:space="preserve">Standard </w:t>
            </w:r>
            <w:proofErr w:type="spellStart"/>
            <w:r w:rsidRPr="008817AE">
              <w:rPr>
                <w:i/>
                <w:lang w:val="en-AU"/>
              </w:rPr>
              <w:t>I</w:t>
            </w:r>
            <w:r w:rsidRPr="008817AE">
              <w:rPr>
                <w:vertAlign w:val="subscript"/>
                <w:lang w:val="en-AU"/>
              </w:rPr>
              <w:t>tr</w:t>
            </w:r>
            <w:proofErr w:type="spellEnd"/>
            <w:r w:rsidRPr="008817AE">
              <w:rPr>
                <w:lang w:val="en-AU"/>
              </w:rPr>
              <w:t xml:space="preserve"> values: 0.125, 0.25, 0.5, 1, 2, 3.</w:t>
            </w:r>
          </w:p>
          <w:p w14:paraId="5EEEF782" w14:textId="77777777" w:rsidR="00A12336" w:rsidRPr="008817AE" w:rsidRDefault="00A12336" w:rsidP="00435A37">
            <w:pPr>
              <w:pStyle w:val="TABLE-cell"/>
              <w:rPr>
                <w:lang w:val="en-AU"/>
              </w:rPr>
            </w:pPr>
            <w:r w:rsidRPr="008817AE">
              <w:rPr>
                <w:lang w:val="en-AU"/>
              </w:rPr>
              <w:t xml:space="preserve">Standard </w:t>
            </w:r>
            <w:r w:rsidRPr="008817AE">
              <w:rPr>
                <w:i/>
                <w:lang w:val="en-AU"/>
              </w:rPr>
              <w:t>I</w:t>
            </w:r>
            <w:r w:rsidRPr="008817AE">
              <w:rPr>
                <w:vertAlign w:val="subscript"/>
                <w:lang w:val="en-AU"/>
              </w:rPr>
              <w:t>max</w:t>
            </w:r>
            <w:r w:rsidRPr="008817AE">
              <w:rPr>
                <w:lang w:val="en-AU"/>
              </w:rPr>
              <w:t xml:space="preserve"> values: 10, 20, 40, 60, 80, 100, 120, 200, 320</w:t>
            </w:r>
          </w:p>
        </w:tc>
        <w:tc>
          <w:tcPr>
            <w:tcW w:w="0" w:type="auto"/>
          </w:tcPr>
          <w:p w14:paraId="109A1AC9" w14:textId="77777777" w:rsidR="00A12336" w:rsidRPr="008817AE" w:rsidRDefault="00A12336" w:rsidP="00435A37">
            <w:pPr>
              <w:pStyle w:val="TABLE-cell"/>
              <w:rPr>
                <w:lang w:val="en-AU"/>
              </w:rPr>
            </w:pPr>
            <w:r w:rsidRPr="008817AE">
              <w:rPr>
                <w:lang w:val="en-AU"/>
              </w:rPr>
              <w:t xml:space="preserve">Other </w:t>
            </w:r>
            <w:proofErr w:type="spellStart"/>
            <w:r w:rsidRPr="008817AE">
              <w:rPr>
                <w:i/>
                <w:lang w:val="en-AU"/>
              </w:rPr>
              <w:t>I</w:t>
            </w:r>
            <w:r w:rsidRPr="008817AE">
              <w:rPr>
                <w:vertAlign w:val="subscript"/>
                <w:lang w:val="en-AU"/>
              </w:rPr>
              <w:t>tr</w:t>
            </w:r>
            <w:proofErr w:type="spellEnd"/>
            <w:r w:rsidRPr="008817AE">
              <w:rPr>
                <w:lang w:val="en-AU"/>
              </w:rPr>
              <w:t xml:space="preserve"> values: 0.75, 1.5, 2.5, 4, 5</w:t>
            </w:r>
          </w:p>
          <w:p w14:paraId="03023B5C" w14:textId="77777777" w:rsidR="00A12336" w:rsidRPr="008817AE" w:rsidRDefault="00A12336" w:rsidP="00435A37">
            <w:pPr>
              <w:pStyle w:val="TABLE-cell"/>
              <w:rPr>
                <w:lang w:val="en-AU"/>
              </w:rPr>
            </w:pPr>
            <w:r w:rsidRPr="008817AE">
              <w:rPr>
                <w:lang w:val="en-AU"/>
              </w:rPr>
              <w:t xml:space="preserve">Other </w:t>
            </w:r>
            <w:r w:rsidRPr="008817AE">
              <w:rPr>
                <w:i/>
                <w:lang w:val="en-AU"/>
              </w:rPr>
              <w:t>I</w:t>
            </w:r>
            <w:r w:rsidRPr="008817AE">
              <w:rPr>
                <w:vertAlign w:val="subscript"/>
                <w:lang w:val="en-AU"/>
              </w:rPr>
              <w:t>max</w:t>
            </w:r>
            <w:r w:rsidRPr="008817AE">
              <w:rPr>
                <w:lang w:val="en-AU"/>
              </w:rPr>
              <w:t xml:space="preserve"> values:30, 50, 160 </w:t>
            </w:r>
          </w:p>
        </w:tc>
      </w:tr>
      <w:tr w:rsidR="00A12336" w:rsidRPr="008817AE" w14:paraId="3FD55D9A" w14:textId="77777777" w:rsidTr="00A314E6">
        <w:trPr>
          <w:jc w:val="center"/>
        </w:trPr>
        <w:tc>
          <w:tcPr>
            <w:tcW w:w="2689" w:type="dxa"/>
          </w:tcPr>
          <w:p w14:paraId="6760A0EE" w14:textId="77777777" w:rsidR="00A12336" w:rsidRPr="008817AE" w:rsidRDefault="00A12336" w:rsidP="00435A37">
            <w:pPr>
              <w:pStyle w:val="TABLE-cell"/>
              <w:rPr>
                <w:lang w:val="en-AU"/>
              </w:rPr>
            </w:pPr>
            <w:r w:rsidRPr="008817AE">
              <w:rPr>
                <w:lang w:val="en-AU"/>
              </w:rPr>
              <w:t>Connection through current transformer(s)</w:t>
            </w:r>
          </w:p>
        </w:tc>
        <w:tc>
          <w:tcPr>
            <w:tcW w:w="4168" w:type="dxa"/>
          </w:tcPr>
          <w:p w14:paraId="010AA857" w14:textId="77777777" w:rsidR="00A12336" w:rsidRPr="008817AE" w:rsidRDefault="00A12336" w:rsidP="00435A37">
            <w:pPr>
              <w:pStyle w:val="TABLE-cell"/>
              <w:rPr>
                <w:lang w:val="en-AU"/>
              </w:rPr>
            </w:pPr>
            <w:r w:rsidRPr="008817AE">
              <w:rPr>
                <w:lang w:val="en-AU"/>
              </w:rPr>
              <w:t xml:space="preserve">Standard </w:t>
            </w:r>
            <w:proofErr w:type="spellStart"/>
            <w:r w:rsidRPr="008817AE">
              <w:rPr>
                <w:i/>
                <w:lang w:val="en-AU"/>
              </w:rPr>
              <w:t>I</w:t>
            </w:r>
            <w:r w:rsidRPr="008817AE">
              <w:rPr>
                <w:vertAlign w:val="subscript"/>
                <w:lang w:val="en-AU"/>
              </w:rPr>
              <w:t>tr</w:t>
            </w:r>
            <w:proofErr w:type="spellEnd"/>
            <w:r w:rsidRPr="008817AE">
              <w:rPr>
                <w:lang w:val="en-AU"/>
              </w:rPr>
              <w:t xml:space="preserve"> values: 0.05, 0.1, 0.25</w:t>
            </w:r>
          </w:p>
          <w:p w14:paraId="10E8CCA7" w14:textId="55BB3427" w:rsidR="00A12336" w:rsidRPr="008817AE" w:rsidRDefault="00A12336" w:rsidP="00435A37">
            <w:pPr>
              <w:pStyle w:val="TABLE-cell"/>
              <w:rPr>
                <w:lang w:val="en-AU"/>
              </w:rPr>
            </w:pPr>
            <w:r w:rsidRPr="008817AE">
              <w:rPr>
                <w:lang w:val="en-AU"/>
              </w:rPr>
              <w:t xml:space="preserve">Standard </w:t>
            </w:r>
            <w:r w:rsidRPr="008817AE">
              <w:rPr>
                <w:i/>
                <w:lang w:val="en-AU"/>
              </w:rPr>
              <w:t>I</w:t>
            </w:r>
            <w:r w:rsidRPr="008817AE">
              <w:rPr>
                <w:vertAlign w:val="subscript"/>
                <w:lang w:val="en-AU"/>
              </w:rPr>
              <w:t>max</w:t>
            </w:r>
            <w:r w:rsidRPr="008817AE">
              <w:rPr>
                <w:lang w:val="en-AU"/>
              </w:rPr>
              <w:t xml:space="preserve"> values: </w:t>
            </w:r>
            <w:ins w:id="5939" w:author="Phillip" w:date="2023-08-02T16:48:00Z">
              <w:r w:rsidR="0049100E">
                <w:rPr>
                  <w:lang w:val="en-AU"/>
                </w:rPr>
                <w:t xml:space="preserve">0.08, 0.1, </w:t>
              </w:r>
            </w:ins>
            <w:r w:rsidRPr="008817AE">
              <w:rPr>
                <w:lang w:val="en-AU"/>
              </w:rPr>
              <w:t>1.2, 1.5, 2, 2.4, 3, 4, 6, 7.5, 10, 20</w:t>
            </w:r>
          </w:p>
        </w:tc>
        <w:tc>
          <w:tcPr>
            <w:tcW w:w="0" w:type="auto"/>
          </w:tcPr>
          <w:p w14:paraId="4DFFDB3D" w14:textId="77777777" w:rsidR="00A12336" w:rsidRPr="008817AE" w:rsidRDefault="00A12336" w:rsidP="00435A37">
            <w:pPr>
              <w:pStyle w:val="TABLE-cell"/>
              <w:rPr>
                <w:lang w:val="en-AU"/>
              </w:rPr>
            </w:pPr>
            <w:r w:rsidRPr="008817AE">
              <w:rPr>
                <w:lang w:val="en-AU"/>
              </w:rPr>
              <w:t xml:space="preserve">Other </w:t>
            </w:r>
            <w:proofErr w:type="spellStart"/>
            <w:r w:rsidRPr="008817AE">
              <w:rPr>
                <w:i/>
                <w:lang w:val="en-AU"/>
              </w:rPr>
              <w:t>I</w:t>
            </w:r>
            <w:r w:rsidRPr="008817AE">
              <w:rPr>
                <w:vertAlign w:val="subscript"/>
                <w:lang w:val="en-AU"/>
              </w:rPr>
              <w:t>tr</w:t>
            </w:r>
            <w:proofErr w:type="spellEnd"/>
            <w:r w:rsidRPr="008817AE">
              <w:rPr>
                <w:lang w:val="en-AU"/>
              </w:rPr>
              <w:t xml:space="preserve"> values: 0.125</w:t>
            </w:r>
          </w:p>
          <w:p w14:paraId="6B8A9DD1" w14:textId="77777777" w:rsidR="00A12336" w:rsidRPr="008817AE" w:rsidRDefault="00A12336" w:rsidP="00435A37">
            <w:pPr>
              <w:pStyle w:val="TABLE-cell"/>
              <w:rPr>
                <w:lang w:val="en-AU"/>
              </w:rPr>
            </w:pPr>
            <w:r w:rsidRPr="008817AE">
              <w:rPr>
                <w:lang w:val="en-AU"/>
              </w:rPr>
              <w:t xml:space="preserve">Other </w:t>
            </w:r>
            <w:r w:rsidRPr="008817AE">
              <w:rPr>
                <w:i/>
                <w:lang w:val="en-AU"/>
              </w:rPr>
              <w:t>I</w:t>
            </w:r>
            <w:r w:rsidRPr="008817AE">
              <w:rPr>
                <w:vertAlign w:val="subscript"/>
                <w:lang w:val="en-AU"/>
              </w:rPr>
              <w:t>max</w:t>
            </w:r>
            <w:r w:rsidRPr="008817AE">
              <w:rPr>
                <w:lang w:val="en-AU"/>
              </w:rPr>
              <w:t xml:space="preserve"> values 3.75, 5</w:t>
            </w:r>
          </w:p>
        </w:tc>
      </w:tr>
    </w:tbl>
    <w:p w14:paraId="7774AE64" w14:textId="7D830766" w:rsidR="00A12336" w:rsidRPr="008817AE" w:rsidRDefault="00A12336" w:rsidP="00A12336">
      <w:pPr>
        <w:pStyle w:val="Note"/>
      </w:pPr>
      <w:r w:rsidRPr="008817AE">
        <w:t>Note 1:</w:t>
      </w:r>
      <w:r w:rsidR="00F47197" w:rsidRPr="008817AE">
        <w:tab/>
      </w:r>
      <w:r w:rsidRPr="008817AE">
        <w:t>The current range of transformer</w:t>
      </w:r>
      <w:r w:rsidR="00BD56CA" w:rsidRPr="008817AE">
        <w:t>-</w:t>
      </w:r>
      <w:r w:rsidRPr="008817AE">
        <w:t>operated meters should be compatible with the current range of current transformers.</w:t>
      </w:r>
    </w:p>
    <w:p w14:paraId="52531D2D" w14:textId="17055B90" w:rsidR="00A12336" w:rsidRPr="008817AE" w:rsidRDefault="00A12336" w:rsidP="00A12336">
      <w:pPr>
        <w:pStyle w:val="Note"/>
      </w:pPr>
      <w:r w:rsidRPr="008817AE">
        <w:t>Note 2:</w:t>
      </w:r>
      <w:r w:rsidR="00F47197" w:rsidRPr="008817AE">
        <w:tab/>
      </w:r>
      <w:r w:rsidRPr="008817AE">
        <w:t xml:space="preserve">The legislator may prescribe the maximum permissible </w:t>
      </w:r>
      <w:proofErr w:type="spellStart"/>
      <w:r w:rsidRPr="008817AE">
        <w:rPr>
          <w:i/>
        </w:rPr>
        <w:t>I</w:t>
      </w:r>
      <w:r w:rsidRPr="008817AE">
        <w:rPr>
          <w:vertAlign w:val="subscript"/>
        </w:rPr>
        <w:t>tr</w:t>
      </w:r>
      <w:proofErr w:type="spellEnd"/>
      <w:r w:rsidRPr="008817AE">
        <w:t xml:space="preserve"> value, prescribe a minimum current range, or a minimum ratio between </w:t>
      </w:r>
      <w:r w:rsidRPr="008817AE">
        <w:rPr>
          <w:i/>
        </w:rPr>
        <w:t>I</w:t>
      </w:r>
      <w:r w:rsidRPr="008817AE">
        <w:rPr>
          <w:vertAlign w:val="subscript"/>
        </w:rPr>
        <w:t>max</w:t>
      </w:r>
      <w:r w:rsidRPr="008817AE">
        <w:t xml:space="preserve"> and </w:t>
      </w:r>
      <w:proofErr w:type="spellStart"/>
      <w:r w:rsidRPr="008817AE">
        <w:rPr>
          <w:i/>
        </w:rPr>
        <w:t>I</w:t>
      </w:r>
      <w:r w:rsidRPr="008817AE">
        <w:rPr>
          <w:vertAlign w:val="subscript"/>
        </w:rPr>
        <w:t>tr</w:t>
      </w:r>
      <w:proofErr w:type="spellEnd"/>
      <w:r w:rsidRPr="008817AE">
        <w:t>. These can be prescribed as absolute values or values based on the typical power demand for certain types of customers etc.</w:t>
      </w:r>
    </w:p>
    <w:p w14:paraId="59932216" w14:textId="77777777" w:rsidR="00A12336" w:rsidRPr="008817AE" w:rsidRDefault="00A12336" w:rsidP="00A12336">
      <w:pPr>
        <w:pStyle w:val="AnnexHeading2"/>
      </w:pPr>
      <w:bookmarkStart w:id="5940" w:name="_Toc159855462"/>
      <w:bookmarkStart w:id="5941" w:name="_Toc182411565"/>
      <w:r w:rsidRPr="008817AE">
        <w:t>Choice of accuracy class</w:t>
      </w:r>
      <w:bookmarkEnd w:id="5940"/>
      <w:bookmarkEnd w:id="5941"/>
    </w:p>
    <w:p w14:paraId="7C8F7E8E" w14:textId="77777777" w:rsidR="00A12336" w:rsidRPr="008817AE" w:rsidRDefault="00A12336" w:rsidP="00A12336">
      <w:pPr>
        <w:pStyle w:val="BodyText"/>
      </w:pPr>
      <w:r w:rsidRPr="008817AE">
        <w:t xml:space="preserve">More accurate meters should be used when metering large flows of electricity </w:t>
      </w:r>
      <w:proofErr w:type="gramStart"/>
      <w:r w:rsidRPr="008817AE">
        <w:t>in order to</w:t>
      </w:r>
      <w:proofErr w:type="gramEnd"/>
      <w:r w:rsidRPr="008817AE">
        <w:t xml:space="preserve"> minimize the economic impact of unavoidable measurement errors. While class A meters may be acceptable for situations involving low energy consumption, higher class indices should be used when higher rates of energy consumption are involved.</w:t>
      </w:r>
    </w:p>
    <w:p w14:paraId="27F70240" w14:textId="77777777" w:rsidR="00A12336" w:rsidRPr="008817AE" w:rsidRDefault="00A12336" w:rsidP="00A12336">
      <w:pPr>
        <w:pStyle w:val="BodyText"/>
      </w:pPr>
      <w:r w:rsidRPr="008817AE">
        <w:lastRenderedPageBreak/>
        <w:t>The accuracy of the meter will be independent of the power grid characteristics for most meter connection modes; however, there may be a need to evaluate the influence of grid characteristics, especially for meters with higher class indices, in cases where there are underlying assumptions of grid symmetry and/or lack of leakage currents. It is possible that contributions to the overall meter error due to grid characteristics in such situations may be larger than contributions from the meter itself, especially at higher accuracy; it may therefore be appropriate to limit the use of connection modes of this type.</w:t>
      </w:r>
    </w:p>
    <w:p w14:paraId="4A1E240C" w14:textId="77777777" w:rsidR="00A12336" w:rsidRPr="008817AE" w:rsidRDefault="00A12336" w:rsidP="00A12336">
      <w:pPr>
        <w:pStyle w:val="AnnexHeading2"/>
      </w:pPr>
      <w:bookmarkStart w:id="5942" w:name="_Toc159855463"/>
      <w:bookmarkStart w:id="5943" w:name="_Toc182411566"/>
      <w:r w:rsidRPr="008817AE">
        <w:t xml:space="preserve">Matters not covered by the scope of this </w:t>
      </w:r>
      <w:proofErr w:type="gramStart"/>
      <w:r w:rsidRPr="008817AE">
        <w:t>Recommendation</w:t>
      </w:r>
      <w:bookmarkEnd w:id="5942"/>
      <w:bookmarkEnd w:id="5943"/>
      <w:proofErr w:type="gramEnd"/>
    </w:p>
    <w:p w14:paraId="0159AF30" w14:textId="77777777" w:rsidR="00A12336" w:rsidRPr="008817AE" w:rsidRDefault="00A12336" w:rsidP="00A12336">
      <w:pPr>
        <w:pStyle w:val="BodyText"/>
      </w:pPr>
      <w:r w:rsidRPr="008817AE">
        <w:t>This Recommendation is limited to describing the relevant metrological requirements of an electricity meter and therefore does not cover certain matters which may or should be regulated by legislation, such as:</w:t>
      </w:r>
    </w:p>
    <w:p w14:paraId="68A27B35" w14:textId="77777777" w:rsidR="00A12336" w:rsidRPr="008817AE" w:rsidRDefault="00A12336" w:rsidP="00F02BD5">
      <w:pPr>
        <w:pStyle w:val="BodyText"/>
        <w:numPr>
          <w:ilvl w:val="0"/>
          <w:numId w:val="13"/>
        </w:numPr>
      </w:pPr>
      <w:r w:rsidRPr="008817AE">
        <w:t xml:space="preserve">EMC </w:t>
      </w:r>
      <w:proofErr w:type="gramStart"/>
      <w:r w:rsidRPr="008817AE">
        <w:t>emissions;</w:t>
      </w:r>
      <w:proofErr w:type="gramEnd"/>
    </w:p>
    <w:p w14:paraId="3C5D97FE" w14:textId="77777777" w:rsidR="00A12336" w:rsidRPr="008817AE" w:rsidRDefault="00A12336" w:rsidP="00F02BD5">
      <w:pPr>
        <w:pStyle w:val="BodyText"/>
        <w:numPr>
          <w:ilvl w:val="0"/>
          <w:numId w:val="13"/>
        </w:numPr>
      </w:pPr>
      <w:r w:rsidRPr="008817AE">
        <w:t xml:space="preserve">Electrical safety and personal </w:t>
      </w:r>
      <w:proofErr w:type="gramStart"/>
      <w:r w:rsidRPr="008817AE">
        <w:t>safety;</w:t>
      </w:r>
      <w:proofErr w:type="gramEnd"/>
    </w:p>
    <w:p w14:paraId="6D9CB440" w14:textId="77777777" w:rsidR="00A12336" w:rsidRPr="008817AE" w:rsidRDefault="00A12336" w:rsidP="00F02BD5">
      <w:pPr>
        <w:pStyle w:val="BodyText"/>
        <w:numPr>
          <w:ilvl w:val="0"/>
          <w:numId w:val="13"/>
        </w:numPr>
      </w:pPr>
      <w:r w:rsidRPr="008817AE">
        <w:t>Security of communication protocols and further handling of measurement results.</w:t>
      </w:r>
    </w:p>
    <w:p w14:paraId="2FBBF84F" w14:textId="77777777" w:rsidR="00D728EA" w:rsidRPr="008817AE" w:rsidRDefault="00D728EA">
      <w:r w:rsidRPr="008817AE">
        <w:br w:type="page"/>
      </w:r>
    </w:p>
    <w:p w14:paraId="62D65443" w14:textId="4F668FF6" w:rsidR="00382D88" w:rsidRPr="008817AE" w:rsidRDefault="00A22BC4" w:rsidP="00494C6B">
      <w:pPr>
        <w:pStyle w:val="AnnexTitle"/>
      </w:pPr>
      <w:bookmarkStart w:id="5944" w:name="_Ref30675003"/>
      <w:bookmarkStart w:id="5945" w:name="_Ref30677930"/>
      <w:r w:rsidRPr="008817AE">
        <w:lastRenderedPageBreak/>
        <w:br/>
      </w:r>
      <w:bookmarkStart w:id="5946" w:name="_Ref118204305"/>
      <w:bookmarkStart w:id="5947" w:name="_Ref118206881"/>
      <w:bookmarkStart w:id="5948" w:name="_Toc159855464"/>
      <w:bookmarkStart w:id="5949" w:name="_Toc182411567"/>
      <w:r w:rsidR="00F649E9" w:rsidRPr="008817AE">
        <w:t>Accuracy classes and current values</w:t>
      </w:r>
      <w:bookmarkEnd w:id="5944"/>
      <w:bookmarkEnd w:id="5945"/>
      <w:r w:rsidRPr="008817AE">
        <w:br/>
      </w:r>
      <w:r w:rsidR="00382D88" w:rsidRPr="008817AE">
        <w:t>(Informative)</w:t>
      </w:r>
      <w:bookmarkEnd w:id="5946"/>
      <w:bookmarkEnd w:id="5947"/>
      <w:bookmarkEnd w:id="5948"/>
      <w:bookmarkEnd w:id="5949"/>
    </w:p>
    <w:p w14:paraId="1D67FF68" w14:textId="77777777" w:rsidR="00F649E9" w:rsidRPr="008817AE" w:rsidRDefault="00F649E9" w:rsidP="00A314E6">
      <w:pPr>
        <w:pStyle w:val="AnnexHeading1"/>
      </w:pPr>
      <w:bookmarkStart w:id="5950" w:name="_Toc159855465"/>
      <w:bookmarkStart w:id="5951" w:name="_Toc182411568"/>
      <w:r w:rsidRPr="008817AE">
        <w:t>General</w:t>
      </w:r>
      <w:bookmarkEnd w:id="5950"/>
      <w:bookmarkEnd w:id="5951"/>
    </w:p>
    <w:p w14:paraId="39BDEF41" w14:textId="77777777" w:rsidR="00F649E9" w:rsidRPr="008817AE" w:rsidRDefault="00ED03FC">
      <w:pPr>
        <w:pStyle w:val="BodyText"/>
      </w:pPr>
      <w:r w:rsidRPr="008817AE">
        <w:t xml:space="preserve">This Annex provides information about </w:t>
      </w:r>
      <w:r w:rsidR="00346111" w:rsidRPr="008817AE">
        <w:t xml:space="preserve">the </w:t>
      </w:r>
      <w:r w:rsidR="00F649E9" w:rsidRPr="008817AE">
        <w:t xml:space="preserve">different </w:t>
      </w:r>
      <w:r w:rsidR="00346111" w:rsidRPr="008817AE">
        <w:t xml:space="preserve">terms </w:t>
      </w:r>
      <w:r w:rsidR="00F649E9" w:rsidRPr="008817AE">
        <w:t>for accuracy classes</w:t>
      </w:r>
      <w:r w:rsidRPr="008817AE">
        <w:t xml:space="preserve"> and current values</w:t>
      </w:r>
      <w:r w:rsidR="00346111" w:rsidRPr="008817AE">
        <w:t xml:space="preserve"> in international and regional standards and regulations</w:t>
      </w:r>
      <w:r w:rsidR="00F649E9" w:rsidRPr="008817AE">
        <w:t>.</w:t>
      </w:r>
    </w:p>
    <w:p w14:paraId="46906C7A" w14:textId="77777777" w:rsidR="00F649E9" w:rsidRPr="008817AE" w:rsidRDefault="00F649E9" w:rsidP="00A314E6">
      <w:pPr>
        <w:pStyle w:val="AnnexHeading1"/>
      </w:pPr>
      <w:bookmarkStart w:id="5952" w:name="_Toc159855466"/>
      <w:bookmarkStart w:id="5953" w:name="_Toc182411569"/>
      <w:r w:rsidRPr="008817AE">
        <w:t>Accuracy classes</w:t>
      </w:r>
      <w:bookmarkEnd w:id="5952"/>
      <w:bookmarkEnd w:id="5953"/>
    </w:p>
    <w:p w14:paraId="2D9E5252" w14:textId="5D228106" w:rsidR="00E5465C" w:rsidRPr="008817AE" w:rsidRDefault="00F649E9">
      <w:pPr>
        <w:pStyle w:val="BodyText"/>
      </w:pPr>
      <w:r w:rsidRPr="008817AE">
        <w:t xml:space="preserve">Some standards and regulations designate accuracy classes with letters and others use numbers. </w:t>
      </w:r>
      <w:r w:rsidR="00424D34" w:rsidRPr="008817AE">
        <w:fldChar w:fldCharType="begin"/>
      </w:r>
      <w:r w:rsidR="00424D34" w:rsidRPr="008817AE">
        <w:instrText xml:space="preserve"> REF _Ref31298412 </w:instrText>
      </w:r>
      <w:r w:rsidR="008817AE">
        <w:instrText xml:space="preserve"> \* MERGEFORMAT </w:instrText>
      </w:r>
      <w:r w:rsidR="00424D34" w:rsidRPr="008817AE">
        <w:fldChar w:fldCharType="separate"/>
      </w:r>
      <w:ins w:id="5954" w:author="Mitchell, Phillip" w:date="2023-11-29T12:24:00Z">
        <w:r w:rsidR="0033235A" w:rsidRPr="008817AE">
          <w:t xml:space="preserve">Table </w:t>
        </w:r>
        <w:r w:rsidR="0033235A">
          <w:rPr>
            <w:noProof/>
          </w:rPr>
          <w:t>10</w:t>
        </w:r>
      </w:ins>
      <w:ins w:id="5955" w:author="Phillip" w:date="2023-08-21T13:12:00Z">
        <w:del w:id="5956" w:author="Mitchell, Phillip" w:date="2023-11-29T12:24:00Z">
          <w:r w:rsidR="00714DB9" w:rsidRPr="008817AE" w:rsidDel="0033235A">
            <w:delText xml:space="preserve">Table </w:delText>
          </w:r>
          <w:r w:rsidR="00714DB9" w:rsidDel="0033235A">
            <w:rPr>
              <w:noProof/>
            </w:rPr>
            <w:delText>9</w:delText>
          </w:r>
        </w:del>
      </w:ins>
      <w:del w:id="5957" w:author="Mitchell, Phillip" w:date="2023-11-29T12:24:00Z">
        <w:r w:rsidR="007530F8" w:rsidRPr="008817AE" w:rsidDel="0033235A">
          <w:delText xml:space="preserve">Table </w:delText>
        </w:r>
        <w:r w:rsidR="007530F8" w:rsidRPr="008817AE" w:rsidDel="0033235A">
          <w:rPr>
            <w:noProof/>
          </w:rPr>
          <w:delText>19</w:delText>
        </w:r>
      </w:del>
      <w:r w:rsidR="00424D34" w:rsidRPr="008817AE">
        <w:rPr>
          <w:noProof/>
        </w:rPr>
        <w:fldChar w:fldCharType="end"/>
      </w:r>
      <w:r w:rsidR="004D55E3" w:rsidRPr="008817AE">
        <w:t xml:space="preserve"> provides a comparison of accuracy classes for active energy.</w:t>
      </w:r>
    </w:p>
    <w:p w14:paraId="2DC8F100" w14:textId="0FBCBB98" w:rsidR="00E5465C" w:rsidRPr="008817AE" w:rsidRDefault="00503373">
      <w:pPr>
        <w:pStyle w:val="BodyText"/>
      </w:pPr>
      <w:r w:rsidRPr="008817AE">
        <w:t>The correspondence of accuracy classes between different standards</w:t>
      </w:r>
      <w:r w:rsidR="00346111" w:rsidRPr="008817AE">
        <w:t xml:space="preserve"> and regulations </w:t>
      </w:r>
      <w:r w:rsidRPr="008817AE">
        <w:t>i</w:t>
      </w:r>
      <w:r w:rsidR="00346111" w:rsidRPr="008817AE">
        <w:t>s</w:t>
      </w:r>
      <w:r w:rsidRPr="008817AE">
        <w:t xml:space="preserve"> not direct. For instance,</w:t>
      </w:r>
      <w:r w:rsidR="00346111" w:rsidRPr="008817AE">
        <w:t xml:space="preserve"> accuracy classes may be based on meter performance at reference conditions, whereas others may be based on </w:t>
      </w:r>
      <w:r w:rsidR="00E5465C" w:rsidRPr="008817AE">
        <w:t>combined error</w:t>
      </w:r>
      <w:r w:rsidR="00346111" w:rsidRPr="008817AE">
        <w:t xml:space="preserve">. </w:t>
      </w:r>
      <w:r w:rsidR="00E5465C" w:rsidRPr="008817AE">
        <w:t xml:space="preserve">See </w:t>
      </w:r>
      <w:r w:rsidR="00424D34" w:rsidRPr="008817AE">
        <w:fldChar w:fldCharType="begin"/>
      </w:r>
      <w:r w:rsidR="00424D34" w:rsidRPr="008817AE">
        <w:instrText xml:space="preserve"> REF _Ref118286914 \r </w:instrText>
      </w:r>
      <w:r w:rsidR="008817AE">
        <w:instrText xml:space="preserve"> \* MERGEFORMAT </w:instrText>
      </w:r>
      <w:r w:rsidR="00424D34" w:rsidRPr="008817AE">
        <w:fldChar w:fldCharType="separate"/>
      </w:r>
      <w:ins w:id="5958" w:author="Mitchell, Phillip" w:date="2023-11-29T12:24:00Z">
        <w:r w:rsidR="0033235A">
          <w:t>Annex B</w:t>
        </w:r>
      </w:ins>
      <w:ins w:id="5959" w:author="Phillip" w:date="2023-08-21T13:12:00Z">
        <w:del w:id="5960" w:author="Mitchell, Phillip" w:date="2023-11-29T12:24:00Z">
          <w:r w:rsidR="00714DB9" w:rsidDel="0033235A">
            <w:delText>Annex B</w:delText>
          </w:r>
        </w:del>
      </w:ins>
      <w:del w:id="5961" w:author="Mitchell, Phillip" w:date="2023-11-29T12:24:00Z">
        <w:r w:rsidR="00F47197" w:rsidRPr="008817AE" w:rsidDel="0033235A">
          <w:delText>Annex C</w:delText>
        </w:r>
      </w:del>
      <w:r w:rsidR="00424D34" w:rsidRPr="008817AE">
        <w:fldChar w:fldCharType="end"/>
      </w:r>
      <w:r w:rsidR="00E5465C" w:rsidRPr="008817AE">
        <w:t xml:space="preserve"> for more details on this.</w:t>
      </w:r>
    </w:p>
    <w:p w14:paraId="10D26558" w14:textId="2331224D" w:rsidR="007530F8" w:rsidRPr="008817AE" w:rsidRDefault="00503373" w:rsidP="001F73F4">
      <w:pPr>
        <w:pStyle w:val="Caption"/>
      </w:pPr>
      <w:bookmarkStart w:id="5962" w:name="_Ref31298412"/>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5963" w:author="Mitchell, Phillip" w:date="2023-11-29T12:24:00Z">
        <w:r w:rsidR="0033235A">
          <w:rPr>
            <w:noProof/>
          </w:rPr>
          <w:t>10</w:t>
        </w:r>
      </w:ins>
      <w:ins w:id="5964" w:author="Phillip" w:date="2023-08-21T13:12:00Z">
        <w:del w:id="5965" w:author="Mitchell, Phillip" w:date="2023-09-01T11:35:00Z">
          <w:r w:rsidR="00714DB9" w:rsidDel="00906B73">
            <w:rPr>
              <w:noProof/>
            </w:rPr>
            <w:delText>9</w:delText>
          </w:r>
        </w:del>
      </w:ins>
      <w:del w:id="5966" w:author="Mitchell, Phillip" w:date="2023-09-01T11:35:00Z">
        <w:r w:rsidR="007530F8" w:rsidRPr="008817AE" w:rsidDel="00906B73">
          <w:rPr>
            <w:noProof/>
          </w:rPr>
          <w:delText>19</w:delText>
        </w:r>
      </w:del>
      <w:r w:rsidR="002C603C" w:rsidRPr="008817AE">
        <w:rPr>
          <w:noProof/>
        </w:rPr>
        <w:fldChar w:fldCharType="end"/>
      </w:r>
      <w:bookmarkEnd w:id="5962"/>
      <w:r w:rsidRPr="008817AE">
        <w:t xml:space="preserve"> – Accuracy classes </w:t>
      </w:r>
      <w:r w:rsidR="004D55E3" w:rsidRPr="008817AE">
        <w:t xml:space="preserve">for active energy </w:t>
      </w:r>
      <w:r w:rsidRPr="008817AE">
        <w:t>in different standards and regulations</w:t>
      </w:r>
    </w:p>
    <w:tbl>
      <w:tblPr>
        <w:tblStyle w:val="TableGrid"/>
        <w:tblW w:w="5000" w:type="pct"/>
        <w:tblLayout w:type="fixed"/>
        <w:tblLook w:val="04A0" w:firstRow="1" w:lastRow="0" w:firstColumn="1" w:lastColumn="0" w:noHBand="0" w:noVBand="1"/>
      </w:tblPr>
      <w:tblGrid>
        <w:gridCol w:w="5666"/>
        <w:gridCol w:w="792"/>
        <w:gridCol w:w="793"/>
        <w:gridCol w:w="791"/>
        <w:gridCol w:w="793"/>
        <w:gridCol w:w="793"/>
      </w:tblGrid>
      <w:tr w:rsidR="002B09B3" w:rsidRPr="008817AE" w14:paraId="1FDFF1D2" w14:textId="77777777" w:rsidTr="00A314E6">
        <w:tc>
          <w:tcPr>
            <w:tcW w:w="2942" w:type="pct"/>
            <w:vAlign w:val="center"/>
          </w:tcPr>
          <w:p w14:paraId="72869A5C" w14:textId="77777777" w:rsidR="002B09B3" w:rsidRPr="008817AE" w:rsidRDefault="002B09B3" w:rsidP="00A314E6">
            <w:pPr>
              <w:pStyle w:val="TABLE-col-heading"/>
            </w:pPr>
            <w:r w:rsidRPr="008817AE">
              <w:t>Standard or regulation</w:t>
            </w:r>
          </w:p>
        </w:tc>
        <w:tc>
          <w:tcPr>
            <w:tcW w:w="2058" w:type="pct"/>
            <w:gridSpan w:val="5"/>
          </w:tcPr>
          <w:p w14:paraId="30DCC0DF" w14:textId="77777777" w:rsidR="002B09B3" w:rsidRPr="008817AE" w:rsidRDefault="002B09B3" w:rsidP="00A314E6">
            <w:pPr>
              <w:pStyle w:val="TABLE-col-heading"/>
            </w:pPr>
            <w:r w:rsidRPr="008817AE">
              <w:t>Designations</w:t>
            </w:r>
            <w:r w:rsidRPr="008817AE">
              <w:br w:type="textWrapping" w:clear="all"/>
              <w:t>(lowest accuracy to highest accuracy)</w:t>
            </w:r>
          </w:p>
        </w:tc>
      </w:tr>
      <w:tr w:rsidR="002B09B3" w:rsidRPr="008817AE" w14:paraId="596FF1F8" w14:textId="77777777" w:rsidTr="00A314E6">
        <w:tc>
          <w:tcPr>
            <w:tcW w:w="2942" w:type="pct"/>
            <w:vAlign w:val="center"/>
          </w:tcPr>
          <w:p w14:paraId="6D4CD1B7" w14:textId="77777777" w:rsidR="002B09B3" w:rsidRPr="008817AE" w:rsidRDefault="002B09B3" w:rsidP="00A314E6">
            <w:pPr>
              <w:pStyle w:val="TABLE-cell"/>
            </w:pPr>
            <w:r w:rsidRPr="008817AE">
              <w:t>This Recommendation</w:t>
            </w:r>
          </w:p>
        </w:tc>
        <w:tc>
          <w:tcPr>
            <w:tcW w:w="411" w:type="pct"/>
            <w:vAlign w:val="center"/>
          </w:tcPr>
          <w:p w14:paraId="37163DCF" w14:textId="77777777" w:rsidR="002B09B3" w:rsidRPr="008817AE" w:rsidRDefault="002B09B3" w:rsidP="00A314E6">
            <w:pPr>
              <w:pStyle w:val="TABLE-cell"/>
              <w:jc w:val="center"/>
            </w:pPr>
            <w:r w:rsidRPr="008817AE">
              <w:t>A/2</w:t>
            </w:r>
          </w:p>
        </w:tc>
        <w:tc>
          <w:tcPr>
            <w:tcW w:w="412" w:type="pct"/>
            <w:vAlign w:val="center"/>
          </w:tcPr>
          <w:p w14:paraId="6B4E106E" w14:textId="77777777" w:rsidR="002B09B3" w:rsidRPr="008817AE" w:rsidRDefault="002B09B3" w:rsidP="00A314E6">
            <w:pPr>
              <w:pStyle w:val="TABLE-cell"/>
              <w:jc w:val="center"/>
            </w:pPr>
            <w:r w:rsidRPr="008817AE">
              <w:t>B/1</w:t>
            </w:r>
          </w:p>
        </w:tc>
        <w:tc>
          <w:tcPr>
            <w:tcW w:w="411" w:type="pct"/>
            <w:vAlign w:val="center"/>
          </w:tcPr>
          <w:p w14:paraId="2CD92AD2" w14:textId="77777777" w:rsidR="002B09B3" w:rsidRPr="008817AE" w:rsidRDefault="002B09B3" w:rsidP="00A314E6">
            <w:pPr>
              <w:pStyle w:val="TABLE-cell"/>
              <w:jc w:val="center"/>
            </w:pPr>
            <w:r w:rsidRPr="008817AE">
              <w:t>C/0.5</w:t>
            </w:r>
          </w:p>
        </w:tc>
        <w:tc>
          <w:tcPr>
            <w:tcW w:w="412" w:type="pct"/>
          </w:tcPr>
          <w:p w14:paraId="224C92A2" w14:textId="77777777" w:rsidR="002B09B3" w:rsidRPr="008817AE" w:rsidRDefault="002B09B3" w:rsidP="00F649E9">
            <w:pPr>
              <w:pStyle w:val="TABLE-cell"/>
              <w:jc w:val="center"/>
            </w:pPr>
            <w:r w:rsidRPr="008817AE">
              <w:t>D/0.2</w:t>
            </w:r>
          </w:p>
        </w:tc>
        <w:tc>
          <w:tcPr>
            <w:tcW w:w="412" w:type="pct"/>
            <w:vAlign w:val="center"/>
          </w:tcPr>
          <w:p w14:paraId="6EA20A3E" w14:textId="77777777" w:rsidR="002B09B3" w:rsidRPr="008817AE" w:rsidRDefault="002B09B3" w:rsidP="00A314E6">
            <w:pPr>
              <w:pStyle w:val="TABLE-cell"/>
              <w:jc w:val="center"/>
            </w:pPr>
            <w:r w:rsidRPr="008817AE">
              <w:t>E/0.1</w:t>
            </w:r>
          </w:p>
        </w:tc>
      </w:tr>
      <w:tr w:rsidR="002B09B3" w:rsidRPr="008817AE" w14:paraId="628A076F" w14:textId="77777777" w:rsidTr="00A314E6">
        <w:tc>
          <w:tcPr>
            <w:tcW w:w="2942" w:type="pct"/>
            <w:vAlign w:val="center"/>
          </w:tcPr>
          <w:p w14:paraId="36A2A444" w14:textId="77777777" w:rsidR="002B09B3" w:rsidRPr="008817AE" w:rsidRDefault="002B09B3" w:rsidP="007B2C8E">
            <w:pPr>
              <w:pStyle w:val="TABLE-cell"/>
            </w:pPr>
            <w:r w:rsidRPr="008817AE">
              <w:t>OIML R 46:2012</w:t>
            </w:r>
          </w:p>
        </w:tc>
        <w:tc>
          <w:tcPr>
            <w:tcW w:w="411" w:type="pct"/>
            <w:vAlign w:val="center"/>
          </w:tcPr>
          <w:p w14:paraId="18849122" w14:textId="77777777" w:rsidR="002B09B3" w:rsidRPr="008817AE" w:rsidRDefault="002B09B3" w:rsidP="007B2C8E">
            <w:pPr>
              <w:pStyle w:val="TABLE-cell"/>
              <w:jc w:val="center"/>
            </w:pPr>
            <w:r w:rsidRPr="008817AE">
              <w:t>A</w:t>
            </w:r>
          </w:p>
        </w:tc>
        <w:tc>
          <w:tcPr>
            <w:tcW w:w="412" w:type="pct"/>
            <w:vAlign w:val="center"/>
          </w:tcPr>
          <w:p w14:paraId="30C08352" w14:textId="77777777" w:rsidR="002B09B3" w:rsidRPr="008817AE" w:rsidRDefault="002B09B3" w:rsidP="007B2C8E">
            <w:pPr>
              <w:pStyle w:val="TABLE-cell"/>
              <w:jc w:val="center"/>
            </w:pPr>
            <w:r w:rsidRPr="008817AE">
              <w:t>B</w:t>
            </w:r>
          </w:p>
        </w:tc>
        <w:tc>
          <w:tcPr>
            <w:tcW w:w="411" w:type="pct"/>
            <w:vAlign w:val="center"/>
          </w:tcPr>
          <w:p w14:paraId="647A9C94" w14:textId="77777777" w:rsidR="002B09B3" w:rsidRPr="008817AE" w:rsidRDefault="002B09B3" w:rsidP="007B2C8E">
            <w:pPr>
              <w:pStyle w:val="TABLE-cell"/>
              <w:jc w:val="center"/>
            </w:pPr>
            <w:r w:rsidRPr="008817AE">
              <w:t>C</w:t>
            </w:r>
          </w:p>
        </w:tc>
        <w:tc>
          <w:tcPr>
            <w:tcW w:w="412" w:type="pct"/>
          </w:tcPr>
          <w:p w14:paraId="4ED5D805" w14:textId="77777777" w:rsidR="002B09B3" w:rsidRPr="008817AE" w:rsidRDefault="002B09B3" w:rsidP="007B2C8E">
            <w:pPr>
              <w:pStyle w:val="TABLE-cell"/>
              <w:jc w:val="center"/>
            </w:pPr>
            <w:r w:rsidRPr="008817AE">
              <w:t>D</w:t>
            </w:r>
          </w:p>
        </w:tc>
        <w:tc>
          <w:tcPr>
            <w:tcW w:w="412" w:type="pct"/>
            <w:vAlign w:val="center"/>
          </w:tcPr>
          <w:p w14:paraId="7CCD1420" w14:textId="77777777" w:rsidR="002B09B3" w:rsidRPr="008817AE" w:rsidRDefault="00753CF6" w:rsidP="007B2C8E">
            <w:pPr>
              <w:pStyle w:val="TABLE-cell"/>
              <w:jc w:val="center"/>
            </w:pPr>
            <w:r w:rsidRPr="008817AE">
              <w:rPr>
                <w:rFonts w:cs="Times New Roman"/>
              </w:rPr>
              <w:t>–</w:t>
            </w:r>
          </w:p>
        </w:tc>
      </w:tr>
      <w:tr w:rsidR="006877C9" w:rsidRPr="008817AE" w14:paraId="0C5F0A1B" w14:textId="77777777" w:rsidTr="00A314E6">
        <w:tc>
          <w:tcPr>
            <w:tcW w:w="2942" w:type="pct"/>
            <w:vAlign w:val="center"/>
          </w:tcPr>
          <w:p w14:paraId="644C183F" w14:textId="0E99E0B5" w:rsidR="006877C9" w:rsidRPr="008817AE" w:rsidRDefault="006877C9" w:rsidP="00A46DB1">
            <w:pPr>
              <w:pStyle w:val="TABLE-cell"/>
            </w:pPr>
            <w:r w:rsidRPr="008817AE">
              <w:t>IEC 62053.21:</w:t>
            </w:r>
            <w:r w:rsidR="00A46DB1" w:rsidRPr="008817AE">
              <w:t>2020</w:t>
            </w:r>
            <w:r w:rsidRPr="008817AE">
              <w:t>, IEC 62053.22:</w:t>
            </w:r>
            <w:r w:rsidR="00A46DB1" w:rsidRPr="008817AE">
              <w:t>2020</w:t>
            </w:r>
          </w:p>
        </w:tc>
        <w:tc>
          <w:tcPr>
            <w:tcW w:w="411" w:type="pct"/>
            <w:vAlign w:val="center"/>
          </w:tcPr>
          <w:p w14:paraId="564B0A71" w14:textId="77777777" w:rsidR="006877C9" w:rsidRPr="008817AE" w:rsidRDefault="006877C9" w:rsidP="00A314E6">
            <w:pPr>
              <w:pStyle w:val="TABLE-cell"/>
              <w:jc w:val="center"/>
            </w:pPr>
            <w:r w:rsidRPr="008817AE">
              <w:t>2</w:t>
            </w:r>
          </w:p>
        </w:tc>
        <w:tc>
          <w:tcPr>
            <w:tcW w:w="412" w:type="pct"/>
            <w:vAlign w:val="center"/>
          </w:tcPr>
          <w:p w14:paraId="17DC7DED" w14:textId="77777777" w:rsidR="006877C9" w:rsidRPr="008817AE" w:rsidRDefault="006877C9" w:rsidP="00A314E6">
            <w:pPr>
              <w:pStyle w:val="TABLE-cell"/>
              <w:jc w:val="center"/>
            </w:pPr>
            <w:r w:rsidRPr="008817AE">
              <w:t>1</w:t>
            </w:r>
          </w:p>
        </w:tc>
        <w:tc>
          <w:tcPr>
            <w:tcW w:w="411" w:type="pct"/>
            <w:vAlign w:val="center"/>
          </w:tcPr>
          <w:p w14:paraId="00D79DA8" w14:textId="77777777" w:rsidR="006877C9" w:rsidRPr="008817AE" w:rsidRDefault="006877C9" w:rsidP="00A314E6">
            <w:pPr>
              <w:pStyle w:val="TABLE-cell"/>
              <w:jc w:val="center"/>
            </w:pPr>
            <w:r w:rsidRPr="008817AE">
              <w:t>0.5S</w:t>
            </w:r>
          </w:p>
        </w:tc>
        <w:tc>
          <w:tcPr>
            <w:tcW w:w="412" w:type="pct"/>
          </w:tcPr>
          <w:p w14:paraId="6AC7DE1E" w14:textId="77777777" w:rsidR="006877C9" w:rsidRPr="008817AE" w:rsidRDefault="006877C9" w:rsidP="006877C9">
            <w:pPr>
              <w:pStyle w:val="TABLE-cell"/>
              <w:jc w:val="center"/>
            </w:pPr>
            <w:r w:rsidRPr="008817AE">
              <w:t>0.2S</w:t>
            </w:r>
          </w:p>
        </w:tc>
        <w:tc>
          <w:tcPr>
            <w:tcW w:w="412" w:type="pct"/>
            <w:vAlign w:val="center"/>
          </w:tcPr>
          <w:p w14:paraId="10A1058F" w14:textId="77777777" w:rsidR="006877C9" w:rsidRPr="008817AE" w:rsidRDefault="00753CF6" w:rsidP="00A314E6">
            <w:pPr>
              <w:pStyle w:val="TABLE-cell"/>
              <w:jc w:val="center"/>
            </w:pPr>
            <w:r w:rsidRPr="008817AE">
              <w:rPr>
                <w:rFonts w:cs="Times New Roman"/>
              </w:rPr>
              <w:t>–</w:t>
            </w:r>
          </w:p>
        </w:tc>
      </w:tr>
      <w:tr w:rsidR="006877C9" w:rsidRPr="008817AE" w14:paraId="7D63270B" w14:textId="77777777" w:rsidTr="00A314E6">
        <w:tc>
          <w:tcPr>
            <w:tcW w:w="2942" w:type="pct"/>
            <w:vAlign w:val="center"/>
          </w:tcPr>
          <w:p w14:paraId="35136867" w14:textId="404E327B" w:rsidR="006877C9" w:rsidRPr="008817AE" w:rsidRDefault="006877C9" w:rsidP="00A314E6">
            <w:pPr>
              <w:pStyle w:val="TABLE-cell"/>
            </w:pPr>
            <w:r w:rsidRPr="008817AE">
              <w:t>IEC 62053.21, IEC 62053.22</w:t>
            </w:r>
          </w:p>
        </w:tc>
        <w:tc>
          <w:tcPr>
            <w:tcW w:w="411" w:type="pct"/>
            <w:vAlign w:val="center"/>
          </w:tcPr>
          <w:p w14:paraId="449912E8" w14:textId="77777777" w:rsidR="006877C9" w:rsidRPr="008817AE" w:rsidRDefault="006877C9" w:rsidP="00A314E6">
            <w:pPr>
              <w:pStyle w:val="TABLE-cell"/>
              <w:jc w:val="center"/>
            </w:pPr>
            <w:r w:rsidRPr="008817AE">
              <w:t>2</w:t>
            </w:r>
          </w:p>
        </w:tc>
        <w:tc>
          <w:tcPr>
            <w:tcW w:w="412" w:type="pct"/>
            <w:vAlign w:val="center"/>
          </w:tcPr>
          <w:p w14:paraId="3F771FCE" w14:textId="77777777" w:rsidR="006877C9" w:rsidRPr="008817AE" w:rsidRDefault="006877C9" w:rsidP="00A314E6">
            <w:pPr>
              <w:pStyle w:val="TABLE-cell"/>
              <w:jc w:val="center"/>
            </w:pPr>
            <w:r w:rsidRPr="008817AE">
              <w:t>1</w:t>
            </w:r>
          </w:p>
        </w:tc>
        <w:tc>
          <w:tcPr>
            <w:tcW w:w="411" w:type="pct"/>
            <w:vAlign w:val="center"/>
          </w:tcPr>
          <w:p w14:paraId="580BED4A" w14:textId="77777777" w:rsidR="006877C9" w:rsidRPr="008817AE" w:rsidRDefault="006877C9" w:rsidP="00A314E6">
            <w:pPr>
              <w:pStyle w:val="TABLE-cell"/>
              <w:jc w:val="center"/>
            </w:pPr>
            <w:r w:rsidRPr="008817AE">
              <w:t>0.5S</w:t>
            </w:r>
          </w:p>
        </w:tc>
        <w:tc>
          <w:tcPr>
            <w:tcW w:w="412" w:type="pct"/>
          </w:tcPr>
          <w:p w14:paraId="5C9B0659" w14:textId="77777777" w:rsidR="006877C9" w:rsidRPr="008817AE" w:rsidRDefault="006877C9" w:rsidP="006877C9">
            <w:pPr>
              <w:pStyle w:val="TABLE-cell"/>
              <w:jc w:val="center"/>
            </w:pPr>
            <w:r w:rsidRPr="008817AE">
              <w:t>0.2S</w:t>
            </w:r>
          </w:p>
        </w:tc>
        <w:tc>
          <w:tcPr>
            <w:tcW w:w="412" w:type="pct"/>
            <w:vAlign w:val="center"/>
          </w:tcPr>
          <w:p w14:paraId="424F75B3" w14:textId="77777777" w:rsidR="006877C9" w:rsidRPr="008817AE" w:rsidRDefault="006877C9" w:rsidP="00A314E6">
            <w:pPr>
              <w:pStyle w:val="TABLE-cell"/>
              <w:jc w:val="center"/>
            </w:pPr>
            <w:r w:rsidRPr="008817AE">
              <w:t>0.1S</w:t>
            </w:r>
          </w:p>
        </w:tc>
      </w:tr>
      <w:tr w:rsidR="006877C9" w:rsidRPr="008817AE" w14:paraId="550E3D85" w14:textId="77777777" w:rsidTr="00A314E6">
        <w:tc>
          <w:tcPr>
            <w:tcW w:w="2942" w:type="pct"/>
            <w:vAlign w:val="center"/>
          </w:tcPr>
          <w:p w14:paraId="5FDDDB16" w14:textId="601839A0" w:rsidR="006877C9" w:rsidRPr="008817AE" w:rsidRDefault="006877C9" w:rsidP="006877C9">
            <w:pPr>
              <w:pStyle w:val="TABLE-cell"/>
            </w:pPr>
            <w:r w:rsidRPr="008817AE">
              <w:t>ANSI C12.</w:t>
            </w:r>
            <w:del w:id="5967" w:author="Phillip" w:date="2023-08-21T12:06:00Z">
              <w:r w:rsidRPr="008817AE" w:rsidDel="00A92731">
                <w:delText>20</w:delText>
              </w:r>
            </w:del>
            <w:ins w:id="5968" w:author="Phillip" w:date="2023-08-21T12:06:00Z">
              <w:r w:rsidR="00A92731">
                <w:t>1</w:t>
              </w:r>
            </w:ins>
            <w:r w:rsidRPr="008817AE">
              <w:t>:20</w:t>
            </w:r>
            <w:ins w:id="5969" w:author="Phillip" w:date="2023-08-21T12:06:00Z">
              <w:r w:rsidR="00A92731">
                <w:t>22</w:t>
              </w:r>
            </w:ins>
            <w:del w:id="5970" w:author="Phillip" w:date="2023-08-21T12:06:00Z">
              <w:r w:rsidRPr="008817AE" w:rsidDel="00A92731">
                <w:delText>10</w:delText>
              </w:r>
            </w:del>
          </w:p>
        </w:tc>
        <w:tc>
          <w:tcPr>
            <w:tcW w:w="411" w:type="pct"/>
            <w:vAlign w:val="center"/>
          </w:tcPr>
          <w:p w14:paraId="5D2AD234" w14:textId="77777777" w:rsidR="006877C9" w:rsidRPr="008817AE" w:rsidRDefault="00753CF6" w:rsidP="006877C9">
            <w:pPr>
              <w:pStyle w:val="TABLE-cell"/>
              <w:jc w:val="center"/>
            </w:pPr>
            <w:r w:rsidRPr="008817AE">
              <w:rPr>
                <w:rFonts w:cs="Times New Roman"/>
              </w:rPr>
              <w:t>–</w:t>
            </w:r>
          </w:p>
        </w:tc>
        <w:tc>
          <w:tcPr>
            <w:tcW w:w="412" w:type="pct"/>
            <w:vAlign w:val="center"/>
          </w:tcPr>
          <w:p w14:paraId="4ECEEE5B" w14:textId="3FE80A32" w:rsidR="006877C9" w:rsidRPr="008817AE" w:rsidRDefault="00A92731" w:rsidP="006877C9">
            <w:pPr>
              <w:pStyle w:val="TABLE-cell"/>
              <w:jc w:val="center"/>
            </w:pPr>
            <w:ins w:id="5971" w:author="Phillip" w:date="2023-08-21T12:06:00Z">
              <w:r>
                <w:rPr>
                  <w:rFonts w:cs="Times New Roman"/>
                </w:rPr>
                <w:t>1.0</w:t>
              </w:r>
            </w:ins>
            <w:del w:id="5972" w:author="Phillip" w:date="2023-08-21T12:06:00Z">
              <w:r w:rsidR="00753CF6" w:rsidRPr="008817AE" w:rsidDel="00A92731">
                <w:rPr>
                  <w:rFonts w:cs="Times New Roman"/>
                </w:rPr>
                <w:delText>–</w:delText>
              </w:r>
            </w:del>
          </w:p>
        </w:tc>
        <w:tc>
          <w:tcPr>
            <w:tcW w:w="411" w:type="pct"/>
            <w:vAlign w:val="center"/>
          </w:tcPr>
          <w:p w14:paraId="739AEE40" w14:textId="77777777" w:rsidR="006877C9" w:rsidRPr="008817AE" w:rsidRDefault="006877C9" w:rsidP="006877C9">
            <w:pPr>
              <w:pStyle w:val="TABLE-cell"/>
              <w:jc w:val="center"/>
            </w:pPr>
            <w:r w:rsidRPr="008817AE">
              <w:t>0.5</w:t>
            </w:r>
          </w:p>
        </w:tc>
        <w:tc>
          <w:tcPr>
            <w:tcW w:w="412" w:type="pct"/>
          </w:tcPr>
          <w:p w14:paraId="19B2FB3F" w14:textId="77777777" w:rsidR="006877C9" w:rsidRPr="008817AE" w:rsidRDefault="006877C9" w:rsidP="006877C9">
            <w:pPr>
              <w:pStyle w:val="TABLE-cell"/>
              <w:jc w:val="center"/>
            </w:pPr>
            <w:r w:rsidRPr="008817AE">
              <w:t>0.2</w:t>
            </w:r>
          </w:p>
        </w:tc>
        <w:tc>
          <w:tcPr>
            <w:tcW w:w="412" w:type="pct"/>
            <w:vAlign w:val="center"/>
          </w:tcPr>
          <w:p w14:paraId="025D6C3E" w14:textId="77777777" w:rsidR="006877C9" w:rsidRPr="008817AE" w:rsidRDefault="006877C9" w:rsidP="006877C9">
            <w:pPr>
              <w:pStyle w:val="TABLE-cell"/>
              <w:jc w:val="center"/>
            </w:pPr>
            <w:r w:rsidRPr="008817AE">
              <w:t>0.1</w:t>
            </w:r>
          </w:p>
        </w:tc>
      </w:tr>
      <w:tr w:rsidR="006877C9" w:rsidRPr="008817AE" w14:paraId="5283F974" w14:textId="77777777" w:rsidTr="00A314E6">
        <w:tc>
          <w:tcPr>
            <w:tcW w:w="2942" w:type="pct"/>
            <w:vAlign w:val="center"/>
          </w:tcPr>
          <w:p w14:paraId="1E5AFD99" w14:textId="77777777" w:rsidR="006877C9" w:rsidRPr="008817AE" w:rsidRDefault="006877C9" w:rsidP="005B7033">
            <w:pPr>
              <w:pStyle w:val="TABLE-cell"/>
            </w:pPr>
            <w:r w:rsidRPr="008817AE">
              <w:t>Directive 2014/32/EU “Measuring Instrument Directive”</w:t>
            </w:r>
          </w:p>
        </w:tc>
        <w:tc>
          <w:tcPr>
            <w:tcW w:w="411" w:type="pct"/>
            <w:vAlign w:val="center"/>
          </w:tcPr>
          <w:p w14:paraId="23BF9EBD" w14:textId="77777777" w:rsidR="006877C9" w:rsidRPr="008817AE" w:rsidRDefault="006877C9" w:rsidP="006877C9">
            <w:pPr>
              <w:pStyle w:val="TABLE-cell"/>
              <w:jc w:val="center"/>
            </w:pPr>
            <w:r w:rsidRPr="008817AE">
              <w:t>A</w:t>
            </w:r>
          </w:p>
        </w:tc>
        <w:tc>
          <w:tcPr>
            <w:tcW w:w="412" w:type="pct"/>
            <w:vAlign w:val="center"/>
          </w:tcPr>
          <w:p w14:paraId="09398F6E" w14:textId="77777777" w:rsidR="006877C9" w:rsidRPr="008817AE" w:rsidRDefault="006877C9" w:rsidP="006877C9">
            <w:pPr>
              <w:pStyle w:val="TABLE-cell"/>
              <w:jc w:val="center"/>
            </w:pPr>
            <w:r w:rsidRPr="008817AE">
              <w:t>B</w:t>
            </w:r>
          </w:p>
        </w:tc>
        <w:tc>
          <w:tcPr>
            <w:tcW w:w="411" w:type="pct"/>
            <w:vAlign w:val="center"/>
          </w:tcPr>
          <w:p w14:paraId="00402F7A" w14:textId="77777777" w:rsidR="006877C9" w:rsidRPr="008817AE" w:rsidRDefault="006877C9" w:rsidP="006877C9">
            <w:pPr>
              <w:pStyle w:val="TABLE-cell"/>
              <w:jc w:val="center"/>
            </w:pPr>
            <w:r w:rsidRPr="008817AE">
              <w:t>C</w:t>
            </w:r>
          </w:p>
        </w:tc>
        <w:tc>
          <w:tcPr>
            <w:tcW w:w="412" w:type="pct"/>
          </w:tcPr>
          <w:p w14:paraId="396A1DDB" w14:textId="77777777" w:rsidR="006877C9" w:rsidRPr="008817AE" w:rsidRDefault="00753CF6" w:rsidP="006877C9">
            <w:pPr>
              <w:pStyle w:val="TABLE-cell"/>
              <w:jc w:val="center"/>
            </w:pPr>
            <w:r w:rsidRPr="008817AE">
              <w:rPr>
                <w:rFonts w:cs="Times New Roman"/>
              </w:rPr>
              <w:t>–</w:t>
            </w:r>
          </w:p>
        </w:tc>
        <w:tc>
          <w:tcPr>
            <w:tcW w:w="412" w:type="pct"/>
            <w:vAlign w:val="center"/>
          </w:tcPr>
          <w:p w14:paraId="37083FCA" w14:textId="77777777" w:rsidR="006877C9" w:rsidRPr="008817AE" w:rsidRDefault="00753CF6" w:rsidP="006877C9">
            <w:pPr>
              <w:pStyle w:val="TABLE-cell"/>
              <w:jc w:val="center"/>
            </w:pPr>
            <w:r w:rsidRPr="008817AE">
              <w:rPr>
                <w:rFonts w:cs="Times New Roman"/>
              </w:rPr>
              <w:t>–</w:t>
            </w:r>
          </w:p>
        </w:tc>
      </w:tr>
    </w:tbl>
    <w:p w14:paraId="2C05C583" w14:textId="77777777" w:rsidR="00F649E9" w:rsidRPr="008817AE" w:rsidRDefault="00E5465C" w:rsidP="00A314E6">
      <w:pPr>
        <w:pStyle w:val="AnnexHeading1"/>
      </w:pPr>
      <w:bookmarkStart w:id="5973" w:name="_Ref31298585"/>
      <w:bookmarkStart w:id="5974" w:name="_Toc159855467"/>
      <w:bookmarkStart w:id="5975" w:name="_Toc182411570"/>
      <w:r w:rsidRPr="008817AE">
        <w:t>Current values</w:t>
      </w:r>
      <w:bookmarkEnd w:id="5973"/>
      <w:bookmarkEnd w:id="5974"/>
      <w:bookmarkEnd w:id="5975"/>
    </w:p>
    <w:p w14:paraId="7476FB6B" w14:textId="2833ED43" w:rsidR="00E5465C" w:rsidRPr="008817AE" w:rsidRDefault="00E5465C">
      <w:pPr>
        <w:pStyle w:val="BodyText"/>
      </w:pPr>
      <w:r w:rsidRPr="008817AE">
        <w:t xml:space="preserve">Related to accuracy classes, different standards and regulations use different terms for current values and specifications. A summary of these and their relationship to each other is provided in </w:t>
      </w:r>
      <w:r w:rsidR="00424D34" w:rsidRPr="008817AE">
        <w:fldChar w:fldCharType="begin"/>
      </w:r>
      <w:r w:rsidR="00424D34" w:rsidRPr="008817AE">
        <w:instrText xml:space="preserve"> REF _Ref31298505 </w:instrText>
      </w:r>
      <w:r w:rsidR="008817AE">
        <w:instrText xml:space="preserve"> \* MERGEFORMAT </w:instrText>
      </w:r>
      <w:r w:rsidR="00424D34" w:rsidRPr="008817AE">
        <w:fldChar w:fldCharType="separate"/>
      </w:r>
      <w:ins w:id="5976" w:author="Mitchell, Phillip" w:date="2023-11-29T12:24:00Z">
        <w:r w:rsidR="0033235A" w:rsidRPr="008817AE">
          <w:t xml:space="preserve">Table </w:t>
        </w:r>
        <w:r w:rsidR="0033235A">
          <w:rPr>
            <w:noProof/>
          </w:rPr>
          <w:t>11</w:t>
        </w:r>
      </w:ins>
      <w:ins w:id="5977" w:author="Phillip" w:date="2023-08-21T13:12:00Z">
        <w:del w:id="5978" w:author="Mitchell, Phillip" w:date="2023-11-29T12:24:00Z">
          <w:r w:rsidR="00714DB9" w:rsidRPr="008817AE" w:rsidDel="0033235A">
            <w:delText xml:space="preserve">Table </w:delText>
          </w:r>
          <w:r w:rsidR="00714DB9" w:rsidDel="0033235A">
            <w:rPr>
              <w:noProof/>
            </w:rPr>
            <w:delText>10</w:delText>
          </w:r>
        </w:del>
      </w:ins>
      <w:del w:id="5979" w:author="Mitchell, Phillip" w:date="2023-11-29T12:24:00Z">
        <w:r w:rsidR="007530F8" w:rsidRPr="008817AE" w:rsidDel="0033235A">
          <w:delText xml:space="preserve">Table </w:delText>
        </w:r>
        <w:r w:rsidR="007530F8" w:rsidRPr="008817AE" w:rsidDel="0033235A">
          <w:rPr>
            <w:noProof/>
          </w:rPr>
          <w:delText>20</w:delText>
        </w:r>
      </w:del>
      <w:r w:rsidR="00424D34" w:rsidRPr="008817AE">
        <w:rPr>
          <w:noProof/>
        </w:rPr>
        <w:fldChar w:fldCharType="end"/>
      </w:r>
      <w:r w:rsidRPr="008817AE">
        <w:t>.</w:t>
      </w:r>
    </w:p>
    <w:p w14:paraId="139826FE" w14:textId="07F4C155" w:rsidR="006877C9" w:rsidRPr="008817AE" w:rsidRDefault="006877C9" w:rsidP="00A314E6">
      <w:pPr>
        <w:pStyle w:val="Caption"/>
      </w:pPr>
      <w:bookmarkStart w:id="5980" w:name="_Ref31298505"/>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ins w:id="5981" w:author="Mitchell, Phillip" w:date="2023-11-29T12:24:00Z">
        <w:r w:rsidR="0033235A">
          <w:rPr>
            <w:noProof/>
          </w:rPr>
          <w:t>11</w:t>
        </w:r>
      </w:ins>
      <w:ins w:id="5982" w:author="Phillip" w:date="2023-08-21T13:12:00Z">
        <w:del w:id="5983" w:author="Mitchell, Phillip" w:date="2023-09-01T11:35:00Z">
          <w:r w:rsidR="00714DB9" w:rsidDel="00906B73">
            <w:rPr>
              <w:noProof/>
            </w:rPr>
            <w:delText>10</w:delText>
          </w:r>
        </w:del>
      </w:ins>
      <w:del w:id="5984" w:author="Mitchell, Phillip" w:date="2023-09-01T11:35:00Z">
        <w:r w:rsidR="007530F8" w:rsidRPr="008817AE" w:rsidDel="00906B73">
          <w:rPr>
            <w:noProof/>
          </w:rPr>
          <w:delText>20</w:delText>
        </w:r>
      </w:del>
      <w:r w:rsidR="002C603C" w:rsidRPr="008817AE">
        <w:rPr>
          <w:noProof/>
        </w:rPr>
        <w:fldChar w:fldCharType="end"/>
      </w:r>
      <w:bookmarkEnd w:id="5980"/>
      <w:r w:rsidRPr="008817AE">
        <w:t xml:space="preserve"> – Current values in different standards and regulations</w:t>
      </w:r>
    </w:p>
    <w:tbl>
      <w:tblPr>
        <w:tblStyle w:val="TableGrid"/>
        <w:tblW w:w="5000" w:type="pct"/>
        <w:tblLayout w:type="fixed"/>
        <w:tblLook w:val="04A0" w:firstRow="1" w:lastRow="0" w:firstColumn="1" w:lastColumn="0" w:noHBand="0" w:noVBand="1"/>
      </w:tblPr>
      <w:tblGrid>
        <w:gridCol w:w="4106"/>
        <w:gridCol w:w="921"/>
        <w:gridCol w:w="921"/>
        <w:gridCol w:w="920"/>
        <w:gridCol w:w="920"/>
        <w:gridCol w:w="920"/>
        <w:gridCol w:w="920"/>
      </w:tblGrid>
      <w:tr w:rsidR="0008058B" w:rsidRPr="008817AE" w14:paraId="3DED27A2" w14:textId="77777777" w:rsidTr="001F73F4">
        <w:tc>
          <w:tcPr>
            <w:tcW w:w="2132" w:type="pct"/>
            <w:vAlign w:val="center"/>
          </w:tcPr>
          <w:p w14:paraId="4F1CA023" w14:textId="77777777" w:rsidR="00E5465C" w:rsidRPr="008817AE" w:rsidRDefault="00E5465C" w:rsidP="008C5A09">
            <w:pPr>
              <w:pStyle w:val="TABLE-col-heading"/>
            </w:pPr>
            <w:r w:rsidRPr="008817AE">
              <w:t>Standard or regulation</w:t>
            </w:r>
          </w:p>
        </w:tc>
        <w:tc>
          <w:tcPr>
            <w:tcW w:w="2868" w:type="pct"/>
            <w:gridSpan w:val="6"/>
          </w:tcPr>
          <w:p w14:paraId="18382B98" w14:textId="77777777" w:rsidR="00E5465C" w:rsidRPr="008817AE" w:rsidRDefault="00E5465C" w:rsidP="005B7033">
            <w:pPr>
              <w:pStyle w:val="TABLE-col-heading"/>
            </w:pPr>
            <w:r w:rsidRPr="008817AE">
              <w:t>Current Values</w:t>
            </w:r>
            <w:r w:rsidRPr="008817AE">
              <w:br w:type="textWrapping" w:clear="all"/>
              <w:t>(lowest to highest)</w:t>
            </w:r>
          </w:p>
        </w:tc>
      </w:tr>
      <w:tr w:rsidR="00EB1F7A" w:rsidRPr="008817AE" w14:paraId="1E3713EB" w14:textId="77777777" w:rsidTr="001F73F4">
        <w:tc>
          <w:tcPr>
            <w:tcW w:w="2132" w:type="pct"/>
            <w:vAlign w:val="center"/>
          </w:tcPr>
          <w:p w14:paraId="4E163B48" w14:textId="77777777" w:rsidR="00EB1F7A" w:rsidRPr="008817AE" w:rsidRDefault="00EB1F7A" w:rsidP="00EB1F7A">
            <w:pPr>
              <w:pStyle w:val="TABLE-cell"/>
            </w:pPr>
            <w:r w:rsidRPr="008817AE">
              <w:t>This Recommendation</w:t>
            </w:r>
          </w:p>
        </w:tc>
        <w:tc>
          <w:tcPr>
            <w:tcW w:w="478" w:type="pct"/>
            <w:vAlign w:val="center"/>
          </w:tcPr>
          <w:p w14:paraId="45ED134C" w14:textId="77777777" w:rsidR="00EB1F7A" w:rsidRPr="008817AE" w:rsidRDefault="00EB1F7A" w:rsidP="00EB1F7A">
            <w:pPr>
              <w:pStyle w:val="TABLE-cell"/>
              <w:jc w:val="center"/>
            </w:pPr>
            <w:proofErr w:type="spellStart"/>
            <w:r w:rsidRPr="008817AE">
              <w:rPr>
                <w:i/>
              </w:rPr>
              <w:t>I</w:t>
            </w:r>
            <w:r w:rsidRPr="008817AE">
              <w:rPr>
                <w:vertAlign w:val="subscript"/>
              </w:rPr>
              <w:t>st</w:t>
            </w:r>
            <w:proofErr w:type="spellEnd"/>
          </w:p>
        </w:tc>
        <w:tc>
          <w:tcPr>
            <w:tcW w:w="478" w:type="pct"/>
            <w:vAlign w:val="center"/>
          </w:tcPr>
          <w:p w14:paraId="330A11CB" w14:textId="77777777" w:rsidR="00EB1F7A" w:rsidRPr="008817AE" w:rsidRDefault="00EB1F7A" w:rsidP="00EB1F7A">
            <w:pPr>
              <w:pStyle w:val="TABLE-cell"/>
              <w:jc w:val="center"/>
            </w:pPr>
            <w:proofErr w:type="spellStart"/>
            <w:r w:rsidRPr="008817AE">
              <w:rPr>
                <w:i/>
              </w:rPr>
              <w:t>I</w:t>
            </w:r>
            <w:r w:rsidRPr="008817AE">
              <w:rPr>
                <w:vertAlign w:val="subscript"/>
              </w:rPr>
              <w:t>min</w:t>
            </w:r>
            <w:proofErr w:type="spellEnd"/>
          </w:p>
        </w:tc>
        <w:tc>
          <w:tcPr>
            <w:tcW w:w="478" w:type="pct"/>
            <w:vAlign w:val="center"/>
          </w:tcPr>
          <w:p w14:paraId="245961A7" w14:textId="77777777" w:rsidR="00EB1F7A" w:rsidRPr="008817AE" w:rsidRDefault="00EB1F7A" w:rsidP="00EB1F7A">
            <w:pPr>
              <w:pStyle w:val="TABLE-cell"/>
              <w:jc w:val="center"/>
            </w:pPr>
            <w:proofErr w:type="spellStart"/>
            <w:r w:rsidRPr="008817AE">
              <w:rPr>
                <w:i/>
              </w:rPr>
              <w:t>I</w:t>
            </w:r>
            <w:r w:rsidRPr="008817AE">
              <w:rPr>
                <w:vertAlign w:val="subscript"/>
              </w:rPr>
              <w:t>tr</w:t>
            </w:r>
            <w:proofErr w:type="spellEnd"/>
          </w:p>
        </w:tc>
        <w:tc>
          <w:tcPr>
            <w:tcW w:w="478" w:type="pct"/>
            <w:vAlign w:val="center"/>
          </w:tcPr>
          <w:p w14:paraId="14041365" w14:textId="357B30A5" w:rsidR="00EB1F7A" w:rsidRPr="008817AE" w:rsidRDefault="00EB1F7A" w:rsidP="00FC2B35">
            <w:pPr>
              <w:pStyle w:val="TABLE-cell"/>
              <w:jc w:val="center"/>
            </w:pPr>
            <w:r w:rsidRPr="008817AE">
              <w:t xml:space="preserve">10 </w:t>
            </w:r>
            <w:proofErr w:type="spellStart"/>
            <w:r w:rsidRPr="008817AE">
              <w:rPr>
                <w:i/>
              </w:rPr>
              <w:t>I</w:t>
            </w:r>
            <w:r w:rsidRPr="008817AE">
              <w:rPr>
                <w:vertAlign w:val="subscript"/>
              </w:rPr>
              <w:t>tr</w:t>
            </w:r>
            <w:proofErr w:type="spellEnd"/>
          </w:p>
        </w:tc>
        <w:tc>
          <w:tcPr>
            <w:tcW w:w="478" w:type="pct"/>
            <w:vAlign w:val="center"/>
          </w:tcPr>
          <w:p w14:paraId="7B68C75B" w14:textId="48EEE24E" w:rsidR="00EB1F7A" w:rsidRPr="008817AE" w:rsidRDefault="00EB1F7A" w:rsidP="00FC2B35">
            <w:pPr>
              <w:pStyle w:val="TABLE-cell"/>
              <w:jc w:val="center"/>
            </w:pPr>
            <w:r w:rsidRPr="008817AE">
              <w:t xml:space="preserve">20 </w:t>
            </w:r>
            <w:proofErr w:type="spellStart"/>
            <w:r w:rsidRPr="008817AE">
              <w:rPr>
                <w:i/>
              </w:rPr>
              <w:t>I</w:t>
            </w:r>
            <w:r w:rsidRPr="008817AE">
              <w:rPr>
                <w:vertAlign w:val="subscript"/>
              </w:rPr>
              <w:t>tr</w:t>
            </w:r>
            <w:proofErr w:type="spellEnd"/>
          </w:p>
        </w:tc>
        <w:tc>
          <w:tcPr>
            <w:tcW w:w="478" w:type="pct"/>
          </w:tcPr>
          <w:p w14:paraId="7DB4DAB4"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43C173D4" w14:textId="77777777" w:rsidTr="001F73F4">
        <w:tc>
          <w:tcPr>
            <w:tcW w:w="2132" w:type="pct"/>
            <w:vAlign w:val="center"/>
          </w:tcPr>
          <w:p w14:paraId="4203E0D5" w14:textId="77777777" w:rsidR="00EB1F7A" w:rsidRPr="008817AE" w:rsidRDefault="00EB1F7A" w:rsidP="00EB1F7A">
            <w:pPr>
              <w:pStyle w:val="TABLE-cell"/>
            </w:pPr>
            <w:r w:rsidRPr="008817AE">
              <w:t>OIML R 46:2012</w:t>
            </w:r>
          </w:p>
        </w:tc>
        <w:tc>
          <w:tcPr>
            <w:tcW w:w="478" w:type="pct"/>
            <w:vAlign w:val="center"/>
          </w:tcPr>
          <w:p w14:paraId="29D529A4" w14:textId="77777777" w:rsidR="00EB1F7A" w:rsidRPr="008817AE" w:rsidRDefault="00EB1F7A" w:rsidP="00EB1F7A">
            <w:pPr>
              <w:pStyle w:val="TABLE-cell"/>
              <w:jc w:val="center"/>
            </w:pPr>
            <w:proofErr w:type="spellStart"/>
            <w:r w:rsidRPr="008817AE">
              <w:rPr>
                <w:i/>
              </w:rPr>
              <w:t>I</w:t>
            </w:r>
            <w:r w:rsidRPr="008817AE">
              <w:rPr>
                <w:vertAlign w:val="subscript"/>
              </w:rPr>
              <w:t>st</w:t>
            </w:r>
            <w:proofErr w:type="spellEnd"/>
          </w:p>
        </w:tc>
        <w:tc>
          <w:tcPr>
            <w:tcW w:w="478" w:type="pct"/>
            <w:vAlign w:val="center"/>
          </w:tcPr>
          <w:p w14:paraId="71AB3F62" w14:textId="77777777" w:rsidR="00EB1F7A" w:rsidRPr="008817AE" w:rsidRDefault="00EB1F7A" w:rsidP="00EB1F7A">
            <w:pPr>
              <w:pStyle w:val="TABLE-cell"/>
              <w:jc w:val="center"/>
            </w:pPr>
            <w:proofErr w:type="spellStart"/>
            <w:r w:rsidRPr="008817AE">
              <w:rPr>
                <w:i/>
              </w:rPr>
              <w:t>I</w:t>
            </w:r>
            <w:r w:rsidRPr="008817AE">
              <w:rPr>
                <w:vertAlign w:val="subscript"/>
              </w:rPr>
              <w:t>min</w:t>
            </w:r>
            <w:proofErr w:type="spellEnd"/>
          </w:p>
        </w:tc>
        <w:tc>
          <w:tcPr>
            <w:tcW w:w="478" w:type="pct"/>
            <w:vAlign w:val="center"/>
          </w:tcPr>
          <w:p w14:paraId="51AB8564" w14:textId="77777777" w:rsidR="00EB1F7A" w:rsidRPr="008817AE" w:rsidRDefault="00EB1F7A" w:rsidP="00EB1F7A">
            <w:pPr>
              <w:pStyle w:val="TABLE-cell"/>
              <w:jc w:val="center"/>
            </w:pPr>
            <w:proofErr w:type="spellStart"/>
            <w:r w:rsidRPr="008817AE">
              <w:rPr>
                <w:i/>
              </w:rPr>
              <w:t>I</w:t>
            </w:r>
            <w:r w:rsidRPr="008817AE">
              <w:rPr>
                <w:vertAlign w:val="subscript"/>
              </w:rPr>
              <w:t>tr</w:t>
            </w:r>
            <w:proofErr w:type="spellEnd"/>
          </w:p>
        </w:tc>
        <w:tc>
          <w:tcPr>
            <w:tcW w:w="478" w:type="pct"/>
            <w:vAlign w:val="center"/>
          </w:tcPr>
          <w:p w14:paraId="3C2931A8" w14:textId="77777777" w:rsidR="00EB1F7A" w:rsidRPr="008817AE" w:rsidRDefault="00753CF6" w:rsidP="00EB1F7A">
            <w:pPr>
              <w:pStyle w:val="TABLE-cell"/>
              <w:jc w:val="center"/>
            </w:pPr>
            <w:r w:rsidRPr="008817AE">
              <w:rPr>
                <w:rFonts w:cs="Times New Roman"/>
              </w:rPr>
              <w:t>–</w:t>
            </w:r>
          </w:p>
        </w:tc>
        <w:tc>
          <w:tcPr>
            <w:tcW w:w="478" w:type="pct"/>
            <w:vAlign w:val="center"/>
          </w:tcPr>
          <w:p w14:paraId="1362DC31" w14:textId="77777777" w:rsidR="00EB1F7A" w:rsidRPr="008817AE" w:rsidRDefault="00753CF6" w:rsidP="00EB1F7A">
            <w:pPr>
              <w:pStyle w:val="TABLE-cell"/>
              <w:jc w:val="center"/>
            </w:pPr>
            <w:r w:rsidRPr="008817AE">
              <w:rPr>
                <w:rFonts w:cs="Times New Roman"/>
              </w:rPr>
              <w:t>–</w:t>
            </w:r>
          </w:p>
        </w:tc>
        <w:tc>
          <w:tcPr>
            <w:tcW w:w="478" w:type="pct"/>
          </w:tcPr>
          <w:p w14:paraId="52A5F554"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667BA7E1" w14:textId="77777777" w:rsidTr="001F73F4">
        <w:tc>
          <w:tcPr>
            <w:tcW w:w="2132" w:type="pct"/>
            <w:vAlign w:val="center"/>
          </w:tcPr>
          <w:p w14:paraId="6F855D76" w14:textId="3838DFC1" w:rsidR="00EB1F7A" w:rsidRPr="008817AE" w:rsidRDefault="00EB1F7A" w:rsidP="00F47197">
            <w:pPr>
              <w:pStyle w:val="TABLE-cell"/>
            </w:pPr>
            <w:r w:rsidRPr="008817AE">
              <w:t>IEC 62052.11:</w:t>
            </w:r>
            <w:r w:rsidR="00F47197" w:rsidRPr="008817AE">
              <w:t>2016</w:t>
            </w:r>
            <w:r w:rsidRPr="008817AE">
              <w:t>, 62053.21:</w:t>
            </w:r>
            <w:r w:rsidR="00F47197" w:rsidRPr="008817AE">
              <w:t>2016</w:t>
            </w:r>
            <w:r w:rsidRPr="008817AE">
              <w:t>, IEC 62053.22:</w:t>
            </w:r>
            <w:r w:rsidR="00F47197" w:rsidRPr="008817AE">
              <w:t>2016</w:t>
            </w:r>
          </w:p>
        </w:tc>
        <w:tc>
          <w:tcPr>
            <w:tcW w:w="478" w:type="pct"/>
            <w:vAlign w:val="center"/>
          </w:tcPr>
          <w:p w14:paraId="6A5F62B6" w14:textId="77777777" w:rsidR="00EB1F7A" w:rsidRPr="008817AE" w:rsidRDefault="00EB1F7A" w:rsidP="00EB1F7A">
            <w:pPr>
              <w:pStyle w:val="TABLE-cell"/>
              <w:jc w:val="center"/>
            </w:pPr>
            <w:proofErr w:type="spellStart"/>
            <w:r w:rsidRPr="008817AE">
              <w:rPr>
                <w:i/>
              </w:rPr>
              <w:t>I</w:t>
            </w:r>
            <w:r w:rsidRPr="008817AE">
              <w:rPr>
                <w:vertAlign w:val="subscript"/>
              </w:rPr>
              <w:t>st</w:t>
            </w:r>
            <w:proofErr w:type="spellEnd"/>
          </w:p>
        </w:tc>
        <w:tc>
          <w:tcPr>
            <w:tcW w:w="478" w:type="pct"/>
            <w:vAlign w:val="center"/>
          </w:tcPr>
          <w:p w14:paraId="685AE137" w14:textId="77777777" w:rsidR="00EB1F7A" w:rsidRPr="008817AE" w:rsidRDefault="00753CF6" w:rsidP="00EB1F7A">
            <w:pPr>
              <w:pStyle w:val="TABLE-cell"/>
              <w:jc w:val="center"/>
            </w:pPr>
            <w:r w:rsidRPr="008817AE">
              <w:rPr>
                <w:rFonts w:cs="Times New Roman"/>
              </w:rPr>
              <w:t>–</w:t>
            </w:r>
          </w:p>
        </w:tc>
        <w:tc>
          <w:tcPr>
            <w:tcW w:w="478" w:type="pct"/>
            <w:vAlign w:val="center"/>
          </w:tcPr>
          <w:p w14:paraId="017EF9EA" w14:textId="77777777" w:rsidR="00EB1F7A" w:rsidRPr="008817AE" w:rsidRDefault="00753CF6" w:rsidP="00EB1F7A">
            <w:pPr>
              <w:pStyle w:val="TABLE-cell"/>
              <w:jc w:val="center"/>
            </w:pPr>
            <w:r w:rsidRPr="008817AE">
              <w:rPr>
                <w:rFonts w:cs="Times New Roman"/>
              </w:rPr>
              <w:t>–</w:t>
            </w:r>
          </w:p>
        </w:tc>
        <w:tc>
          <w:tcPr>
            <w:tcW w:w="478" w:type="pct"/>
            <w:vAlign w:val="center"/>
          </w:tcPr>
          <w:p w14:paraId="7F462DF1" w14:textId="77777777" w:rsidR="00EB1F7A" w:rsidRPr="008817AE" w:rsidRDefault="00EB1F7A" w:rsidP="000650C6">
            <w:pPr>
              <w:pStyle w:val="TABLE-cell"/>
              <w:jc w:val="center"/>
            </w:pPr>
            <w:proofErr w:type="spellStart"/>
            <w:proofErr w:type="gramStart"/>
            <w:r w:rsidRPr="008817AE">
              <w:rPr>
                <w:i/>
              </w:rPr>
              <w:t>I</w:t>
            </w:r>
            <w:r w:rsidRPr="008817AE">
              <w:rPr>
                <w:vertAlign w:val="subscript"/>
              </w:rPr>
              <w:t>b</w:t>
            </w:r>
            <w:proofErr w:type="spellEnd"/>
            <w:r w:rsidRPr="008817AE">
              <w:rPr>
                <w:vertAlign w:val="superscript"/>
              </w:rPr>
              <w:t>(</w:t>
            </w:r>
            <w:proofErr w:type="gramEnd"/>
            <w:r w:rsidRPr="008817AE">
              <w:rPr>
                <w:vertAlign w:val="superscript"/>
              </w:rPr>
              <w:t>1)</w:t>
            </w:r>
          </w:p>
        </w:tc>
        <w:tc>
          <w:tcPr>
            <w:tcW w:w="478" w:type="pct"/>
            <w:vAlign w:val="center"/>
          </w:tcPr>
          <w:p w14:paraId="425D6FA3" w14:textId="77777777" w:rsidR="00EB1F7A" w:rsidRPr="008817AE" w:rsidRDefault="00EB1F7A" w:rsidP="000650C6">
            <w:pPr>
              <w:pStyle w:val="TABLE-cell"/>
              <w:jc w:val="center"/>
            </w:pPr>
            <w:proofErr w:type="gramStart"/>
            <w:r w:rsidRPr="008817AE">
              <w:rPr>
                <w:i/>
              </w:rPr>
              <w:t>I</w:t>
            </w:r>
            <w:r w:rsidRPr="008817AE">
              <w:rPr>
                <w:vertAlign w:val="subscript"/>
              </w:rPr>
              <w:t>n</w:t>
            </w:r>
            <w:r w:rsidRPr="008817AE">
              <w:rPr>
                <w:vertAlign w:val="superscript"/>
              </w:rPr>
              <w:t>(</w:t>
            </w:r>
            <w:proofErr w:type="gramEnd"/>
            <w:r w:rsidRPr="008817AE">
              <w:rPr>
                <w:vertAlign w:val="superscript"/>
              </w:rPr>
              <w:t>2)</w:t>
            </w:r>
          </w:p>
        </w:tc>
        <w:tc>
          <w:tcPr>
            <w:tcW w:w="478" w:type="pct"/>
            <w:vAlign w:val="center"/>
          </w:tcPr>
          <w:p w14:paraId="1590939D"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11A3247D" w14:textId="77777777" w:rsidTr="00EB1F7A">
        <w:tc>
          <w:tcPr>
            <w:tcW w:w="2132" w:type="pct"/>
            <w:vAlign w:val="center"/>
          </w:tcPr>
          <w:p w14:paraId="30E44545" w14:textId="6160752D" w:rsidR="00EB1F7A" w:rsidRPr="008817AE" w:rsidRDefault="00EB1F7A" w:rsidP="00EB1F7A">
            <w:pPr>
              <w:pStyle w:val="TABLE-cell"/>
            </w:pPr>
            <w:r w:rsidRPr="008817AE">
              <w:t>IEC 62052.11</w:t>
            </w:r>
            <w:r w:rsidR="00A46DB1" w:rsidRPr="008817AE">
              <w:t>:2020</w:t>
            </w:r>
            <w:r w:rsidRPr="008817AE">
              <w:t>, 62053.21</w:t>
            </w:r>
            <w:r w:rsidR="00A46DB1" w:rsidRPr="008817AE">
              <w:t>:2020</w:t>
            </w:r>
            <w:r w:rsidRPr="008817AE">
              <w:t>, IEC 62053.22</w:t>
            </w:r>
            <w:r w:rsidR="00A46DB1" w:rsidRPr="008817AE">
              <w:t>:2020</w:t>
            </w:r>
          </w:p>
        </w:tc>
        <w:tc>
          <w:tcPr>
            <w:tcW w:w="478" w:type="pct"/>
            <w:vAlign w:val="center"/>
          </w:tcPr>
          <w:p w14:paraId="40423C70" w14:textId="77777777" w:rsidR="00EB1F7A" w:rsidRPr="008817AE" w:rsidRDefault="00EB1F7A" w:rsidP="00EB1F7A">
            <w:pPr>
              <w:pStyle w:val="TABLE-cell"/>
              <w:jc w:val="center"/>
            </w:pPr>
            <w:proofErr w:type="spellStart"/>
            <w:r w:rsidRPr="008817AE">
              <w:rPr>
                <w:i/>
              </w:rPr>
              <w:t>I</w:t>
            </w:r>
            <w:r w:rsidRPr="008817AE">
              <w:rPr>
                <w:vertAlign w:val="subscript"/>
              </w:rPr>
              <w:t>st</w:t>
            </w:r>
            <w:proofErr w:type="spellEnd"/>
          </w:p>
        </w:tc>
        <w:tc>
          <w:tcPr>
            <w:tcW w:w="478" w:type="pct"/>
            <w:vAlign w:val="center"/>
          </w:tcPr>
          <w:p w14:paraId="48155C65" w14:textId="77777777" w:rsidR="00EB1F7A" w:rsidRPr="008817AE" w:rsidRDefault="00753CF6" w:rsidP="00EB1F7A">
            <w:pPr>
              <w:pStyle w:val="TABLE-cell"/>
              <w:jc w:val="center"/>
            </w:pPr>
            <w:r w:rsidRPr="008817AE">
              <w:rPr>
                <w:rFonts w:cs="Times New Roman"/>
              </w:rPr>
              <w:t>–</w:t>
            </w:r>
          </w:p>
        </w:tc>
        <w:tc>
          <w:tcPr>
            <w:tcW w:w="478" w:type="pct"/>
            <w:vAlign w:val="center"/>
          </w:tcPr>
          <w:p w14:paraId="76866202" w14:textId="77777777" w:rsidR="00EB1F7A" w:rsidRPr="008817AE" w:rsidRDefault="00753CF6" w:rsidP="00EB1F7A">
            <w:pPr>
              <w:pStyle w:val="TABLE-cell"/>
              <w:jc w:val="center"/>
            </w:pPr>
            <w:r w:rsidRPr="008817AE">
              <w:rPr>
                <w:rFonts w:cs="Times New Roman"/>
              </w:rPr>
              <w:t>–</w:t>
            </w:r>
          </w:p>
        </w:tc>
        <w:tc>
          <w:tcPr>
            <w:tcW w:w="956" w:type="pct"/>
            <w:gridSpan w:val="2"/>
            <w:vAlign w:val="center"/>
          </w:tcPr>
          <w:p w14:paraId="1C6AE655" w14:textId="77777777" w:rsidR="00EB1F7A" w:rsidRPr="008817AE" w:rsidRDefault="00EB1F7A" w:rsidP="00EB1F7A">
            <w:pPr>
              <w:pStyle w:val="TABLE-cell"/>
              <w:jc w:val="center"/>
            </w:pPr>
            <w:proofErr w:type="gramStart"/>
            <w:r w:rsidRPr="008817AE">
              <w:rPr>
                <w:i/>
              </w:rPr>
              <w:t>I</w:t>
            </w:r>
            <w:r w:rsidRPr="008817AE">
              <w:rPr>
                <w:vertAlign w:val="subscript"/>
              </w:rPr>
              <w:t>n</w:t>
            </w:r>
            <w:r w:rsidRPr="008817AE">
              <w:rPr>
                <w:vertAlign w:val="superscript"/>
              </w:rPr>
              <w:t>(</w:t>
            </w:r>
            <w:proofErr w:type="gramEnd"/>
            <w:r w:rsidRPr="008817AE">
              <w:rPr>
                <w:vertAlign w:val="superscript"/>
              </w:rPr>
              <w:t>2)</w:t>
            </w:r>
          </w:p>
        </w:tc>
        <w:tc>
          <w:tcPr>
            <w:tcW w:w="478" w:type="pct"/>
            <w:vAlign w:val="center"/>
          </w:tcPr>
          <w:p w14:paraId="4C130B3E" w14:textId="77777777" w:rsidR="00EB1F7A" w:rsidRPr="008817AE" w:rsidRDefault="00EB1F7A" w:rsidP="00EB1F7A">
            <w:pPr>
              <w:pStyle w:val="TABLE-cell"/>
              <w:jc w:val="center"/>
            </w:pPr>
            <w:r w:rsidRPr="008817AE">
              <w:rPr>
                <w:i/>
              </w:rPr>
              <w:t>I</w:t>
            </w:r>
            <w:r w:rsidRPr="008817AE">
              <w:rPr>
                <w:vertAlign w:val="subscript"/>
              </w:rPr>
              <w:t>max</w:t>
            </w:r>
          </w:p>
        </w:tc>
      </w:tr>
      <w:tr w:rsidR="00A92731" w:rsidRPr="008817AE" w14:paraId="2740F0E2" w14:textId="77777777" w:rsidTr="00A92731">
        <w:tc>
          <w:tcPr>
            <w:tcW w:w="2132" w:type="pct"/>
            <w:vAlign w:val="center"/>
          </w:tcPr>
          <w:p w14:paraId="3ABB9685" w14:textId="53E39C28" w:rsidR="00A92731" w:rsidRPr="008817AE" w:rsidRDefault="00A92731" w:rsidP="00A92731">
            <w:pPr>
              <w:pStyle w:val="TABLE-cell"/>
            </w:pPr>
            <w:r w:rsidRPr="008817AE">
              <w:t>ANSI C12.</w:t>
            </w:r>
            <w:ins w:id="5985" w:author="Phillip" w:date="2023-08-21T12:07:00Z">
              <w:r>
                <w:t>1</w:t>
              </w:r>
            </w:ins>
            <w:del w:id="5986" w:author="Phillip" w:date="2023-08-21T12:07:00Z">
              <w:r w:rsidRPr="008817AE" w:rsidDel="00A92731">
                <w:delText>20</w:delText>
              </w:r>
            </w:del>
            <w:r w:rsidRPr="008817AE">
              <w:t>:</w:t>
            </w:r>
            <w:del w:id="5987" w:author="Phillip" w:date="2023-08-21T12:07:00Z">
              <w:r w:rsidRPr="008817AE" w:rsidDel="00A92731">
                <w:delText>2010</w:delText>
              </w:r>
            </w:del>
            <w:ins w:id="5988" w:author="Phillip" w:date="2023-08-21T12:07:00Z">
              <w:r w:rsidRPr="008817AE">
                <w:t>20</w:t>
              </w:r>
              <w:r>
                <w:t>22</w:t>
              </w:r>
            </w:ins>
            <w:r w:rsidRPr="008817AE">
              <w:rPr>
                <w:vertAlign w:val="superscript"/>
              </w:rPr>
              <w:t>(3)</w:t>
            </w:r>
          </w:p>
        </w:tc>
        <w:tc>
          <w:tcPr>
            <w:tcW w:w="478" w:type="pct"/>
            <w:tcMar>
              <w:left w:w="57" w:type="dxa"/>
              <w:right w:w="57" w:type="dxa"/>
            </w:tcMar>
            <w:vAlign w:val="center"/>
          </w:tcPr>
          <w:p w14:paraId="498A2E41" w14:textId="047444B0" w:rsidR="00A92731" w:rsidRPr="008817AE" w:rsidRDefault="00A92731" w:rsidP="00A92731">
            <w:pPr>
              <w:pStyle w:val="TABLE-cell"/>
              <w:jc w:val="center"/>
            </w:pPr>
            <w:proofErr w:type="spellStart"/>
            <w:ins w:id="5989" w:author="Phillip" w:date="2023-08-21T12:08:00Z">
              <w:r w:rsidRPr="008817AE">
                <w:rPr>
                  <w:i/>
                </w:rPr>
                <w:t>I</w:t>
              </w:r>
              <w:r w:rsidRPr="008817AE">
                <w:rPr>
                  <w:vertAlign w:val="subscript"/>
                </w:rPr>
                <w:t>st</w:t>
              </w:r>
            </w:ins>
            <w:proofErr w:type="spellEnd"/>
            <w:del w:id="5990" w:author="Phillip" w:date="2023-08-21T12:08:00Z">
              <w:r w:rsidRPr="008817AE" w:rsidDel="00EA7AE8">
                <w:delText>Starting current</w:delText>
              </w:r>
            </w:del>
          </w:p>
        </w:tc>
        <w:tc>
          <w:tcPr>
            <w:tcW w:w="478" w:type="pct"/>
            <w:tcMar>
              <w:left w:w="57" w:type="dxa"/>
              <w:right w:w="57" w:type="dxa"/>
            </w:tcMar>
            <w:vAlign w:val="center"/>
          </w:tcPr>
          <w:p w14:paraId="551D4775" w14:textId="54F77231" w:rsidR="00A92731" w:rsidRPr="008817AE" w:rsidRDefault="00A92731" w:rsidP="00A92731">
            <w:pPr>
              <w:pStyle w:val="TABLE-cell"/>
              <w:jc w:val="center"/>
            </w:pPr>
            <w:proofErr w:type="spellStart"/>
            <w:ins w:id="5991" w:author="Phillip" w:date="2023-08-21T12:08:00Z">
              <w:r w:rsidRPr="008817AE">
                <w:rPr>
                  <w:i/>
                </w:rPr>
                <w:t>I</w:t>
              </w:r>
              <w:r w:rsidRPr="008817AE">
                <w:rPr>
                  <w:vertAlign w:val="subscript"/>
                </w:rPr>
                <w:t>min</w:t>
              </w:r>
            </w:ins>
            <w:proofErr w:type="spellEnd"/>
            <w:del w:id="5992" w:author="Phillip" w:date="2023-08-21T12:08:00Z">
              <w:r w:rsidRPr="008817AE" w:rsidDel="00EA7AE8">
                <w:rPr>
                  <w:rFonts w:cs="Times New Roman"/>
                </w:rPr>
                <w:delText>–</w:delText>
              </w:r>
            </w:del>
          </w:p>
        </w:tc>
        <w:tc>
          <w:tcPr>
            <w:tcW w:w="478" w:type="pct"/>
            <w:tcMar>
              <w:left w:w="57" w:type="dxa"/>
              <w:right w:w="57" w:type="dxa"/>
            </w:tcMar>
            <w:vAlign w:val="center"/>
          </w:tcPr>
          <w:p w14:paraId="5F4B3728" w14:textId="62F1C2BC" w:rsidR="00A92731" w:rsidRPr="008817AE" w:rsidRDefault="00A92731" w:rsidP="00A92731">
            <w:pPr>
              <w:pStyle w:val="TABLE-cell"/>
              <w:jc w:val="center"/>
            </w:pPr>
            <w:proofErr w:type="spellStart"/>
            <w:ins w:id="5993" w:author="Phillip" w:date="2023-08-21T12:08:00Z">
              <w:r w:rsidRPr="008817AE">
                <w:rPr>
                  <w:i/>
                </w:rPr>
                <w:t>I</w:t>
              </w:r>
              <w:r w:rsidRPr="008817AE">
                <w:rPr>
                  <w:vertAlign w:val="subscript"/>
                </w:rPr>
                <w:t>tr</w:t>
              </w:r>
            </w:ins>
            <w:proofErr w:type="spellEnd"/>
            <w:del w:id="5994" w:author="Phillip" w:date="2023-08-21T12:08:00Z">
              <w:r w:rsidRPr="008817AE" w:rsidDel="00EA7AE8">
                <w:delText>Light load</w:delText>
              </w:r>
            </w:del>
          </w:p>
        </w:tc>
        <w:tc>
          <w:tcPr>
            <w:tcW w:w="956" w:type="pct"/>
            <w:gridSpan w:val="2"/>
            <w:tcMar>
              <w:left w:w="57" w:type="dxa"/>
              <w:right w:w="57" w:type="dxa"/>
            </w:tcMar>
            <w:vAlign w:val="center"/>
          </w:tcPr>
          <w:p w14:paraId="7B31F847" w14:textId="77777777" w:rsidR="00A92731" w:rsidRPr="008817AE" w:rsidDel="00A92731" w:rsidRDefault="00A92731" w:rsidP="00A92731">
            <w:pPr>
              <w:pStyle w:val="TABLE-cell"/>
              <w:jc w:val="center"/>
              <w:rPr>
                <w:del w:id="5995" w:author="Phillip" w:date="2023-08-21T12:09:00Z"/>
                <w:vertAlign w:val="superscript"/>
              </w:rPr>
            </w:pPr>
            <w:ins w:id="5996" w:author="Phillip" w:date="2023-08-21T12:08:00Z">
              <w:r w:rsidRPr="008817AE">
                <w:t xml:space="preserve">10 </w:t>
              </w:r>
              <w:proofErr w:type="spellStart"/>
              <w:r w:rsidRPr="008817AE">
                <w:rPr>
                  <w:i/>
                </w:rPr>
                <w:t>I</w:t>
              </w:r>
              <w:r w:rsidRPr="008817AE">
                <w:rPr>
                  <w:vertAlign w:val="subscript"/>
                </w:rPr>
                <w:t>tr</w:t>
              </w:r>
            </w:ins>
            <w:proofErr w:type="spellEnd"/>
            <w:del w:id="5997" w:author="Phillip" w:date="2023-08-21T12:08:00Z">
              <w:r w:rsidRPr="008817AE" w:rsidDel="00EA7AE8">
                <w:delText>Test Amps</w:delText>
              </w:r>
            </w:del>
          </w:p>
          <w:p w14:paraId="23054EA6" w14:textId="08786E14" w:rsidR="00A92731" w:rsidRPr="008817AE" w:rsidRDefault="00A92731" w:rsidP="00A92731">
            <w:pPr>
              <w:pStyle w:val="TABLE-cell"/>
              <w:jc w:val="center"/>
              <w:rPr>
                <w:vertAlign w:val="superscript"/>
              </w:rPr>
            </w:pPr>
            <w:del w:id="5998" w:author="Phillip" w:date="2023-08-21T12:09:00Z">
              <w:r w:rsidRPr="008817AE" w:rsidDel="00A92731">
                <w:rPr>
                  <w:rFonts w:cs="Times New Roman"/>
                </w:rPr>
                <w:delText>–</w:delText>
              </w:r>
            </w:del>
          </w:p>
        </w:tc>
        <w:tc>
          <w:tcPr>
            <w:tcW w:w="478" w:type="pct"/>
            <w:tcMar>
              <w:left w:w="57" w:type="dxa"/>
              <w:right w:w="57" w:type="dxa"/>
            </w:tcMar>
            <w:vAlign w:val="center"/>
          </w:tcPr>
          <w:p w14:paraId="1DA6E8E2" w14:textId="75AB6D9F" w:rsidR="00A92731" w:rsidRPr="008817AE" w:rsidRDefault="00A92731" w:rsidP="00A92731">
            <w:pPr>
              <w:pStyle w:val="TABLE-cell"/>
              <w:jc w:val="center"/>
            </w:pPr>
            <w:ins w:id="5999" w:author="Phillip" w:date="2023-08-21T12:09:00Z">
              <w:r w:rsidRPr="008817AE">
                <w:rPr>
                  <w:i/>
                </w:rPr>
                <w:t>I</w:t>
              </w:r>
              <w:r w:rsidRPr="008817AE">
                <w:rPr>
                  <w:vertAlign w:val="subscript"/>
                </w:rPr>
                <w:t>max</w:t>
              </w:r>
            </w:ins>
            <w:del w:id="6000" w:author="Phillip" w:date="2023-08-21T12:09:00Z">
              <w:r w:rsidRPr="008817AE" w:rsidDel="00A92731">
                <w:delText>Class Amps</w:delText>
              </w:r>
            </w:del>
          </w:p>
        </w:tc>
      </w:tr>
      <w:tr w:rsidR="00EB1F7A" w:rsidRPr="008817AE" w14:paraId="74D85D15" w14:textId="77777777" w:rsidTr="001F73F4">
        <w:tc>
          <w:tcPr>
            <w:tcW w:w="2132" w:type="pct"/>
            <w:vAlign w:val="center"/>
          </w:tcPr>
          <w:p w14:paraId="0165CC39" w14:textId="77777777" w:rsidR="00EB1F7A" w:rsidRPr="008817AE" w:rsidRDefault="00EB1F7A" w:rsidP="00EB1F7A">
            <w:pPr>
              <w:pStyle w:val="TABLE-cell"/>
            </w:pPr>
            <w:r w:rsidRPr="008817AE">
              <w:t>Directive 2014/32/EU “Measuring Instrument Directive”</w:t>
            </w:r>
          </w:p>
        </w:tc>
        <w:tc>
          <w:tcPr>
            <w:tcW w:w="478" w:type="pct"/>
            <w:vAlign w:val="center"/>
          </w:tcPr>
          <w:p w14:paraId="39584A13" w14:textId="77777777" w:rsidR="00EB1F7A" w:rsidRPr="008817AE" w:rsidRDefault="00EB1F7A" w:rsidP="00EB1F7A">
            <w:pPr>
              <w:pStyle w:val="TABLE-cell"/>
              <w:jc w:val="center"/>
            </w:pPr>
            <w:proofErr w:type="spellStart"/>
            <w:r w:rsidRPr="008817AE">
              <w:rPr>
                <w:i/>
              </w:rPr>
              <w:t>I</w:t>
            </w:r>
            <w:r w:rsidRPr="008817AE">
              <w:rPr>
                <w:vertAlign w:val="subscript"/>
              </w:rPr>
              <w:t>st</w:t>
            </w:r>
            <w:proofErr w:type="spellEnd"/>
          </w:p>
        </w:tc>
        <w:tc>
          <w:tcPr>
            <w:tcW w:w="478" w:type="pct"/>
            <w:vAlign w:val="center"/>
          </w:tcPr>
          <w:p w14:paraId="0B1E8A8E" w14:textId="77777777" w:rsidR="00EB1F7A" w:rsidRPr="008817AE" w:rsidRDefault="00EB1F7A" w:rsidP="00EB1F7A">
            <w:pPr>
              <w:pStyle w:val="TABLE-cell"/>
              <w:jc w:val="center"/>
            </w:pPr>
            <w:proofErr w:type="spellStart"/>
            <w:r w:rsidRPr="008817AE">
              <w:rPr>
                <w:i/>
              </w:rPr>
              <w:t>I</w:t>
            </w:r>
            <w:r w:rsidRPr="008817AE">
              <w:rPr>
                <w:vertAlign w:val="subscript"/>
              </w:rPr>
              <w:t>min</w:t>
            </w:r>
            <w:proofErr w:type="spellEnd"/>
          </w:p>
        </w:tc>
        <w:tc>
          <w:tcPr>
            <w:tcW w:w="478" w:type="pct"/>
            <w:vAlign w:val="center"/>
          </w:tcPr>
          <w:p w14:paraId="2DB62BC0" w14:textId="77777777" w:rsidR="00EB1F7A" w:rsidRPr="008817AE" w:rsidRDefault="00EB1F7A" w:rsidP="00EB1F7A">
            <w:pPr>
              <w:pStyle w:val="TABLE-cell"/>
              <w:jc w:val="center"/>
            </w:pPr>
            <w:proofErr w:type="spellStart"/>
            <w:r w:rsidRPr="008817AE">
              <w:rPr>
                <w:i/>
              </w:rPr>
              <w:t>I</w:t>
            </w:r>
            <w:r w:rsidRPr="008817AE">
              <w:rPr>
                <w:vertAlign w:val="subscript"/>
              </w:rPr>
              <w:t>tr</w:t>
            </w:r>
            <w:proofErr w:type="spellEnd"/>
          </w:p>
        </w:tc>
        <w:tc>
          <w:tcPr>
            <w:tcW w:w="478" w:type="pct"/>
            <w:vAlign w:val="center"/>
          </w:tcPr>
          <w:p w14:paraId="40B92723" w14:textId="77777777" w:rsidR="00EB1F7A" w:rsidRPr="008817AE" w:rsidRDefault="00EB1F7A" w:rsidP="000650C6">
            <w:pPr>
              <w:pStyle w:val="TABLE-cell"/>
              <w:jc w:val="center"/>
            </w:pPr>
            <w:proofErr w:type="spellStart"/>
            <w:proofErr w:type="gramStart"/>
            <w:r w:rsidRPr="008817AE">
              <w:rPr>
                <w:i/>
              </w:rPr>
              <w:t>I</w:t>
            </w:r>
            <w:r w:rsidRPr="008817AE">
              <w:rPr>
                <w:vertAlign w:val="subscript"/>
              </w:rPr>
              <w:t>b</w:t>
            </w:r>
            <w:proofErr w:type="spellEnd"/>
            <w:r w:rsidRPr="008817AE">
              <w:rPr>
                <w:vertAlign w:val="superscript"/>
              </w:rPr>
              <w:t>(</w:t>
            </w:r>
            <w:proofErr w:type="gramEnd"/>
            <w:r w:rsidRPr="008817AE">
              <w:rPr>
                <w:vertAlign w:val="superscript"/>
              </w:rPr>
              <w:t>4)</w:t>
            </w:r>
          </w:p>
        </w:tc>
        <w:tc>
          <w:tcPr>
            <w:tcW w:w="478" w:type="pct"/>
            <w:vAlign w:val="center"/>
          </w:tcPr>
          <w:p w14:paraId="1A1F4102" w14:textId="77777777" w:rsidR="00EB1F7A" w:rsidRPr="008817AE" w:rsidRDefault="00EB1F7A" w:rsidP="00EB1F7A">
            <w:pPr>
              <w:pStyle w:val="TABLE-cell"/>
              <w:jc w:val="center"/>
              <w:rPr>
                <w:vertAlign w:val="superscript"/>
              </w:rPr>
            </w:pPr>
            <w:proofErr w:type="gramStart"/>
            <w:r w:rsidRPr="008817AE">
              <w:rPr>
                <w:i/>
              </w:rPr>
              <w:t>I</w:t>
            </w:r>
            <w:r w:rsidRPr="008817AE">
              <w:rPr>
                <w:vertAlign w:val="subscript"/>
              </w:rPr>
              <w:t>n</w:t>
            </w:r>
            <w:r w:rsidRPr="008817AE">
              <w:rPr>
                <w:vertAlign w:val="superscript"/>
              </w:rPr>
              <w:t>(</w:t>
            </w:r>
            <w:proofErr w:type="gramEnd"/>
            <w:r w:rsidRPr="008817AE">
              <w:rPr>
                <w:vertAlign w:val="superscript"/>
              </w:rPr>
              <w:t>4)</w:t>
            </w:r>
          </w:p>
        </w:tc>
        <w:tc>
          <w:tcPr>
            <w:tcW w:w="478" w:type="pct"/>
            <w:vAlign w:val="center"/>
          </w:tcPr>
          <w:p w14:paraId="3C0DB4A8"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37DD3313" w14:textId="77777777" w:rsidTr="00BC3160">
        <w:tc>
          <w:tcPr>
            <w:tcW w:w="5000" w:type="pct"/>
            <w:gridSpan w:val="7"/>
            <w:vAlign w:val="center"/>
          </w:tcPr>
          <w:p w14:paraId="2B77D67B" w14:textId="525AB84E" w:rsidR="00EB1F7A" w:rsidRPr="008817AE" w:rsidRDefault="00EB1F7A" w:rsidP="00EB1F7A">
            <w:pPr>
              <w:pStyle w:val="Table-Note"/>
            </w:pPr>
            <w:r w:rsidRPr="008817AE">
              <w:rPr>
                <w:vertAlign w:val="superscript"/>
              </w:rPr>
              <w:t xml:space="preserve">(1) </w:t>
            </w:r>
            <w:r w:rsidRPr="008817AE">
              <w:rPr>
                <w:i/>
              </w:rPr>
              <w:t>I</w:t>
            </w:r>
            <w:r w:rsidRPr="008817AE">
              <w:rPr>
                <w:vertAlign w:val="subscript"/>
              </w:rPr>
              <w:t>n</w:t>
            </w:r>
            <w:r w:rsidRPr="008817AE">
              <w:t xml:space="preserve"> is the nominal current. In the 2016 IEC standards it relates only to transformer</w:t>
            </w:r>
            <w:r w:rsidR="00BD56CA" w:rsidRPr="008817AE">
              <w:t>-</w:t>
            </w:r>
            <w:r w:rsidRPr="008817AE">
              <w:t>operated meters.</w:t>
            </w:r>
          </w:p>
          <w:p w14:paraId="2F6BFD3C" w14:textId="77777777" w:rsidR="00EB1F7A" w:rsidRPr="008817AE" w:rsidRDefault="00EB1F7A" w:rsidP="00EB1F7A">
            <w:pPr>
              <w:pStyle w:val="Table-Note"/>
            </w:pPr>
            <w:r w:rsidRPr="008817AE">
              <w:rPr>
                <w:vertAlign w:val="superscript"/>
              </w:rPr>
              <w:t xml:space="preserve">(2) </w:t>
            </w:r>
            <w:proofErr w:type="spellStart"/>
            <w:r w:rsidRPr="008817AE">
              <w:rPr>
                <w:i/>
              </w:rPr>
              <w:t>I</w:t>
            </w:r>
            <w:r w:rsidRPr="008817AE">
              <w:rPr>
                <w:vertAlign w:val="subscript"/>
              </w:rPr>
              <w:t>b</w:t>
            </w:r>
            <w:proofErr w:type="spellEnd"/>
            <w:r w:rsidRPr="008817AE">
              <w:t xml:space="preserve"> is the basic current and it relates only to direct connected meters.</w:t>
            </w:r>
          </w:p>
          <w:p w14:paraId="5CDEA463" w14:textId="77777777" w:rsidR="00EB1F7A" w:rsidRPr="008817AE" w:rsidRDefault="00EB1F7A" w:rsidP="000650C6">
            <w:pPr>
              <w:pStyle w:val="Table-Note"/>
            </w:pPr>
            <w:r w:rsidRPr="008817AE">
              <w:rPr>
                <w:vertAlign w:val="superscript"/>
              </w:rPr>
              <w:t>(3)</w:t>
            </w:r>
            <w:r w:rsidRPr="008817AE">
              <w:t xml:space="preserve"> There is no direct correspondence of current values in ANSI, but there is a similar concept as described here.</w:t>
            </w:r>
          </w:p>
          <w:p w14:paraId="64554FA4" w14:textId="77777777" w:rsidR="00EB1F7A" w:rsidRPr="008817AE" w:rsidRDefault="00EB1F7A" w:rsidP="000650C6">
            <w:pPr>
              <w:pStyle w:val="Table-Note"/>
            </w:pPr>
            <w:r w:rsidRPr="008817AE">
              <w:rPr>
                <w:vertAlign w:val="superscript"/>
              </w:rPr>
              <w:lastRenderedPageBreak/>
              <w:t>(4)</w:t>
            </w:r>
            <w:r w:rsidRPr="008817AE">
              <w:t xml:space="preserve"> In Directive 2014/32/EU, the nominal current is defined to be 20 times the transitional current (</w:t>
            </w:r>
            <w:r w:rsidRPr="008817AE">
              <w:rPr>
                <w:i/>
              </w:rPr>
              <w:t>I</w:t>
            </w:r>
            <w:r w:rsidRPr="008817AE">
              <w:rPr>
                <w:vertAlign w:val="subscript"/>
              </w:rPr>
              <w:t>n</w:t>
            </w:r>
            <w:r w:rsidRPr="008817AE">
              <w:t xml:space="preserve"> = 20 × </w:t>
            </w:r>
            <w:proofErr w:type="spellStart"/>
            <w:r w:rsidRPr="008817AE">
              <w:rPr>
                <w:i/>
              </w:rPr>
              <w:t>I</w:t>
            </w:r>
            <w:r w:rsidRPr="008817AE">
              <w:rPr>
                <w:vertAlign w:val="subscript"/>
              </w:rPr>
              <w:t>tr</w:t>
            </w:r>
            <w:proofErr w:type="spellEnd"/>
            <w:r w:rsidRPr="008817AE">
              <w:t>) for indirect connected meters. For direct connected meters, the basic current is not defined, but generally the basic current is taken to be 10 time the transitional current (</w:t>
            </w:r>
            <w:proofErr w:type="spellStart"/>
            <w:r w:rsidRPr="008817AE">
              <w:rPr>
                <w:i/>
              </w:rPr>
              <w:t>I</w:t>
            </w:r>
            <w:r w:rsidRPr="008817AE">
              <w:rPr>
                <w:vertAlign w:val="subscript"/>
              </w:rPr>
              <w:t>b</w:t>
            </w:r>
            <w:proofErr w:type="spellEnd"/>
            <w:r w:rsidRPr="008817AE">
              <w:t xml:space="preserve"> = 10 × </w:t>
            </w:r>
            <w:proofErr w:type="spellStart"/>
            <w:r w:rsidRPr="008817AE">
              <w:rPr>
                <w:i/>
              </w:rPr>
              <w:t>I</w:t>
            </w:r>
            <w:r w:rsidRPr="008817AE">
              <w:rPr>
                <w:vertAlign w:val="subscript"/>
              </w:rPr>
              <w:t>tr</w:t>
            </w:r>
            <w:proofErr w:type="spellEnd"/>
            <w:r w:rsidRPr="008817AE">
              <w:t>).</w:t>
            </w:r>
          </w:p>
        </w:tc>
      </w:tr>
    </w:tbl>
    <w:p w14:paraId="3BFD3A57" w14:textId="77777777" w:rsidR="004E5A4A" w:rsidRPr="008817AE" w:rsidRDefault="00753CF6" w:rsidP="001F73F4">
      <w:pPr>
        <w:pStyle w:val="AnnexHeading1"/>
      </w:pPr>
      <w:bookmarkStart w:id="6001" w:name="_Toc159855468"/>
      <w:bookmarkStart w:id="6002" w:name="_Toc182411571"/>
      <w:r w:rsidRPr="008817AE">
        <w:lastRenderedPageBreak/>
        <w:t>Acceptance of correspondence</w:t>
      </w:r>
      <w:bookmarkEnd w:id="6001"/>
      <w:bookmarkEnd w:id="6002"/>
    </w:p>
    <w:p w14:paraId="7CB3FEA8" w14:textId="5E77B9CB" w:rsidR="003F4D1A" w:rsidRPr="008817AE" w:rsidRDefault="00753CF6">
      <w:pPr>
        <w:pStyle w:val="BodyText"/>
      </w:pPr>
      <w:r w:rsidRPr="008817AE">
        <w:t xml:space="preserve">The correspondence between </w:t>
      </w:r>
      <w:r w:rsidR="003F4D1A" w:rsidRPr="008817AE">
        <w:t xml:space="preserve">accuracy classes is informative. For example, a meter that is considered to comply with IEC 62052.11:2016 with accuracy class 1 cannot automatically be assumed to comply with accuracy class B/1 under this recommendation. This is because conformance with the standard requires compliance with </w:t>
      </w:r>
      <w:proofErr w:type="gramStart"/>
      <w:r w:rsidR="003F4D1A" w:rsidRPr="008817AE">
        <w:t>all of</w:t>
      </w:r>
      <w:proofErr w:type="gramEnd"/>
      <w:r w:rsidR="003F4D1A" w:rsidRPr="008817AE">
        <w:t xml:space="preserve"> the metrological and technical requirements. </w:t>
      </w:r>
    </w:p>
    <w:p w14:paraId="203D782E" w14:textId="6B21EE0B" w:rsidR="006A4379" w:rsidRPr="008817AE" w:rsidRDefault="003F4D1A">
      <w:pPr>
        <w:pStyle w:val="BodyText"/>
      </w:pPr>
      <w:r w:rsidRPr="008817AE">
        <w:t xml:space="preserve">Correspondence between current values </w:t>
      </w:r>
      <w:r w:rsidR="00DF7C3A" w:rsidRPr="008817AE">
        <w:t xml:space="preserve">may be used to support </w:t>
      </w:r>
      <w:r w:rsidRPr="008817AE">
        <w:t>accept</w:t>
      </w:r>
      <w:r w:rsidR="00DF7C3A" w:rsidRPr="008817AE">
        <w:t>ance</w:t>
      </w:r>
      <w:r w:rsidRPr="008817AE">
        <w:t xml:space="preserve"> </w:t>
      </w:r>
      <w:r w:rsidR="00DF7C3A" w:rsidRPr="008817AE">
        <w:t>of results from other international standards</w:t>
      </w:r>
      <w:r w:rsidRPr="008817AE">
        <w:t xml:space="preserve">. </w:t>
      </w:r>
      <w:r w:rsidR="00DF7C3A" w:rsidRPr="008817AE">
        <w:t xml:space="preserve">For example, </w:t>
      </w:r>
      <w:r w:rsidRPr="008817AE">
        <w:t>if an identical test is performed under a different international standard</w:t>
      </w:r>
      <w:r w:rsidR="00DF7C3A" w:rsidRPr="008817AE">
        <w:t>, the correspondence of current values (</w:t>
      </w:r>
      <w:r w:rsidR="00424D34" w:rsidRPr="008817AE">
        <w:fldChar w:fldCharType="begin"/>
      </w:r>
      <w:r w:rsidR="00424D34" w:rsidRPr="008817AE">
        <w:instrText xml:space="preserve"> REF _Ref31298585 \r </w:instrText>
      </w:r>
      <w:r w:rsidR="008817AE">
        <w:instrText xml:space="preserve"> \* MERGEFORMAT </w:instrText>
      </w:r>
      <w:r w:rsidR="00424D34" w:rsidRPr="008817AE">
        <w:fldChar w:fldCharType="separate"/>
      </w:r>
      <w:ins w:id="6003" w:author="Mitchell, Phillip" w:date="2023-11-29T12:24:00Z">
        <w:r w:rsidR="0033235A">
          <w:t>D.3</w:t>
        </w:r>
      </w:ins>
      <w:ins w:id="6004" w:author="Phillip" w:date="2023-08-21T13:12:00Z">
        <w:del w:id="6005" w:author="Mitchell, Phillip" w:date="2023-11-29T12:24:00Z">
          <w:r w:rsidR="00714DB9" w:rsidDel="0033235A">
            <w:delText>D.3</w:delText>
          </w:r>
        </w:del>
      </w:ins>
      <w:del w:id="6006" w:author="Mitchell, Phillip" w:date="2023-11-29T12:24:00Z">
        <w:r w:rsidR="00F47197" w:rsidRPr="008817AE" w:rsidDel="0033235A">
          <w:delText>E.3</w:delText>
        </w:r>
      </w:del>
      <w:r w:rsidR="00424D34" w:rsidRPr="008817AE">
        <w:fldChar w:fldCharType="end"/>
      </w:r>
      <w:r w:rsidR="00DF7C3A" w:rsidRPr="008817AE">
        <w:t>) can be used to demonstrate the equivalence of current values.</w:t>
      </w:r>
      <w:r w:rsidR="006A4379" w:rsidRPr="008817AE">
        <w:t xml:space="preserve"> </w:t>
      </w:r>
    </w:p>
    <w:p w14:paraId="71384E01" w14:textId="77777777" w:rsidR="006A4379" w:rsidRPr="008817AE" w:rsidRDefault="006A4379">
      <w:pPr>
        <w:pStyle w:val="BodyText"/>
      </w:pPr>
      <w:r w:rsidRPr="008817AE">
        <w:t>Further, where an IEC standard specifies load points for a test that differs from this Recommendation, the alternative load points shall be considered acceptable under this Recommendation</w:t>
      </w:r>
      <w:r w:rsidR="00E51F0D" w:rsidRPr="008817AE">
        <w:t xml:space="preserve">. </w:t>
      </w:r>
    </w:p>
    <w:p w14:paraId="5CDFA77A" w14:textId="0B28D3C2" w:rsidR="00382D88" w:rsidRPr="008817AE" w:rsidRDefault="00382D88">
      <w:r w:rsidRPr="008817AE">
        <w:br w:type="page"/>
      </w:r>
    </w:p>
    <w:p w14:paraId="1547D73F" w14:textId="5C5A93A6" w:rsidR="00382D88" w:rsidRPr="008817AE" w:rsidRDefault="00A22BC4" w:rsidP="00494C6B">
      <w:pPr>
        <w:pStyle w:val="AnnexTitle"/>
      </w:pPr>
      <w:r w:rsidRPr="008817AE">
        <w:lastRenderedPageBreak/>
        <w:br/>
      </w:r>
      <w:bookmarkStart w:id="6007" w:name="_Toc159855469"/>
      <w:bookmarkStart w:id="6008" w:name="_Toc182411572"/>
      <w:r w:rsidR="00382D88" w:rsidRPr="008817AE">
        <w:t>Bibliography</w:t>
      </w:r>
      <w:r w:rsidRPr="008817AE">
        <w:br/>
      </w:r>
      <w:r w:rsidR="00382D88" w:rsidRPr="008817AE">
        <w:t>(Informative)</w:t>
      </w:r>
      <w:bookmarkEnd w:id="6007"/>
      <w:bookmarkEnd w:id="60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2"/>
        <w:gridCol w:w="3568"/>
        <w:gridCol w:w="5498"/>
      </w:tblGrid>
      <w:tr w:rsidR="00382D88" w:rsidRPr="008817AE" w14:paraId="0C098A09" w14:textId="77777777" w:rsidTr="00494C6B">
        <w:tc>
          <w:tcPr>
            <w:tcW w:w="562" w:type="dxa"/>
            <w:shd w:val="clear" w:color="auto" w:fill="auto"/>
          </w:tcPr>
          <w:p w14:paraId="66D0FFBA" w14:textId="77777777" w:rsidR="00382D88" w:rsidRPr="008817AE" w:rsidRDefault="00382D88" w:rsidP="00494C6B">
            <w:pPr>
              <w:pStyle w:val="TABLE-col-heading"/>
              <w:rPr>
                <w:lang w:val="en-AU" w:eastAsia="en-AU"/>
              </w:rPr>
            </w:pPr>
            <w:r w:rsidRPr="008817AE">
              <w:rPr>
                <w:lang w:val="en-AU" w:eastAsia="en-AU"/>
              </w:rPr>
              <w:t>Ref.</w:t>
            </w:r>
          </w:p>
        </w:tc>
        <w:tc>
          <w:tcPr>
            <w:tcW w:w="3568" w:type="dxa"/>
            <w:shd w:val="clear" w:color="auto" w:fill="auto"/>
          </w:tcPr>
          <w:p w14:paraId="7AEF6ED7" w14:textId="77777777" w:rsidR="00382D88" w:rsidRPr="008817AE" w:rsidRDefault="00382D88" w:rsidP="00494C6B">
            <w:pPr>
              <w:pStyle w:val="TABLE-col-heading"/>
              <w:rPr>
                <w:lang w:val="en-AU" w:eastAsia="en-AU"/>
              </w:rPr>
            </w:pPr>
            <w:r w:rsidRPr="008817AE">
              <w:rPr>
                <w:lang w:val="en-AU" w:eastAsia="en-AU"/>
              </w:rPr>
              <w:t>Standards and reference documents</w:t>
            </w:r>
          </w:p>
        </w:tc>
        <w:tc>
          <w:tcPr>
            <w:tcW w:w="5498" w:type="dxa"/>
            <w:shd w:val="clear" w:color="auto" w:fill="auto"/>
          </w:tcPr>
          <w:p w14:paraId="4E7C27A3" w14:textId="77777777" w:rsidR="00382D88" w:rsidRPr="008817AE" w:rsidRDefault="00382D88" w:rsidP="00494C6B">
            <w:pPr>
              <w:pStyle w:val="TABLE-col-heading"/>
              <w:rPr>
                <w:lang w:val="en-AU" w:eastAsia="en-AU"/>
              </w:rPr>
            </w:pPr>
            <w:r w:rsidRPr="008817AE">
              <w:rPr>
                <w:lang w:val="en-AU" w:eastAsia="en-AU"/>
              </w:rPr>
              <w:t>Description</w:t>
            </w:r>
          </w:p>
        </w:tc>
      </w:tr>
      <w:tr w:rsidR="000831FA" w:rsidRPr="008817AE" w14:paraId="7DFABBAF" w14:textId="77777777" w:rsidTr="00494C6B">
        <w:tc>
          <w:tcPr>
            <w:tcW w:w="562" w:type="dxa"/>
            <w:shd w:val="clear" w:color="auto" w:fill="auto"/>
          </w:tcPr>
          <w:p w14:paraId="10AF39AF" w14:textId="6D9FC8E4" w:rsidR="000831FA" w:rsidRPr="008817AE" w:rsidRDefault="000831FA" w:rsidP="006D5AF1">
            <w:pPr>
              <w:pStyle w:val="TABLE-col-heading"/>
              <w:numPr>
                <w:ilvl w:val="0"/>
                <w:numId w:val="41"/>
              </w:numPr>
              <w:rPr>
                <w:b w:val="0"/>
                <w:lang w:val="en-AU" w:eastAsia="en-AU"/>
              </w:rPr>
            </w:pPr>
            <w:bookmarkStart w:id="6009" w:name="_Ref118713612"/>
          </w:p>
        </w:tc>
        <w:bookmarkEnd w:id="6009"/>
        <w:tc>
          <w:tcPr>
            <w:tcW w:w="3568" w:type="dxa"/>
            <w:shd w:val="clear" w:color="auto" w:fill="auto"/>
          </w:tcPr>
          <w:p w14:paraId="03CA6020" w14:textId="2C50C47F" w:rsidR="000831FA" w:rsidRPr="008817AE" w:rsidRDefault="000831FA" w:rsidP="000831FA">
            <w:pPr>
              <w:pStyle w:val="TABLE-col-heading"/>
              <w:jc w:val="left"/>
              <w:rPr>
                <w:b w:val="0"/>
                <w:lang w:val="en-AU" w:eastAsia="en-AU"/>
              </w:rPr>
            </w:pPr>
            <w:r w:rsidRPr="008817AE">
              <w:rPr>
                <w:b w:val="0"/>
                <w:lang w:val="en-AU" w:eastAsia="en-AU"/>
              </w:rPr>
              <w:t>IEC 62052-11</w:t>
            </w:r>
            <w:ins w:id="6010" w:author="Mitchell, Phillip" w:date="2023-11-29T12:21:00Z">
              <w:r w:rsidR="00B31101">
                <w:rPr>
                  <w:b w:val="0"/>
                  <w:lang w:val="en-AU" w:eastAsia="en-AU"/>
                </w:rPr>
                <w:t>:2020</w:t>
              </w:r>
            </w:ins>
            <w:r w:rsidRPr="008817AE">
              <w:rPr>
                <w:b w:val="0"/>
                <w:lang w:val="en-AU" w:eastAsia="en-AU"/>
              </w:rPr>
              <w:t>, Edition 2</w:t>
            </w:r>
            <w:del w:id="6011" w:author="Mitchell, Phillip" w:date="2023-11-29T12:21:00Z">
              <w:r w:rsidRPr="008817AE" w:rsidDel="00B31101">
                <w:rPr>
                  <w:b w:val="0"/>
                  <w:lang w:val="en-AU" w:eastAsia="en-AU"/>
                </w:rPr>
                <w:delText>, 2020-06</w:delText>
              </w:r>
            </w:del>
          </w:p>
          <w:p w14:paraId="2D449F94" w14:textId="064CACE8" w:rsidR="000831FA" w:rsidRPr="008817AE" w:rsidRDefault="000831FA" w:rsidP="000831FA">
            <w:pPr>
              <w:pStyle w:val="TABLE-col-heading"/>
              <w:jc w:val="left"/>
              <w:rPr>
                <w:b w:val="0"/>
                <w:lang w:val="en-AU" w:eastAsia="en-AU"/>
              </w:rPr>
            </w:pPr>
            <w:r w:rsidRPr="008817AE">
              <w:rPr>
                <w:b w:val="0"/>
                <w:lang w:val="en-AU" w:eastAsia="en-AU"/>
              </w:rPr>
              <w:t xml:space="preserve">Electricity metering equipment – General requirements, </w:t>
            </w:r>
            <w:proofErr w:type="gramStart"/>
            <w:r w:rsidRPr="008817AE">
              <w:rPr>
                <w:b w:val="0"/>
                <w:lang w:val="en-AU" w:eastAsia="en-AU"/>
              </w:rPr>
              <w:t>tests</w:t>
            </w:r>
            <w:proofErr w:type="gramEnd"/>
            <w:r w:rsidRPr="008817AE">
              <w:rPr>
                <w:b w:val="0"/>
                <w:lang w:val="en-AU" w:eastAsia="en-AU"/>
              </w:rPr>
              <w:t xml:space="preserve"> and test conditions – Part 11: Metering equipment</w:t>
            </w:r>
          </w:p>
        </w:tc>
        <w:tc>
          <w:tcPr>
            <w:tcW w:w="5498" w:type="dxa"/>
            <w:shd w:val="clear" w:color="auto" w:fill="auto"/>
          </w:tcPr>
          <w:p w14:paraId="3CAAC2AA" w14:textId="7B92C5CD" w:rsidR="000831FA" w:rsidRPr="008817AE" w:rsidRDefault="000831FA" w:rsidP="000831FA">
            <w:pPr>
              <w:pStyle w:val="TABLE-col-heading"/>
              <w:jc w:val="left"/>
              <w:rPr>
                <w:b w:val="0"/>
                <w:lang w:val="en-AU" w:eastAsia="en-AU"/>
              </w:rPr>
            </w:pPr>
            <w:r w:rsidRPr="008817AE">
              <w:rPr>
                <w:b w:val="0"/>
                <w:lang w:val="en-AU" w:eastAsia="en-AU"/>
              </w:rPr>
              <w:t>Specifies requirements and associated tests, with their appropriate conditions for type testing of AC and DC electricity meters.</w:t>
            </w:r>
          </w:p>
        </w:tc>
      </w:tr>
      <w:tr w:rsidR="000831FA" w:rsidRPr="008817AE" w14:paraId="40545767" w14:textId="77777777" w:rsidTr="00C34386">
        <w:tc>
          <w:tcPr>
            <w:tcW w:w="562" w:type="dxa"/>
            <w:shd w:val="clear" w:color="auto" w:fill="auto"/>
          </w:tcPr>
          <w:p w14:paraId="00169D14" w14:textId="3B65219B" w:rsidR="000831FA" w:rsidRPr="008817AE" w:rsidRDefault="000831FA" w:rsidP="006D5AF1">
            <w:pPr>
              <w:pStyle w:val="TABLE-col-heading"/>
              <w:numPr>
                <w:ilvl w:val="0"/>
                <w:numId w:val="41"/>
              </w:numPr>
              <w:rPr>
                <w:b w:val="0"/>
                <w:lang w:val="en-AU" w:eastAsia="en-AU"/>
              </w:rPr>
            </w:pPr>
            <w:bookmarkStart w:id="6012" w:name="_Ref118713615"/>
          </w:p>
        </w:tc>
        <w:bookmarkEnd w:id="6012"/>
        <w:tc>
          <w:tcPr>
            <w:tcW w:w="3568" w:type="dxa"/>
            <w:shd w:val="clear" w:color="auto" w:fill="auto"/>
          </w:tcPr>
          <w:p w14:paraId="7E94CACC" w14:textId="132316BD" w:rsidR="000831FA" w:rsidRPr="008817AE" w:rsidRDefault="000831FA" w:rsidP="00C34386">
            <w:pPr>
              <w:pStyle w:val="TABLE-col-heading"/>
              <w:jc w:val="left"/>
              <w:rPr>
                <w:b w:val="0"/>
                <w:lang w:val="en-AU" w:eastAsia="en-AU"/>
              </w:rPr>
            </w:pPr>
            <w:r w:rsidRPr="008817AE">
              <w:rPr>
                <w:b w:val="0"/>
                <w:lang w:val="en-AU" w:eastAsia="en-AU"/>
              </w:rPr>
              <w:t>IEC 62053-21</w:t>
            </w:r>
            <w:ins w:id="6013" w:author="Mitchell, Phillip" w:date="2023-11-29T12:21:00Z">
              <w:r w:rsidR="00B31101">
                <w:rPr>
                  <w:b w:val="0"/>
                  <w:lang w:val="en-AU" w:eastAsia="en-AU"/>
                </w:rPr>
                <w:t>:2020</w:t>
              </w:r>
            </w:ins>
            <w:r w:rsidRPr="008817AE">
              <w:rPr>
                <w:b w:val="0"/>
                <w:lang w:val="en-AU" w:eastAsia="en-AU"/>
              </w:rPr>
              <w:t>, Edition 2</w:t>
            </w:r>
            <w:del w:id="6014" w:author="Mitchell, Phillip" w:date="2023-11-29T12:21:00Z">
              <w:r w:rsidRPr="008817AE" w:rsidDel="00B31101">
                <w:rPr>
                  <w:b w:val="0"/>
                  <w:lang w:val="en-AU" w:eastAsia="en-AU"/>
                </w:rPr>
                <w:delText>, 2020-06</w:delText>
              </w:r>
            </w:del>
          </w:p>
          <w:p w14:paraId="2D34FFB4" w14:textId="384A12E4" w:rsidR="000831FA" w:rsidRPr="008817AE" w:rsidRDefault="000831FA" w:rsidP="000831FA">
            <w:pPr>
              <w:pStyle w:val="TABLE-col-heading"/>
              <w:jc w:val="left"/>
              <w:rPr>
                <w:b w:val="0"/>
                <w:lang w:val="en-AU" w:eastAsia="en-AU"/>
              </w:rPr>
            </w:pPr>
            <w:r w:rsidRPr="008817AE">
              <w:rPr>
                <w:b w:val="0"/>
                <w:lang w:val="en-AU" w:eastAsia="en-AU"/>
              </w:rPr>
              <w:t>Electricity metering equipment – Particular requirements – Part 21: Static meters for AC active energy (classes 0.5, 1 and 2)</w:t>
            </w:r>
          </w:p>
        </w:tc>
        <w:tc>
          <w:tcPr>
            <w:tcW w:w="5498" w:type="dxa"/>
            <w:shd w:val="clear" w:color="auto" w:fill="auto"/>
          </w:tcPr>
          <w:p w14:paraId="65426CC9" w14:textId="3D2976E4" w:rsidR="000831FA" w:rsidRPr="008817AE" w:rsidRDefault="000831FA" w:rsidP="000831FA">
            <w:pPr>
              <w:pStyle w:val="TABLE-col-heading"/>
              <w:jc w:val="left"/>
              <w:rPr>
                <w:b w:val="0"/>
                <w:lang w:val="en-AU" w:eastAsia="en-AU"/>
              </w:rPr>
            </w:pPr>
            <w:r w:rsidRPr="008817AE">
              <w:rPr>
                <w:b w:val="0"/>
                <w:lang w:val="en-AU" w:eastAsia="en-AU"/>
              </w:rPr>
              <w:t>Applies only to static watt-hour meters of accuracy classes</w:t>
            </w:r>
            <w:r w:rsidR="00C34386" w:rsidRPr="008817AE">
              <w:rPr>
                <w:b w:val="0"/>
                <w:lang w:val="en-AU" w:eastAsia="en-AU"/>
              </w:rPr>
              <w:t xml:space="preserve"> 0.5, 1 and 2 for the measurement of alternating current electrical active energy in 50 Hz or 60 Hz networks and it applies to their type tests only.</w:t>
            </w:r>
          </w:p>
        </w:tc>
      </w:tr>
      <w:tr w:rsidR="00C34386" w:rsidRPr="008817AE" w14:paraId="4E7040F2" w14:textId="77777777" w:rsidTr="00C34386">
        <w:tc>
          <w:tcPr>
            <w:tcW w:w="562" w:type="dxa"/>
            <w:shd w:val="clear" w:color="auto" w:fill="auto"/>
          </w:tcPr>
          <w:p w14:paraId="5DE16B33" w14:textId="1B9C71F4" w:rsidR="00C34386" w:rsidRPr="008817AE" w:rsidRDefault="00C34386" w:rsidP="006D5AF1">
            <w:pPr>
              <w:pStyle w:val="TABLE-col-heading"/>
              <w:numPr>
                <w:ilvl w:val="0"/>
                <w:numId w:val="41"/>
              </w:numPr>
              <w:rPr>
                <w:b w:val="0"/>
                <w:lang w:val="en-AU" w:eastAsia="en-AU"/>
              </w:rPr>
            </w:pPr>
            <w:bookmarkStart w:id="6015" w:name="_Ref118713617"/>
          </w:p>
        </w:tc>
        <w:bookmarkEnd w:id="6015"/>
        <w:tc>
          <w:tcPr>
            <w:tcW w:w="3568" w:type="dxa"/>
            <w:shd w:val="clear" w:color="auto" w:fill="auto"/>
          </w:tcPr>
          <w:p w14:paraId="2BDA5E44" w14:textId="447BFB61" w:rsidR="00C34386" w:rsidRPr="008817AE" w:rsidRDefault="00C34386" w:rsidP="00C34386">
            <w:pPr>
              <w:pStyle w:val="TABLE-col-heading"/>
              <w:jc w:val="left"/>
              <w:rPr>
                <w:b w:val="0"/>
                <w:lang w:val="en-AU" w:eastAsia="en-AU"/>
              </w:rPr>
            </w:pPr>
            <w:r w:rsidRPr="008817AE">
              <w:rPr>
                <w:b w:val="0"/>
                <w:lang w:val="en-AU" w:eastAsia="en-AU"/>
              </w:rPr>
              <w:t>IEC 62053-22</w:t>
            </w:r>
            <w:ins w:id="6016" w:author="Mitchell, Phillip" w:date="2023-11-29T12:21:00Z">
              <w:r w:rsidR="00B31101">
                <w:rPr>
                  <w:b w:val="0"/>
                  <w:lang w:val="en-AU" w:eastAsia="en-AU"/>
                </w:rPr>
                <w:t>:2020</w:t>
              </w:r>
            </w:ins>
            <w:r w:rsidRPr="008817AE">
              <w:rPr>
                <w:b w:val="0"/>
                <w:lang w:val="en-AU" w:eastAsia="en-AU"/>
              </w:rPr>
              <w:t>, Edition 2</w:t>
            </w:r>
            <w:del w:id="6017" w:author="Mitchell, Phillip" w:date="2023-11-29T12:21:00Z">
              <w:r w:rsidRPr="008817AE" w:rsidDel="00B31101">
                <w:rPr>
                  <w:b w:val="0"/>
                  <w:lang w:val="en-AU" w:eastAsia="en-AU"/>
                </w:rPr>
                <w:delText>, 2020-06</w:delText>
              </w:r>
            </w:del>
          </w:p>
          <w:p w14:paraId="735F2F44" w14:textId="76662455" w:rsidR="00C34386" w:rsidRPr="008817AE" w:rsidRDefault="00C34386" w:rsidP="00C34386">
            <w:pPr>
              <w:pStyle w:val="TABLE-col-heading"/>
              <w:jc w:val="left"/>
              <w:rPr>
                <w:b w:val="0"/>
                <w:lang w:val="en-AU" w:eastAsia="en-AU"/>
              </w:rPr>
            </w:pPr>
            <w:r w:rsidRPr="008817AE">
              <w:rPr>
                <w:b w:val="0"/>
                <w:lang w:val="en-AU" w:eastAsia="en-AU"/>
              </w:rPr>
              <w:t>Electricity metering equipment – Particular requirements – Part 22: Static meters for AC active energy (classes 0.1A, 0.2S and 0.5S)</w:t>
            </w:r>
          </w:p>
        </w:tc>
        <w:tc>
          <w:tcPr>
            <w:tcW w:w="5498" w:type="dxa"/>
            <w:shd w:val="clear" w:color="auto" w:fill="auto"/>
          </w:tcPr>
          <w:p w14:paraId="25A5385E" w14:textId="407CDD0A" w:rsidR="00C34386" w:rsidRPr="008817AE" w:rsidRDefault="00C34386" w:rsidP="00C34386">
            <w:pPr>
              <w:pStyle w:val="TABLE-col-heading"/>
              <w:jc w:val="left"/>
              <w:rPr>
                <w:b w:val="0"/>
                <w:lang w:val="en-AU" w:eastAsia="en-AU"/>
              </w:rPr>
            </w:pPr>
            <w:r w:rsidRPr="008817AE">
              <w:rPr>
                <w:b w:val="0"/>
                <w:lang w:val="en-AU" w:eastAsia="en-AU"/>
              </w:rPr>
              <w:t>Applies only to transformer operated static watt-hour meters of accuracy classes 0.1 S, 0.2 S and 0.5 S for the measurement of alternating current electrical active energy in 50 Hz or 60 Hz networks and it applies to their type tests only.</w:t>
            </w:r>
          </w:p>
        </w:tc>
      </w:tr>
      <w:tr w:rsidR="00C34386" w:rsidRPr="008817AE" w14:paraId="01E840EB" w14:textId="77777777" w:rsidTr="00C34386">
        <w:tc>
          <w:tcPr>
            <w:tcW w:w="562" w:type="dxa"/>
            <w:shd w:val="clear" w:color="auto" w:fill="auto"/>
          </w:tcPr>
          <w:p w14:paraId="1D3D8051" w14:textId="54E2BF45" w:rsidR="00C34386" w:rsidRPr="008817AE" w:rsidRDefault="00C34386" w:rsidP="006D5AF1">
            <w:pPr>
              <w:pStyle w:val="TABLE-col-heading"/>
              <w:numPr>
                <w:ilvl w:val="0"/>
                <w:numId w:val="41"/>
              </w:numPr>
              <w:rPr>
                <w:b w:val="0"/>
                <w:lang w:val="en-AU" w:eastAsia="en-AU"/>
              </w:rPr>
            </w:pPr>
            <w:bookmarkStart w:id="6018" w:name="_Ref118713619"/>
          </w:p>
        </w:tc>
        <w:bookmarkEnd w:id="6018"/>
        <w:tc>
          <w:tcPr>
            <w:tcW w:w="3568" w:type="dxa"/>
            <w:shd w:val="clear" w:color="auto" w:fill="auto"/>
          </w:tcPr>
          <w:p w14:paraId="5B7054F4" w14:textId="271E6174" w:rsidR="00C34386" w:rsidRPr="008817AE" w:rsidRDefault="00C34386" w:rsidP="00C34386">
            <w:pPr>
              <w:pStyle w:val="TABLE-col-heading"/>
              <w:jc w:val="left"/>
              <w:rPr>
                <w:b w:val="0"/>
                <w:lang w:val="en-AU" w:eastAsia="en-AU"/>
              </w:rPr>
            </w:pPr>
            <w:r w:rsidRPr="008817AE">
              <w:rPr>
                <w:b w:val="0"/>
                <w:lang w:val="en-AU" w:eastAsia="en-AU"/>
              </w:rPr>
              <w:t>IEC 62053-23</w:t>
            </w:r>
            <w:ins w:id="6019" w:author="Mitchell, Phillip" w:date="2023-11-29T12:21:00Z">
              <w:r w:rsidR="00B31101">
                <w:rPr>
                  <w:b w:val="0"/>
                  <w:lang w:val="en-AU" w:eastAsia="en-AU"/>
                </w:rPr>
                <w:t>:2020</w:t>
              </w:r>
            </w:ins>
            <w:r w:rsidRPr="008817AE">
              <w:rPr>
                <w:b w:val="0"/>
                <w:lang w:val="en-AU" w:eastAsia="en-AU"/>
              </w:rPr>
              <w:t>, Edition 2</w:t>
            </w:r>
            <w:del w:id="6020" w:author="Mitchell, Phillip" w:date="2023-11-29T12:21:00Z">
              <w:r w:rsidRPr="008817AE" w:rsidDel="00B31101">
                <w:rPr>
                  <w:b w:val="0"/>
                  <w:lang w:val="en-AU" w:eastAsia="en-AU"/>
                </w:rPr>
                <w:delText>, 2020-06</w:delText>
              </w:r>
            </w:del>
          </w:p>
          <w:p w14:paraId="7F77F0F3" w14:textId="60A947A3" w:rsidR="00C34386" w:rsidRPr="008817AE" w:rsidRDefault="00C34386" w:rsidP="00C34386">
            <w:pPr>
              <w:pStyle w:val="TABLE-col-heading"/>
              <w:jc w:val="left"/>
              <w:rPr>
                <w:b w:val="0"/>
                <w:lang w:val="en-AU" w:eastAsia="en-AU"/>
              </w:rPr>
            </w:pPr>
            <w:r w:rsidRPr="008817AE">
              <w:rPr>
                <w:b w:val="0"/>
                <w:lang w:val="en-AU" w:eastAsia="en-AU"/>
              </w:rPr>
              <w:t>Electricity metering equipment – Particular requirements – Part 23: Static meters for reactive energy (classes 2 and 3)</w:t>
            </w:r>
          </w:p>
        </w:tc>
        <w:tc>
          <w:tcPr>
            <w:tcW w:w="5498" w:type="dxa"/>
            <w:shd w:val="clear" w:color="auto" w:fill="auto"/>
          </w:tcPr>
          <w:p w14:paraId="37639217" w14:textId="67157B59" w:rsidR="00C34386" w:rsidRPr="008817AE" w:rsidRDefault="00C34386" w:rsidP="00C34386">
            <w:pPr>
              <w:pStyle w:val="TABLE-col-heading"/>
              <w:jc w:val="left"/>
              <w:rPr>
                <w:b w:val="0"/>
                <w:lang w:val="en-AU" w:eastAsia="en-AU"/>
              </w:rPr>
            </w:pPr>
            <w:r w:rsidRPr="008817AE">
              <w:rPr>
                <w:b w:val="0"/>
                <w:lang w:val="en-AU" w:eastAsia="en-AU"/>
              </w:rPr>
              <w:t>Applies only to static var-hour meters of accuracy classes 2 and 3 for the measurement of alternating current electrical reactive energy in 50 Hz or 60 Hz networks and it applies to their type tests only.</w:t>
            </w:r>
          </w:p>
        </w:tc>
      </w:tr>
      <w:tr w:rsidR="00C34386" w:rsidRPr="008817AE" w14:paraId="7553B4F6" w14:textId="77777777" w:rsidTr="00C34386">
        <w:tc>
          <w:tcPr>
            <w:tcW w:w="562" w:type="dxa"/>
            <w:shd w:val="clear" w:color="auto" w:fill="auto"/>
          </w:tcPr>
          <w:p w14:paraId="4A95BD29" w14:textId="5A1CD37D" w:rsidR="00C34386" w:rsidRPr="008817AE" w:rsidRDefault="00C34386" w:rsidP="006D5AF1">
            <w:pPr>
              <w:pStyle w:val="TABLE-col-heading"/>
              <w:numPr>
                <w:ilvl w:val="0"/>
                <w:numId w:val="41"/>
              </w:numPr>
              <w:rPr>
                <w:b w:val="0"/>
                <w:lang w:val="en-AU" w:eastAsia="en-AU"/>
              </w:rPr>
            </w:pPr>
            <w:bookmarkStart w:id="6021" w:name="_Ref118713620"/>
          </w:p>
        </w:tc>
        <w:bookmarkEnd w:id="6021"/>
        <w:tc>
          <w:tcPr>
            <w:tcW w:w="3568" w:type="dxa"/>
            <w:shd w:val="clear" w:color="auto" w:fill="auto"/>
          </w:tcPr>
          <w:p w14:paraId="6D86BA77" w14:textId="42E49227" w:rsidR="00C34386" w:rsidRPr="008817AE" w:rsidRDefault="00C34386" w:rsidP="00C34386">
            <w:pPr>
              <w:pStyle w:val="TABLE-col-heading"/>
              <w:jc w:val="left"/>
              <w:rPr>
                <w:b w:val="0"/>
                <w:lang w:val="en-AU" w:eastAsia="en-AU"/>
              </w:rPr>
            </w:pPr>
            <w:r w:rsidRPr="008817AE">
              <w:rPr>
                <w:b w:val="0"/>
                <w:lang w:val="en-AU" w:eastAsia="en-AU"/>
              </w:rPr>
              <w:t>IEC 62053-24</w:t>
            </w:r>
            <w:ins w:id="6022" w:author="Mitchell, Phillip" w:date="2023-11-29T12:21:00Z">
              <w:r w:rsidR="00B31101">
                <w:rPr>
                  <w:b w:val="0"/>
                  <w:lang w:val="en-AU" w:eastAsia="en-AU"/>
                </w:rPr>
                <w:t>:2020</w:t>
              </w:r>
            </w:ins>
            <w:r w:rsidRPr="008817AE">
              <w:rPr>
                <w:b w:val="0"/>
                <w:lang w:val="en-AU" w:eastAsia="en-AU"/>
              </w:rPr>
              <w:t>, Edition 2</w:t>
            </w:r>
            <w:del w:id="6023" w:author="Mitchell, Phillip" w:date="2023-11-29T12:21:00Z">
              <w:r w:rsidRPr="008817AE" w:rsidDel="00B31101">
                <w:rPr>
                  <w:b w:val="0"/>
                  <w:lang w:val="en-AU" w:eastAsia="en-AU"/>
                </w:rPr>
                <w:delText>, 2020-06</w:delText>
              </w:r>
            </w:del>
          </w:p>
          <w:p w14:paraId="64AC48A3" w14:textId="71FC5491" w:rsidR="00C34386" w:rsidRPr="008817AE" w:rsidRDefault="00C34386" w:rsidP="00861F61">
            <w:pPr>
              <w:pStyle w:val="TABLE-col-heading"/>
              <w:jc w:val="left"/>
              <w:rPr>
                <w:b w:val="0"/>
                <w:lang w:val="en-AU" w:eastAsia="en-AU"/>
              </w:rPr>
            </w:pPr>
            <w:r w:rsidRPr="008817AE">
              <w:rPr>
                <w:b w:val="0"/>
                <w:lang w:val="en-AU" w:eastAsia="en-AU"/>
              </w:rPr>
              <w:t>Electricity metering equipment – Particular requirements – Part 24: Static meters for</w:t>
            </w:r>
            <w:r w:rsidR="00861F61" w:rsidRPr="008817AE">
              <w:rPr>
                <w:b w:val="0"/>
                <w:lang w:val="en-AU" w:eastAsia="en-AU"/>
              </w:rPr>
              <w:t xml:space="preserve"> fundamental component</w:t>
            </w:r>
            <w:r w:rsidRPr="008817AE">
              <w:rPr>
                <w:b w:val="0"/>
                <w:lang w:val="en-AU" w:eastAsia="en-AU"/>
              </w:rPr>
              <w:t xml:space="preserve"> reactive energy (classes </w:t>
            </w:r>
            <w:r w:rsidR="00861F61" w:rsidRPr="008817AE">
              <w:rPr>
                <w:b w:val="0"/>
                <w:lang w:val="en-AU" w:eastAsia="en-AU"/>
              </w:rPr>
              <w:t>0.5S, 1S, 1, 2</w:t>
            </w:r>
            <w:r w:rsidRPr="008817AE">
              <w:rPr>
                <w:b w:val="0"/>
                <w:lang w:val="en-AU" w:eastAsia="en-AU"/>
              </w:rPr>
              <w:t xml:space="preserve"> and 3)</w:t>
            </w:r>
          </w:p>
        </w:tc>
        <w:tc>
          <w:tcPr>
            <w:tcW w:w="5498" w:type="dxa"/>
            <w:shd w:val="clear" w:color="auto" w:fill="auto"/>
          </w:tcPr>
          <w:p w14:paraId="3C8736FE" w14:textId="77777777" w:rsidR="00C34386" w:rsidRPr="008817AE" w:rsidRDefault="00C34386" w:rsidP="00C34386">
            <w:pPr>
              <w:pStyle w:val="TABLE-col-heading"/>
              <w:jc w:val="left"/>
              <w:rPr>
                <w:b w:val="0"/>
                <w:lang w:val="en-AU" w:eastAsia="en-AU"/>
              </w:rPr>
            </w:pPr>
            <w:r w:rsidRPr="008817AE">
              <w:rPr>
                <w:b w:val="0"/>
                <w:lang w:val="en-AU" w:eastAsia="en-AU"/>
              </w:rPr>
              <w:t xml:space="preserve">Applies only to static var-hour meters of accuracy classes </w:t>
            </w:r>
            <w:r w:rsidR="00861F61" w:rsidRPr="008817AE">
              <w:rPr>
                <w:b w:val="0"/>
                <w:lang w:val="en-AU" w:eastAsia="en-AU"/>
              </w:rPr>
              <w:t xml:space="preserve">0.5 S, 1 S, 1, </w:t>
            </w:r>
            <w:r w:rsidRPr="008817AE">
              <w:rPr>
                <w:b w:val="0"/>
                <w:lang w:val="en-AU" w:eastAsia="en-AU"/>
              </w:rPr>
              <w:t>2 and 3 for the measurement of alternating current electrical reactive energy in 50 Hz or 60 Hz networks and it applies to their type tests only.</w:t>
            </w:r>
          </w:p>
          <w:p w14:paraId="406B7426" w14:textId="01654482" w:rsidR="00861F61" w:rsidRPr="008817AE" w:rsidRDefault="00861F61" w:rsidP="00861F61">
            <w:pPr>
              <w:pStyle w:val="TABLE-col-heading"/>
              <w:jc w:val="left"/>
              <w:rPr>
                <w:b w:val="0"/>
                <w:lang w:val="en-AU" w:eastAsia="en-AU"/>
              </w:rPr>
            </w:pPr>
            <w:r w:rsidRPr="008817AE">
              <w:rPr>
                <w:b w:val="0"/>
                <w:lang w:val="en-AU" w:eastAsia="en-AU"/>
              </w:rPr>
              <w:t>This document uses a conventional definition of reactive energy where the reactive power and energy is calculated from the fundamental frequency components of the currents and voltages only.</w:t>
            </w:r>
          </w:p>
        </w:tc>
      </w:tr>
      <w:tr w:rsidR="0028660E" w:rsidRPr="008817AE" w14:paraId="6C434741" w14:textId="77777777" w:rsidTr="00C34386">
        <w:trPr>
          <w:ins w:id="6024" w:author="Phillip" w:date="2023-08-21T12:12:00Z"/>
        </w:trPr>
        <w:tc>
          <w:tcPr>
            <w:tcW w:w="562" w:type="dxa"/>
            <w:shd w:val="clear" w:color="auto" w:fill="auto"/>
          </w:tcPr>
          <w:p w14:paraId="1CCE58FB" w14:textId="77777777" w:rsidR="0028660E" w:rsidRPr="008817AE" w:rsidRDefault="0028660E" w:rsidP="006D5AF1">
            <w:pPr>
              <w:pStyle w:val="TABLE-col-heading"/>
              <w:numPr>
                <w:ilvl w:val="0"/>
                <w:numId w:val="41"/>
              </w:numPr>
              <w:rPr>
                <w:ins w:id="6025" w:author="Phillip" w:date="2023-08-21T12:12:00Z"/>
                <w:b w:val="0"/>
                <w:lang w:val="en-AU" w:eastAsia="en-AU"/>
              </w:rPr>
            </w:pPr>
            <w:bookmarkStart w:id="6026" w:name="_Ref143515116"/>
          </w:p>
        </w:tc>
        <w:bookmarkEnd w:id="6026"/>
        <w:tc>
          <w:tcPr>
            <w:tcW w:w="3568" w:type="dxa"/>
            <w:shd w:val="clear" w:color="auto" w:fill="auto"/>
          </w:tcPr>
          <w:p w14:paraId="3C90ACD6" w14:textId="06C41CDE" w:rsidR="0028660E" w:rsidRDefault="0028660E" w:rsidP="00C34386">
            <w:pPr>
              <w:pStyle w:val="TABLE-col-heading"/>
              <w:jc w:val="left"/>
              <w:rPr>
                <w:ins w:id="6027" w:author="Phillip" w:date="2023-08-21T12:23:00Z"/>
                <w:b w:val="0"/>
                <w:lang w:val="en-AU" w:eastAsia="en-AU"/>
              </w:rPr>
            </w:pPr>
            <w:ins w:id="6028" w:author="Phillip" w:date="2023-08-21T12:13:00Z">
              <w:r>
                <w:rPr>
                  <w:b w:val="0"/>
                  <w:lang w:val="en-AU" w:eastAsia="en-AU"/>
                </w:rPr>
                <w:t>ANSI C12.1</w:t>
              </w:r>
            </w:ins>
            <w:ins w:id="6029" w:author="Phillip" w:date="2023-08-21T12:24:00Z">
              <w:r w:rsidR="00CB6CB4">
                <w:rPr>
                  <w:b w:val="0"/>
                  <w:lang w:val="en-AU" w:eastAsia="en-AU"/>
                </w:rPr>
                <w:t>-20XX</w:t>
              </w:r>
            </w:ins>
          </w:p>
          <w:p w14:paraId="33385327" w14:textId="43CE6359" w:rsidR="00CB6CB4" w:rsidRPr="008817AE" w:rsidRDefault="00CB6CB4" w:rsidP="00C34386">
            <w:pPr>
              <w:pStyle w:val="TABLE-col-heading"/>
              <w:jc w:val="left"/>
              <w:rPr>
                <w:ins w:id="6030" w:author="Phillip" w:date="2023-08-21T12:12:00Z"/>
                <w:b w:val="0"/>
                <w:lang w:val="en-AU" w:eastAsia="en-AU"/>
              </w:rPr>
            </w:pPr>
            <w:ins w:id="6031" w:author="Phillip" w:date="2023-08-21T12:23:00Z">
              <w:r>
                <w:rPr>
                  <w:b w:val="0"/>
                  <w:lang w:val="en-AU" w:eastAsia="en-AU"/>
                </w:rPr>
                <w:t>American national standard for Electric Meters, Code for Electricity Metering</w:t>
              </w:r>
            </w:ins>
          </w:p>
        </w:tc>
        <w:tc>
          <w:tcPr>
            <w:tcW w:w="5498" w:type="dxa"/>
            <w:shd w:val="clear" w:color="auto" w:fill="auto"/>
          </w:tcPr>
          <w:p w14:paraId="12DABAF7" w14:textId="6EDC8BCC" w:rsidR="0028660E" w:rsidRPr="008817AE" w:rsidRDefault="0028660E" w:rsidP="00C34386">
            <w:pPr>
              <w:pStyle w:val="TABLE-col-heading"/>
              <w:jc w:val="left"/>
              <w:rPr>
                <w:ins w:id="6032" w:author="Phillip" w:date="2023-08-21T12:12:00Z"/>
                <w:b w:val="0"/>
                <w:lang w:val="en-AU" w:eastAsia="en-AU"/>
              </w:rPr>
            </w:pPr>
          </w:p>
        </w:tc>
      </w:tr>
      <w:tr w:rsidR="00B31101" w:rsidRPr="008817AE" w14:paraId="7835EB14" w14:textId="77777777" w:rsidTr="00F174BD">
        <w:trPr>
          <w:ins w:id="6033" w:author="Mitchell, Phillip" w:date="2023-11-29T12:21:00Z"/>
        </w:trPr>
        <w:tc>
          <w:tcPr>
            <w:tcW w:w="562" w:type="dxa"/>
            <w:shd w:val="clear" w:color="auto" w:fill="auto"/>
          </w:tcPr>
          <w:p w14:paraId="02328B93" w14:textId="77777777" w:rsidR="00B31101" w:rsidRPr="008817AE" w:rsidRDefault="00B31101" w:rsidP="00F174BD">
            <w:pPr>
              <w:pStyle w:val="TABLE-col-heading"/>
              <w:numPr>
                <w:ilvl w:val="0"/>
                <w:numId w:val="41"/>
              </w:numPr>
              <w:rPr>
                <w:ins w:id="6034" w:author="Mitchell, Phillip" w:date="2023-11-29T12:21:00Z"/>
                <w:b w:val="0"/>
                <w:lang w:val="en-AU" w:eastAsia="en-AU"/>
              </w:rPr>
            </w:pPr>
          </w:p>
        </w:tc>
        <w:tc>
          <w:tcPr>
            <w:tcW w:w="3568" w:type="dxa"/>
            <w:shd w:val="clear" w:color="auto" w:fill="auto"/>
          </w:tcPr>
          <w:p w14:paraId="68213EF9" w14:textId="77777777" w:rsidR="00B31101" w:rsidRDefault="00B31101" w:rsidP="00F174BD">
            <w:pPr>
              <w:pStyle w:val="TABLE-col-heading"/>
              <w:jc w:val="left"/>
              <w:rPr>
                <w:ins w:id="6035" w:author="Mitchell, Phillip" w:date="2023-11-29T12:21:00Z"/>
                <w:b w:val="0"/>
                <w:lang w:val="en-AU" w:eastAsia="en-AU"/>
              </w:rPr>
            </w:pPr>
            <w:ins w:id="6036" w:author="Mitchell, Phillip" w:date="2023-11-29T12:21:00Z">
              <w:r>
                <w:rPr>
                  <w:b w:val="0"/>
                  <w:lang w:val="en-AU" w:eastAsia="en-AU"/>
                </w:rPr>
                <w:t>ANSI C12.31-20XX</w:t>
              </w:r>
            </w:ins>
          </w:p>
          <w:p w14:paraId="5E79B59E" w14:textId="77777777" w:rsidR="00B31101" w:rsidRPr="008817AE" w:rsidRDefault="00B31101" w:rsidP="00F174BD">
            <w:pPr>
              <w:pStyle w:val="TABLE-col-heading"/>
              <w:jc w:val="left"/>
              <w:rPr>
                <w:ins w:id="6037" w:author="Mitchell, Phillip" w:date="2023-11-29T12:21:00Z"/>
                <w:b w:val="0"/>
                <w:lang w:val="en-AU" w:eastAsia="en-AU"/>
              </w:rPr>
            </w:pPr>
            <w:ins w:id="6038" w:author="Mitchell, Phillip" w:date="2023-11-29T12:21:00Z">
              <w:r>
                <w:rPr>
                  <w:b w:val="0"/>
                  <w:lang w:val="en-AU" w:eastAsia="en-AU"/>
                </w:rPr>
                <w:t>Standard for electricity meters – Definitions of AC Power, Energy and Power Factor</w:t>
              </w:r>
            </w:ins>
          </w:p>
        </w:tc>
        <w:tc>
          <w:tcPr>
            <w:tcW w:w="5498" w:type="dxa"/>
            <w:shd w:val="clear" w:color="auto" w:fill="auto"/>
          </w:tcPr>
          <w:p w14:paraId="7E395319" w14:textId="77777777" w:rsidR="00B31101" w:rsidRPr="008817AE" w:rsidRDefault="00B31101" w:rsidP="00F174BD">
            <w:pPr>
              <w:pStyle w:val="TABLE-col-heading"/>
              <w:jc w:val="left"/>
              <w:rPr>
                <w:ins w:id="6039" w:author="Mitchell, Phillip" w:date="2023-11-29T12:21:00Z"/>
                <w:b w:val="0"/>
                <w:lang w:val="en-AU" w:eastAsia="en-AU"/>
              </w:rPr>
            </w:pPr>
            <w:ins w:id="6040" w:author="Mitchell, Phillip" w:date="2023-11-29T12:21:00Z">
              <w:r>
                <w:rPr>
                  <w:b w:val="0"/>
                  <w:lang w:val="en-AU" w:eastAsia="en-AU"/>
                </w:rPr>
                <w:t xml:space="preserve">Establishes standard definitions of AC electrical power (active, </w:t>
              </w:r>
              <w:proofErr w:type="gramStart"/>
              <w:r>
                <w:rPr>
                  <w:b w:val="0"/>
                  <w:lang w:val="en-AU" w:eastAsia="en-AU"/>
                </w:rPr>
                <w:t>reactive</w:t>
              </w:r>
              <w:proofErr w:type="gramEnd"/>
              <w:r>
                <w:rPr>
                  <w:b w:val="0"/>
                  <w:lang w:val="en-AU" w:eastAsia="en-AU"/>
                </w:rPr>
                <w:t xml:space="preserve"> and apparent), AC electrical energy (active, reactive and apparent) and power factor in terms of sampled voltage and current measurements.</w:t>
              </w:r>
            </w:ins>
          </w:p>
        </w:tc>
      </w:tr>
      <w:tr w:rsidR="0028660E" w:rsidRPr="008817AE" w14:paraId="1605B834" w14:textId="77777777" w:rsidTr="00C34386">
        <w:trPr>
          <w:ins w:id="6041" w:author="Phillip" w:date="2023-08-21T12:13:00Z"/>
        </w:trPr>
        <w:tc>
          <w:tcPr>
            <w:tcW w:w="562" w:type="dxa"/>
            <w:shd w:val="clear" w:color="auto" w:fill="auto"/>
          </w:tcPr>
          <w:p w14:paraId="52CE93EC" w14:textId="77777777" w:rsidR="0028660E" w:rsidRPr="008817AE" w:rsidRDefault="0028660E" w:rsidP="006D5AF1">
            <w:pPr>
              <w:pStyle w:val="TABLE-col-heading"/>
              <w:numPr>
                <w:ilvl w:val="0"/>
                <w:numId w:val="41"/>
              </w:numPr>
              <w:rPr>
                <w:ins w:id="6042" w:author="Phillip" w:date="2023-08-21T12:13:00Z"/>
                <w:b w:val="0"/>
                <w:lang w:val="en-AU" w:eastAsia="en-AU"/>
              </w:rPr>
            </w:pPr>
            <w:bookmarkStart w:id="6043" w:name="_Ref143515119"/>
          </w:p>
        </w:tc>
        <w:bookmarkEnd w:id="6043"/>
        <w:tc>
          <w:tcPr>
            <w:tcW w:w="3568" w:type="dxa"/>
            <w:shd w:val="clear" w:color="auto" w:fill="auto"/>
          </w:tcPr>
          <w:p w14:paraId="3B815BD7" w14:textId="03385C0E" w:rsidR="0028660E" w:rsidRDefault="0028660E" w:rsidP="00C34386">
            <w:pPr>
              <w:pStyle w:val="TABLE-col-heading"/>
              <w:jc w:val="left"/>
              <w:rPr>
                <w:ins w:id="6044" w:author="Phillip" w:date="2023-08-21T12:22:00Z"/>
                <w:b w:val="0"/>
                <w:lang w:val="en-AU" w:eastAsia="en-AU"/>
              </w:rPr>
            </w:pPr>
            <w:ins w:id="6045" w:author="Phillip" w:date="2023-08-21T12:13:00Z">
              <w:r>
                <w:rPr>
                  <w:b w:val="0"/>
                  <w:lang w:val="en-AU" w:eastAsia="en-AU"/>
                </w:rPr>
                <w:t>ANSI C12.3</w:t>
              </w:r>
              <w:del w:id="6046" w:author="Mitchell, Phillip" w:date="2023-11-29T12:21:00Z">
                <w:r w:rsidDel="00B31101">
                  <w:rPr>
                    <w:b w:val="0"/>
                    <w:lang w:val="en-AU" w:eastAsia="en-AU"/>
                  </w:rPr>
                  <w:delText>1</w:delText>
                </w:r>
              </w:del>
            </w:ins>
            <w:ins w:id="6047" w:author="Mitchell, Phillip" w:date="2023-11-29T12:21:00Z">
              <w:r w:rsidR="00B31101">
                <w:rPr>
                  <w:b w:val="0"/>
                  <w:lang w:val="en-AU" w:eastAsia="en-AU"/>
                </w:rPr>
                <w:t>2</w:t>
              </w:r>
            </w:ins>
            <w:ins w:id="6048" w:author="Phillip" w:date="2023-08-21T12:22:00Z">
              <w:r w:rsidR="00CB6CB4">
                <w:rPr>
                  <w:b w:val="0"/>
                  <w:lang w:val="en-AU" w:eastAsia="en-AU"/>
                </w:rPr>
                <w:t>-20XX</w:t>
              </w:r>
            </w:ins>
          </w:p>
          <w:p w14:paraId="5A0D9F52" w14:textId="59A0F033" w:rsidR="00CB6CB4" w:rsidRPr="008817AE" w:rsidRDefault="00CB6CB4" w:rsidP="00C34386">
            <w:pPr>
              <w:pStyle w:val="TABLE-col-heading"/>
              <w:jc w:val="left"/>
              <w:rPr>
                <w:ins w:id="6049" w:author="Phillip" w:date="2023-08-21T12:13:00Z"/>
                <w:b w:val="0"/>
                <w:lang w:val="en-AU" w:eastAsia="en-AU"/>
              </w:rPr>
            </w:pPr>
            <w:ins w:id="6050" w:author="Phillip" w:date="2023-08-21T12:22:00Z">
              <w:r>
                <w:rPr>
                  <w:b w:val="0"/>
                  <w:lang w:val="en-AU" w:eastAsia="en-AU"/>
                </w:rPr>
                <w:t>Standard for electricity meters – Definitions of AC Power, Energy and Power Factor</w:t>
              </w:r>
            </w:ins>
          </w:p>
        </w:tc>
        <w:tc>
          <w:tcPr>
            <w:tcW w:w="5498" w:type="dxa"/>
            <w:shd w:val="clear" w:color="auto" w:fill="auto"/>
          </w:tcPr>
          <w:p w14:paraId="57A5FDC8" w14:textId="29058893" w:rsidR="0028660E" w:rsidRPr="008817AE" w:rsidRDefault="00CB6CB4" w:rsidP="00C34386">
            <w:pPr>
              <w:pStyle w:val="TABLE-col-heading"/>
              <w:jc w:val="left"/>
              <w:rPr>
                <w:ins w:id="6051" w:author="Phillip" w:date="2023-08-21T12:13:00Z"/>
                <w:b w:val="0"/>
                <w:lang w:val="en-AU" w:eastAsia="en-AU"/>
              </w:rPr>
            </w:pPr>
            <w:ins w:id="6052" w:author="Phillip" w:date="2023-08-21T12:19:00Z">
              <w:r>
                <w:rPr>
                  <w:b w:val="0"/>
                  <w:lang w:val="en-AU" w:eastAsia="en-AU"/>
                </w:rPr>
                <w:t xml:space="preserve">Establishes standard definitions of AC electrical power (active, </w:t>
              </w:r>
              <w:proofErr w:type="gramStart"/>
              <w:r>
                <w:rPr>
                  <w:b w:val="0"/>
                  <w:lang w:val="en-AU" w:eastAsia="en-AU"/>
                </w:rPr>
                <w:t>reactive</w:t>
              </w:r>
              <w:proofErr w:type="gramEnd"/>
              <w:r>
                <w:rPr>
                  <w:b w:val="0"/>
                  <w:lang w:val="en-AU" w:eastAsia="en-AU"/>
                </w:rPr>
                <w:t xml:space="preserve"> and apparent), AC electrical energy (active, reactive and apparent) and</w:t>
              </w:r>
            </w:ins>
            <w:ins w:id="6053" w:author="Phillip" w:date="2023-08-21T12:20:00Z">
              <w:r>
                <w:rPr>
                  <w:b w:val="0"/>
                  <w:lang w:val="en-AU" w:eastAsia="en-AU"/>
                </w:rPr>
                <w:t xml:space="preserve"> power factor in terms of sampled voltage and current measurements.</w:t>
              </w:r>
            </w:ins>
          </w:p>
        </w:tc>
      </w:tr>
      <w:tr w:rsidR="0028660E" w:rsidRPr="008817AE" w14:paraId="266545F5" w14:textId="77777777" w:rsidTr="00C34386">
        <w:trPr>
          <w:ins w:id="6054" w:author="Phillip" w:date="2023-08-21T12:12:00Z"/>
        </w:trPr>
        <w:tc>
          <w:tcPr>
            <w:tcW w:w="562" w:type="dxa"/>
            <w:shd w:val="clear" w:color="auto" w:fill="auto"/>
          </w:tcPr>
          <w:p w14:paraId="20E87CE7" w14:textId="77777777" w:rsidR="0028660E" w:rsidRPr="008817AE" w:rsidRDefault="0028660E" w:rsidP="006D5AF1">
            <w:pPr>
              <w:pStyle w:val="TABLE-col-heading"/>
              <w:numPr>
                <w:ilvl w:val="0"/>
                <w:numId w:val="41"/>
              </w:numPr>
              <w:rPr>
                <w:ins w:id="6055" w:author="Phillip" w:date="2023-08-21T12:12:00Z"/>
                <w:b w:val="0"/>
                <w:lang w:val="en-AU" w:eastAsia="en-AU"/>
              </w:rPr>
            </w:pPr>
            <w:bookmarkStart w:id="6056" w:name="_Ref143515120"/>
          </w:p>
        </w:tc>
        <w:bookmarkEnd w:id="6056"/>
        <w:tc>
          <w:tcPr>
            <w:tcW w:w="3568" w:type="dxa"/>
            <w:shd w:val="clear" w:color="auto" w:fill="auto"/>
          </w:tcPr>
          <w:p w14:paraId="4C59601F" w14:textId="77777777" w:rsidR="0028660E" w:rsidRDefault="0028660E" w:rsidP="00C34386">
            <w:pPr>
              <w:pStyle w:val="TABLE-col-heading"/>
              <w:jc w:val="left"/>
              <w:rPr>
                <w:ins w:id="6057" w:author="Phillip" w:date="2023-08-21T12:49:00Z"/>
                <w:b w:val="0"/>
                <w:lang w:val="en-AU" w:eastAsia="en-AU"/>
              </w:rPr>
            </w:pPr>
            <w:ins w:id="6058" w:author="Phillip" w:date="2023-08-21T12:13:00Z">
              <w:r>
                <w:rPr>
                  <w:b w:val="0"/>
                  <w:lang w:val="en-AU" w:eastAsia="en-AU"/>
                </w:rPr>
                <w:t>ANSI C12.46</w:t>
              </w:r>
            </w:ins>
            <w:ins w:id="6059" w:author="Phillip" w:date="2023-08-21T12:49:00Z">
              <w:r w:rsidR="00802CE6">
                <w:rPr>
                  <w:b w:val="0"/>
                  <w:lang w:val="en-AU" w:eastAsia="en-AU"/>
                </w:rPr>
                <w:t>-20XX</w:t>
              </w:r>
            </w:ins>
          </w:p>
          <w:p w14:paraId="120C5D8C" w14:textId="25A76A39" w:rsidR="00802CE6" w:rsidRPr="008817AE" w:rsidRDefault="00802CE6" w:rsidP="00C34386">
            <w:pPr>
              <w:pStyle w:val="TABLE-col-heading"/>
              <w:jc w:val="left"/>
              <w:rPr>
                <w:ins w:id="6060" w:author="Phillip" w:date="2023-08-21T12:12:00Z"/>
                <w:b w:val="0"/>
                <w:lang w:val="en-AU" w:eastAsia="en-AU"/>
              </w:rPr>
            </w:pPr>
            <w:ins w:id="6061" w:author="Phillip" w:date="2023-08-21T12:53:00Z">
              <w:r>
                <w:rPr>
                  <w:b w:val="0"/>
                  <w:lang w:val="en-AU" w:eastAsia="en-AU"/>
                </w:rPr>
                <w:t>Code for Electricity Metering</w:t>
              </w:r>
            </w:ins>
            <w:ins w:id="6062" w:author="Phillip" w:date="2023-08-21T12:54:00Z">
              <w:r>
                <w:rPr>
                  <w:b w:val="0"/>
                  <w:lang w:val="en-AU" w:eastAsia="en-AU"/>
                </w:rPr>
                <w:t xml:space="preserve"> – Performance Standards for the </w:t>
              </w:r>
              <w:r>
                <w:rPr>
                  <w:b w:val="0"/>
                  <w:lang w:val="en-AU" w:eastAsia="en-AU"/>
                </w:rPr>
                <w:lastRenderedPageBreak/>
                <w:t>Measurement of Active, Apparent and Reactive Energy</w:t>
              </w:r>
            </w:ins>
          </w:p>
        </w:tc>
        <w:tc>
          <w:tcPr>
            <w:tcW w:w="5498" w:type="dxa"/>
            <w:shd w:val="clear" w:color="auto" w:fill="auto"/>
          </w:tcPr>
          <w:p w14:paraId="7F6D7D1A" w14:textId="69507740" w:rsidR="0028660E" w:rsidRPr="008817AE" w:rsidRDefault="00802CE6" w:rsidP="00C34386">
            <w:pPr>
              <w:pStyle w:val="TABLE-col-heading"/>
              <w:jc w:val="left"/>
              <w:rPr>
                <w:ins w:id="6063" w:author="Phillip" w:date="2023-08-21T12:12:00Z"/>
                <w:b w:val="0"/>
                <w:lang w:val="en-AU" w:eastAsia="en-AU"/>
              </w:rPr>
            </w:pPr>
            <w:ins w:id="6064" w:author="Phillip" w:date="2023-08-21T12:55:00Z">
              <w:r>
                <w:rPr>
                  <w:b w:val="0"/>
                  <w:lang w:val="en-AU" w:eastAsia="en-AU"/>
                </w:rPr>
                <w:lastRenderedPageBreak/>
                <w:t>Establishes the metrological and technical performance requirements applicable to AC electricity meters subject to legal metrological controls.</w:t>
              </w:r>
            </w:ins>
            <w:ins w:id="6065" w:author="Phillip" w:date="2023-08-21T12:56:00Z">
              <w:r>
                <w:rPr>
                  <w:b w:val="0"/>
                  <w:lang w:val="en-AU" w:eastAsia="en-AU"/>
                </w:rPr>
                <w:t xml:space="preserve"> Requirements are provided for </w:t>
              </w:r>
              <w:r>
                <w:rPr>
                  <w:b w:val="0"/>
                  <w:lang w:val="en-AU" w:eastAsia="en-AU"/>
                </w:rPr>
                <w:lastRenderedPageBreak/>
                <w:t>type approval, verification re-verification and field testing. They also apply to modification that may be made to existing approved devices.</w:t>
              </w:r>
            </w:ins>
          </w:p>
        </w:tc>
      </w:tr>
      <w:tr w:rsidR="00E03C4F" w:rsidRPr="008817AE" w14:paraId="5F19A435" w14:textId="77777777" w:rsidTr="00E03C4F">
        <w:tc>
          <w:tcPr>
            <w:tcW w:w="562" w:type="dxa"/>
            <w:shd w:val="clear" w:color="auto" w:fill="auto"/>
          </w:tcPr>
          <w:p w14:paraId="1FF9AF9D" w14:textId="1EEA434B" w:rsidR="00E03C4F" w:rsidRPr="008817AE" w:rsidRDefault="00E03C4F" w:rsidP="006D5AF1">
            <w:pPr>
              <w:pStyle w:val="TABLE-cell"/>
              <w:numPr>
                <w:ilvl w:val="0"/>
                <w:numId w:val="41"/>
              </w:numPr>
              <w:jc w:val="center"/>
              <w:rPr>
                <w:lang w:val="en-AU" w:eastAsia="en-AU"/>
              </w:rPr>
            </w:pPr>
            <w:bookmarkStart w:id="6066" w:name="_Ref268006104"/>
          </w:p>
        </w:tc>
        <w:bookmarkEnd w:id="6066"/>
        <w:tc>
          <w:tcPr>
            <w:tcW w:w="3568" w:type="dxa"/>
            <w:shd w:val="clear" w:color="auto" w:fill="auto"/>
          </w:tcPr>
          <w:p w14:paraId="48D2E9FC" w14:textId="61B91E9B" w:rsidR="00E03C4F" w:rsidRPr="008817AE" w:rsidRDefault="00E03C4F" w:rsidP="00FD409B">
            <w:pPr>
              <w:pStyle w:val="TABLE-cell"/>
              <w:rPr>
                <w:lang w:val="en-AU" w:eastAsia="en-AU"/>
              </w:rPr>
            </w:pPr>
            <w:r w:rsidRPr="008817AE">
              <w:rPr>
                <w:lang w:val="en-AU" w:eastAsia="en-AU"/>
              </w:rPr>
              <w:t>OIML V 2-200</w:t>
            </w:r>
            <w:ins w:id="6067" w:author="Mitchell, Phillip" w:date="2023-11-29T12:22:00Z">
              <w:r w:rsidR="00B31101">
                <w:rPr>
                  <w:lang w:val="en-AU" w:eastAsia="en-AU"/>
                </w:rPr>
                <w:t>:</w:t>
              </w:r>
            </w:ins>
            <w:del w:id="6068" w:author="Mitchell, Phillip" w:date="2023-11-29T12:22:00Z">
              <w:r w:rsidRPr="008817AE" w:rsidDel="00B31101">
                <w:rPr>
                  <w:lang w:val="en-AU" w:eastAsia="en-AU"/>
                </w:rPr>
                <w:delText xml:space="preserve"> (</w:delText>
              </w:r>
            </w:del>
            <w:r w:rsidRPr="008817AE">
              <w:rPr>
                <w:lang w:val="en-AU" w:eastAsia="en-AU"/>
              </w:rPr>
              <w:t>2012</w:t>
            </w:r>
            <w:del w:id="6069" w:author="Mitchell, Phillip" w:date="2023-11-29T12:22:00Z">
              <w:r w:rsidRPr="008817AE" w:rsidDel="00B31101">
                <w:rPr>
                  <w:lang w:val="en-AU" w:eastAsia="en-AU"/>
                </w:rPr>
                <w:delText>)</w:delText>
              </w:r>
            </w:del>
          </w:p>
          <w:p w14:paraId="5E673B1E" w14:textId="77777777" w:rsidR="00E03C4F" w:rsidRPr="008817AE" w:rsidRDefault="00E03C4F" w:rsidP="00FD409B">
            <w:pPr>
              <w:pStyle w:val="TABLE-cell"/>
              <w:rPr>
                <w:lang w:val="en-AU" w:eastAsia="en-AU"/>
              </w:rPr>
            </w:pPr>
            <w:r w:rsidRPr="008817AE">
              <w:rPr>
                <w:lang w:val="en-AU" w:eastAsia="en-AU"/>
              </w:rPr>
              <w:t>International Vocabulary of Metrology – Basic and General Concepts and Associated Terms (VIM)</w:t>
            </w:r>
          </w:p>
        </w:tc>
        <w:tc>
          <w:tcPr>
            <w:tcW w:w="5498" w:type="dxa"/>
            <w:shd w:val="clear" w:color="auto" w:fill="auto"/>
          </w:tcPr>
          <w:p w14:paraId="3953CE2F" w14:textId="77777777" w:rsidR="00E03C4F" w:rsidRPr="008817AE" w:rsidRDefault="00E03C4F" w:rsidP="00FD409B">
            <w:pPr>
              <w:pStyle w:val="TABLE-cell"/>
              <w:rPr>
                <w:lang w:val="en-AU" w:eastAsia="en-AU"/>
              </w:rPr>
            </w:pPr>
            <w:r w:rsidRPr="008817AE">
              <w:rPr>
                <w:lang w:val="en-AU" w:eastAsia="en-AU"/>
              </w:rPr>
              <w:t>Vocabulary, prepared by a joint working group consisting of experts appointed by BIPM, IEC, IFCC, ISO, IUPAC, IUPAP, and OIML</w:t>
            </w:r>
          </w:p>
        </w:tc>
      </w:tr>
      <w:tr w:rsidR="00E03C4F" w:rsidRPr="008817AE" w14:paraId="72221F60" w14:textId="77777777" w:rsidTr="00494C6B">
        <w:tc>
          <w:tcPr>
            <w:tcW w:w="562" w:type="dxa"/>
            <w:shd w:val="clear" w:color="auto" w:fill="auto"/>
          </w:tcPr>
          <w:p w14:paraId="24953541" w14:textId="4E97DBE9" w:rsidR="00E03C4F" w:rsidRPr="008817AE" w:rsidRDefault="00E03C4F" w:rsidP="006D5AF1">
            <w:pPr>
              <w:pStyle w:val="TABLE-col-heading"/>
              <w:numPr>
                <w:ilvl w:val="0"/>
                <w:numId w:val="41"/>
              </w:numPr>
              <w:rPr>
                <w:b w:val="0"/>
                <w:lang w:val="en-AU" w:eastAsia="en-AU"/>
              </w:rPr>
            </w:pPr>
            <w:bookmarkStart w:id="6070" w:name="_Ref118713668"/>
          </w:p>
        </w:tc>
        <w:bookmarkEnd w:id="6070"/>
        <w:tc>
          <w:tcPr>
            <w:tcW w:w="3568" w:type="dxa"/>
            <w:shd w:val="clear" w:color="auto" w:fill="auto"/>
          </w:tcPr>
          <w:p w14:paraId="7C3249DA" w14:textId="3E6EDEF5" w:rsidR="00E03C4F" w:rsidRPr="008817AE" w:rsidRDefault="00E03C4F" w:rsidP="00E03C4F">
            <w:pPr>
              <w:pStyle w:val="TABLE-cell"/>
              <w:rPr>
                <w:lang w:val="en-AU" w:eastAsia="en-AU"/>
              </w:rPr>
            </w:pPr>
            <w:r w:rsidRPr="008817AE">
              <w:rPr>
                <w:lang w:val="en-AU" w:eastAsia="en-AU"/>
              </w:rPr>
              <w:t>OIML V 1</w:t>
            </w:r>
            <w:ins w:id="6071" w:author="Mitchell, Phillip" w:date="2023-11-29T12:22:00Z">
              <w:r w:rsidR="00B31101">
                <w:rPr>
                  <w:lang w:val="en-AU" w:eastAsia="en-AU"/>
                </w:rPr>
                <w:t>:</w:t>
              </w:r>
            </w:ins>
            <w:del w:id="6072" w:author="Mitchell, Phillip" w:date="2023-11-29T12:22:00Z">
              <w:r w:rsidRPr="008817AE" w:rsidDel="00B31101">
                <w:rPr>
                  <w:lang w:val="en-AU" w:eastAsia="en-AU"/>
                </w:rPr>
                <w:delText xml:space="preserve"> (</w:delText>
              </w:r>
            </w:del>
            <w:r w:rsidRPr="008817AE">
              <w:rPr>
                <w:lang w:val="en-AU" w:eastAsia="en-AU"/>
              </w:rPr>
              <w:t>2013</w:t>
            </w:r>
            <w:del w:id="6073" w:author="Mitchell, Phillip" w:date="2023-11-29T12:22:00Z">
              <w:r w:rsidRPr="008817AE" w:rsidDel="00B31101">
                <w:rPr>
                  <w:lang w:val="en-AU" w:eastAsia="en-AU"/>
                </w:rPr>
                <w:delText>)</w:delText>
              </w:r>
            </w:del>
          </w:p>
          <w:p w14:paraId="0B28C02E" w14:textId="30483199" w:rsidR="00E03C4F" w:rsidRPr="008817AE" w:rsidRDefault="00E03C4F" w:rsidP="00E03C4F">
            <w:pPr>
              <w:pStyle w:val="TABLE-col-heading"/>
              <w:jc w:val="left"/>
              <w:rPr>
                <w:b w:val="0"/>
                <w:lang w:val="en-AU" w:eastAsia="en-AU"/>
              </w:rPr>
            </w:pPr>
            <w:r w:rsidRPr="008817AE">
              <w:rPr>
                <w:b w:val="0"/>
                <w:lang w:val="en-AU" w:eastAsia="en-AU"/>
              </w:rPr>
              <w:t>International vocabulary of terms in legal metrology (VIML)</w:t>
            </w:r>
          </w:p>
        </w:tc>
        <w:tc>
          <w:tcPr>
            <w:tcW w:w="5498" w:type="dxa"/>
            <w:shd w:val="clear" w:color="auto" w:fill="auto"/>
          </w:tcPr>
          <w:p w14:paraId="356155B7" w14:textId="7C76397A" w:rsidR="00E03C4F" w:rsidRPr="008817AE" w:rsidRDefault="006E4B9E" w:rsidP="00E03C4F">
            <w:pPr>
              <w:pStyle w:val="TABLE-col-heading"/>
              <w:jc w:val="left"/>
              <w:rPr>
                <w:b w:val="0"/>
                <w:lang w:val="en-AU" w:eastAsia="en-AU"/>
              </w:rPr>
            </w:pPr>
            <w:r w:rsidRPr="008817AE">
              <w:rPr>
                <w:b w:val="0"/>
              </w:rPr>
              <w:t xml:space="preserve">The set of terms and definitions in this vocabulary is related to various aspects of legal metrology which are dealt with in OIML publications. However, this vocabulary was developed to be compatible with fundamental metrological publications, first of all the </w:t>
            </w:r>
            <w:proofErr w:type="gramStart"/>
            <w:r w:rsidRPr="008817AE">
              <w:rPr>
                <w:b w:val="0"/>
                <w:i/>
              </w:rPr>
              <w:t>International</w:t>
            </w:r>
            <w:proofErr w:type="gramEnd"/>
            <w:r w:rsidRPr="008817AE">
              <w:rPr>
                <w:b w:val="0"/>
                <w:i/>
              </w:rPr>
              <w:t xml:space="preserve"> vocabulary of metrology – Basic and general concepts and associated terms (VIM)</w:t>
            </w:r>
            <w:r w:rsidRPr="008817AE">
              <w:rPr>
                <w:b w:val="0"/>
              </w:rPr>
              <w:t>, so it can be used not only within the OIML.</w:t>
            </w:r>
          </w:p>
        </w:tc>
      </w:tr>
      <w:tr w:rsidR="00E03C4F" w:rsidRPr="008817AE" w14:paraId="05347608" w14:textId="77777777" w:rsidTr="00494C6B">
        <w:tc>
          <w:tcPr>
            <w:tcW w:w="562" w:type="dxa"/>
            <w:shd w:val="clear" w:color="auto" w:fill="auto"/>
          </w:tcPr>
          <w:p w14:paraId="65012B5F" w14:textId="32DC53A2" w:rsidR="00E03C4F" w:rsidRPr="008817AE" w:rsidRDefault="00E03C4F" w:rsidP="006D5AF1">
            <w:pPr>
              <w:pStyle w:val="TABLE-cell"/>
              <w:numPr>
                <w:ilvl w:val="0"/>
                <w:numId w:val="41"/>
              </w:numPr>
              <w:jc w:val="center"/>
              <w:rPr>
                <w:lang w:val="en-AU" w:eastAsia="en-AU"/>
              </w:rPr>
            </w:pPr>
            <w:bookmarkStart w:id="6074" w:name="_Ref267999296"/>
          </w:p>
        </w:tc>
        <w:bookmarkEnd w:id="6074"/>
        <w:tc>
          <w:tcPr>
            <w:tcW w:w="3568" w:type="dxa"/>
            <w:shd w:val="clear" w:color="auto" w:fill="auto"/>
          </w:tcPr>
          <w:p w14:paraId="78E9CCE0" w14:textId="00D081CE" w:rsidR="00E03C4F" w:rsidRPr="008817AE" w:rsidRDefault="00E03C4F" w:rsidP="00E03C4F">
            <w:pPr>
              <w:pStyle w:val="TABLE-cell"/>
              <w:rPr>
                <w:lang w:val="en-AU" w:eastAsia="en-AU"/>
              </w:rPr>
            </w:pPr>
            <w:r w:rsidRPr="008817AE">
              <w:rPr>
                <w:lang w:val="en-AU" w:eastAsia="en-AU"/>
              </w:rPr>
              <w:t>OIML D 11</w:t>
            </w:r>
            <w:ins w:id="6075" w:author="Mitchell, Phillip" w:date="2023-11-29T12:22:00Z">
              <w:r w:rsidR="00B31101">
                <w:rPr>
                  <w:lang w:val="en-AU" w:eastAsia="en-AU"/>
                </w:rPr>
                <w:t>:</w:t>
              </w:r>
            </w:ins>
            <w:del w:id="6076" w:author="Mitchell, Phillip" w:date="2023-11-29T12:22:00Z">
              <w:r w:rsidRPr="008817AE" w:rsidDel="00B31101">
                <w:rPr>
                  <w:lang w:val="en-AU" w:eastAsia="en-AU"/>
                </w:rPr>
                <w:delText xml:space="preserve"> (</w:delText>
              </w:r>
            </w:del>
            <w:r w:rsidRPr="008817AE">
              <w:rPr>
                <w:lang w:val="en-AU" w:eastAsia="en-AU"/>
              </w:rPr>
              <w:t>2013</w:t>
            </w:r>
            <w:del w:id="6077" w:author="Mitchell, Phillip" w:date="2023-11-29T12:22:00Z">
              <w:r w:rsidRPr="008817AE" w:rsidDel="00B31101">
                <w:rPr>
                  <w:lang w:val="en-AU" w:eastAsia="en-AU"/>
                </w:rPr>
                <w:delText>)</w:delText>
              </w:r>
            </w:del>
          </w:p>
          <w:p w14:paraId="3C65A6C2" w14:textId="77777777" w:rsidR="00E03C4F" w:rsidRPr="008817AE" w:rsidRDefault="00E03C4F" w:rsidP="00E03C4F">
            <w:pPr>
              <w:pStyle w:val="TABLE-cell"/>
              <w:rPr>
                <w:lang w:val="en-AU" w:eastAsia="en-AU"/>
              </w:rPr>
            </w:pPr>
            <w:r w:rsidRPr="008817AE">
              <w:rPr>
                <w:lang w:val="en-AU" w:eastAsia="en-AU"/>
              </w:rPr>
              <w:t>General requirements for measuring instruments – Environmental conditions</w:t>
            </w:r>
          </w:p>
        </w:tc>
        <w:tc>
          <w:tcPr>
            <w:tcW w:w="5498" w:type="dxa"/>
            <w:shd w:val="clear" w:color="auto" w:fill="auto"/>
          </w:tcPr>
          <w:p w14:paraId="22BB4435" w14:textId="77777777" w:rsidR="00E03C4F" w:rsidRPr="008817AE" w:rsidRDefault="00E03C4F" w:rsidP="00E03C4F">
            <w:pPr>
              <w:pStyle w:val="TABLE-cell"/>
              <w:rPr>
                <w:lang w:val="en-AU" w:eastAsia="en-AU"/>
              </w:rPr>
            </w:pPr>
            <w:r w:rsidRPr="008817AE">
              <w:rPr>
                <w:lang w:val="en-AU" w:eastAsia="en-AU"/>
              </w:rPr>
              <w:t xml:space="preserve">Guidance for establishing appropriate metrological </w:t>
            </w:r>
            <w:r w:rsidRPr="008817AE">
              <w:t>performance</w:t>
            </w:r>
            <w:r w:rsidRPr="008817AE">
              <w:rPr>
                <w:lang w:val="en-AU" w:eastAsia="en-AU"/>
              </w:rPr>
              <w:t xml:space="preserve"> testing requirements for influence quantities which may affect the measuring instruments covered by OIML Recommendations.</w:t>
            </w:r>
          </w:p>
        </w:tc>
      </w:tr>
      <w:tr w:rsidR="0033235A" w:rsidRPr="008817AE" w14:paraId="7E459E8A" w14:textId="77777777" w:rsidTr="00494C6B">
        <w:tc>
          <w:tcPr>
            <w:tcW w:w="562" w:type="dxa"/>
            <w:shd w:val="clear" w:color="auto" w:fill="auto"/>
          </w:tcPr>
          <w:p w14:paraId="48A0BD0A" w14:textId="1B805D6E" w:rsidR="0033235A" w:rsidRPr="008817AE" w:rsidRDefault="0033235A" w:rsidP="0033235A">
            <w:pPr>
              <w:pStyle w:val="TABLE-cell"/>
              <w:numPr>
                <w:ilvl w:val="0"/>
                <w:numId w:val="41"/>
              </w:numPr>
              <w:jc w:val="center"/>
              <w:rPr>
                <w:lang w:val="en-AU" w:eastAsia="en-AU"/>
              </w:rPr>
            </w:pPr>
            <w:bookmarkStart w:id="6078" w:name="_Ref118713695"/>
          </w:p>
        </w:tc>
        <w:bookmarkEnd w:id="6078"/>
        <w:tc>
          <w:tcPr>
            <w:tcW w:w="3568" w:type="dxa"/>
            <w:shd w:val="clear" w:color="auto" w:fill="auto"/>
          </w:tcPr>
          <w:p w14:paraId="6765E42B" w14:textId="77777777" w:rsidR="0033235A" w:rsidRPr="008817AE" w:rsidRDefault="0033235A" w:rsidP="0033235A">
            <w:pPr>
              <w:pStyle w:val="TABLE-cell"/>
              <w:rPr>
                <w:ins w:id="6079" w:author="Mitchell, Phillip" w:date="2023-11-29T12:25:00Z"/>
                <w:lang w:val="en-AU" w:eastAsia="en-AU"/>
              </w:rPr>
            </w:pPr>
            <w:ins w:id="6080" w:author="Mitchell, Phillip" w:date="2023-11-29T12:25:00Z">
              <w:r w:rsidRPr="008817AE">
                <w:rPr>
                  <w:lang w:val="en-AU" w:eastAsia="en-AU"/>
                </w:rPr>
                <w:t>OIML D 31</w:t>
              </w:r>
              <w:r>
                <w:rPr>
                  <w:lang w:val="en-AU" w:eastAsia="en-AU"/>
                </w:rPr>
                <w:t>:</w:t>
              </w:r>
              <w:r w:rsidRPr="008817AE">
                <w:rPr>
                  <w:lang w:val="en-AU" w:eastAsia="en-AU"/>
                </w:rPr>
                <w:t>20XX</w:t>
              </w:r>
            </w:ins>
          </w:p>
          <w:p w14:paraId="598101F2" w14:textId="4AEF3D35" w:rsidR="0033235A" w:rsidRPr="008817AE" w:rsidDel="00A35E91" w:rsidRDefault="0033235A" w:rsidP="0033235A">
            <w:pPr>
              <w:pStyle w:val="TABLE-cell"/>
              <w:rPr>
                <w:del w:id="6081" w:author="Mitchell, Phillip" w:date="2023-11-29T12:25:00Z"/>
                <w:lang w:val="en-AU" w:eastAsia="en-AU"/>
              </w:rPr>
            </w:pPr>
            <w:ins w:id="6082" w:author="Mitchell, Phillip" w:date="2023-11-29T12:25:00Z">
              <w:r w:rsidRPr="008817AE">
                <w:rPr>
                  <w:lang w:val="en-AU" w:eastAsia="en-AU"/>
                </w:rPr>
                <w:t>General requirements for software</w:t>
              </w:r>
              <w:r>
                <w:rPr>
                  <w:lang w:val="en-AU" w:eastAsia="en-AU"/>
                </w:rPr>
                <w:t>-</w:t>
              </w:r>
              <w:r w:rsidRPr="008817AE">
                <w:rPr>
                  <w:lang w:val="en-AU" w:eastAsia="en-AU"/>
                </w:rPr>
                <w:t>controlled measuring instruments</w:t>
              </w:r>
            </w:ins>
            <w:del w:id="6083" w:author="Mitchell, Phillip" w:date="2023-11-29T12:25:00Z">
              <w:r w:rsidRPr="008817AE" w:rsidDel="00A35E91">
                <w:rPr>
                  <w:lang w:val="en-AU" w:eastAsia="en-AU"/>
                </w:rPr>
                <w:delText>OIML D 31</w:delText>
              </w:r>
            </w:del>
            <w:del w:id="6084" w:author="Mitchell, Phillip" w:date="2023-11-29T12:22:00Z">
              <w:r w:rsidRPr="008817AE" w:rsidDel="00B31101">
                <w:rPr>
                  <w:lang w:val="en-AU" w:eastAsia="en-AU"/>
                </w:rPr>
                <w:delText xml:space="preserve"> (</w:delText>
              </w:r>
            </w:del>
            <w:del w:id="6085" w:author="Mitchell, Phillip" w:date="2023-11-29T12:25:00Z">
              <w:r w:rsidRPr="008817AE" w:rsidDel="00A35E91">
                <w:rPr>
                  <w:lang w:val="en-AU" w:eastAsia="en-AU"/>
                </w:rPr>
                <w:delText>2019</w:delText>
              </w:r>
            </w:del>
            <w:del w:id="6086" w:author="Mitchell, Phillip" w:date="2023-11-29T12:22:00Z">
              <w:r w:rsidRPr="008817AE" w:rsidDel="00B31101">
                <w:rPr>
                  <w:lang w:val="en-AU" w:eastAsia="en-AU"/>
                </w:rPr>
                <w:delText>)</w:delText>
              </w:r>
            </w:del>
            <w:del w:id="6087" w:author="Mitchell, Phillip" w:date="2023-11-29T12:25:00Z">
              <w:r w:rsidRPr="008817AE" w:rsidDel="00A35E91">
                <w:rPr>
                  <w:lang w:val="en-AU" w:eastAsia="en-AU"/>
                </w:rPr>
                <w:delText>, including Amendment 1</w:delText>
              </w:r>
            </w:del>
            <w:del w:id="6088" w:author="Mitchell, Phillip" w:date="2023-11-29T12:22:00Z">
              <w:r w:rsidRPr="008817AE" w:rsidDel="00B31101">
                <w:rPr>
                  <w:lang w:val="en-AU" w:eastAsia="en-AU"/>
                </w:rPr>
                <w:delText xml:space="preserve"> (</w:delText>
              </w:r>
            </w:del>
            <w:del w:id="6089" w:author="Mitchell, Phillip" w:date="2023-11-29T12:25:00Z">
              <w:r w:rsidRPr="008817AE" w:rsidDel="00A35E91">
                <w:rPr>
                  <w:lang w:val="en-AU" w:eastAsia="en-AU"/>
                </w:rPr>
                <w:delText>2020</w:delText>
              </w:r>
            </w:del>
            <w:del w:id="6090" w:author="Mitchell, Phillip" w:date="2023-11-29T12:22:00Z">
              <w:r w:rsidRPr="008817AE" w:rsidDel="00B31101">
                <w:rPr>
                  <w:lang w:val="en-AU" w:eastAsia="en-AU"/>
                </w:rPr>
                <w:delText>)</w:delText>
              </w:r>
            </w:del>
          </w:p>
          <w:p w14:paraId="45348E89" w14:textId="3FDB9EBF" w:rsidR="0033235A" w:rsidRPr="008817AE" w:rsidRDefault="0033235A" w:rsidP="0033235A">
            <w:pPr>
              <w:pStyle w:val="TABLE-cell"/>
              <w:rPr>
                <w:lang w:val="en-AU" w:eastAsia="en-AU"/>
              </w:rPr>
            </w:pPr>
            <w:del w:id="6091" w:author="Mitchell, Phillip" w:date="2023-11-29T12:25:00Z">
              <w:r w:rsidRPr="008817AE" w:rsidDel="00A35E91">
                <w:rPr>
                  <w:lang w:val="en-AU" w:eastAsia="en-AU"/>
                </w:rPr>
                <w:delText>General requirements for software</w:delText>
              </w:r>
            </w:del>
            <w:del w:id="6092" w:author="Mitchell, Phillip" w:date="2023-11-29T12:22:00Z">
              <w:r w:rsidRPr="008817AE" w:rsidDel="00B31101">
                <w:rPr>
                  <w:lang w:val="en-AU" w:eastAsia="en-AU"/>
                </w:rPr>
                <w:delText xml:space="preserve"> </w:delText>
              </w:r>
            </w:del>
            <w:del w:id="6093" w:author="Mitchell, Phillip" w:date="2023-11-29T12:25:00Z">
              <w:r w:rsidRPr="008817AE" w:rsidDel="00A35E91">
                <w:rPr>
                  <w:lang w:val="en-AU" w:eastAsia="en-AU"/>
                </w:rPr>
                <w:delText>controlled measuring instruments</w:delText>
              </w:r>
            </w:del>
          </w:p>
        </w:tc>
        <w:tc>
          <w:tcPr>
            <w:tcW w:w="5498" w:type="dxa"/>
            <w:shd w:val="clear" w:color="auto" w:fill="auto"/>
          </w:tcPr>
          <w:p w14:paraId="0C4CEDA6" w14:textId="00E4CE55" w:rsidR="0033235A" w:rsidRPr="008817AE" w:rsidRDefault="0033235A" w:rsidP="0033235A">
            <w:pPr>
              <w:pStyle w:val="TABLE-cell"/>
              <w:rPr>
                <w:lang w:val="en-AU" w:eastAsia="en-AU"/>
              </w:rPr>
            </w:pPr>
            <w:ins w:id="6094" w:author="Mitchell, Phillip" w:date="2023-11-29T12:25:00Z">
              <w:r w:rsidRPr="008817AE">
                <w:rPr>
                  <w:lang w:val="en-AU" w:eastAsia="en-AU"/>
                </w:rPr>
                <w:t>Guidance to OIML Technical Committees and Subcommittees for establishing appropriate requirements for software-related functionalities in measuring instruments covered by OIML Recommendations.</w:t>
              </w:r>
            </w:ins>
            <w:del w:id="6095" w:author="Mitchell, Phillip" w:date="2023-11-29T12:25:00Z">
              <w:r w:rsidRPr="008817AE" w:rsidDel="00A35E91">
                <w:rPr>
                  <w:lang w:val="en-AU" w:eastAsia="en-AU"/>
                </w:rPr>
                <w:delText>Guidance to OIML Technical Committees and Subcommittees for establishing appropriate requirements for software-related functionalities in measuring instruments covered by OIML Recommendations.</w:delText>
              </w:r>
            </w:del>
          </w:p>
        </w:tc>
      </w:tr>
      <w:tr w:rsidR="0033235A" w:rsidRPr="008817AE" w14:paraId="33714E62" w14:textId="77777777" w:rsidTr="00494C6B">
        <w:trPr>
          <w:ins w:id="6096" w:author="Phillip" w:date="2023-08-21T13:01:00Z"/>
        </w:trPr>
        <w:tc>
          <w:tcPr>
            <w:tcW w:w="562" w:type="dxa"/>
            <w:shd w:val="clear" w:color="auto" w:fill="auto"/>
          </w:tcPr>
          <w:p w14:paraId="5D757612" w14:textId="77777777" w:rsidR="0033235A" w:rsidRPr="008817AE" w:rsidRDefault="0033235A" w:rsidP="0033235A">
            <w:pPr>
              <w:pStyle w:val="TABLE-cell"/>
              <w:numPr>
                <w:ilvl w:val="0"/>
                <w:numId w:val="41"/>
              </w:numPr>
              <w:jc w:val="center"/>
              <w:rPr>
                <w:ins w:id="6097" w:author="Phillip" w:date="2023-08-21T13:01:00Z"/>
                <w:lang w:val="en-AU" w:eastAsia="en-AU"/>
              </w:rPr>
            </w:pPr>
            <w:bookmarkStart w:id="6098" w:name="_Ref143515717"/>
          </w:p>
        </w:tc>
        <w:bookmarkEnd w:id="6098"/>
        <w:tc>
          <w:tcPr>
            <w:tcW w:w="3568" w:type="dxa"/>
            <w:shd w:val="clear" w:color="auto" w:fill="auto"/>
          </w:tcPr>
          <w:p w14:paraId="19EEF98C" w14:textId="49BD5AA6" w:rsidR="0033235A" w:rsidRDefault="0033235A" w:rsidP="0033235A">
            <w:pPr>
              <w:pStyle w:val="TABLE-cell"/>
              <w:rPr>
                <w:ins w:id="6099" w:author="Phillip" w:date="2023-08-21T13:04:00Z"/>
                <w:lang w:val="en-AU" w:eastAsia="en-AU"/>
              </w:rPr>
            </w:pPr>
            <w:ins w:id="6100" w:author="Phillip" w:date="2023-08-21T13:04:00Z">
              <w:r>
                <w:rPr>
                  <w:lang w:val="en-AU" w:eastAsia="en-AU"/>
                </w:rPr>
                <w:t>IEC 61689-6</w:t>
              </w:r>
            </w:ins>
            <w:ins w:id="6101" w:author="Mitchell, Phillip" w:date="2023-11-29T12:22:00Z">
              <w:r>
                <w:rPr>
                  <w:lang w:val="en-AU" w:eastAsia="en-AU"/>
                </w:rPr>
                <w:t>:</w:t>
              </w:r>
            </w:ins>
            <w:ins w:id="6102" w:author="Phillip" w:date="2023-08-21T13:04:00Z">
              <w:del w:id="6103" w:author="Mitchell, Phillip" w:date="2023-11-29T12:22:00Z">
                <w:r w:rsidDel="00B31101">
                  <w:rPr>
                    <w:lang w:val="en-AU" w:eastAsia="en-AU"/>
                  </w:rPr>
                  <w:delText xml:space="preserve"> (</w:delText>
                </w:r>
              </w:del>
              <w:r>
                <w:rPr>
                  <w:lang w:val="en-AU" w:eastAsia="en-AU"/>
                </w:rPr>
                <w:t>2016</w:t>
              </w:r>
              <w:del w:id="6104" w:author="Mitchell, Phillip" w:date="2023-11-29T12:22:00Z">
                <w:r w:rsidDel="00B31101">
                  <w:rPr>
                    <w:lang w:val="en-AU" w:eastAsia="en-AU"/>
                  </w:rPr>
                  <w:delText>)</w:delText>
                </w:r>
              </w:del>
            </w:ins>
          </w:p>
          <w:p w14:paraId="410A774F" w14:textId="695C6DD8" w:rsidR="0033235A" w:rsidRPr="006D1852" w:rsidRDefault="0033235A" w:rsidP="0033235A">
            <w:pPr>
              <w:pStyle w:val="TABLE-cell"/>
              <w:rPr>
                <w:ins w:id="6105" w:author="Phillip" w:date="2023-08-21T13:04:00Z"/>
                <w:lang w:val="en-AU" w:eastAsia="en-AU"/>
              </w:rPr>
            </w:pPr>
            <w:ins w:id="6106" w:author="Phillip" w:date="2023-08-21T13:04:00Z">
              <w:r w:rsidRPr="006D1852">
                <w:rPr>
                  <w:lang w:val="en-AU" w:eastAsia="en-AU"/>
                </w:rPr>
                <w:t>Instrument transformers –</w:t>
              </w:r>
            </w:ins>
          </w:p>
          <w:p w14:paraId="7E3F7C0F" w14:textId="498FEB63" w:rsidR="0033235A" w:rsidRPr="008817AE" w:rsidRDefault="0033235A" w:rsidP="0033235A">
            <w:pPr>
              <w:pStyle w:val="TABLE-cell"/>
              <w:rPr>
                <w:ins w:id="6107" w:author="Phillip" w:date="2023-08-21T13:01:00Z"/>
                <w:lang w:val="en-AU" w:eastAsia="en-AU"/>
              </w:rPr>
            </w:pPr>
            <w:ins w:id="6108" w:author="Phillip" w:date="2023-08-21T13:04:00Z">
              <w:r w:rsidRPr="006D1852">
                <w:rPr>
                  <w:lang w:val="en-AU" w:eastAsia="en-AU"/>
                </w:rPr>
                <w:t>Part 6: Additional general requirements for low-power instrument transformers</w:t>
              </w:r>
            </w:ins>
          </w:p>
        </w:tc>
        <w:tc>
          <w:tcPr>
            <w:tcW w:w="5498" w:type="dxa"/>
            <w:shd w:val="clear" w:color="auto" w:fill="auto"/>
          </w:tcPr>
          <w:p w14:paraId="64873E63" w14:textId="2133285C" w:rsidR="0033235A" w:rsidRPr="008817AE" w:rsidRDefault="0033235A" w:rsidP="0033235A">
            <w:pPr>
              <w:pStyle w:val="TABLE-cell"/>
              <w:rPr>
                <w:ins w:id="6109" w:author="Phillip" w:date="2023-08-21T13:01:00Z"/>
                <w:lang w:val="en-AU" w:eastAsia="en-AU"/>
              </w:rPr>
            </w:pPr>
            <w:ins w:id="6110" w:author="Phillip" w:date="2023-08-21T13:06:00Z">
              <w:r w:rsidRPr="006D1852">
                <w:rPr>
                  <w:lang w:val="en-AU" w:eastAsia="en-AU"/>
                </w:rPr>
                <w:t>This part of IEC 61869 is a product family standard and covers only additional general</w:t>
              </w:r>
              <w:r>
                <w:rPr>
                  <w:lang w:val="en-AU" w:eastAsia="en-AU"/>
                </w:rPr>
                <w:t xml:space="preserve"> </w:t>
              </w:r>
              <w:r w:rsidRPr="006D1852">
                <w:rPr>
                  <w:lang w:val="en-AU" w:eastAsia="en-AU"/>
                </w:rPr>
                <w:t xml:space="preserve">requirements for low-power instrument transformers (LPIT) used for </w:t>
              </w:r>
              <w:proofErr w:type="spellStart"/>
              <w:r w:rsidRPr="006D1852">
                <w:rPr>
                  <w:lang w:val="en-AU" w:eastAsia="en-AU"/>
                </w:rPr>
                <w:t>a.c.</w:t>
              </w:r>
              <w:proofErr w:type="spellEnd"/>
              <w:r w:rsidRPr="006D1852">
                <w:rPr>
                  <w:lang w:val="en-AU" w:eastAsia="en-AU"/>
                </w:rPr>
                <w:t xml:space="preserve"> applications having</w:t>
              </w:r>
              <w:r>
                <w:rPr>
                  <w:lang w:val="en-AU" w:eastAsia="en-AU"/>
                </w:rPr>
                <w:t xml:space="preserve"> </w:t>
              </w:r>
              <w:r w:rsidRPr="006D1852">
                <w:rPr>
                  <w:lang w:val="en-AU" w:eastAsia="en-AU"/>
                </w:rPr>
                <w:t xml:space="preserve">rated frequencies from 15 Hz to 100 Hz covering MV, HV and EHV or used for </w:t>
              </w:r>
              <w:proofErr w:type="spellStart"/>
              <w:r w:rsidRPr="006D1852">
                <w:rPr>
                  <w:lang w:val="en-AU" w:eastAsia="en-AU"/>
                </w:rPr>
                <w:t>d.c.</w:t>
              </w:r>
              <w:proofErr w:type="spellEnd"/>
              <w:r>
                <w:rPr>
                  <w:lang w:val="en-AU" w:eastAsia="en-AU"/>
                </w:rPr>
                <w:t xml:space="preserve"> </w:t>
              </w:r>
              <w:r w:rsidRPr="006D1852">
                <w:rPr>
                  <w:lang w:val="en-AU" w:eastAsia="en-AU"/>
                </w:rPr>
                <w:t>applications. This product standard is based on IEC 61869-1:2007, in addition to the relevant</w:t>
              </w:r>
              <w:r>
                <w:rPr>
                  <w:lang w:val="en-AU" w:eastAsia="en-AU"/>
                </w:rPr>
                <w:t xml:space="preserve"> </w:t>
              </w:r>
              <w:r w:rsidRPr="006D1852">
                <w:rPr>
                  <w:lang w:val="en-AU" w:eastAsia="en-AU"/>
                </w:rPr>
                <w:t>product specific standard.</w:t>
              </w:r>
            </w:ins>
          </w:p>
        </w:tc>
      </w:tr>
      <w:tr w:rsidR="0033235A" w:rsidRPr="008817AE" w14:paraId="58282588" w14:textId="77777777" w:rsidTr="00494C6B">
        <w:tc>
          <w:tcPr>
            <w:tcW w:w="562" w:type="dxa"/>
            <w:shd w:val="clear" w:color="auto" w:fill="auto"/>
          </w:tcPr>
          <w:p w14:paraId="5A5EF520" w14:textId="268D09AC" w:rsidR="0033235A" w:rsidRPr="008817AE" w:rsidRDefault="0033235A" w:rsidP="0033235A">
            <w:pPr>
              <w:pStyle w:val="TABLE-cell"/>
              <w:numPr>
                <w:ilvl w:val="0"/>
                <w:numId w:val="41"/>
              </w:numPr>
              <w:jc w:val="center"/>
              <w:rPr>
                <w:lang w:val="en-AU" w:eastAsia="en-AU"/>
              </w:rPr>
            </w:pPr>
            <w:bookmarkStart w:id="6111" w:name="_Ref118713981"/>
          </w:p>
        </w:tc>
        <w:bookmarkEnd w:id="6111"/>
        <w:tc>
          <w:tcPr>
            <w:tcW w:w="3568" w:type="dxa"/>
            <w:shd w:val="clear" w:color="auto" w:fill="auto"/>
          </w:tcPr>
          <w:p w14:paraId="07EEB2D5" w14:textId="1DAACF8C" w:rsidR="0033235A" w:rsidRPr="008817AE" w:rsidRDefault="0033235A" w:rsidP="0033235A">
            <w:pPr>
              <w:pStyle w:val="TABLE-cell"/>
              <w:rPr>
                <w:lang w:val="en-AU" w:eastAsia="en-AU"/>
              </w:rPr>
            </w:pPr>
            <w:r w:rsidRPr="008817AE">
              <w:rPr>
                <w:lang w:val="en-AU" w:eastAsia="en-AU"/>
              </w:rPr>
              <w:t>OIML G 1-100</w:t>
            </w:r>
            <w:ins w:id="6112" w:author="Mitchell, Phillip" w:date="2023-11-29T12:22:00Z">
              <w:r>
                <w:rPr>
                  <w:lang w:val="en-AU" w:eastAsia="en-AU"/>
                </w:rPr>
                <w:t>:</w:t>
              </w:r>
            </w:ins>
            <w:del w:id="6113" w:author="Mitchell, Phillip" w:date="2023-11-29T12:22:00Z">
              <w:r w:rsidRPr="008817AE" w:rsidDel="00B31101">
                <w:rPr>
                  <w:lang w:val="en-AU" w:eastAsia="en-AU"/>
                </w:rPr>
                <w:delText xml:space="preserve"> (</w:delText>
              </w:r>
            </w:del>
            <w:r w:rsidRPr="008817AE">
              <w:rPr>
                <w:lang w:val="en-AU" w:eastAsia="en-AU"/>
              </w:rPr>
              <w:t>2008</w:t>
            </w:r>
            <w:del w:id="6114" w:author="Mitchell, Phillip" w:date="2023-11-29T12:22:00Z">
              <w:r w:rsidRPr="008817AE" w:rsidDel="00B31101">
                <w:rPr>
                  <w:lang w:val="en-AU" w:eastAsia="en-AU"/>
                </w:rPr>
                <w:delText>)</w:delText>
              </w:r>
            </w:del>
            <w:r w:rsidRPr="008817AE">
              <w:rPr>
                <w:lang w:val="en-AU" w:eastAsia="en-AU"/>
              </w:rPr>
              <w:t>, (GUM)</w:t>
            </w:r>
          </w:p>
          <w:p w14:paraId="6B4F3F90" w14:textId="77777777" w:rsidR="0033235A" w:rsidRPr="008817AE" w:rsidRDefault="0033235A" w:rsidP="0033235A">
            <w:pPr>
              <w:pStyle w:val="TABLE-cell"/>
              <w:rPr>
                <w:lang w:val="en-AU" w:eastAsia="en-AU"/>
              </w:rPr>
            </w:pPr>
            <w:r w:rsidRPr="008817AE">
              <w:rPr>
                <w:lang w:val="en-AU" w:eastAsia="en-AU"/>
              </w:rPr>
              <w:t>Evaluation of measurement data - Guide to the expression of uncertainty in measurement</w:t>
            </w:r>
          </w:p>
        </w:tc>
        <w:tc>
          <w:tcPr>
            <w:tcW w:w="5498" w:type="dxa"/>
            <w:shd w:val="clear" w:color="auto" w:fill="auto"/>
          </w:tcPr>
          <w:p w14:paraId="5A465B44" w14:textId="77777777" w:rsidR="0033235A" w:rsidRPr="008817AE" w:rsidRDefault="0033235A" w:rsidP="0033235A">
            <w:pPr>
              <w:pStyle w:val="TABLE-cell"/>
              <w:rPr>
                <w:lang w:val="en-AU" w:eastAsia="en-AU"/>
              </w:rPr>
            </w:pPr>
            <w:r w:rsidRPr="008817AE">
              <w:rPr>
                <w:lang w:val="en-AU" w:eastAsia="en-AU"/>
              </w:rPr>
              <w:t>This Guide establishes general rules for evaluating and expressing uncertainty in measurement that are intended to be applicable to a broad spectrum of measurements.</w:t>
            </w:r>
          </w:p>
        </w:tc>
      </w:tr>
      <w:tr w:rsidR="0033235A" w:rsidRPr="008817AE" w14:paraId="1C1D841F" w14:textId="77777777" w:rsidTr="00494C6B">
        <w:tc>
          <w:tcPr>
            <w:tcW w:w="562" w:type="dxa"/>
            <w:shd w:val="clear" w:color="auto" w:fill="auto"/>
          </w:tcPr>
          <w:p w14:paraId="00434702" w14:textId="0BB8E01F" w:rsidR="0033235A" w:rsidRPr="008817AE" w:rsidRDefault="0033235A" w:rsidP="0033235A">
            <w:pPr>
              <w:pStyle w:val="TABLE-cell"/>
              <w:numPr>
                <w:ilvl w:val="0"/>
                <w:numId w:val="41"/>
              </w:numPr>
              <w:jc w:val="center"/>
              <w:rPr>
                <w:lang w:val="en-AU" w:eastAsia="en-AU"/>
              </w:rPr>
            </w:pPr>
            <w:bookmarkStart w:id="6115" w:name="_Ref118714203"/>
          </w:p>
        </w:tc>
        <w:bookmarkEnd w:id="6115"/>
        <w:tc>
          <w:tcPr>
            <w:tcW w:w="3568" w:type="dxa"/>
            <w:shd w:val="clear" w:color="auto" w:fill="auto"/>
          </w:tcPr>
          <w:p w14:paraId="0E9B2012" w14:textId="44FB4311" w:rsidR="0033235A" w:rsidRPr="008817AE" w:rsidRDefault="0033235A" w:rsidP="0033235A">
            <w:pPr>
              <w:pStyle w:val="TABLE-cell"/>
              <w:rPr>
                <w:lang w:val="en-AU" w:eastAsia="en-AU"/>
              </w:rPr>
            </w:pPr>
            <w:r w:rsidRPr="008817AE">
              <w:rPr>
                <w:lang w:val="en-AU" w:eastAsia="en-AU"/>
              </w:rPr>
              <w:t>IEC 62054-21:</w:t>
            </w:r>
            <w:del w:id="6116" w:author="Mitchell, Phillip" w:date="2023-11-08T14:15:00Z">
              <w:r w:rsidRPr="008817AE" w:rsidDel="005C4B3B">
                <w:rPr>
                  <w:lang w:val="en-AU" w:eastAsia="en-AU"/>
                </w:rPr>
                <w:delText>2004-05</w:delText>
              </w:r>
            </w:del>
            <w:ins w:id="6117" w:author="Mitchell, Phillip" w:date="2023-11-08T14:15:00Z">
              <w:r>
                <w:rPr>
                  <w:lang w:val="en-AU" w:eastAsia="en-AU"/>
                </w:rPr>
                <w:t>2017</w:t>
              </w:r>
            </w:ins>
          </w:p>
          <w:p w14:paraId="3007C7C2" w14:textId="2C682029" w:rsidR="0033235A" w:rsidRPr="008817AE" w:rsidRDefault="0033235A" w:rsidP="0033235A">
            <w:pPr>
              <w:pStyle w:val="TABLE-cell"/>
              <w:rPr>
                <w:lang w:val="en-AU" w:eastAsia="en-AU"/>
              </w:rPr>
            </w:pPr>
            <w:r w:rsidRPr="008817AE">
              <w:rPr>
                <w:lang w:val="en-AU" w:eastAsia="en-AU"/>
              </w:rPr>
              <w:t xml:space="preserve">Electricity metering </w:t>
            </w:r>
            <w:del w:id="6118" w:author="Mitchell, Phillip" w:date="2023-11-08T14:16:00Z">
              <w:r w:rsidRPr="008817AE" w:rsidDel="005C4B3B">
                <w:rPr>
                  <w:lang w:val="en-AU" w:eastAsia="en-AU"/>
                </w:rPr>
                <w:delText xml:space="preserve">equipment </w:delText>
              </w:r>
            </w:del>
            <w:r w:rsidRPr="008817AE">
              <w:rPr>
                <w:lang w:val="en-AU" w:eastAsia="en-AU"/>
              </w:rPr>
              <w:t xml:space="preserve">(AC) – Tariff and load control – Part 21: </w:t>
            </w:r>
            <w:proofErr w:type="gramStart"/>
            <w:r w:rsidRPr="008817AE">
              <w:rPr>
                <w:lang w:val="en-AU" w:eastAsia="en-AU"/>
              </w:rPr>
              <w:t>Particular requirements</w:t>
            </w:r>
            <w:proofErr w:type="gramEnd"/>
            <w:r w:rsidRPr="008817AE">
              <w:rPr>
                <w:lang w:val="en-AU" w:eastAsia="en-AU"/>
              </w:rPr>
              <w:t xml:space="preserve"> for time switches</w:t>
            </w:r>
          </w:p>
        </w:tc>
        <w:tc>
          <w:tcPr>
            <w:tcW w:w="5498" w:type="dxa"/>
            <w:shd w:val="clear" w:color="auto" w:fill="auto"/>
          </w:tcPr>
          <w:p w14:paraId="35872184" w14:textId="137BC462" w:rsidR="0033235A" w:rsidRPr="008817AE" w:rsidRDefault="0033235A" w:rsidP="0033235A">
            <w:pPr>
              <w:pStyle w:val="TABLE-cell"/>
              <w:rPr>
                <w:lang w:val="en-AU" w:eastAsia="en-AU"/>
              </w:rPr>
            </w:pPr>
            <w:r w:rsidRPr="008817AE">
              <w:rPr>
                <w:lang w:val="en-AU"/>
              </w:rPr>
              <w:t xml:space="preserve">Specifies </w:t>
            </w:r>
            <w:proofErr w:type="gramStart"/>
            <w:r w:rsidRPr="008817AE">
              <w:rPr>
                <w:lang w:val="en-AU"/>
              </w:rPr>
              <w:t>particular requirements</w:t>
            </w:r>
            <w:proofErr w:type="gramEnd"/>
            <w:r w:rsidRPr="008817AE">
              <w:rPr>
                <w:lang w:val="en-AU"/>
              </w:rPr>
              <w:t xml:space="preserve"> for </w:t>
            </w:r>
            <w:ins w:id="6119" w:author="Mitchell, Phillip" w:date="2023-11-08T14:17:00Z">
              <w:r>
                <w:rPr>
                  <w:lang w:val="en-AU"/>
                </w:rPr>
                <w:t xml:space="preserve">the type test of </w:t>
              </w:r>
            </w:ins>
            <w:r w:rsidRPr="008817AE">
              <w:rPr>
                <w:lang w:val="en-AU"/>
              </w:rPr>
              <w:t>newly manufactured indoor time switches with operation reserve that are used to control electrical loads, multi-tariff registers and maximum demand devices of electricity metering equipment.</w:t>
            </w:r>
          </w:p>
        </w:tc>
      </w:tr>
      <w:tr w:rsidR="0033235A" w:rsidRPr="008817AE" w14:paraId="701EA17E" w14:textId="77777777" w:rsidTr="00494C6B">
        <w:tc>
          <w:tcPr>
            <w:tcW w:w="562" w:type="dxa"/>
            <w:shd w:val="clear" w:color="auto" w:fill="auto"/>
          </w:tcPr>
          <w:p w14:paraId="42CEDA0A" w14:textId="4E7AABD0" w:rsidR="0033235A" w:rsidRPr="008817AE" w:rsidRDefault="0033235A" w:rsidP="0033235A">
            <w:pPr>
              <w:pStyle w:val="TABLE-cell"/>
              <w:numPr>
                <w:ilvl w:val="0"/>
                <w:numId w:val="41"/>
              </w:numPr>
              <w:jc w:val="center"/>
              <w:rPr>
                <w:lang w:val="en-AU" w:eastAsia="en-AU"/>
              </w:rPr>
            </w:pPr>
            <w:bookmarkStart w:id="6120" w:name="_Ref118714238"/>
          </w:p>
        </w:tc>
        <w:bookmarkEnd w:id="6120"/>
        <w:tc>
          <w:tcPr>
            <w:tcW w:w="3568" w:type="dxa"/>
            <w:shd w:val="clear" w:color="auto" w:fill="auto"/>
          </w:tcPr>
          <w:p w14:paraId="593AA720" w14:textId="3AE6219F" w:rsidR="0033235A" w:rsidRPr="008817AE" w:rsidRDefault="0033235A" w:rsidP="0033235A">
            <w:pPr>
              <w:pStyle w:val="TABLE-cell"/>
              <w:rPr>
                <w:lang w:val="en-AU"/>
              </w:rPr>
            </w:pPr>
            <w:r w:rsidRPr="008817AE">
              <w:rPr>
                <w:lang w:val="en-AU"/>
              </w:rPr>
              <w:t>IEC 62053-52</w:t>
            </w:r>
            <w:ins w:id="6121" w:author="Mitchell, Phillip" w:date="2023-11-29T12:22:00Z">
              <w:r>
                <w:rPr>
                  <w:lang w:val="en-AU"/>
                </w:rPr>
                <w:t>:</w:t>
              </w:r>
            </w:ins>
            <w:del w:id="6122" w:author="Mitchell, Phillip" w:date="2023-11-29T12:22:00Z">
              <w:r w:rsidRPr="008817AE" w:rsidDel="00B31101">
                <w:rPr>
                  <w:lang w:val="en-AU"/>
                </w:rPr>
                <w:delText xml:space="preserve"> (</w:delText>
              </w:r>
            </w:del>
            <w:r w:rsidRPr="008817AE">
              <w:rPr>
                <w:lang w:val="en-AU"/>
              </w:rPr>
              <w:t>2005</w:t>
            </w:r>
            <w:del w:id="6123" w:author="Mitchell, Phillip" w:date="2023-11-29T12:22:00Z">
              <w:r w:rsidRPr="008817AE" w:rsidDel="00B31101">
                <w:rPr>
                  <w:lang w:val="en-AU"/>
                </w:rPr>
                <w:delText>)</w:delText>
              </w:r>
            </w:del>
          </w:p>
          <w:p w14:paraId="148F9C2F" w14:textId="3A2A6B97" w:rsidR="0033235A" w:rsidRPr="008817AE" w:rsidRDefault="0033235A" w:rsidP="0033235A">
            <w:pPr>
              <w:pStyle w:val="TABLE-cell"/>
              <w:rPr>
                <w:lang w:val="en-AU" w:eastAsia="en-AU"/>
              </w:rPr>
            </w:pPr>
            <w:r w:rsidRPr="008817AE">
              <w:rPr>
                <w:lang w:val="en-AU"/>
              </w:rPr>
              <w:t>Electricity metering equipment (AC) - Particular requirements - Part 52: Symbols</w:t>
            </w:r>
          </w:p>
        </w:tc>
        <w:tc>
          <w:tcPr>
            <w:tcW w:w="5498" w:type="dxa"/>
            <w:shd w:val="clear" w:color="auto" w:fill="auto"/>
          </w:tcPr>
          <w:p w14:paraId="646775CA" w14:textId="17DC2F54" w:rsidR="0033235A" w:rsidRPr="008817AE" w:rsidRDefault="0033235A" w:rsidP="0033235A">
            <w:pPr>
              <w:pStyle w:val="TABLE-cell"/>
              <w:rPr>
                <w:lang w:val="en-AU"/>
              </w:rPr>
            </w:pPr>
            <w:r w:rsidRPr="008817AE">
              <w:rPr>
                <w:lang w:val="en-AU"/>
              </w:rPr>
              <w:t xml:space="preserve">Applies to letter and graphical symbols intended for marking on and identifying the function of electromechanical or static </w:t>
            </w:r>
            <w:proofErr w:type="spellStart"/>
            <w:r w:rsidRPr="008817AE">
              <w:rPr>
                <w:lang w:val="en-AU"/>
              </w:rPr>
              <w:t>a.c.</w:t>
            </w:r>
            <w:proofErr w:type="spellEnd"/>
            <w:r w:rsidRPr="008817AE">
              <w:rPr>
                <w:lang w:val="en-AU"/>
              </w:rPr>
              <w:t xml:space="preserve"> electricity meters and their auxiliary devices. The symbols specified in this standard shall be marked on the </w:t>
            </w:r>
            <w:proofErr w:type="gramStart"/>
            <w:r w:rsidRPr="008817AE">
              <w:rPr>
                <w:lang w:val="en-AU"/>
              </w:rPr>
              <w:t>name-plate</w:t>
            </w:r>
            <w:proofErr w:type="gramEnd"/>
            <w:r w:rsidRPr="008817AE">
              <w:rPr>
                <w:lang w:val="en-AU"/>
              </w:rPr>
              <w:t>, dial plate, external labels or accessories, or shown on the display of the meter as appropriate.</w:t>
            </w:r>
          </w:p>
        </w:tc>
      </w:tr>
      <w:tr w:rsidR="00311D7A" w:rsidRPr="008817AE" w14:paraId="2ECC6469" w14:textId="77777777" w:rsidTr="00494C6B">
        <w:trPr>
          <w:ins w:id="6124" w:author="Mitchell, Phillip" w:date="2024-07-01T17:11:00Z"/>
        </w:trPr>
        <w:tc>
          <w:tcPr>
            <w:tcW w:w="562" w:type="dxa"/>
            <w:shd w:val="clear" w:color="auto" w:fill="auto"/>
          </w:tcPr>
          <w:p w14:paraId="20C22811" w14:textId="77777777" w:rsidR="00311D7A" w:rsidRPr="008817AE" w:rsidRDefault="00311D7A" w:rsidP="0033235A">
            <w:pPr>
              <w:pStyle w:val="TABLE-cell"/>
              <w:numPr>
                <w:ilvl w:val="0"/>
                <w:numId w:val="41"/>
              </w:numPr>
              <w:jc w:val="center"/>
              <w:rPr>
                <w:ins w:id="6125" w:author="Mitchell, Phillip" w:date="2024-07-01T17:11:00Z"/>
                <w:lang w:val="en-AU" w:eastAsia="en-AU"/>
              </w:rPr>
            </w:pPr>
            <w:bookmarkStart w:id="6126" w:name="_Ref170746505"/>
          </w:p>
        </w:tc>
        <w:bookmarkEnd w:id="6126"/>
        <w:tc>
          <w:tcPr>
            <w:tcW w:w="3568" w:type="dxa"/>
            <w:shd w:val="clear" w:color="auto" w:fill="auto"/>
          </w:tcPr>
          <w:p w14:paraId="364E6A73" w14:textId="77777777" w:rsidR="00311D7A" w:rsidRDefault="00311D7A" w:rsidP="0033235A">
            <w:pPr>
              <w:pStyle w:val="TABLE-cell"/>
              <w:rPr>
                <w:ins w:id="6127" w:author="Mitchell, Phillip" w:date="2024-07-01T17:11:00Z"/>
                <w:lang w:val="en-AU"/>
              </w:rPr>
            </w:pPr>
            <w:ins w:id="6128" w:author="Mitchell, Phillip" w:date="2024-07-01T17:11:00Z">
              <w:r>
                <w:rPr>
                  <w:lang w:val="en-AU"/>
                </w:rPr>
                <w:t>IEC 62052-41:2022</w:t>
              </w:r>
            </w:ins>
          </w:p>
          <w:p w14:paraId="5387D92F" w14:textId="7189ABC2" w:rsidR="00311D7A" w:rsidRPr="008817AE" w:rsidRDefault="00311D7A" w:rsidP="0033235A">
            <w:pPr>
              <w:pStyle w:val="TABLE-cell"/>
              <w:rPr>
                <w:ins w:id="6129" w:author="Mitchell, Phillip" w:date="2024-07-01T17:11:00Z"/>
                <w:lang w:val="en-AU"/>
              </w:rPr>
            </w:pPr>
            <w:ins w:id="6130" w:author="Mitchell, Phillip" w:date="2024-07-01T17:11:00Z">
              <w:r>
                <w:rPr>
                  <w:lang w:val="en-AU"/>
                </w:rPr>
                <w:t>Electricity metering equipment – General</w:t>
              </w:r>
            </w:ins>
            <w:ins w:id="6131" w:author="Mitchell, Phillip" w:date="2024-07-01T17:12:00Z">
              <w:r>
                <w:rPr>
                  <w:lang w:val="en-AU"/>
                </w:rPr>
                <w:t xml:space="preserve"> requirements, </w:t>
              </w:r>
              <w:proofErr w:type="gramStart"/>
              <w:r>
                <w:rPr>
                  <w:lang w:val="en-AU"/>
                </w:rPr>
                <w:t>tests</w:t>
              </w:r>
              <w:proofErr w:type="gramEnd"/>
              <w:r>
                <w:rPr>
                  <w:lang w:val="en-AU"/>
                </w:rPr>
                <w:t xml:space="preserve"> and test conditions – Part 41: Energy registration methods and requirements for multi-energy and multi-rate meters</w:t>
              </w:r>
            </w:ins>
          </w:p>
        </w:tc>
        <w:tc>
          <w:tcPr>
            <w:tcW w:w="5498" w:type="dxa"/>
            <w:shd w:val="clear" w:color="auto" w:fill="auto"/>
          </w:tcPr>
          <w:p w14:paraId="1DA3C514" w14:textId="213CDC1D" w:rsidR="00311D7A" w:rsidRPr="008817AE" w:rsidRDefault="00311D7A" w:rsidP="0033235A">
            <w:pPr>
              <w:pStyle w:val="TABLE-cell"/>
              <w:rPr>
                <w:ins w:id="6132" w:author="Mitchell, Phillip" w:date="2024-07-01T17:11:00Z"/>
                <w:lang w:val="en-AU"/>
              </w:rPr>
            </w:pPr>
            <w:ins w:id="6133" w:author="Mitchell, Phillip" w:date="2024-07-01T17:13:00Z">
              <w:r>
                <w:rPr>
                  <w:lang w:val="en-AU"/>
                </w:rPr>
                <w:t xml:space="preserve">Applies only </w:t>
              </w:r>
              <w:proofErr w:type="gramStart"/>
              <w:r>
                <w:rPr>
                  <w:lang w:val="en-AU"/>
                </w:rPr>
                <w:t>to  newly</w:t>
              </w:r>
              <w:proofErr w:type="gramEnd"/>
              <w:r>
                <w:rPr>
                  <w:lang w:val="en-AU"/>
                </w:rPr>
                <w:t xml:space="preserve"> manufactured multi-energy and/or multi-rate static meters and it applies to their type tests only.</w:t>
              </w:r>
            </w:ins>
          </w:p>
        </w:tc>
      </w:tr>
      <w:tr w:rsidR="0033235A" w:rsidRPr="00C6612C" w:rsidDel="0033235A" w14:paraId="6C33595B" w14:textId="518590BB" w:rsidTr="002D710A">
        <w:trPr>
          <w:del w:id="6134" w:author="Mitchell, Phillip" w:date="2023-11-29T12:26:00Z"/>
        </w:trPr>
        <w:tc>
          <w:tcPr>
            <w:tcW w:w="562" w:type="dxa"/>
            <w:shd w:val="clear" w:color="auto" w:fill="auto"/>
          </w:tcPr>
          <w:p w14:paraId="1B0855C7" w14:textId="25C02E97" w:rsidR="0033235A" w:rsidRPr="008817AE" w:rsidDel="0033235A" w:rsidRDefault="0033235A" w:rsidP="0033235A">
            <w:pPr>
              <w:pStyle w:val="TABLE-cell"/>
              <w:numPr>
                <w:ilvl w:val="0"/>
                <w:numId w:val="41"/>
              </w:numPr>
              <w:jc w:val="center"/>
              <w:rPr>
                <w:del w:id="6135" w:author="Mitchell, Phillip" w:date="2023-11-29T12:26:00Z"/>
                <w:lang w:val="en-AU" w:eastAsia="en-AU"/>
              </w:rPr>
            </w:pPr>
            <w:bookmarkStart w:id="6136" w:name="_Ref118714262"/>
          </w:p>
        </w:tc>
        <w:bookmarkEnd w:id="6136"/>
        <w:tc>
          <w:tcPr>
            <w:tcW w:w="3568" w:type="dxa"/>
            <w:shd w:val="clear" w:color="auto" w:fill="auto"/>
          </w:tcPr>
          <w:p w14:paraId="29CF79F4" w14:textId="420F55B3" w:rsidR="0033235A" w:rsidRPr="008817AE" w:rsidDel="0033235A" w:rsidRDefault="0033235A" w:rsidP="0033235A">
            <w:pPr>
              <w:pStyle w:val="TABLE-cell"/>
              <w:rPr>
                <w:del w:id="6137" w:author="Mitchell, Phillip" w:date="2023-11-29T12:26:00Z"/>
                <w:lang w:val="en-AU" w:eastAsia="en-AU"/>
              </w:rPr>
            </w:pPr>
            <w:del w:id="6138" w:author="Mitchell, Phillip" w:date="2023-11-29T12:26:00Z">
              <w:r w:rsidRPr="008817AE" w:rsidDel="0033235A">
                <w:rPr>
                  <w:lang w:val="en-AU" w:eastAsia="en-AU"/>
                </w:rPr>
                <w:delText>OIML D 31</w:delText>
              </w:r>
            </w:del>
            <w:del w:id="6139" w:author="Mitchell, Phillip" w:date="2023-11-29T12:23:00Z">
              <w:r w:rsidRPr="008817AE" w:rsidDel="00B31101">
                <w:rPr>
                  <w:lang w:val="en-AU" w:eastAsia="en-AU"/>
                </w:rPr>
                <w:delText xml:space="preserve"> (</w:delText>
              </w:r>
            </w:del>
            <w:del w:id="6140" w:author="Mitchell, Phillip" w:date="2023-11-29T12:26:00Z">
              <w:r w:rsidRPr="008817AE" w:rsidDel="0033235A">
                <w:rPr>
                  <w:lang w:val="en-AU" w:eastAsia="en-AU"/>
                </w:rPr>
                <w:delText>20XX</w:delText>
              </w:r>
            </w:del>
            <w:del w:id="6141" w:author="Mitchell, Phillip" w:date="2023-11-29T12:23:00Z">
              <w:r w:rsidRPr="008817AE" w:rsidDel="00B31101">
                <w:rPr>
                  <w:lang w:val="en-AU" w:eastAsia="en-AU"/>
                </w:rPr>
                <w:delText>)</w:delText>
              </w:r>
            </w:del>
          </w:p>
          <w:p w14:paraId="17864422" w14:textId="6573909F" w:rsidR="0033235A" w:rsidRPr="008817AE" w:rsidDel="0033235A" w:rsidRDefault="0033235A" w:rsidP="0033235A">
            <w:pPr>
              <w:pStyle w:val="TABLE-cell"/>
              <w:rPr>
                <w:del w:id="6142" w:author="Mitchell, Phillip" w:date="2023-11-29T12:26:00Z"/>
                <w:lang w:val="en-AU" w:eastAsia="en-AU"/>
              </w:rPr>
            </w:pPr>
            <w:del w:id="6143" w:author="Mitchell, Phillip" w:date="2023-11-29T12:26:00Z">
              <w:r w:rsidRPr="008817AE" w:rsidDel="0033235A">
                <w:rPr>
                  <w:lang w:val="en-AU" w:eastAsia="en-AU"/>
                </w:rPr>
                <w:delText>General requirements for software</w:delText>
              </w:r>
            </w:del>
            <w:del w:id="6144" w:author="Mitchell, Phillip" w:date="2023-11-29T12:23:00Z">
              <w:r w:rsidRPr="008817AE" w:rsidDel="00B31101">
                <w:rPr>
                  <w:lang w:val="en-AU" w:eastAsia="en-AU"/>
                </w:rPr>
                <w:delText xml:space="preserve"> </w:delText>
              </w:r>
            </w:del>
            <w:del w:id="6145" w:author="Mitchell, Phillip" w:date="2023-11-29T12:26:00Z">
              <w:r w:rsidRPr="008817AE" w:rsidDel="0033235A">
                <w:rPr>
                  <w:lang w:val="en-AU" w:eastAsia="en-AU"/>
                </w:rPr>
                <w:delText>controlled measuring instruments</w:delText>
              </w:r>
            </w:del>
          </w:p>
        </w:tc>
        <w:tc>
          <w:tcPr>
            <w:tcW w:w="5498" w:type="dxa"/>
            <w:shd w:val="clear" w:color="auto" w:fill="auto"/>
          </w:tcPr>
          <w:p w14:paraId="14F09290" w14:textId="0B337E6B" w:rsidR="0033235A" w:rsidRPr="00C6612C" w:rsidDel="0033235A" w:rsidRDefault="0033235A" w:rsidP="0033235A">
            <w:pPr>
              <w:pStyle w:val="TABLE-cell"/>
              <w:rPr>
                <w:del w:id="6146" w:author="Mitchell, Phillip" w:date="2023-11-29T12:26:00Z"/>
                <w:lang w:val="en-AU" w:eastAsia="en-AU"/>
              </w:rPr>
            </w:pPr>
            <w:del w:id="6147" w:author="Mitchell, Phillip" w:date="2023-11-29T12:26:00Z">
              <w:r w:rsidRPr="008817AE" w:rsidDel="0033235A">
                <w:rPr>
                  <w:lang w:val="en-AU" w:eastAsia="en-AU"/>
                </w:rPr>
                <w:delText>Guidance to OIML Technical Committees and Subcommittees for establishing appropriate requirements for software-related functionalities in measuring instruments covered by OIML Recommendations.</w:delText>
              </w:r>
            </w:del>
          </w:p>
        </w:tc>
      </w:tr>
    </w:tbl>
    <w:p w14:paraId="38506430" w14:textId="77777777" w:rsidR="00382D88" w:rsidRPr="00314176" w:rsidRDefault="00382D88" w:rsidP="00382D88">
      <w:pPr>
        <w:pStyle w:val="BodyText"/>
      </w:pPr>
    </w:p>
    <w:sectPr w:rsidR="00382D88" w:rsidRPr="00314176" w:rsidSect="001116D8">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AE362" w14:textId="77777777" w:rsidR="00E56409" w:rsidRDefault="00E56409" w:rsidP="00263822">
      <w:pPr>
        <w:spacing w:after="0" w:line="240" w:lineRule="auto"/>
      </w:pPr>
      <w:r>
        <w:separator/>
      </w:r>
    </w:p>
  </w:endnote>
  <w:endnote w:type="continuationSeparator" w:id="0">
    <w:p w14:paraId="7BD44543" w14:textId="77777777" w:rsidR="00E56409" w:rsidRDefault="00E56409" w:rsidP="00263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9158" w14:textId="77777777" w:rsidR="00E56409" w:rsidRDefault="00E56409">
    <w:pPr>
      <w:pStyle w:val="Footer"/>
    </w:pPr>
    <w:r>
      <w:t xml:space="preserve">Page </w:t>
    </w:r>
    <w:r>
      <w:fldChar w:fldCharType="begin"/>
    </w:r>
    <w:r>
      <w:instrText xml:space="preserve"> PAGE   \* MERGEFORMAT </w:instrText>
    </w:r>
    <w:r>
      <w:fldChar w:fldCharType="separate"/>
    </w:r>
    <w:r w:rsidR="00290740">
      <w:rPr>
        <w:noProof/>
      </w:rPr>
      <w:t>1</w:t>
    </w:r>
    <w:r>
      <w:fldChar w:fldCharType="end"/>
    </w:r>
    <w:r>
      <w:t xml:space="preserve"> of </w:t>
    </w:r>
    <w:r>
      <w:rPr>
        <w:noProof/>
      </w:rPr>
      <w:fldChar w:fldCharType="begin"/>
    </w:r>
    <w:r>
      <w:rPr>
        <w:noProof/>
      </w:rPr>
      <w:instrText xml:space="preserve"> NUMPAGES   \* MERGEFORMAT </w:instrText>
    </w:r>
    <w:r>
      <w:rPr>
        <w:noProof/>
      </w:rPr>
      <w:fldChar w:fldCharType="separate"/>
    </w:r>
    <w:r w:rsidR="00290740">
      <w:rPr>
        <w:noProof/>
      </w:rPr>
      <w:t>55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5E60A" w14:textId="77777777" w:rsidR="00E56409" w:rsidRDefault="00E56409" w:rsidP="00263822">
      <w:pPr>
        <w:spacing w:after="0" w:line="240" w:lineRule="auto"/>
      </w:pPr>
      <w:r>
        <w:separator/>
      </w:r>
    </w:p>
  </w:footnote>
  <w:footnote w:type="continuationSeparator" w:id="0">
    <w:p w14:paraId="69FE833F" w14:textId="77777777" w:rsidR="00E56409" w:rsidRDefault="00E56409" w:rsidP="002638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23EA6F8"/>
    <w:lvl w:ilvl="0">
      <w:start w:val="1"/>
      <w:numFmt w:val="lowerLetter"/>
      <w:pStyle w:val="ListNumber"/>
      <w:lvlText w:val="%1)"/>
      <w:lvlJc w:val="left"/>
      <w:pPr>
        <w:tabs>
          <w:tab w:val="num" w:pos="964"/>
        </w:tabs>
        <w:ind w:left="964" w:hanging="397"/>
      </w:pPr>
      <w:rPr>
        <w:rFonts w:hint="default"/>
      </w:rPr>
    </w:lvl>
    <w:lvl w:ilvl="1">
      <w:start w:val="1"/>
      <w:numFmt w:val="decimal"/>
      <w:pStyle w:val="List2"/>
      <w:lvlText w:val="%2)"/>
      <w:lvlJc w:val="left"/>
      <w:pPr>
        <w:tabs>
          <w:tab w:val="num" w:pos="1361"/>
        </w:tabs>
        <w:ind w:left="1361" w:hanging="397"/>
      </w:pPr>
      <w:rPr>
        <w:rFonts w:hint="default"/>
      </w:rPr>
    </w:lvl>
    <w:lvl w:ilvl="2">
      <w:start w:val="1"/>
      <w:numFmt w:val="decimal"/>
      <w:lvlText w:val="%1.%2.%3."/>
      <w:lvlJc w:val="left"/>
      <w:pPr>
        <w:tabs>
          <w:tab w:val="num" w:pos="2151"/>
        </w:tabs>
        <w:ind w:left="2151" w:hanging="504"/>
      </w:pPr>
      <w:rPr>
        <w:rFonts w:hint="default"/>
      </w:rPr>
    </w:lvl>
    <w:lvl w:ilvl="3">
      <w:start w:val="1"/>
      <w:numFmt w:val="decimal"/>
      <w:lvlText w:val="%1.%2.%3.%4."/>
      <w:lvlJc w:val="left"/>
      <w:pPr>
        <w:tabs>
          <w:tab w:val="num" w:pos="272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380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4887"/>
        </w:tabs>
        <w:ind w:left="4671" w:hanging="1224"/>
      </w:pPr>
      <w:rPr>
        <w:rFonts w:hint="default"/>
      </w:rPr>
    </w:lvl>
    <w:lvl w:ilvl="8">
      <w:start w:val="1"/>
      <w:numFmt w:val="decimal"/>
      <w:lvlText w:val="%1.%2.%3.%4.%5.%6.%7.%8.%9."/>
      <w:lvlJc w:val="left"/>
      <w:pPr>
        <w:tabs>
          <w:tab w:val="num" w:pos="5607"/>
        </w:tabs>
        <w:ind w:left="5247" w:hanging="1440"/>
      </w:pPr>
      <w:rPr>
        <w:rFonts w:hint="default"/>
      </w:rPr>
    </w:lvl>
  </w:abstractNum>
  <w:abstractNum w:abstractNumId="1" w15:restartNumberingAfterBreak="0">
    <w:nsid w:val="11690EBF"/>
    <w:multiLevelType w:val="hybridMultilevel"/>
    <w:tmpl w:val="E848A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74278B"/>
    <w:multiLevelType w:val="hybridMultilevel"/>
    <w:tmpl w:val="5E9AA87E"/>
    <w:lvl w:ilvl="0" w:tplc="138E8BC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47A32A2"/>
    <w:multiLevelType w:val="hybridMultilevel"/>
    <w:tmpl w:val="604A4E9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5D825C7"/>
    <w:multiLevelType w:val="hybridMultilevel"/>
    <w:tmpl w:val="FCCCEB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1F1887"/>
    <w:multiLevelType w:val="hybridMultilevel"/>
    <w:tmpl w:val="6BA049C6"/>
    <w:lvl w:ilvl="0" w:tplc="419EBAA8">
      <w:start w:val="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94055C7"/>
    <w:multiLevelType w:val="hybridMultilevel"/>
    <w:tmpl w:val="F1947A26"/>
    <w:lvl w:ilvl="0" w:tplc="0416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FD0716"/>
    <w:multiLevelType w:val="multilevel"/>
    <w:tmpl w:val="22C8A3A0"/>
    <w:lvl w:ilvl="0">
      <w:start w:val="1"/>
      <w:numFmt w:val="lowerLetter"/>
      <w:lvlText w:val="%1)"/>
      <w:lvlJc w:val="left"/>
      <w:pPr>
        <w:tabs>
          <w:tab w:val="num" w:pos="566"/>
        </w:tabs>
        <w:ind w:left="566" w:hanging="283"/>
      </w:pPr>
      <w:rPr>
        <w:rFonts w:hint="default"/>
        <w:i w:val="0"/>
      </w:rPr>
    </w:lvl>
    <w:lvl w:ilvl="1">
      <w:start w:val="1"/>
      <w:numFmt w:val="none"/>
      <w:lvlText w:val="- "/>
      <w:lvlJc w:val="left"/>
      <w:pPr>
        <w:tabs>
          <w:tab w:val="num" w:pos="1303"/>
        </w:tabs>
        <w:ind w:left="1303" w:hanging="397"/>
      </w:pPr>
      <w:rPr>
        <w:rFonts w:hint="default"/>
        <w:sz w:val="24"/>
      </w:rPr>
    </w:lvl>
    <w:lvl w:ilvl="2">
      <w:start w:val="1"/>
      <w:numFmt w:val="none"/>
      <w:lvlText w:val="- "/>
      <w:lvlJc w:val="left"/>
      <w:pPr>
        <w:tabs>
          <w:tab w:val="num" w:pos="2159"/>
        </w:tabs>
        <w:ind w:left="2159" w:hanging="360"/>
      </w:pPr>
      <w:rPr>
        <w:rFonts w:hint="default"/>
      </w:rPr>
    </w:lvl>
    <w:lvl w:ilvl="3">
      <w:start w:val="1"/>
      <w:numFmt w:val="bullet"/>
      <w:lvlText w:val=""/>
      <w:lvlJc w:val="left"/>
      <w:pPr>
        <w:tabs>
          <w:tab w:val="num" w:pos="2879"/>
        </w:tabs>
        <w:ind w:left="2879" w:hanging="360"/>
      </w:pPr>
      <w:rPr>
        <w:rFonts w:ascii="Symbol" w:hAnsi="Symbol" w:hint="default"/>
      </w:rPr>
    </w:lvl>
    <w:lvl w:ilvl="4">
      <w:start w:val="1"/>
      <w:numFmt w:val="bullet"/>
      <w:lvlText w:val="o"/>
      <w:lvlJc w:val="left"/>
      <w:pPr>
        <w:tabs>
          <w:tab w:val="num" w:pos="3599"/>
        </w:tabs>
        <w:ind w:left="3599" w:hanging="360"/>
      </w:pPr>
      <w:rPr>
        <w:rFonts w:ascii="Courier New" w:hAnsi="Courier New" w:cs="Courier New" w:hint="default"/>
      </w:rPr>
    </w:lvl>
    <w:lvl w:ilvl="5">
      <w:start w:val="1"/>
      <w:numFmt w:val="bullet"/>
      <w:lvlText w:val=""/>
      <w:lvlJc w:val="left"/>
      <w:pPr>
        <w:tabs>
          <w:tab w:val="num" w:pos="4319"/>
        </w:tabs>
        <w:ind w:left="4319" w:hanging="360"/>
      </w:pPr>
      <w:rPr>
        <w:rFonts w:ascii="Wingdings" w:hAnsi="Wingdings" w:hint="default"/>
      </w:rPr>
    </w:lvl>
    <w:lvl w:ilvl="6">
      <w:start w:val="1"/>
      <w:numFmt w:val="bullet"/>
      <w:lvlText w:val=""/>
      <w:lvlJc w:val="left"/>
      <w:pPr>
        <w:tabs>
          <w:tab w:val="num" w:pos="5039"/>
        </w:tabs>
        <w:ind w:left="5039" w:hanging="360"/>
      </w:pPr>
      <w:rPr>
        <w:rFonts w:ascii="Symbol" w:hAnsi="Symbol" w:hint="default"/>
      </w:rPr>
    </w:lvl>
    <w:lvl w:ilvl="7">
      <w:start w:val="1"/>
      <w:numFmt w:val="bullet"/>
      <w:lvlText w:val="o"/>
      <w:lvlJc w:val="left"/>
      <w:pPr>
        <w:tabs>
          <w:tab w:val="num" w:pos="5759"/>
        </w:tabs>
        <w:ind w:left="5759" w:hanging="360"/>
      </w:pPr>
      <w:rPr>
        <w:rFonts w:ascii="Courier New" w:hAnsi="Courier New" w:cs="Courier New" w:hint="default"/>
      </w:rPr>
    </w:lvl>
    <w:lvl w:ilvl="8">
      <w:start w:val="1"/>
      <w:numFmt w:val="bullet"/>
      <w:lvlText w:val=""/>
      <w:lvlJc w:val="left"/>
      <w:pPr>
        <w:tabs>
          <w:tab w:val="num" w:pos="6479"/>
        </w:tabs>
        <w:ind w:left="6479" w:hanging="360"/>
      </w:pPr>
      <w:rPr>
        <w:rFonts w:ascii="Wingdings" w:hAnsi="Wingdings" w:hint="default"/>
      </w:rPr>
    </w:lvl>
  </w:abstractNum>
  <w:abstractNum w:abstractNumId="8" w15:restartNumberingAfterBreak="0">
    <w:nsid w:val="1C8C6787"/>
    <w:multiLevelType w:val="hybridMultilevel"/>
    <w:tmpl w:val="015EB922"/>
    <w:lvl w:ilvl="0" w:tplc="138E8BC8">
      <w:start w:val="1"/>
      <w:numFmt w:val="decimal"/>
      <w:lvlText w:val="[%1]"/>
      <w:lvlJc w:val="left"/>
      <w:pPr>
        <w:tabs>
          <w:tab w:val="num" w:pos="454"/>
        </w:tabs>
        <w:ind w:left="0" w:firstLine="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C977251"/>
    <w:multiLevelType w:val="hybridMultilevel"/>
    <w:tmpl w:val="DF568662"/>
    <w:lvl w:ilvl="0" w:tplc="0C090017">
      <w:start w:val="1"/>
      <w:numFmt w:val="lowerLetter"/>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E5E2899"/>
    <w:multiLevelType w:val="hybridMultilevel"/>
    <w:tmpl w:val="5E160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4377E3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111C81"/>
    <w:multiLevelType w:val="hybridMultilevel"/>
    <w:tmpl w:val="90E4E8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A6654FC"/>
    <w:multiLevelType w:val="hybridMultilevel"/>
    <w:tmpl w:val="EB98CF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7852E5"/>
    <w:multiLevelType w:val="hybridMultilevel"/>
    <w:tmpl w:val="FFFACB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92229"/>
    <w:multiLevelType w:val="hybridMultilevel"/>
    <w:tmpl w:val="8AFEC472"/>
    <w:lvl w:ilvl="0" w:tplc="28BAD09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F3122B3"/>
    <w:multiLevelType w:val="hybridMultilevel"/>
    <w:tmpl w:val="C3F421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2662512"/>
    <w:multiLevelType w:val="hybridMultilevel"/>
    <w:tmpl w:val="9EAE17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30A453C"/>
    <w:multiLevelType w:val="hybridMultilevel"/>
    <w:tmpl w:val="E8E68802"/>
    <w:lvl w:ilvl="0" w:tplc="008A2B92">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36C637C"/>
    <w:multiLevelType w:val="hybridMultilevel"/>
    <w:tmpl w:val="D25E15F8"/>
    <w:lvl w:ilvl="0" w:tplc="0C090001">
      <w:start w:val="1"/>
      <w:numFmt w:val="bullet"/>
      <w:lvlText w:val=""/>
      <w:lvlJc w:val="left"/>
      <w:pPr>
        <w:ind w:left="1040" w:hanging="360"/>
      </w:pPr>
      <w:rPr>
        <w:rFonts w:ascii="Symbol" w:hAnsi="Symbol" w:hint="default"/>
      </w:rPr>
    </w:lvl>
    <w:lvl w:ilvl="1" w:tplc="0C090003" w:tentative="1">
      <w:start w:val="1"/>
      <w:numFmt w:val="bullet"/>
      <w:lvlText w:val="o"/>
      <w:lvlJc w:val="left"/>
      <w:pPr>
        <w:ind w:left="1760" w:hanging="360"/>
      </w:pPr>
      <w:rPr>
        <w:rFonts w:ascii="Courier New" w:hAnsi="Courier New" w:cs="Courier New" w:hint="default"/>
      </w:rPr>
    </w:lvl>
    <w:lvl w:ilvl="2" w:tplc="0C090005" w:tentative="1">
      <w:start w:val="1"/>
      <w:numFmt w:val="bullet"/>
      <w:lvlText w:val=""/>
      <w:lvlJc w:val="left"/>
      <w:pPr>
        <w:ind w:left="2480" w:hanging="360"/>
      </w:pPr>
      <w:rPr>
        <w:rFonts w:ascii="Wingdings" w:hAnsi="Wingdings" w:hint="default"/>
      </w:rPr>
    </w:lvl>
    <w:lvl w:ilvl="3" w:tplc="0C090001" w:tentative="1">
      <w:start w:val="1"/>
      <w:numFmt w:val="bullet"/>
      <w:lvlText w:val=""/>
      <w:lvlJc w:val="left"/>
      <w:pPr>
        <w:ind w:left="3200" w:hanging="360"/>
      </w:pPr>
      <w:rPr>
        <w:rFonts w:ascii="Symbol" w:hAnsi="Symbol" w:hint="default"/>
      </w:rPr>
    </w:lvl>
    <w:lvl w:ilvl="4" w:tplc="0C090003" w:tentative="1">
      <w:start w:val="1"/>
      <w:numFmt w:val="bullet"/>
      <w:lvlText w:val="o"/>
      <w:lvlJc w:val="left"/>
      <w:pPr>
        <w:ind w:left="3920" w:hanging="360"/>
      </w:pPr>
      <w:rPr>
        <w:rFonts w:ascii="Courier New" w:hAnsi="Courier New" w:cs="Courier New" w:hint="default"/>
      </w:rPr>
    </w:lvl>
    <w:lvl w:ilvl="5" w:tplc="0C090005" w:tentative="1">
      <w:start w:val="1"/>
      <w:numFmt w:val="bullet"/>
      <w:lvlText w:val=""/>
      <w:lvlJc w:val="left"/>
      <w:pPr>
        <w:ind w:left="4640" w:hanging="360"/>
      </w:pPr>
      <w:rPr>
        <w:rFonts w:ascii="Wingdings" w:hAnsi="Wingdings" w:hint="default"/>
      </w:rPr>
    </w:lvl>
    <w:lvl w:ilvl="6" w:tplc="0C090001" w:tentative="1">
      <w:start w:val="1"/>
      <w:numFmt w:val="bullet"/>
      <w:lvlText w:val=""/>
      <w:lvlJc w:val="left"/>
      <w:pPr>
        <w:ind w:left="5360" w:hanging="360"/>
      </w:pPr>
      <w:rPr>
        <w:rFonts w:ascii="Symbol" w:hAnsi="Symbol" w:hint="default"/>
      </w:rPr>
    </w:lvl>
    <w:lvl w:ilvl="7" w:tplc="0C090003" w:tentative="1">
      <w:start w:val="1"/>
      <w:numFmt w:val="bullet"/>
      <w:lvlText w:val="o"/>
      <w:lvlJc w:val="left"/>
      <w:pPr>
        <w:ind w:left="6080" w:hanging="360"/>
      </w:pPr>
      <w:rPr>
        <w:rFonts w:ascii="Courier New" w:hAnsi="Courier New" w:cs="Courier New" w:hint="default"/>
      </w:rPr>
    </w:lvl>
    <w:lvl w:ilvl="8" w:tplc="0C090005" w:tentative="1">
      <w:start w:val="1"/>
      <w:numFmt w:val="bullet"/>
      <w:lvlText w:val=""/>
      <w:lvlJc w:val="left"/>
      <w:pPr>
        <w:ind w:left="6800" w:hanging="360"/>
      </w:pPr>
      <w:rPr>
        <w:rFonts w:ascii="Wingdings" w:hAnsi="Wingdings" w:hint="default"/>
      </w:rPr>
    </w:lvl>
  </w:abstractNum>
  <w:abstractNum w:abstractNumId="20" w15:restartNumberingAfterBreak="0">
    <w:nsid w:val="33C679D6"/>
    <w:multiLevelType w:val="multilevel"/>
    <w:tmpl w:val="A95EF07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1" w15:restartNumberingAfterBreak="0">
    <w:nsid w:val="356817C2"/>
    <w:multiLevelType w:val="hybridMultilevel"/>
    <w:tmpl w:val="A874F81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65F21D8"/>
    <w:multiLevelType w:val="hybridMultilevel"/>
    <w:tmpl w:val="2AC63E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6B9160C"/>
    <w:multiLevelType w:val="hybridMultilevel"/>
    <w:tmpl w:val="240C2654"/>
    <w:lvl w:ilvl="0" w:tplc="0C090011">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3A56311B"/>
    <w:multiLevelType w:val="hybridMultilevel"/>
    <w:tmpl w:val="413E5FD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FB5456B"/>
    <w:multiLevelType w:val="hybridMultilevel"/>
    <w:tmpl w:val="1B341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0717390"/>
    <w:multiLevelType w:val="hybridMultilevel"/>
    <w:tmpl w:val="1A6AC8F4"/>
    <w:lvl w:ilvl="0" w:tplc="FFFFFFFF">
      <w:start w:val="1"/>
      <w:numFmt w:val="lowerLetter"/>
      <w:lvlText w:val="%1)"/>
      <w:lvlJc w:val="left"/>
      <w:pPr>
        <w:ind w:left="720" w:hanging="360"/>
      </w:pPr>
      <w:rPr>
        <w:rFonts w:hint="default"/>
      </w:rPr>
    </w:lvl>
    <w:lvl w:ilvl="1" w:tplc="0C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7D13CA"/>
    <w:multiLevelType w:val="hybridMultilevel"/>
    <w:tmpl w:val="A3D6E2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4373E55"/>
    <w:multiLevelType w:val="hybridMultilevel"/>
    <w:tmpl w:val="4AE6CE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FD6ACC"/>
    <w:multiLevelType w:val="multilevel"/>
    <w:tmpl w:val="5F94383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pStyle w:val="Heading5"/>
      <w:lvlText w:val="%1.%2.%3.%4.%5"/>
      <w:lvlJc w:val="left"/>
      <w:pPr>
        <w:tabs>
          <w:tab w:val="num" w:pos="964"/>
        </w:tabs>
        <w:ind w:left="964" w:hanging="964"/>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49BC76F2"/>
    <w:multiLevelType w:val="hybridMultilevel"/>
    <w:tmpl w:val="3A308C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85613C"/>
    <w:multiLevelType w:val="hybridMultilevel"/>
    <w:tmpl w:val="115421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BD31295"/>
    <w:multiLevelType w:val="multilevel"/>
    <w:tmpl w:val="504253D6"/>
    <w:lvl w:ilvl="0">
      <w:start w:val="1"/>
      <w:numFmt w:val="bullet"/>
      <w:pStyle w:val="ListBullet"/>
      <w:lvlText w:val=""/>
      <w:lvlJc w:val="left"/>
      <w:pPr>
        <w:tabs>
          <w:tab w:val="num" w:pos="1003"/>
        </w:tabs>
        <w:ind w:left="1003" w:hanging="283"/>
      </w:pPr>
      <w:rPr>
        <w:rFonts w:ascii="Symbol" w:hAnsi="Symbol" w:hint="default"/>
      </w:rPr>
    </w:lvl>
    <w:lvl w:ilvl="1">
      <w:start w:val="1"/>
      <w:numFmt w:val="none"/>
      <w:pStyle w:val="ListBullet2"/>
      <w:lvlText w:val="- "/>
      <w:lvlJc w:val="left"/>
      <w:pPr>
        <w:tabs>
          <w:tab w:val="num" w:pos="1740"/>
        </w:tabs>
        <w:ind w:left="1740" w:hanging="397"/>
      </w:pPr>
      <w:rPr>
        <w:rFonts w:hint="default"/>
        <w:sz w:val="24"/>
      </w:rPr>
    </w:lvl>
    <w:lvl w:ilvl="2">
      <w:start w:val="1"/>
      <w:numFmt w:val="none"/>
      <w:lvlText w:val="- "/>
      <w:lvlJc w:val="left"/>
      <w:pPr>
        <w:tabs>
          <w:tab w:val="num" w:pos="2596"/>
        </w:tabs>
        <w:ind w:left="2596" w:hanging="360"/>
      </w:pPr>
      <w:rPr>
        <w:rFonts w:hint="default"/>
      </w:rPr>
    </w:lvl>
    <w:lvl w:ilvl="3">
      <w:start w:val="1"/>
      <w:numFmt w:val="bullet"/>
      <w:lvlText w:val=""/>
      <w:lvlJc w:val="left"/>
      <w:pPr>
        <w:tabs>
          <w:tab w:val="num" w:pos="3316"/>
        </w:tabs>
        <w:ind w:left="3316" w:hanging="360"/>
      </w:pPr>
      <w:rPr>
        <w:rFonts w:ascii="Symbol" w:hAnsi="Symbol" w:hint="default"/>
      </w:rPr>
    </w:lvl>
    <w:lvl w:ilvl="4">
      <w:start w:val="1"/>
      <w:numFmt w:val="bullet"/>
      <w:lvlText w:val="o"/>
      <w:lvlJc w:val="left"/>
      <w:pPr>
        <w:tabs>
          <w:tab w:val="num" w:pos="4036"/>
        </w:tabs>
        <w:ind w:left="4036" w:hanging="360"/>
      </w:pPr>
      <w:rPr>
        <w:rFonts w:ascii="Courier New" w:hAnsi="Courier New" w:cs="Courier New" w:hint="default"/>
      </w:rPr>
    </w:lvl>
    <w:lvl w:ilvl="5">
      <w:start w:val="1"/>
      <w:numFmt w:val="bullet"/>
      <w:lvlText w:val=""/>
      <w:lvlJc w:val="left"/>
      <w:pPr>
        <w:tabs>
          <w:tab w:val="num" w:pos="4756"/>
        </w:tabs>
        <w:ind w:left="4756" w:hanging="360"/>
      </w:pPr>
      <w:rPr>
        <w:rFonts w:ascii="Wingdings" w:hAnsi="Wingdings" w:hint="default"/>
      </w:rPr>
    </w:lvl>
    <w:lvl w:ilvl="6">
      <w:start w:val="1"/>
      <w:numFmt w:val="bullet"/>
      <w:lvlText w:val=""/>
      <w:lvlJc w:val="left"/>
      <w:pPr>
        <w:tabs>
          <w:tab w:val="num" w:pos="5476"/>
        </w:tabs>
        <w:ind w:left="5476" w:hanging="360"/>
      </w:pPr>
      <w:rPr>
        <w:rFonts w:ascii="Symbol" w:hAnsi="Symbol" w:hint="default"/>
      </w:rPr>
    </w:lvl>
    <w:lvl w:ilvl="7">
      <w:start w:val="1"/>
      <w:numFmt w:val="bullet"/>
      <w:lvlText w:val="o"/>
      <w:lvlJc w:val="left"/>
      <w:pPr>
        <w:tabs>
          <w:tab w:val="num" w:pos="6196"/>
        </w:tabs>
        <w:ind w:left="6196" w:hanging="360"/>
      </w:pPr>
      <w:rPr>
        <w:rFonts w:ascii="Courier New" w:hAnsi="Courier New" w:cs="Courier New" w:hint="default"/>
      </w:rPr>
    </w:lvl>
    <w:lvl w:ilvl="8">
      <w:start w:val="1"/>
      <w:numFmt w:val="bullet"/>
      <w:lvlText w:val=""/>
      <w:lvlJc w:val="left"/>
      <w:pPr>
        <w:tabs>
          <w:tab w:val="num" w:pos="6916"/>
        </w:tabs>
        <w:ind w:left="6916" w:hanging="360"/>
      </w:pPr>
      <w:rPr>
        <w:rFonts w:ascii="Wingdings" w:hAnsi="Wingdings" w:hint="default"/>
      </w:rPr>
    </w:lvl>
  </w:abstractNum>
  <w:abstractNum w:abstractNumId="33" w15:restartNumberingAfterBreak="0">
    <w:nsid w:val="4D1B41F2"/>
    <w:multiLevelType w:val="hybridMultilevel"/>
    <w:tmpl w:val="F8E8A772"/>
    <w:lvl w:ilvl="0" w:tplc="96748026">
      <w:start w:val="1"/>
      <w:numFmt w:val="lowerLetter"/>
      <w:lvlText w:val="%1)"/>
      <w:lvlJc w:val="left"/>
      <w:pPr>
        <w:ind w:left="720" w:hanging="360"/>
      </w:pPr>
      <w:rPr>
        <w:rFonts w:hint="default"/>
      </w:rPr>
    </w:lvl>
    <w:lvl w:ilvl="1" w:tplc="0416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447CB1"/>
    <w:multiLevelType w:val="multilevel"/>
    <w:tmpl w:val="0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5" w15:restartNumberingAfterBreak="0">
    <w:nsid w:val="4F3A3C01"/>
    <w:multiLevelType w:val="hybridMultilevel"/>
    <w:tmpl w:val="8402D694"/>
    <w:lvl w:ilvl="0" w:tplc="0416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2347C"/>
    <w:multiLevelType w:val="hybridMultilevel"/>
    <w:tmpl w:val="85C678C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0E054E8"/>
    <w:multiLevelType w:val="hybridMultilevel"/>
    <w:tmpl w:val="290654B6"/>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1B31176"/>
    <w:multiLevelType w:val="hybridMultilevel"/>
    <w:tmpl w:val="2DC8AD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1E16337"/>
    <w:multiLevelType w:val="multilevel"/>
    <w:tmpl w:val="2EB6788E"/>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2D86F0B"/>
    <w:multiLevelType w:val="multilevel"/>
    <w:tmpl w:val="CB80630A"/>
    <w:lvl w:ilvl="0">
      <w:start w:val="1"/>
      <w:numFmt w:val="upperLetter"/>
      <w:pStyle w:val="AnnexTitle"/>
      <w:suff w:val="nothing"/>
      <w:lvlText w:val="Annex %1"/>
      <w:lvlJc w:val="left"/>
      <w:pPr>
        <w:ind w:left="0" w:firstLine="0"/>
      </w:pPr>
      <w:rPr>
        <w:rFonts w:hint="default"/>
      </w:rPr>
    </w:lvl>
    <w:lvl w:ilvl="1">
      <w:start w:val="1"/>
      <w:numFmt w:val="decimal"/>
      <w:pStyle w:val="AnnexHeading1"/>
      <w:lvlText w:val="%1.%2"/>
      <w:lvlJc w:val="left"/>
      <w:pPr>
        <w:ind w:left="720" w:hanging="720"/>
      </w:pPr>
      <w:rPr>
        <w:rFonts w:hint="default"/>
      </w:rPr>
    </w:lvl>
    <w:lvl w:ilvl="2">
      <w:start w:val="1"/>
      <w:numFmt w:val="decimal"/>
      <w:pStyle w:val="AnnexHeading2"/>
      <w:lvlText w:val="%1.%2.%3"/>
      <w:lvlJc w:val="left"/>
      <w:pPr>
        <w:ind w:left="1080" w:hanging="1080"/>
      </w:pPr>
      <w:rPr>
        <w:rFonts w:hint="default"/>
      </w:rPr>
    </w:lvl>
    <w:lvl w:ilvl="3">
      <w:start w:val="1"/>
      <w:numFmt w:val="decimal"/>
      <w:pStyle w:val="AnnexHeading3"/>
      <w:lvlText w:val="%1.%2.%3.%4"/>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40E675B"/>
    <w:multiLevelType w:val="multilevel"/>
    <w:tmpl w:val="2EB6788E"/>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8CB3581"/>
    <w:multiLevelType w:val="hybridMultilevel"/>
    <w:tmpl w:val="9384994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AB92DA5"/>
    <w:multiLevelType w:val="hybridMultilevel"/>
    <w:tmpl w:val="0B9814A0"/>
    <w:lvl w:ilvl="0" w:tplc="138E8BC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5C6902C7"/>
    <w:multiLevelType w:val="hybridMultilevel"/>
    <w:tmpl w:val="7478B4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5" w15:restartNumberingAfterBreak="0">
    <w:nsid w:val="5D135D29"/>
    <w:multiLevelType w:val="hybridMultilevel"/>
    <w:tmpl w:val="90885EF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D5252F3"/>
    <w:multiLevelType w:val="hybridMultilevel"/>
    <w:tmpl w:val="0D7C919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5DC476CA"/>
    <w:multiLevelType w:val="hybridMultilevel"/>
    <w:tmpl w:val="0DFCEF6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63C07834"/>
    <w:multiLevelType w:val="hybridMultilevel"/>
    <w:tmpl w:val="6A687D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9" w15:restartNumberingAfterBreak="0">
    <w:nsid w:val="67F311B0"/>
    <w:multiLevelType w:val="hybridMultilevel"/>
    <w:tmpl w:val="945872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68FB2749"/>
    <w:multiLevelType w:val="hybridMultilevel"/>
    <w:tmpl w:val="8FCE62A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AB27CD3"/>
    <w:multiLevelType w:val="hybridMultilevel"/>
    <w:tmpl w:val="F432C8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6BDF0967"/>
    <w:multiLevelType w:val="hybridMultilevel"/>
    <w:tmpl w:val="7D50073E"/>
    <w:lvl w:ilvl="0" w:tplc="9884AE5C">
      <w:start w:val="1"/>
      <w:numFmt w:val="decimal"/>
      <w:pStyle w:val="ListNumber2"/>
      <w:lvlText w:val="%1)"/>
      <w:lvlJc w:val="left"/>
      <w:pPr>
        <w:tabs>
          <w:tab w:val="num" w:pos="794"/>
        </w:tabs>
        <w:ind w:left="794" w:hanging="397"/>
      </w:pPr>
      <w:rPr>
        <w:rFonts w:hint="default"/>
        <w:b w:val="0"/>
      </w:rPr>
    </w:lvl>
    <w:lvl w:ilvl="1" w:tplc="574EC7E6">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6CE30BA3"/>
    <w:multiLevelType w:val="hybridMultilevel"/>
    <w:tmpl w:val="4524E3A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6D4D0201"/>
    <w:multiLevelType w:val="hybridMultilevel"/>
    <w:tmpl w:val="04F8F4A8"/>
    <w:lvl w:ilvl="0" w:tplc="5CE078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C565DB"/>
    <w:multiLevelType w:val="hybridMultilevel"/>
    <w:tmpl w:val="9CF02B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E934128"/>
    <w:multiLevelType w:val="hybridMultilevel"/>
    <w:tmpl w:val="AA82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4116ECA"/>
    <w:multiLevelType w:val="hybridMultilevel"/>
    <w:tmpl w:val="FAB8F332"/>
    <w:lvl w:ilvl="0" w:tplc="8ED04C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42E5E1B"/>
    <w:multiLevelType w:val="hybridMultilevel"/>
    <w:tmpl w:val="F20C7EF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74F526C7"/>
    <w:multiLevelType w:val="hybridMultilevel"/>
    <w:tmpl w:val="53ECE22C"/>
    <w:lvl w:ilvl="0" w:tplc="FFFFFFFF">
      <w:start w:val="1"/>
      <w:numFmt w:val="lowerLetter"/>
      <w:lvlText w:val="%1)"/>
      <w:lvlJc w:val="left"/>
      <w:pPr>
        <w:ind w:left="720" w:hanging="360"/>
      </w:pPr>
      <w:rPr>
        <w:rFonts w:hint="default"/>
      </w:rPr>
    </w:lvl>
    <w:lvl w:ilvl="1" w:tplc="0C09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7845671"/>
    <w:multiLevelType w:val="hybridMultilevel"/>
    <w:tmpl w:val="05FCE0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77C4633F"/>
    <w:multiLevelType w:val="hybridMultilevel"/>
    <w:tmpl w:val="63CAA2F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7825664E"/>
    <w:multiLevelType w:val="hybridMultilevel"/>
    <w:tmpl w:val="0AD2833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7A3E7EBB"/>
    <w:multiLevelType w:val="hybridMultilevel"/>
    <w:tmpl w:val="1CA446E6"/>
    <w:lvl w:ilvl="0" w:tplc="0886437A">
      <w:numFmt w:val="bullet"/>
      <w:lvlText w:val="-"/>
      <w:lvlJc w:val="left"/>
      <w:pPr>
        <w:ind w:left="405" w:hanging="360"/>
      </w:pPr>
      <w:rPr>
        <w:rFonts w:ascii="Times New Roman" w:eastAsiaTheme="minorHAnsi" w:hAnsi="Times New Roman" w:cs="Times New Roman"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num w:numId="1" w16cid:durableId="137499754">
    <w:abstractNumId w:val="29"/>
  </w:num>
  <w:num w:numId="2" w16cid:durableId="643389645">
    <w:abstractNumId w:val="19"/>
  </w:num>
  <w:num w:numId="3" w16cid:durableId="1969815630">
    <w:abstractNumId w:val="13"/>
  </w:num>
  <w:num w:numId="4" w16cid:durableId="1049108752">
    <w:abstractNumId w:val="24"/>
  </w:num>
  <w:num w:numId="5" w16cid:durableId="1306743056">
    <w:abstractNumId w:val="32"/>
  </w:num>
  <w:num w:numId="6" w16cid:durableId="924726211">
    <w:abstractNumId w:val="0"/>
  </w:num>
  <w:num w:numId="7" w16cid:durableId="1534078029">
    <w:abstractNumId w:val="52"/>
  </w:num>
  <w:num w:numId="8" w16cid:durableId="756680740">
    <w:abstractNumId w:val="40"/>
  </w:num>
  <w:num w:numId="9" w16cid:durableId="1928684383">
    <w:abstractNumId w:val="8"/>
  </w:num>
  <w:num w:numId="10" w16cid:durableId="637300592">
    <w:abstractNumId w:val="47"/>
  </w:num>
  <w:num w:numId="11" w16cid:durableId="625163247">
    <w:abstractNumId w:val="1"/>
  </w:num>
  <w:num w:numId="12" w16cid:durableId="1105536064">
    <w:abstractNumId w:val="46"/>
  </w:num>
  <w:num w:numId="13" w16cid:durableId="825052638">
    <w:abstractNumId w:val="3"/>
  </w:num>
  <w:num w:numId="14" w16cid:durableId="233274492">
    <w:abstractNumId w:val="18"/>
  </w:num>
  <w:num w:numId="15" w16cid:durableId="1375421419">
    <w:abstractNumId w:val="23"/>
  </w:num>
  <w:num w:numId="16" w16cid:durableId="1480875674">
    <w:abstractNumId w:val="38"/>
  </w:num>
  <w:num w:numId="17" w16cid:durableId="1084952866">
    <w:abstractNumId w:val="53"/>
  </w:num>
  <w:num w:numId="18" w16cid:durableId="467210881">
    <w:abstractNumId w:val="51"/>
  </w:num>
  <w:num w:numId="19" w16cid:durableId="665859559">
    <w:abstractNumId w:val="11"/>
  </w:num>
  <w:num w:numId="20" w16cid:durableId="1560899650">
    <w:abstractNumId w:val="7"/>
  </w:num>
  <w:num w:numId="21" w16cid:durableId="1567254714">
    <w:abstractNumId w:val="34"/>
  </w:num>
  <w:num w:numId="22" w16cid:durableId="313144981">
    <w:abstractNumId w:val="50"/>
  </w:num>
  <w:num w:numId="23" w16cid:durableId="1962881792">
    <w:abstractNumId w:val="36"/>
  </w:num>
  <w:num w:numId="24" w16cid:durableId="112483758">
    <w:abstractNumId w:val="42"/>
  </w:num>
  <w:num w:numId="25" w16cid:durableId="1293827279">
    <w:abstractNumId w:val="60"/>
  </w:num>
  <w:num w:numId="26" w16cid:durableId="269628340">
    <w:abstractNumId w:val="27"/>
  </w:num>
  <w:num w:numId="27" w16cid:durableId="700784886">
    <w:abstractNumId w:val="25"/>
  </w:num>
  <w:num w:numId="28" w16cid:durableId="580795501">
    <w:abstractNumId w:val="10"/>
  </w:num>
  <w:num w:numId="29" w16cid:durableId="223487662">
    <w:abstractNumId w:val="55"/>
  </w:num>
  <w:num w:numId="30" w16cid:durableId="1181236252">
    <w:abstractNumId w:val="37"/>
  </w:num>
  <w:num w:numId="31" w16cid:durableId="2003124046">
    <w:abstractNumId w:val="31"/>
  </w:num>
  <w:num w:numId="32" w16cid:durableId="2088379901">
    <w:abstractNumId w:val="45"/>
  </w:num>
  <w:num w:numId="33" w16cid:durableId="1234967792">
    <w:abstractNumId w:val="39"/>
  </w:num>
  <w:num w:numId="34" w16cid:durableId="518853272">
    <w:abstractNumId w:val="17"/>
  </w:num>
  <w:num w:numId="35" w16cid:durableId="409546712">
    <w:abstractNumId w:val="62"/>
  </w:num>
  <w:num w:numId="36" w16cid:durableId="782110216">
    <w:abstractNumId w:val="20"/>
  </w:num>
  <w:num w:numId="37" w16cid:durableId="1182280400">
    <w:abstractNumId w:val="44"/>
  </w:num>
  <w:num w:numId="38" w16cid:durableId="1475634206">
    <w:abstractNumId w:val="61"/>
  </w:num>
  <w:num w:numId="39" w16cid:durableId="2058310661">
    <w:abstractNumId w:val="9"/>
  </w:num>
  <w:num w:numId="40" w16cid:durableId="1542936224">
    <w:abstractNumId w:val="4"/>
  </w:num>
  <w:num w:numId="41" w16cid:durableId="1080642700">
    <w:abstractNumId w:val="43"/>
  </w:num>
  <w:num w:numId="42" w16cid:durableId="1441758242">
    <w:abstractNumId w:val="2"/>
  </w:num>
  <w:num w:numId="43" w16cid:durableId="968126538">
    <w:abstractNumId w:val="12"/>
  </w:num>
  <w:num w:numId="44" w16cid:durableId="1632397676">
    <w:abstractNumId w:val="16"/>
  </w:num>
  <w:num w:numId="45" w16cid:durableId="1435709763">
    <w:abstractNumId w:val="5"/>
  </w:num>
  <w:num w:numId="46" w16cid:durableId="12200207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534530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77954194">
    <w:abstractNumId w:val="21"/>
  </w:num>
  <w:num w:numId="49" w16cid:durableId="1895462180">
    <w:abstractNumId w:val="22"/>
  </w:num>
  <w:num w:numId="50" w16cid:durableId="1359620204">
    <w:abstractNumId w:val="58"/>
  </w:num>
  <w:num w:numId="51" w16cid:durableId="1090126820">
    <w:abstractNumId w:val="49"/>
  </w:num>
  <w:num w:numId="52" w16cid:durableId="1431512990">
    <w:abstractNumId w:val="63"/>
  </w:num>
  <w:num w:numId="53" w16cid:durableId="1522430975">
    <w:abstractNumId w:val="14"/>
  </w:num>
  <w:num w:numId="54" w16cid:durableId="1128473490">
    <w:abstractNumId w:val="28"/>
  </w:num>
  <w:num w:numId="55" w16cid:durableId="1164393057">
    <w:abstractNumId w:val="54"/>
  </w:num>
  <w:num w:numId="56" w16cid:durableId="1330409231">
    <w:abstractNumId w:val="33"/>
  </w:num>
  <w:num w:numId="57" w16cid:durableId="1910070174">
    <w:abstractNumId w:val="35"/>
  </w:num>
  <w:num w:numId="58" w16cid:durableId="1962951033">
    <w:abstractNumId w:val="57"/>
  </w:num>
  <w:num w:numId="59" w16cid:durableId="95560303">
    <w:abstractNumId w:val="56"/>
  </w:num>
  <w:num w:numId="60" w16cid:durableId="954093038">
    <w:abstractNumId w:val="30"/>
  </w:num>
  <w:num w:numId="61" w16cid:durableId="1887791180">
    <w:abstractNumId w:val="48"/>
  </w:num>
  <w:num w:numId="62" w16cid:durableId="1652908450">
    <w:abstractNumId w:val="41"/>
  </w:num>
  <w:num w:numId="63" w16cid:durableId="1781953671">
    <w:abstractNumId w:val="59"/>
  </w:num>
  <w:num w:numId="64" w16cid:durableId="696661302">
    <w:abstractNumId w:val="26"/>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hillip">
    <w15:presenceInfo w15:providerId="None" w15:userId="Phillip"/>
  </w15:person>
  <w15:person w15:author="Mitchell, Phillip">
    <w15:presenceInfo w15:providerId="AD" w15:userId="S::Phillip.Mitchell@measurement.gov.au::4f412c3c-5af9-4023-a0db-10e07fbe19a2"/>
  </w15:person>
  <w15:person w15:author="Phillip Mitchell">
    <w15:presenceInfo w15:providerId="None" w15:userId="Phillip Mitch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4B8"/>
    <w:rsid w:val="000003BB"/>
    <w:rsid w:val="00005AAD"/>
    <w:rsid w:val="000113FB"/>
    <w:rsid w:val="00011616"/>
    <w:rsid w:val="00012FF8"/>
    <w:rsid w:val="00015C26"/>
    <w:rsid w:val="0001657C"/>
    <w:rsid w:val="00017234"/>
    <w:rsid w:val="00017376"/>
    <w:rsid w:val="00021980"/>
    <w:rsid w:val="00023229"/>
    <w:rsid w:val="0002584E"/>
    <w:rsid w:val="00025EBF"/>
    <w:rsid w:val="00026A9E"/>
    <w:rsid w:val="00031B36"/>
    <w:rsid w:val="00035EA8"/>
    <w:rsid w:val="00041B73"/>
    <w:rsid w:val="000421B3"/>
    <w:rsid w:val="00042599"/>
    <w:rsid w:val="00043059"/>
    <w:rsid w:val="00046928"/>
    <w:rsid w:val="00050D7A"/>
    <w:rsid w:val="00052B53"/>
    <w:rsid w:val="000535DF"/>
    <w:rsid w:val="000562D2"/>
    <w:rsid w:val="00057128"/>
    <w:rsid w:val="00057F59"/>
    <w:rsid w:val="000625BB"/>
    <w:rsid w:val="00063F1E"/>
    <w:rsid w:val="000650C6"/>
    <w:rsid w:val="000679C8"/>
    <w:rsid w:val="0007012A"/>
    <w:rsid w:val="000727C6"/>
    <w:rsid w:val="00073FFC"/>
    <w:rsid w:val="00074FAE"/>
    <w:rsid w:val="00075032"/>
    <w:rsid w:val="000764E2"/>
    <w:rsid w:val="0008058B"/>
    <w:rsid w:val="00081346"/>
    <w:rsid w:val="000831FA"/>
    <w:rsid w:val="00083935"/>
    <w:rsid w:val="000878C8"/>
    <w:rsid w:val="000913AA"/>
    <w:rsid w:val="0009523C"/>
    <w:rsid w:val="00096857"/>
    <w:rsid w:val="00097262"/>
    <w:rsid w:val="000A1F1A"/>
    <w:rsid w:val="000A6303"/>
    <w:rsid w:val="000A7429"/>
    <w:rsid w:val="000B1840"/>
    <w:rsid w:val="000B305A"/>
    <w:rsid w:val="000B3217"/>
    <w:rsid w:val="000B3B2C"/>
    <w:rsid w:val="000B4328"/>
    <w:rsid w:val="000B66DF"/>
    <w:rsid w:val="000C1189"/>
    <w:rsid w:val="000C1238"/>
    <w:rsid w:val="000C15B2"/>
    <w:rsid w:val="000C355C"/>
    <w:rsid w:val="000C3FF4"/>
    <w:rsid w:val="000C528C"/>
    <w:rsid w:val="000D4145"/>
    <w:rsid w:val="000D450F"/>
    <w:rsid w:val="000D5B89"/>
    <w:rsid w:val="000D5DCF"/>
    <w:rsid w:val="000E1FFF"/>
    <w:rsid w:val="000E21C2"/>
    <w:rsid w:val="000E2645"/>
    <w:rsid w:val="000E3B26"/>
    <w:rsid w:val="000E4454"/>
    <w:rsid w:val="000E7362"/>
    <w:rsid w:val="000E7F1F"/>
    <w:rsid w:val="000F0B32"/>
    <w:rsid w:val="000F25F4"/>
    <w:rsid w:val="000F416E"/>
    <w:rsid w:val="000F4818"/>
    <w:rsid w:val="0010123A"/>
    <w:rsid w:val="00102920"/>
    <w:rsid w:val="0010398F"/>
    <w:rsid w:val="00103DE1"/>
    <w:rsid w:val="001045C1"/>
    <w:rsid w:val="00105246"/>
    <w:rsid w:val="001116D8"/>
    <w:rsid w:val="001123FB"/>
    <w:rsid w:val="00116636"/>
    <w:rsid w:val="001218F0"/>
    <w:rsid w:val="00122439"/>
    <w:rsid w:val="0012250A"/>
    <w:rsid w:val="0012282C"/>
    <w:rsid w:val="001245E8"/>
    <w:rsid w:val="00125B2F"/>
    <w:rsid w:val="00126599"/>
    <w:rsid w:val="00127588"/>
    <w:rsid w:val="001275B8"/>
    <w:rsid w:val="001350E6"/>
    <w:rsid w:val="001358FF"/>
    <w:rsid w:val="00136677"/>
    <w:rsid w:val="00137344"/>
    <w:rsid w:val="00141981"/>
    <w:rsid w:val="00141B87"/>
    <w:rsid w:val="001421F9"/>
    <w:rsid w:val="00146691"/>
    <w:rsid w:val="00146716"/>
    <w:rsid w:val="0015019E"/>
    <w:rsid w:val="00151389"/>
    <w:rsid w:val="00151C9B"/>
    <w:rsid w:val="0015317F"/>
    <w:rsid w:val="001531AF"/>
    <w:rsid w:val="001541D8"/>
    <w:rsid w:val="0016061D"/>
    <w:rsid w:val="0016085A"/>
    <w:rsid w:val="00163082"/>
    <w:rsid w:val="00163E42"/>
    <w:rsid w:val="00165AA0"/>
    <w:rsid w:val="00170A7D"/>
    <w:rsid w:val="00171D97"/>
    <w:rsid w:val="00172C8E"/>
    <w:rsid w:val="00173227"/>
    <w:rsid w:val="00177B5C"/>
    <w:rsid w:val="00177C79"/>
    <w:rsid w:val="001802AC"/>
    <w:rsid w:val="00180A90"/>
    <w:rsid w:val="001823F3"/>
    <w:rsid w:val="001834EA"/>
    <w:rsid w:val="001844C7"/>
    <w:rsid w:val="001854BB"/>
    <w:rsid w:val="0018718F"/>
    <w:rsid w:val="00187913"/>
    <w:rsid w:val="001939AB"/>
    <w:rsid w:val="00195AC8"/>
    <w:rsid w:val="001962D4"/>
    <w:rsid w:val="00196987"/>
    <w:rsid w:val="001A1954"/>
    <w:rsid w:val="001A23CE"/>
    <w:rsid w:val="001A3AF4"/>
    <w:rsid w:val="001A66F3"/>
    <w:rsid w:val="001B0243"/>
    <w:rsid w:val="001B03E9"/>
    <w:rsid w:val="001B138E"/>
    <w:rsid w:val="001B18CB"/>
    <w:rsid w:val="001B1BF1"/>
    <w:rsid w:val="001B383B"/>
    <w:rsid w:val="001B4F12"/>
    <w:rsid w:val="001C15AE"/>
    <w:rsid w:val="001C2960"/>
    <w:rsid w:val="001C36D1"/>
    <w:rsid w:val="001C370B"/>
    <w:rsid w:val="001C5563"/>
    <w:rsid w:val="001C6372"/>
    <w:rsid w:val="001C6E1E"/>
    <w:rsid w:val="001C6F6A"/>
    <w:rsid w:val="001C7652"/>
    <w:rsid w:val="001C7D95"/>
    <w:rsid w:val="001D05E3"/>
    <w:rsid w:val="001D5F5F"/>
    <w:rsid w:val="001D6787"/>
    <w:rsid w:val="001E1537"/>
    <w:rsid w:val="001E3A81"/>
    <w:rsid w:val="001E4C9C"/>
    <w:rsid w:val="001E5D05"/>
    <w:rsid w:val="001E66A8"/>
    <w:rsid w:val="001E7539"/>
    <w:rsid w:val="001F0AEC"/>
    <w:rsid w:val="001F5C98"/>
    <w:rsid w:val="001F67C0"/>
    <w:rsid w:val="001F73F4"/>
    <w:rsid w:val="00201B89"/>
    <w:rsid w:val="00202DC7"/>
    <w:rsid w:val="00204615"/>
    <w:rsid w:val="00214C5E"/>
    <w:rsid w:val="00215B26"/>
    <w:rsid w:val="002214D7"/>
    <w:rsid w:val="00222910"/>
    <w:rsid w:val="00223C24"/>
    <w:rsid w:val="002264B4"/>
    <w:rsid w:val="002319B3"/>
    <w:rsid w:val="00232C77"/>
    <w:rsid w:val="0023519E"/>
    <w:rsid w:val="002453E0"/>
    <w:rsid w:val="002453FB"/>
    <w:rsid w:val="002456D3"/>
    <w:rsid w:val="00247D24"/>
    <w:rsid w:val="00253EA5"/>
    <w:rsid w:val="00254B37"/>
    <w:rsid w:val="00261506"/>
    <w:rsid w:val="00262551"/>
    <w:rsid w:val="00263822"/>
    <w:rsid w:val="00264AF5"/>
    <w:rsid w:val="00270660"/>
    <w:rsid w:val="00272059"/>
    <w:rsid w:val="00275BAE"/>
    <w:rsid w:val="002770A8"/>
    <w:rsid w:val="00277CF8"/>
    <w:rsid w:val="0028299B"/>
    <w:rsid w:val="0028566B"/>
    <w:rsid w:val="0028660E"/>
    <w:rsid w:val="00290740"/>
    <w:rsid w:val="00290EA0"/>
    <w:rsid w:val="002933EC"/>
    <w:rsid w:val="00296F81"/>
    <w:rsid w:val="002A0705"/>
    <w:rsid w:val="002A1097"/>
    <w:rsid w:val="002A3B5C"/>
    <w:rsid w:val="002A4AF0"/>
    <w:rsid w:val="002A5061"/>
    <w:rsid w:val="002A7A27"/>
    <w:rsid w:val="002B0803"/>
    <w:rsid w:val="002B09B3"/>
    <w:rsid w:val="002B1A8B"/>
    <w:rsid w:val="002B3DDC"/>
    <w:rsid w:val="002B58C9"/>
    <w:rsid w:val="002B5954"/>
    <w:rsid w:val="002B5BE2"/>
    <w:rsid w:val="002C0F38"/>
    <w:rsid w:val="002C370C"/>
    <w:rsid w:val="002C3C1E"/>
    <w:rsid w:val="002C5637"/>
    <w:rsid w:val="002C57C2"/>
    <w:rsid w:val="002C603C"/>
    <w:rsid w:val="002D29D0"/>
    <w:rsid w:val="002D3756"/>
    <w:rsid w:val="002D710A"/>
    <w:rsid w:val="002E1367"/>
    <w:rsid w:val="002E4BDE"/>
    <w:rsid w:val="002F3886"/>
    <w:rsid w:val="002F3D06"/>
    <w:rsid w:val="002F51C8"/>
    <w:rsid w:val="0030222B"/>
    <w:rsid w:val="003033AB"/>
    <w:rsid w:val="003048E4"/>
    <w:rsid w:val="0030555E"/>
    <w:rsid w:val="00311D7A"/>
    <w:rsid w:val="0031302B"/>
    <w:rsid w:val="00314176"/>
    <w:rsid w:val="00314F6B"/>
    <w:rsid w:val="003151B1"/>
    <w:rsid w:val="00315BB9"/>
    <w:rsid w:val="003266B4"/>
    <w:rsid w:val="00330814"/>
    <w:rsid w:val="0033235A"/>
    <w:rsid w:val="00335075"/>
    <w:rsid w:val="003352B0"/>
    <w:rsid w:val="00335FC6"/>
    <w:rsid w:val="00336474"/>
    <w:rsid w:val="00336F78"/>
    <w:rsid w:val="003432D7"/>
    <w:rsid w:val="00346111"/>
    <w:rsid w:val="003478FA"/>
    <w:rsid w:val="00351869"/>
    <w:rsid w:val="003526A1"/>
    <w:rsid w:val="00352AD3"/>
    <w:rsid w:val="00352FD4"/>
    <w:rsid w:val="00354CE6"/>
    <w:rsid w:val="003602DA"/>
    <w:rsid w:val="003669F4"/>
    <w:rsid w:val="00367044"/>
    <w:rsid w:val="0037430D"/>
    <w:rsid w:val="003809A0"/>
    <w:rsid w:val="00381407"/>
    <w:rsid w:val="00382D88"/>
    <w:rsid w:val="003842EA"/>
    <w:rsid w:val="00386F9D"/>
    <w:rsid w:val="003A015F"/>
    <w:rsid w:val="003A0570"/>
    <w:rsid w:val="003A1A98"/>
    <w:rsid w:val="003A3217"/>
    <w:rsid w:val="003B15E3"/>
    <w:rsid w:val="003B7255"/>
    <w:rsid w:val="003B7332"/>
    <w:rsid w:val="003C0AB3"/>
    <w:rsid w:val="003C0C98"/>
    <w:rsid w:val="003C2022"/>
    <w:rsid w:val="003C23BD"/>
    <w:rsid w:val="003C3C60"/>
    <w:rsid w:val="003C5805"/>
    <w:rsid w:val="003C7C8A"/>
    <w:rsid w:val="003D0E45"/>
    <w:rsid w:val="003E23BD"/>
    <w:rsid w:val="003E2C59"/>
    <w:rsid w:val="003E2CC6"/>
    <w:rsid w:val="003E494E"/>
    <w:rsid w:val="003E5945"/>
    <w:rsid w:val="003E619D"/>
    <w:rsid w:val="003F157A"/>
    <w:rsid w:val="003F1E96"/>
    <w:rsid w:val="003F23FE"/>
    <w:rsid w:val="003F452B"/>
    <w:rsid w:val="003F4D1A"/>
    <w:rsid w:val="003F5280"/>
    <w:rsid w:val="00402B1E"/>
    <w:rsid w:val="0040331B"/>
    <w:rsid w:val="00403AB4"/>
    <w:rsid w:val="004052FA"/>
    <w:rsid w:val="00405B24"/>
    <w:rsid w:val="00405E1E"/>
    <w:rsid w:val="0040685E"/>
    <w:rsid w:val="004070D3"/>
    <w:rsid w:val="004074E8"/>
    <w:rsid w:val="00407D8B"/>
    <w:rsid w:val="00414955"/>
    <w:rsid w:val="00414D86"/>
    <w:rsid w:val="00422D26"/>
    <w:rsid w:val="0042347F"/>
    <w:rsid w:val="004247A9"/>
    <w:rsid w:val="00424D34"/>
    <w:rsid w:val="00425408"/>
    <w:rsid w:val="004268B9"/>
    <w:rsid w:val="00426B45"/>
    <w:rsid w:val="00430056"/>
    <w:rsid w:val="00430CCC"/>
    <w:rsid w:val="00430FC3"/>
    <w:rsid w:val="004337D8"/>
    <w:rsid w:val="00435A37"/>
    <w:rsid w:val="00437992"/>
    <w:rsid w:val="00441AB4"/>
    <w:rsid w:val="00442EA8"/>
    <w:rsid w:val="00443CEE"/>
    <w:rsid w:val="00444C6B"/>
    <w:rsid w:val="00444F22"/>
    <w:rsid w:val="00446456"/>
    <w:rsid w:val="0045115D"/>
    <w:rsid w:val="0045320C"/>
    <w:rsid w:val="004532E7"/>
    <w:rsid w:val="00456ADA"/>
    <w:rsid w:val="00456D43"/>
    <w:rsid w:val="00460216"/>
    <w:rsid w:val="004651A7"/>
    <w:rsid w:val="00465625"/>
    <w:rsid w:val="0046571C"/>
    <w:rsid w:val="004664B8"/>
    <w:rsid w:val="004666F8"/>
    <w:rsid w:val="0046676B"/>
    <w:rsid w:val="00467F37"/>
    <w:rsid w:val="0047256C"/>
    <w:rsid w:val="004726DF"/>
    <w:rsid w:val="00473304"/>
    <w:rsid w:val="004740C8"/>
    <w:rsid w:val="004757C9"/>
    <w:rsid w:val="00476002"/>
    <w:rsid w:val="00476B64"/>
    <w:rsid w:val="0048333F"/>
    <w:rsid w:val="004836C2"/>
    <w:rsid w:val="004841EB"/>
    <w:rsid w:val="00484D0C"/>
    <w:rsid w:val="0049100E"/>
    <w:rsid w:val="0049125D"/>
    <w:rsid w:val="004923B0"/>
    <w:rsid w:val="00492A87"/>
    <w:rsid w:val="00492CCF"/>
    <w:rsid w:val="00494C6B"/>
    <w:rsid w:val="004962BE"/>
    <w:rsid w:val="004A09B7"/>
    <w:rsid w:val="004A208C"/>
    <w:rsid w:val="004A2650"/>
    <w:rsid w:val="004A269E"/>
    <w:rsid w:val="004A35A2"/>
    <w:rsid w:val="004A4B57"/>
    <w:rsid w:val="004A7B5E"/>
    <w:rsid w:val="004B092B"/>
    <w:rsid w:val="004B27F8"/>
    <w:rsid w:val="004B6239"/>
    <w:rsid w:val="004B6A4C"/>
    <w:rsid w:val="004C333D"/>
    <w:rsid w:val="004C48EB"/>
    <w:rsid w:val="004C6A22"/>
    <w:rsid w:val="004C74F9"/>
    <w:rsid w:val="004D09DF"/>
    <w:rsid w:val="004D1307"/>
    <w:rsid w:val="004D2F2E"/>
    <w:rsid w:val="004D55E3"/>
    <w:rsid w:val="004D5FA9"/>
    <w:rsid w:val="004D6C94"/>
    <w:rsid w:val="004D72EE"/>
    <w:rsid w:val="004E17FB"/>
    <w:rsid w:val="004E2D99"/>
    <w:rsid w:val="004E2E87"/>
    <w:rsid w:val="004E5A4A"/>
    <w:rsid w:val="004E757B"/>
    <w:rsid w:val="004F5A53"/>
    <w:rsid w:val="004F6793"/>
    <w:rsid w:val="004F7A22"/>
    <w:rsid w:val="00503373"/>
    <w:rsid w:val="005059D9"/>
    <w:rsid w:val="005064AC"/>
    <w:rsid w:val="0051041D"/>
    <w:rsid w:val="005126A9"/>
    <w:rsid w:val="00512DE9"/>
    <w:rsid w:val="005238A6"/>
    <w:rsid w:val="00523A43"/>
    <w:rsid w:val="005313FD"/>
    <w:rsid w:val="00534B18"/>
    <w:rsid w:val="00535622"/>
    <w:rsid w:val="005360D9"/>
    <w:rsid w:val="00536C7C"/>
    <w:rsid w:val="00536FD2"/>
    <w:rsid w:val="005373B0"/>
    <w:rsid w:val="00540FD7"/>
    <w:rsid w:val="00542749"/>
    <w:rsid w:val="005427D5"/>
    <w:rsid w:val="00544E86"/>
    <w:rsid w:val="005453D7"/>
    <w:rsid w:val="00545F32"/>
    <w:rsid w:val="005475EC"/>
    <w:rsid w:val="00547889"/>
    <w:rsid w:val="0055029A"/>
    <w:rsid w:val="00554916"/>
    <w:rsid w:val="00555976"/>
    <w:rsid w:val="00555C41"/>
    <w:rsid w:val="00556857"/>
    <w:rsid w:val="00560581"/>
    <w:rsid w:val="00560B98"/>
    <w:rsid w:val="00563E9C"/>
    <w:rsid w:val="005650B0"/>
    <w:rsid w:val="005673D0"/>
    <w:rsid w:val="00571BE5"/>
    <w:rsid w:val="00573343"/>
    <w:rsid w:val="00573E57"/>
    <w:rsid w:val="005757F5"/>
    <w:rsid w:val="0058052D"/>
    <w:rsid w:val="005811A1"/>
    <w:rsid w:val="00581D60"/>
    <w:rsid w:val="00584576"/>
    <w:rsid w:val="005856A1"/>
    <w:rsid w:val="00585C1D"/>
    <w:rsid w:val="00586313"/>
    <w:rsid w:val="00592FF3"/>
    <w:rsid w:val="00595A7F"/>
    <w:rsid w:val="00596E04"/>
    <w:rsid w:val="00597251"/>
    <w:rsid w:val="005A0DDA"/>
    <w:rsid w:val="005A25EB"/>
    <w:rsid w:val="005A38C4"/>
    <w:rsid w:val="005A3995"/>
    <w:rsid w:val="005A3A42"/>
    <w:rsid w:val="005A43B0"/>
    <w:rsid w:val="005A59B7"/>
    <w:rsid w:val="005A681B"/>
    <w:rsid w:val="005B0533"/>
    <w:rsid w:val="005B0B26"/>
    <w:rsid w:val="005B0D99"/>
    <w:rsid w:val="005B1E7E"/>
    <w:rsid w:val="005B29CF"/>
    <w:rsid w:val="005B3B53"/>
    <w:rsid w:val="005B4D26"/>
    <w:rsid w:val="005B508D"/>
    <w:rsid w:val="005B6475"/>
    <w:rsid w:val="005B7033"/>
    <w:rsid w:val="005C1196"/>
    <w:rsid w:val="005C2E4E"/>
    <w:rsid w:val="005C4643"/>
    <w:rsid w:val="005C4B3B"/>
    <w:rsid w:val="005C5113"/>
    <w:rsid w:val="005C55EB"/>
    <w:rsid w:val="005C7A33"/>
    <w:rsid w:val="005D30BF"/>
    <w:rsid w:val="005E0AE0"/>
    <w:rsid w:val="005E2651"/>
    <w:rsid w:val="005E44CF"/>
    <w:rsid w:val="005E5519"/>
    <w:rsid w:val="005E58D0"/>
    <w:rsid w:val="005F0A8A"/>
    <w:rsid w:val="005F2E59"/>
    <w:rsid w:val="005F3D01"/>
    <w:rsid w:val="005F7541"/>
    <w:rsid w:val="00602A02"/>
    <w:rsid w:val="006046DE"/>
    <w:rsid w:val="0060471F"/>
    <w:rsid w:val="0060506D"/>
    <w:rsid w:val="0060599B"/>
    <w:rsid w:val="00605D0E"/>
    <w:rsid w:val="006130F2"/>
    <w:rsid w:val="00613378"/>
    <w:rsid w:val="0061467C"/>
    <w:rsid w:val="00614A0A"/>
    <w:rsid w:val="00615184"/>
    <w:rsid w:val="00615D71"/>
    <w:rsid w:val="00622893"/>
    <w:rsid w:val="006233A3"/>
    <w:rsid w:val="00630D68"/>
    <w:rsid w:val="0063211E"/>
    <w:rsid w:val="0063295C"/>
    <w:rsid w:val="00637FF8"/>
    <w:rsid w:val="006427F7"/>
    <w:rsid w:val="0064632B"/>
    <w:rsid w:val="0065344A"/>
    <w:rsid w:val="00654B50"/>
    <w:rsid w:val="00654CFF"/>
    <w:rsid w:val="0066212A"/>
    <w:rsid w:val="00663665"/>
    <w:rsid w:val="006722C6"/>
    <w:rsid w:val="0067357A"/>
    <w:rsid w:val="00673E5D"/>
    <w:rsid w:val="006744E1"/>
    <w:rsid w:val="00675FFF"/>
    <w:rsid w:val="00677446"/>
    <w:rsid w:val="00680B2B"/>
    <w:rsid w:val="0068213A"/>
    <w:rsid w:val="0068666F"/>
    <w:rsid w:val="006877C9"/>
    <w:rsid w:val="00687959"/>
    <w:rsid w:val="0069280A"/>
    <w:rsid w:val="00692FD5"/>
    <w:rsid w:val="0069428C"/>
    <w:rsid w:val="00695142"/>
    <w:rsid w:val="0069520A"/>
    <w:rsid w:val="006A4379"/>
    <w:rsid w:val="006A5230"/>
    <w:rsid w:val="006A5318"/>
    <w:rsid w:val="006A7DD0"/>
    <w:rsid w:val="006B1F9D"/>
    <w:rsid w:val="006B5965"/>
    <w:rsid w:val="006B6DA8"/>
    <w:rsid w:val="006C0CFF"/>
    <w:rsid w:val="006C4103"/>
    <w:rsid w:val="006C55A2"/>
    <w:rsid w:val="006C5CB4"/>
    <w:rsid w:val="006C63BA"/>
    <w:rsid w:val="006C6BE7"/>
    <w:rsid w:val="006C7DE2"/>
    <w:rsid w:val="006D1852"/>
    <w:rsid w:val="006D2953"/>
    <w:rsid w:val="006D5AF1"/>
    <w:rsid w:val="006D6478"/>
    <w:rsid w:val="006E170F"/>
    <w:rsid w:val="006E4B9E"/>
    <w:rsid w:val="006E60CA"/>
    <w:rsid w:val="006F15AB"/>
    <w:rsid w:val="006F21E0"/>
    <w:rsid w:val="006F278D"/>
    <w:rsid w:val="007008C4"/>
    <w:rsid w:val="00703018"/>
    <w:rsid w:val="007101E2"/>
    <w:rsid w:val="007148A0"/>
    <w:rsid w:val="00714DB9"/>
    <w:rsid w:val="00715B21"/>
    <w:rsid w:val="00721848"/>
    <w:rsid w:val="007223DE"/>
    <w:rsid w:val="007231A4"/>
    <w:rsid w:val="00723301"/>
    <w:rsid w:val="007245C1"/>
    <w:rsid w:val="00726F00"/>
    <w:rsid w:val="00727397"/>
    <w:rsid w:val="00732BD5"/>
    <w:rsid w:val="00735A4B"/>
    <w:rsid w:val="0074120C"/>
    <w:rsid w:val="00744BF9"/>
    <w:rsid w:val="00750E0D"/>
    <w:rsid w:val="00750E69"/>
    <w:rsid w:val="007530F8"/>
    <w:rsid w:val="00753630"/>
    <w:rsid w:val="0075380C"/>
    <w:rsid w:val="00753CF6"/>
    <w:rsid w:val="00754BA2"/>
    <w:rsid w:val="0075575C"/>
    <w:rsid w:val="00755E5C"/>
    <w:rsid w:val="00756311"/>
    <w:rsid w:val="00763D23"/>
    <w:rsid w:val="0076476C"/>
    <w:rsid w:val="00764F2E"/>
    <w:rsid w:val="0077182A"/>
    <w:rsid w:val="007741D0"/>
    <w:rsid w:val="007773CB"/>
    <w:rsid w:val="0077762E"/>
    <w:rsid w:val="00785860"/>
    <w:rsid w:val="00785AC5"/>
    <w:rsid w:val="0078674F"/>
    <w:rsid w:val="00786A5D"/>
    <w:rsid w:val="00786D2C"/>
    <w:rsid w:val="00787C12"/>
    <w:rsid w:val="00790849"/>
    <w:rsid w:val="0079143B"/>
    <w:rsid w:val="007919EA"/>
    <w:rsid w:val="007942D6"/>
    <w:rsid w:val="00797876"/>
    <w:rsid w:val="007A2157"/>
    <w:rsid w:val="007A4035"/>
    <w:rsid w:val="007A5160"/>
    <w:rsid w:val="007A70D4"/>
    <w:rsid w:val="007A7295"/>
    <w:rsid w:val="007B2C8E"/>
    <w:rsid w:val="007C42D4"/>
    <w:rsid w:val="007D0DE2"/>
    <w:rsid w:val="007D1FB3"/>
    <w:rsid w:val="007D386F"/>
    <w:rsid w:val="007D484F"/>
    <w:rsid w:val="007D6DA8"/>
    <w:rsid w:val="007E47C9"/>
    <w:rsid w:val="007F01C2"/>
    <w:rsid w:val="007F1267"/>
    <w:rsid w:val="007F233B"/>
    <w:rsid w:val="007F253F"/>
    <w:rsid w:val="007F27DB"/>
    <w:rsid w:val="007F4367"/>
    <w:rsid w:val="007F6A9D"/>
    <w:rsid w:val="00801C63"/>
    <w:rsid w:val="00801C70"/>
    <w:rsid w:val="00802CE6"/>
    <w:rsid w:val="0080335F"/>
    <w:rsid w:val="0080567E"/>
    <w:rsid w:val="00806137"/>
    <w:rsid w:val="008073D3"/>
    <w:rsid w:val="00810B02"/>
    <w:rsid w:val="00815535"/>
    <w:rsid w:val="0081641D"/>
    <w:rsid w:val="00817042"/>
    <w:rsid w:val="00817F95"/>
    <w:rsid w:val="00825BE6"/>
    <w:rsid w:val="0083179D"/>
    <w:rsid w:val="00833E0E"/>
    <w:rsid w:val="008358C2"/>
    <w:rsid w:val="008360C0"/>
    <w:rsid w:val="00840CCB"/>
    <w:rsid w:val="00842EF1"/>
    <w:rsid w:val="00845983"/>
    <w:rsid w:val="00846683"/>
    <w:rsid w:val="00847A5F"/>
    <w:rsid w:val="00850CAF"/>
    <w:rsid w:val="00851FC3"/>
    <w:rsid w:val="00852C0B"/>
    <w:rsid w:val="00853802"/>
    <w:rsid w:val="00856FDF"/>
    <w:rsid w:val="008612E6"/>
    <w:rsid w:val="00861840"/>
    <w:rsid w:val="00861F61"/>
    <w:rsid w:val="008637EA"/>
    <w:rsid w:val="00864AFD"/>
    <w:rsid w:val="00864DEA"/>
    <w:rsid w:val="008671B0"/>
    <w:rsid w:val="00870260"/>
    <w:rsid w:val="008817AE"/>
    <w:rsid w:val="008820CD"/>
    <w:rsid w:val="0088226B"/>
    <w:rsid w:val="00882C7F"/>
    <w:rsid w:val="008849AC"/>
    <w:rsid w:val="00887716"/>
    <w:rsid w:val="00892D31"/>
    <w:rsid w:val="0089379B"/>
    <w:rsid w:val="00895F41"/>
    <w:rsid w:val="00897983"/>
    <w:rsid w:val="008979AB"/>
    <w:rsid w:val="008A03E4"/>
    <w:rsid w:val="008A09F3"/>
    <w:rsid w:val="008A1531"/>
    <w:rsid w:val="008A218F"/>
    <w:rsid w:val="008A2D8C"/>
    <w:rsid w:val="008A4A84"/>
    <w:rsid w:val="008A662E"/>
    <w:rsid w:val="008A6876"/>
    <w:rsid w:val="008A73DC"/>
    <w:rsid w:val="008B0272"/>
    <w:rsid w:val="008B6C45"/>
    <w:rsid w:val="008B73E6"/>
    <w:rsid w:val="008C3AD3"/>
    <w:rsid w:val="008C4217"/>
    <w:rsid w:val="008C5A09"/>
    <w:rsid w:val="008C73C6"/>
    <w:rsid w:val="008C7508"/>
    <w:rsid w:val="008C7E86"/>
    <w:rsid w:val="008D0842"/>
    <w:rsid w:val="008D61DE"/>
    <w:rsid w:val="008D6FE7"/>
    <w:rsid w:val="008D787A"/>
    <w:rsid w:val="008E018E"/>
    <w:rsid w:val="008E0C96"/>
    <w:rsid w:val="008E2BAB"/>
    <w:rsid w:val="008E3ABA"/>
    <w:rsid w:val="008E61E0"/>
    <w:rsid w:val="008F0F7E"/>
    <w:rsid w:val="008F20A8"/>
    <w:rsid w:val="008F35C2"/>
    <w:rsid w:val="008F3B4E"/>
    <w:rsid w:val="008F3C33"/>
    <w:rsid w:val="008F4790"/>
    <w:rsid w:val="008F6E4B"/>
    <w:rsid w:val="0090076D"/>
    <w:rsid w:val="00906B73"/>
    <w:rsid w:val="00913168"/>
    <w:rsid w:val="00913BB1"/>
    <w:rsid w:val="009144F1"/>
    <w:rsid w:val="00917664"/>
    <w:rsid w:val="0091771E"/>
    <w:rsid w:val="00917D15"/>
    <w:rsid w:val="00922DB4"/>
    <w:rsid w:val="009248BC"/>
    <w:rsid w:val="00924D76"/>
    <w:rsid w:val="00925456"/>
    <w:rsid w:val="009274AF"/>
    <w:rsid w:val="009366BA"/>
    <w:rsid w:val="009370F5"/>
    <w:rsid w:val="0093736F"/>
    <w:rsid w:val="00941689"/>
    <w:rsid w:val="00943253"/>
    <w:rsid w:val="009445C4"/>
    <w:rsid w:val="00950657"/>
    <w:rsid w:val="00953012"/>
    <w:rsid w:val="00953111"/>
    <w:rsid w:val="009546A8"/>
    <w:rsid w:val="00955F31"/>
    <w:rsid w:val="00956BAC"/>
    <w:rsid w:val="0096027E"/>
    <w:rsid w:val="009617DF"/>
    <w:rsid w:val="00961C8B"/>
    <w:rsid w:val="00963131"/>
    <w:rsid w:val="009640F9"/>
    <w:rsid w:val="0097359B"/>
    <w:rsid w:val="009738E7"/>
    <w:rsid w:val="009748E1"/>
    <w:rsid w:val="009807C6"/>
    <w:rsid w:val="00981F10"/>
    <w:rsid w:val="0098468B"/>
    <w:rsid w:val="00984DDD"/>
    <w:rsid w:val="00984F5C"/>
    <w:rsid w:val="00985CDE"/>
    <w:rsid w:val="0098742D"/>
    <w:rsid w:val="00990F60"/>
    <w:rsid w:val="009915E7"/>
    <w:rsid w:val="009931BE"/>
    <w:rsid w:val="00995D70"/>
    <w:rsid w:val="00995F3F"/>
    <w:rsid w:val="00997492"/>
    <w:rsid w:val="00997D5B"/>
    <w:rsid w:val="009A0F8D"/>
    <w:rsid w:val="009A2949"/>
    <w:rsid w:val="009A2EA2"/>
    <w:rsid w:val="009A34FB"/>
    <w:rsid w:val="009A5F80"/>
    <w:rsid w:val="009A7235"/>
    <w:rsid w:val="009B153A"/>
    <w:rsid w:val="009B2A0B"/>
    <w:rsid w:val="009B378B"/>
    <w:rsid w:val="009B415C"/>
    <w:rsid w:val="009B43DE"/>
    <w:rsid w:val="009B6D25"/>
    <w:rsid w:val="009C1013"/>
    <w:rsid w:val="009C517A"/>
    <w:rsid w:val="009C6AA4"/>
    <w:rsid w:val="009D020D"/>
    <w:rsid w:val="009D250E"/>
    <w:rsid w:val="009D4DE7"/>
    <w:rsid w:val="009E09FF"/>
    <w:rsid w:val="009E263B"/>
    <w:rsid w:val="009E2F3B"/>
    <w:rsid w:val="009E3604"/>
    <w:rsid w:val="009E47EC"/>
    <w:rsid w:val="009E61EF"/>
    <w:rsid w:val="009E7366"/>
    <w:rsid w:val="009E7A01"/>
    <w:rsid w:val="009F5971"/>
    <w:rsid w:val="009F698D"/>
    <w:rsid w:val="009F6E3A"/>
    <w:rsid w:val="00A059CA"/>
    <w:rsid w:val="00A07DA8"/>
    <w:rsid w:val="00A10D08"/>
    <w:rsid w:val="00A12336"/>
    <w:rsid w:val="00A15F05"/>
    <w:rsid w:val="00A16B57"/>
    <w:rsid w:val="00A20DE5"/>
    <w:rsid w:val="00A21D77"/>
    <w:rsid w:val="00A222AC"/>
    <w:rsid w:val="00A22BC4"/>
    <w:rsid w:val="00A23796"/>
    <w:rsid w:val="00A23B16"/>
    <w:rsid w:val="00A24F66"/>
    <w:rsid w:val="00A25BA2"/>
    <w:rsid w:val="00A302A2"/>
    <w:rsid w:val="00A3145A"/>
    <w:rsid w:val="00A314E6"/>
    <w:rsid w:val="00A323E3"/>
    <w:rsid w:val="00A337CD"/>
    <w:rsid w:val="00A361DA"/>
    <w:rsid w:val="00A361E9"/>
    <w:rsid w:val="00A37EF4"/>
    <w:rsid w:val="00A41B5E"/>
    <w:rsid w:val="00A44093"/>
    <w:rsid w:val="00A4595E"/>
    <w:rsid w:val="00A465BB"/>
    <w:rsid w:val="00A468B4"/>
    <w:rsid w:val="00A46DB1"/>
    <w:rsid w:val="00A46F76"/>
    <w:rsid w:val="00A4708C"/>
    <w:rsid w:val="00A470F5"/>
    <w:rsid w:val="00A474A6"/>
    <w:rsid w:val="00A51681"/>
    <w:rsid w:val="00A51FBF"/>
    <w:rsid w:val="00A533E8"/>
    <w:rsid w:val="00A54EEC"/>
    <w:rsid w:val="00A605BA"/>
    <w:rsid w:val="00A62AA8"/>
    <w:rsid w:val="00A63D37"/>
    <w:rsid w:val="00A64537"/>
    <w:rsid w:val="00A6518B"/>
    <w:rsid w:val="00A7134E"/>
    <w:rsid w:val="00A71F8D"/>
    <w:rsid w:val="00A72ABC"/>
    <w:rsid w:val="00A72DD9"/>
    <w:rsid w:val="00A73DD6"/>
    <w:rsid w:val="00A74AC9"/>
    <w:rsid w:val="00A7516F"/>
    <w:rsid w:val="00A836E8"/>
    <w:rsid w:val="00A853B1"/>
    <w:rsid w:val="00A90F2D"/>
    <w:rsid w:val="00A92731"/>
    <w:rsid w:val="00A955EE"/>
    <w:rsid w:val="00A95D86"/>
    <w:rsid w:val="00AA03A7"/>
    <w:rsid w:val="00AA52C1"/>
    <w:rsid w:val="00AB0777"/>
    <w:rsid w:val="00AB07E6"/>
    <w:rsid w:val="00AB4239"/>
    <w:rsid w:val="00AB4251"/>
    <w:rsid w:val="00AB5D91"/>
    <w:rsid w:val="00AB6A99"/>
    <w:rsid w:val="00AC2B59"/>
    <w:rsid w:val="00AC3F6E"/>
    <w:rsid w:val="00AC6019"/>
    <w:rsid w:val="00AD14AC"/>
    <w:rsid w:val="00AD1EC5"/>
    <w:rsid w:val="00AD3BAA"/>
    <w:rsid w:val="00AE05AE"/>
    <w:rsid w:val="00AE0C3B"/>
    <w:rsid w:val="00AE1FE3"/>
    <w:rsid w:val="00AE3909"/>
    <w:rsid w:val="00AE4E69"/>
    <w:rsid w:val="00AE5EA3"/>
    <w:rsid w:val="00AE6DC8"/>
    <w:rsid w:val="00AE73E8"/>
    <w:rsid w:val="00AE7A70"/>
    <w:rsid w:val="00AF13C1"/>
    <w:rsid w:val="00AF18DA"/>
    <w:rsid w:val="00AF1F45"/>
    <w:rsid w:val="00AF3A65"/>
    <w:rsid w:val="00AF42B9"/>
    <w:rsid w:val="00AF7868"/>
    <w:rsid w:val="00B00C37"/>
    <w:rsid w:val="00B02284"/>
    <w:rsid w:val="00B04F8C"/>
    <w:rsid w:val="00B07829"/>
    <w:rsid w:val="00B1053D"/>
    <w:rsid w:val="00B10E94"/>
    <w:rsid w:val="00B12231"/>
    <w:rsid w:val="00B14E38"/>
    <w:rsid w:val="00B204B0"/>
    <w:rsid w:val="00B21B31"/>
    <w:rsid w:val="00B26ECC"/>
    <w:rsid w:val="00B27FC3"/>
    <w:rsid w:val="00B30ADF"/>
    <w:rsid w:val="00B31101"/>
    <w:rsid w:val="00B31C7D"/>
    <w:rsid w:val="00B33E4E"/>
    <w:rsid w:val="00B359C5"/>
    <w:rsid w:val="00B37ECF"/>
    <w:rsid w:val="00B40DCE"/>
    <w:rsid w:val="00B41F79"/>
    <w:rsid w:val="00B4448D"/>
    <w:rsid w:val="00B52932"/>
    <w:rsid w:val="00B53822"/>
    <w:rsid w:val="00B53A6B"/>
    <w:rsid w:val="00B54577"/>
    <w:rsid w:val="00B5607A"/>
    <w:rsid w:val="00B5677E"/>
    <w:rsid w:val="00B56F44"/>
    <w:rsid w:val="00B63095"/>
    <w:rsid w:val="00B6382E"/>
    <w:rsid w:val="00B64AD7"/>
    <w:rsid w:val="00B64BD1"/>
    <w:rsid w:val="00B65C10"/>
    <w:rsid w:val="00B65F5C"/>
    <w:rsid w:val="00B701C6"/>
    <w:rsid w:val="00B70642"/>
    <w:rsid w:val="00B71D93"/>
    <w:rsid w:val="00B72214"/>
    <w:rsid w:val="00B734B9"/>
    <w:rsid w:val="00B741AD"/>
    <w:rsid w:val="00B74500"/>
    <w:rsid w:val="00B76AC8"/>
    <w:rsid w:val="00B80071"/>
    <w:rsid w:val="00B8049C"/>
    <w:rsid w:val="00B80F83"/>
    <w:rsid w:val="00B84BCF"/>
    <w:rsid w:val="00B854B1"/>
    <w:rsid w:val="00B85F71"/>
    <w:rsid w:val="00B86641"/>
    <w:rsid w:val="00B86789"/>
    <w:rsid w:val="00B86CE9"/>
    <w:rsid w:val="00B91BA8"/>
    <w:rsid w:val="00B91DAC"/>
    <w:rsid w:val="00B91E41"/>
    <w:rsid w:val="00B950C5"/>
    <w:rsid w:val="00B957B1"/>
    <w:rsid w:val="00B963D8"/>
    <w:rsid w:val="00B973F8"/>
    <w:rsid w:val="00BA003E"/>
    <w:rsid w:val="00BA373C"/>
    <w:rsid w:val="00BA386C"/>
    <w:rsid w:val="00BA5D86"/>
    <w:rsid w:val="00BB4B9E"/>
    <w:rsid w:val="00BB5662"/>
    <w:rsid w:val="00BB602D"/>
    <w:rsid w:val="00BC0F70"/>
    <w:rsid w:val="00BC1B7E"/>
    <w:rsid w:val="00BC22B9"/>
    <w:rsid w:val="00BC3160"/>
    <w:rsid w:val="00BC5CF5"/>
    <w:rsid w:val="00BC5F8C"/>
    <w:rsid w:val="00BC7BAB"/>
    <w:rsid w:val="00BC7E32"/>
    <w:rsid w:val="00BD1536"/>
    <w:rsid w:val="00BD56CA"/>
    <w:rsid w:val="00BD57B5"/>
    <w:rsid w:val="00BD6287"/>
    <w:rsid w:val="00BD69FE"/>
    <w:rsid w:val="00BD6F7B"/>
    <w:rsid w:val="00BE1B34"/>
    <w:rsid w:val="00BE25A2"/>
    <w:rsid w:val="00BE27A8"/>
    <w:rsid w:val="00BE4603"/>
    <w:rsid w:val="00BE7383"/>
    <w:rsid w:val="00BE7A08"/>
    <w:rsid w:val="00BF080F"/>
    <w:rsid w:val="00BF2612"/>
    <w:rsid w:val="00BF29C5"/>
    <w:rsid w:val="00BF37F3"/>
    <w:rsid w:val="00BF43F6"/>
    <w:rsid w:val="00BF661D"/>
    <w:rsid w:val="00BF6F75"/>
    <w:rsid w:val="00C00572"/>
    <w:rsid w:val="00C00F1A"/>
    <w:rsid w:val="00C02108"/>
    <w:rsid w:val="00C023C1"/>
    <w:rsid w:val="00C02B9D"/>
    <w:rsid w:val="00C05BCD"/>
    <w:rsid w:val="00C06C10"/>
    <w:rsid w:val="00C07142"/>
    <w:rsid w:val="00C072EE"/>
    <w:rsid w:val="00C10938"/>
    <w:rsid w:val="00C16F34"/>
    <w:rsid w:val="00C2130A"/>
    <w:rsid w:val="00C22AD9"/>
    <w:rsid w:val="00C22D0A"/>
    <w:rsid w:val="00C2355D"/>
    <w:rsid w:val="00C23B60"/>
    <w:rsid w:val="00C243D8"/>
    <w:rsid w:val="00C2575B"/>
    <w:rsid w:val="00C33180"/>
    <w:rsid w:val="00C34386"/>
    <w:rsid w:val="00C43406"/>
    <w:rsid w:val="00C46321"/>
    <w:rsid w:val="00C502F9"/>
    <w:rsid w:val="00C51BA5"/>
    <w:rsid w:val="00C51BAB"/>
    <w:rsid w:val="00C7000C"/>
    <w:rsid w:val="00C701F0"/>
    <w:rsid w:val="00C71F1C"/>
    <w:rsid w:val="00C722BB"/>
    <w:rsid w:val="00C7358E"/>
    <w:rsid w:val="00C7785D"/>
    <w:rsid w:val="00C80630"/>
    <w:rsid w:val="00C84986"/>
    <w:rsid w:val="00C903ED"/>
    <w:rsid w:val="00C9132B"/>
    <w:rsid w:val="00C93EC7"/>
    <w:rsid w:val="00CA0DAB"/>
    <w:rsid w:val="00CA1755"/>
    <w:rsid w:val="00CA33F3"/>
    <w:rsid w:val="00CA39C4"/>
    <w:rsid w:val="00CA5588"/>
    <w:rsid w:val="00CB0AF9"/>
    <w:rsid w:val="00CB4A5C"/>
    <w:rsid w:val="00CB5084"/>
    <w:rsid w:val="00CB513E"/>
    <w:rsid w:val="00CB5D02"/>
    <w:rsid w:val="00CB6CB4"/>
    <w:rsid w:val="00CB798B"/>
    <w:rsid w:val="00CC21BA"/>
    <w:rsid w:val="00CC3AB7"/>
    <w:rsid w:val="00CD0444"/>
    <w:rsid w:val="00CD0B19"/>
    <w:rsid w:val="00CD1C3A"/>
    <w:rsid w:val="00CD7E88"/>
    <w:rsid w:val="00CE29C3"/>
    <w:rsid w:val="00CE4B99"/>
    <w:rsid w:val="00CE50FC"/>
    <w:rsid w:val="00CF4662"/>
    <w:rsid w:val="00CF58BF"/>
    <w:rsid w:val="00CF5C62"/>
    <w:rsid w:val="00CF6A31"/>
    <w:rsid w:val="00CF6B2F"/>
    <w:rsid w:val="00D04085"/>
    <w:rsid w:val="00D043EC"/>
    <w:rsid w:val="00D07804"/>
    <w:rsid w:val="00D1213F"/>
    <w:rsid w:val="00D12FEE"/>
    <w:rsid w:val="00D13B08"/>
    <w:rsid w:val="00D13BEF"/>
    <w:rsid w:val="00D16057"/>
    <w:rsid w:val="00D206A8"/>
    <w:rsid w:val="00D21583"/>
    <w:rsid w:val="00D2223F"/>
    <w:rsid w:val="00D22411"/>
    <w:rsid w:val="00D23791"/>
    <w:rsid w:val="00D254D3"/>
    <w:rsid w:val="00D31A18"/>
    <w:rsid w:val="00D33B46"/>
    <w:rsid w:val="00D43088"/>
    <w:rsid w:val="00D431CE"/>
    <w:rsid w:val="00D45F94"/>
    <w:rsid w:val="00D50BB9"/>
    <w:rsid w:val="00D52B02"/>
    <w:rsid w:val="00D57128"/>
    <w:rsid w:val="00D5796D"/>
    <w:rsid w:val="00D62CE1"/>
    <w:rsid w:val="00D66614"/>
    <w:rsid w:val="00D66731"/>
    <w:rsid w:val="00D710F8"/>
    <w:rsid w:val="00D728EA"/>
    <w:rsid w:val="00D7424D"/>
    <w:rsid w:val="00D74647"/>
    <w:rsid w:val="00D75319"/>
    <w:rsid w:val="00D77C95"/>
    <w:rsid w:val="00D84DB0"/>
    <w:rsid w:val="00D918B3"/>
    <w:rsid w:val="00D92296"/>
    <w:rsid w:val="00D934BF"/>
    <w:rsid w:val="00D95B4C"/>
    <w:rsid w:val="00DA0620"/>
    <w:rsid w:val="00DA0C5A"/>
    <w:rsid w:val="00DA1B30"/>
    <w:rsid w:val="00DA1F23"/>
    <w:rsid w:val="00DA5312"/>
    <w:rsid w:val="00DB1979"/>
    <w:rsid w:val="00DB2E28"/>
    <w:rsid w:val="00DB3677"/>
    <w:rsid w:val="00DB425D"/>
    <w:rsid w:val="00DB6718"/>
    <w:rsid w:val="00DB7920"/>
    <w:rsid w:val="00DC19A7"/>
    <w:rsid w:val="00DC1E2D"/>
    <w:rsid w:val="00DC310E"/>
    <w:rsid w:val="00DC63A5"/>
    <w:rsid w:val="00DC7D79"/>
    <w:rsid w:val="00DD1490"/>
    <w:rsid w:val="00DD29F4"/>
    <w:rsid w:val="00DD3056"/>
    <w:rsid w:val="00DD5FE1"/>
    <w:rsid w:val="00DD6A3A"/>
    <w:rsid w:val="00DD7CEC"/>
    <w:rsid w:val="00DE0C49"/>
    <w:rsid w:val="00DE34F0"/>
    <w:rsid w:val="00DE4B0F"/>
    <w:rsid w:val="00DE6B78"/>
    <w:rsid w:val="00DE6D95"/>
    <w:rsid w:val="00DF083D"/>
    <w:rsid w:val="00DF20B8"/>
    <w:rsid w:val="00DF22D9"/>
    <w:rsid w:val="00DF36B1"/>
    <w:rsid w:val="00DF385A"/>
    <w:rsid w:val="00DF7C3A"/>
    <w:rsid w:val="00E03C4F"/>
    <w:rsid w:val="00E0686F"/>
    <w:rsid w:val="00E07488"/>
    <w:rsid w:val="00E101C9"/>
    <w:rsid w:val="00E11DA5"/>
    <w:rsid w:val="00E130F6"/>
    <w:rsid w:val="00E16C75"/>
    <w:rsid w:val="00E173F7"/>
    <w:rsid w:val="00E241DC"/>
    <w:rsid w:val="00E2672F"/>
    <w:rsid w:val="00E27C5E"/>
    <w:rsid w:val="00E3140B"/>
    <w:rsid w:val="00E326A0"/>
    <w:rsid w:val="00E33DB8"/>
    <w:rsid w:val="00E34982"/>
    <w:rsid w:val="00E35446"/>
    <w:rsid w:val="00E374B5"/>
    <w:rsid w:val="00E40660"/>
    <w:rsid w:val="00E439AF"/>
    <w:rsid w:val="00E44019"/>
    <w:rsid w:val="00E51F0D"/>
    <w:rsid w:val="00E534DB"/>
    <w:rsid w:val="00E5465C"/>
    <w:rsid w:val="00E559E9"/>
    <w:rsid w:val="00E56409"/>
    <w:rsid w:val="00E564A5"/>
    <w:rsid w:val="00E57131"/>
    <w:rsid w:val="00E57136"/>
    <w:rsid w:val="00E57A60"/>
    <w:rsid w:val="00E6368C"/>
    <w:rsid w:val="00E656DA"/>
    <w:rsid w:val="00E661A0"/>
    <w:rsid w:val="00E700C3"/>
    <w:rsid w:val="00E70193"/>
    <w:rsid w:val="00E71AAC"/>
    <w:rsid w:val="00E757A5"/>
    <w:rsid w:val="00E7781D"/>
    <w:rsid w:val="00E84DC2"/>
    <w:rsid w:val="00E85569"/>
    <w:rsid w:val="00E8791D"/>
    <w:rsid w:val="00E90053"/>
    <w:rsid w:val="00E9150C"/>
    <w:rsid w:val="00E945F7"/>
    <w:rsid w:val="00E9479C"/>
    <w:rsid w:val="00E94B31"/>
    <w:rsid w:val="00E96435"/>
    <w:rsid w:val="00EA4987"/>
    <w:rsid w:val="00EA5A37"/>
    <w:rsid w:val="00EA74FE"/>
    <w:rsid w:val="00EB1A42"/>
    <w:rsid w:val="00EB1CED"/>
    <w:rsid w:val="00EB1F7A"/>
    <w:rsid w:val="00EB30FB"/>
    <w:rsid w:val="00EB4048"/>
    <w:rsid w:val="00EB64F4"/>
    <w:rsid w:val="00EC0C94"/>
    <w:rsid w:val="00EC3615"/>
    <w:rsid w:val="00EC40DB"/>
    <w:rsid w:val="00EC5B08"/>
    <w:rsid w:val="00EC62B5"/>
    <w:rsid w:val="00EC7199"/>
    <w:rsid w:val="00EC7BF3"/>
    <w:rsid w:val="00ED03FC"/>
    <w:rsid w:val="00ED0D6C"/>
    <w:rsid w:val="00ED55D8"/>
    <w:rsid w:val="00EE06BE"/>
    <w:rsid w:val="00EE1717"/>
    <w:rsid w:val="00EE2247"/>
    <w:rsid w:val="00EE2337"/>
    <w:rsid w:val="00EE285D"/>
    <w:rsid w:val="00EE3AE7"/>
    <w:rsid w:val="00EE4F90"/>
    <w:rsid w:val="00EE6079"/>
    <w:rsid w:val="00EF434B"/>
    <w:rsid w:val="00EF6D3F"/>
    <w:rsid w:val="00EF7BEA"/>
    <w:rsid w:val="00EF7C03"/>
    <w:rsid w:val="00F000D8"/>
    <w:rsid w:val="00F01EFA"/>
    <w:rsid w:val="00F02105"/>
    <w:rsid w:val="00F02BD5"/>
    <w:rsid w:val="00F036FA"/>
    <w:rsid w:val="00F06ED0"/>
    <w:rsid w:val="00F11B05"/>
    <w:rsid w:val="00F129A5"/>
    <w:rsid w:val="00F12FC8"/>
    <w:rsid w:val="00F13573"/>
    <w:rsid w:val="00F150EA"/>
    <w:rsid w:val="00F16E2F"/>
    <w:rsid w:val="00F201DD"/>
    <w:rsid w:val="00F20316"/>
    <w:rsid w:val="00F23651"/>
    <w:rsid w:val="00F30772"/>
    <w:rsid w:val="00F3392A"/>
    <w:rsid w:val="00F34488"/>
    <w:rsid w:val="00F410A5"/>
    <w:rsid w:val="00F41475"/>
    <w:rsid w:val="00F43243"/>
    <w:rsid w:val="00F47197"/>
    <w:rsid w:val="00F473C7"/>
    <w:rsid w:val="00F50789"/>
    <w:rsid w:val="00F532C2"/>
    <w:rsid w:val="00F55CDD"/>
    <w:rsid w:val="00F57A5F"/>
    <w:rsid w:val="00F6094E"/>
    <w:rsid w:val="00F61B62"/>
    <w:rsid w:val="00F63D1D"/>
    <w:rsid w:val="00F647A8"/>
    <w:rsid w:val="00F649E9"/>
    <w:rsid w:val="00F66741"/>
    <w:rsid w:val="00F6675A"/>
    <w:rsid w:val="00F72328"/>
    <w:rsid w:val="00F7273F"/>
    <w:rsid w:val="00F72DDC"/>
    <w:rsid w:val="00F73EEA"/>
    <w:rsid w:val="00F772AB"/>
    <w:rsid w:val="00F77C30"/>
    <w:rsid w:val="00F8204B"/>
    <w:rsid w:val="00F83267"/>
    <w:rsid w:val="00F84C39"/>
    <w:rsid w:val="00F87399"/>
    <w:rsid w:val="00F8748C"/>
    <w:rsid w:val="00F9349E"/>
    <w:rsid w:val="00F947B2"/>
    <w:rsid w:val="00F94E93"/>
    <w:rsid w:val="00FA015B"/>
    <w:rsid w:val="00FA0241"/>
    <w:rsid w:val="00FA08C8"/>
    <w:rsid w:val="00FA2441"/>
    <w:rsid w:val="00FA42EF"/>
    <w:rsid w:val="00FA4E4E"/>
    <w:rsid w:val="00FA50D3"/>
    <w:rsid w:val="00FA6149"/>
    <w:rsid w:val="00FA6897"/>
    <w:rsid w:val="00FB0516"/>
    <w:rsid w:val="00FB11A2"/>
    <w:rsid w:val="00FB12F2"/>
    <w:rsid w:val="00FB51B3"/>
    <w:rsid w:val="00FB5269"/>
    <w:rsid w:val="00FB7867"/>
    <w:rsid w:val="00FB7CEC"/>
    <w:rsid w:val="00FC1A76"/>
    <w:rsid w:val="00FC1FC5"/>
    <w:rsid w:val="00FC2B35"/>
    <w:rsid w:val="00FC3AF8"/>
    <w:rsid w:val="00FC4F71"/>
    <w:rsid w:val="00FC5368"/>
    <w:rsid w:val="00FD366F"/>
    <w:rsid w:val="00FD409B"/>
    <w:rsid w:val="00FD5341"/>
    <w:rsid w:val="00FD670B"/>
    <w:rsid w:val="00FE0101"/>
    <w:rsid w:val="00FE2FAB"/>
    <w:rsid w:val="00FE6B5F"/>
    <w:rsid w:val="00FF1621"/>
    <w:rsid w:val="00FF1EF0"/>
    <w:rsid w:val="00FF25CA"/>
    <w:rsid w:val="00FF2AC2"/>
    <w:rsid w:val="00FF4A4D"/>
    <w:rsid w:val="00FF5542"/>
    <w:rsid w:val="00FF5D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8B730"/>
  <w15:chartTrackingRefBased/>
  <w15:docId w15:val="{DC25C3B2-32D1-407F-ABF3-278B66D7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471F"/>
    <w:rPr>
      <w:rFonts w:ascii="Times New Roman" w:hAnsi="Times New Roman"/>
    </w:rPr>
  </w:style>
  <w:style w:type="paragraph" w:styleId="Heading1">
    <w:name w:val="heading 1"/>
    <w:basedOn w:val="Normal"/>
    <w:next w:val="BodyText"/>
    <w:link w:val="Heading1Char"/>
    <w:qFormat/>
    <w:rsid w:val="000625BB"/>
    <w:pPr>
      <w:keepNext/>
      <w:keepLines/>
      <w:numPr>
        <w:numId w:val="1"/>
      </w:numPr>
      <w:spacing w:before="240" w:after="120" w:line="240" w:lineRule="auto"/>
      <w:outlineLvl w:val="0"/>
    </w:pPr>
    <w:rPr>
      <w:rFonts w:eastAsiaTheme="majorEastAsia" w:cstheme="majorBidi"/>
      <w:b/>
      <w:sz w:val="32"/>
      <w:szCs w:val="32"/>
    </w:rPr>
  </w:style>
  <w:style w:type="paragraph" w:styleId="Heading2">
    <w:name w:val="heading 2"/>
    <w:basedOn w:val="Normal"/>
    <w:next w:val="BodyText"/>
    <w:link w:val="Heading2Char"/>
    <w:unhideWhenUsed/>
    <w:qFormat/>
    <w:rsid w:val="000625BB"/>
    <w:pPr>
      <w:keepNext/>
      <w:keepLines/>
      <w:numPr>
        <w:ilvl w:val="1"/>
        <w:numId w:val="1"/>
      </w:numPr>
      <w:spacing w:before="120" w:after="120" w:line="240" w:lineRule="auto"/>
      <w:outlineLvl w:val="1"/>
    </w:pPr>
    <w:rPr>
      <w:rFonts w:eastAsiaTheme="majorEastAsia" w:cstheme="majorBidi"/>
      <w:b/>
      <w:sz w:val="28"/>
      <w:szCs w:val="26"/>
    </w:rPr>
  </w:style>
  <w:style w:type="paragraph" w:styleId="Heading3">
    <w:name w:val="heading 3"/>
    <w:basedOn w:val="Normal"/>
    <w:next w:val="BodyText"/>
    <w:link w:val="Heading3Char"/>
    <w:unhideWhenUsed/>
    <w:qFormat/>
    <w:rsid w:val="000625BB"/>
    <w:pPr>
      <w:keepNext/>
      <w:keepLines/>
      <w:numPr>
        <w:ilvl w:val="2"/>
        <w:numId w:val="1"/>
      </w:numPr>
      <w:spacing w:before="120" w:after="60" w:line="240" w:lineRule="auto"/>
      <w:outlineLvl w:val="2"/>
    </w:pPr>
    <w:rPr>
      <w:rFonts w:eastAsiaTheme="majorEastAsia" w:cstheme="majorBidi"/>
      <w:b/>
      <w:sz w:val="24"/>
      <w:szCs w:val="24"/>
    </w:rPr>
  </w:style>
  <w:style w:type="paragraph" w:styleId="Heading4">
    <w:name w:val="heading 4"/>
    <w:basedOn w:val="Normal"/>
    <w:next w:val="BodyText"/>
    <w:link w:val="Heading4Char"/>
    <w:unhideWhenUsed/>
    <w:qFormat/>
    <w:rsid w:val="000625BB"/>
    <w:pPr>
      <w:keepNext/>
      <w:keepLines/>
      <w:numPr>
        <w:ilvl w:val="3"/>
        <w:numId w:val="1"/>
      </w:numPr>
      <w:spacing w:before="120" w:after="60" w:line="240" w:lineRule="auto"/>
      <w:outlineLvl w:val="3"/>
    </w:pPr>
    <w:rPr>
      <w:rFonts w:eastAsiaTheme="majorEastAsia" w:cstheme="majorBidi"/>
      <w:b/>
      <w:iCs/>
    </w:rPr>
  </w:style>
  <w:style w:type="paragraph" w:styleId="Heading5">
    <w:name w:val="heading 5"/>
    <w:basedOn w:val="Normal"/>
    <w:next w:val="Normal"/>
    <w:link w:val="Heading5Char"/>
    <w:unhideWhenUsed/>
    <w:qFormat/>
    <w:rsid w:val="006A5318"/>
    <w:pPr>
      <w:keepNext/>
      <w:keepLines/>
      <w:numPr>
        <w:ilvl w:val="4"/>
        <w:numId w:val="1"/>
      </w:numPr>
      <w:spacing w:before="40" w:after="0"/>
      <w:outlineLvl w:val="4"/>
    </w:pPr>
    <w:rPr>
      <w:rFonts w:eastAsiaTheme="majorEastAsia" w:cstheme="majorBidi"/>
      <w:b/>
    </w:rPr>
  </w:style>
  <w:style w:type="paragraph" w:styleId="Heading6">
    <w:name w:val="heading 6"/>
    <w:basedOn w:val="Normal"/>
    <w:next w:val="Normal"/>
    <w:link w:val="Heading6Char"/>
    <w:unhideWhenUsed/>
    <w:rsid w:val="00DD305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rsid w:val="00DD305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rsid w:val="00DD3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DD3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E40660"/>
    <w:pPr>
      <w:spacing w:after="120" w:line="240" w:lineRule="auto"/>
      <w:jc w:val="both"/>
    </w:pPr>
  </w:style>
  <w:style w:type="character" w:customStyle="1" w:styleId="BodyTextChar">
    <w:name w:val="Body Text Char"/>
    <w:basedOn w:val="DefaultParagraphFont"/>
    <w:link w:val="BodyText"/>
    <w:uiPriority w:val="99"/>
    <w:rsid w:val="00E40660"/>
    <w:rPr>
      <w:rFonts w:ascii="Times New Roman" w:hAnsi="Times New Roman"/>
    </w:rPr>
  </w:style>
  <w:style w:type="paragraph" w:customStyle="1" w:styleId="HeadingNoNumber">
    <w:name w:val="Heading (No Number)"/>
    <w:basedOn w:val="Normal"/>
    <w:next w:val="BodyText"/>
    <w:rsid w:val="004664B8"/>
    <w:pPr>
      <w:spacing w:line="240" w:lineRule="auto"/>
      <w:jc w:val="center"/>
    </w:pPr>
    <w:rPr>
      <w:b/>
      <w:sz w:val="40"/>
    </w:rPr>
  </w:style>
  <w:style w:type="paragraph" w:customStyle="1" w:styleId="HeadingNotListed">
    <w:name w:val="Heading (Not Listed)"/>
    <w:basedOn w:val="HeadingNoNumber"/>
    <w:next w:val="BodyText"/>
    <w:rsid w:val="00AF18DA"/>
  </w:style>
  <w:style w:type="character" w:customStyle="1" w:styleId="Heading1Char">
    <w:name w:val="Heading 1 Char"/>
    <w:basedOn w:val="DefaultParagraphFont"/>
    <w:link w:val="Heading1"/>
    <w:rsid w:val="000625BB"/>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0625BB"/>
    <w:rPr>
      <w:rFonts w:ascii="Times New Roman" w:eastAsiaTheme="majorEastAsia" w:hAnsi="Times New Roman" w:cstheme="majorBidi"/>
      <w:b/>
      <w:sz w:val="28"/>
      <w:szCs w:val="26"/>
    </w:rPr>
  </w:style>
  <w:style w:type="character" w:customStyle="1" w:styleId="Heading3Char">
    <w:name w:val="Heading 3 Char"/>
    <w:basedOn w:val="DefaultParagraphFont"/>
    <w:link w:val="Heading3"/>
    <w:rsid w:val="000625BB"/>
    <w:rPr>
      <w:rFonts w:ascii="Times New Roman" w:eastAsiaTheme="majorEastAsia" w:hAnsi="Times New Roman" w:cstheme="majorBidi"/>
      <w:b/>
      <w:sz w:val="24"/>
      <w:szCs w:val="24"/>
    </w:rPr>
  </w:style>
  <w:style w:type="paragraph" w:customStyle="1" w:styleId="Definition">
    <w:name w:val="Definition"/>
    <w:basedOn w:val="BodyText"/>
    <w:next w:val="BodyText"/>
    <w:qFormat/>
    <w:rsid w:val="005A38C4"/>
    <w:pPr>
      <w:keepNext/>
      <w:contextualSpacing/>
    </w:pPr>
    <w:rPr>
      <w:b/>
    </w:rPr>
  </w:style>
  <w:style w:type="paragraph" w:customStyle="1" w:styleId="Note">
    <w:name w:val="Note"/>
    <w:basedOn w:val="BodyText"/>
    <w:qFormat/>
    <w:rsid w:val="00E0686F"/>
    <w:pPr>
      <w:tabs>
        <w:tab w:val="left" w:pos="794"/>
      </w:tabs>
      <w:ind w:left="794" w:hanging="794"/>
      <w:jc w:val="left"/>
    </w:pPr>
    <w:rPr>
      <w:sz w:val="20"/>
    </w:rPr>
  </w:style>
  <w:style w:type="character" w:customStyle="1" w:styleId="Heading4Char">
    <w:name w:val="Heading 4 Char"/>
    <w:basedOn w:val="DefaultParagraphFont"/>
    <w:link w:val="Heading4"/>
    <w:rsid w:val="000625BB"/>
    <w:rPr>
      <w:rFonts w:ascii="Times New Roman" w:eastAsiaTheme="majorEastAsia" w:hAnsi="Times New Roman" w:cstheme="majorBidi"/>
      <w:b/>
      <w:iCs/>
    </w:rPr>
  </w:style>
  <w:style w:type="character" w:customStyle="1" w:styleId="Heading5Char">
    <w:name w:val="Heading 5 Char"/>
    <w:basedOn w:val="DefaultParagraphFont"/>
    <w:link w:val="Heading5"/>
    <w:rsid w:val="006A5318"/>
    <w:rPr>
      <w:rFonts w:ascii="Times New Roman" w:eastAsiaTheme="majorEastAsia" w:hAnsi="Times New Roman" w:cstheme="majorBidi"/>
      <w:b/>
    </w:rPr>
  </w:style>
  <w:style w:type="character" w:customStyle="1" w:styleId="Heading6Char">
    <w:name w:val="Heading 6 Char"/>
    <w:basedOn w:val="DefaultParagraphFont"/>
    <w:link w:val="Heading6"/>
    <w:rsid w:val="00DD305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305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DD3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D3056"/>
    <w:rPr>
      <w:rFonts w:asciiTheme="majorHAnsi" w:eastAsiaTheme="majorEastAsia" w:hAnsiTheme="majorHAnsi" w:cstheme="majorBidi"/>
      <w:i/>
      <w:iCs/>
      <w:color w:val="272727" w:themeColor="text1" w:themeTint="D8"/>
      <w:sz w:val="21"/>
      <w:szCs w:val="21"/>
    </w:rPr>
  </w:style>
  <w:style w:type="paragraph" w:customStyle="1" w:styleId="Table-Note">
    <w:name w:val="Table-Note"/>
    <w:basedOn w:val="Normal"/>
    <w:rsid w:val="00335FC6"/>
    <w:pPr>
      <w:snapToGrid w:val="0"/>
      <w:spacing w:before="60" w:after="60" w:line="240" w:lineRule="auto"/>
      <w:jc w:val="both"/>
    </w:pPr>
    <w:rPr>
      <w:rFonts w:eastAsia="Times New Roman" w:cs="Arial"/>
      <w:sz w:val="20"/>
      <w:szCs w:val="16"/>
      <w:lang w:val="en-GB" w:eastAsia="zh-CN"/>
    </w:rPr>
  </w:style>
  <w:style w:type="paragraph" w:customStyle="1" w:styleId="TABLE-col-heading">
    <w:name w:val="TABLE-col-heading"/>
    <w:basedOn w:val="Normal"/>
    <w:rsid w:val="001531AF"/>
    <w:pPr>
      <w:snapToGrid w:val="0"/>
      <w:spacing w:before="60" w:after="60" w:line="240" w:lineRule="auto"/>
      <w:jc w:val="center"/>
    </w:pPr>
    <w:rPr>
      <w:rFonts w:eastAsia="Times New Roman" w:cs="Arial"/>
      <w:b/>
      <w:bCs/>
      <w:szCs w:val="16"/>
      <w:lang w:val="en-GB" w:eastAsia="zh-CN"/>
    </w:rPr>
  </w:style>
  <w:style w:type="paragraph" w:customStyle="1" w:styleId="TABLE-cell">
    <w:name w:val="TABLE-cell"/>
    <w:basedOn w:val="TABLE-col-heading"/>
    <w:rsid w:val="00335FC6"/>
    <w:pPr>
      <w:jc w:val="left"/>
    </w:pPr>
    <w:rPr>
      <w:b w:val="0"/>
      <w:bCs w:val="0"/>
    </w:rPr>
  </w:style>
  <w:style w:type="paragraph" w:customStyle="1" w:styleId="TABLE-centered">
    <w:name w:val="TABLE-centered"/>
    <w:basedOn w:val="TABLE-col-heading"/>
    <w:rsid w:val="00DB7920"/>
    <w:rPr>
      <w:b w:val="0"/>
      <w:bCs w:val="0"/>
    </w:rPr>
  </w:style>
  <w:style w:type="paragraph" w:styleId="BalloonText">
    <w:name w:val="Balloon Text"/>
    <w:basedOn w:val="Normal"/>
    <w:link w:val="BalloonTextChar"/>
    <w:uiPriority w:val="99"/>
    <w:semiHidden/>
    <w:unhideWhenUsed/>
    <w:rsid w:val="00E56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4A5"/>
    <w:rPr>
      <w:rFonts w:ascii="Segoe UI" w:hAnsi="Segoe UI" w:cs="Segoe UI"/>
      <w:sz w:val="18"/>
      <w:szCs w:val="18"/>
    </w:rPr>
  </w:style>
  <w:style w:type="paragraph" w:styleId="Caption">
    <w:name w:val="caption"/>
    <w:aliases w:val="Caption - Table"/>
    <w:basedOn w:val="Normal"/>
    <w:next w:val="BodyText"/>
    <w:unhideWhenUsed/>
    <w:rsid w:val="00E564A5"/>
    <w:pPr>
      <w:keepNext/>
      <w:spacing w:before="120" w:after="120" w:line="240" w:lineRule="auto"/>
      <w:jc w:val="center"/>
    </w:pPr>
    <w:rPr>
      <w:b/>
      <w:iCs/>
      <w:szCs w:val="18"/>
    </w:rPr>
  </w:style>
  <w:style w:type="paragraph" w:styleId="TOC1">
    <w:name w:val="toc 1"/>
    <w:basedOn w:val="Normal"/>
    <w:next w:val="Normal"/>
    <w:autoRedefine/>
    <w:uiPriority w:val="39"/>
    <w:unhideWhenUsed/>
    <w:rsid w:val="0067357A"/>
    <w:pPr>
      <w:tabs>
        <w:tab w:val="left" w:pos="567"/>
        <w:tab w:val="right" w:leader="dot" w:pos="9628"/>
      </w:tabs>
      <w:spacing w:after="100"/>
    </w:pPr>
    <w:rPr>
      <w:b/>
    </w:rPr>
  </w:style>
  <w:style w:type="paragraph" w:styleId="TOC2">
    <w:name w:val="toc 2"/>
    <w:basedOn w:val="Normal"/>
    <w:next w:val="Normal"/>
    <w:autoRedefine/>
    <w:uiPriority w:val="39"/>
    <w:unhideWhenUsed/>
    <w:rsid w:val="00B74500"/>
    <w:pPr>
      <w:tabs>
        <w:tab w:val="left" w:pos="880"/>
        <w:tab w:val="right" w:leader="dot" w:pos="9628"/>
      </w:tabs>
      <w:spacing w:after="100"/>
      <w:ind w:left="220"/>
    </w:pPr>
  </w:style>
  <w:style w:type="character" w:styleId="Hyperlink">
    <w:name w:val="Hyperlink"/>
    <w:basedOn w:val="DefaultParagraphFont"/>
    <w:uiPriority w:val="99"/>
    <w:unhideWhenUsed/>
    <w:rsid w:val="005F0A8A"/>
    <w:rPr>
      <w:color w:val="0563C1" w:themeColor="hyperlink"/>
      <w:u w:val="single"/>
    </w:rPr>
  </w:style>
  <w:style w:type="table" w:styleId="TableGrid">
    <w:name w:val="Table Grid"/>
    <w:basedOn w:val="TableNormal"/>
    <w:uiPriority w:val="59"/>
    <w:rsid w:val="005F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link w:val="PARAGRAPHChar"/>
    <w:rsid w:val="001E3A81"/>
    <w:pPr>
      <w:snapToGrid w:val="0"/>
      <w:spacing w:before="120" w:after="120" w:line="240" w:lineRule="auto"/>
      <w:jc w:val="both"/>
    </w:pPr>
    <w:rPr>
      <w:rFonts w:ascii="Times New Roman" w:eastAsia="Times New Roman" w:hAnsi="Times New Roman" w:cs="Arial"/>
      <w:szCs w:val="20"/>
      <w:lang w:val="en-GB" w:eastAsia="zh-CN"/>
    </w:rPr>
  </w:style>
  <w:style w:type="character" w:customStyle="1" w:styleId="PARAGRAPHChar">
    <w:name w:val="PARAGRAPH Char"/>
    <w:link w:val="PARAGRAPH"/>
    <w:rsid w:val="001E3A81"/>
    <w:rPr>
      <w:rFonts w:ascii="Times New Roman" w:eastAsia="Times New Roman" w:hAnsi="Times New Roman" w:cs="Arial"/>
      <w:szCs w:val="20"/>
      <w:lang w:val="en-GB" w:eastAsia="zh-CN"/>
    </w:rPr>
  </w:style>
  <w:style w:type="paragraph" w:styleId="ListBullet">
    <w:name w:val="List Bullet"/>
    <w:basedOn w:val="PARAGRAPH"/>
    <w:rsid w:val="001E3A81"/>
    <w:pPr>
      <w:numPr>
        <w:numId w:val="5"/>
      </w:numPr>
      <w:tabs>
        <w:tab w:val="left" w:pos="340"/>
      </w:tabs>
      <w:spacing w:before="0"/>
    </w:pPr>
  </w:style>
  <w:style w:type="paragraph" w:styleId="ListBullet2">
    <w:name w:val="List Bullet 2"/>
    <w:basedOn w:val="ListBullet"/>
    <w:rsid w:val="001E3A81"/>
    <w:pPr>
      <w:numPr>
        <w:ilvl w:val="1"/>
      </w:numPr>
      <w:tabs>
        <w:tab w:val="left" w:pos="680"/>
      </w:tabs>
    </w:pPr>
  </w:style>
  <w:style w:type="paragraph" w:customStyle="1" w:styleId="Heading4Inline">
    <w:name w:val="Heading4Inline"/>
    <w:basedOn w:val="Heading4"/>
    <w:rsid w:val="005A681B"/>
    <w:pPr>
      <w:keepNext w:val="0"/>
      <w:keepLines w:val="0"/>
      <w:tabs>
        <w:tab w:val="num" w:pos="2609"/>
      </w:tabs>
      <w:suppressAutoHyphens/>
      <w:snapToGrid w:val="0"/>
      <w:spacing w:before="140" w:after="140"/>
      <w:ind w:left="0" w:firstLine="0"/>
    </w:pPr>
    <w:rPr>
      <w:rFonts w:eastAsia="Times New Roman" w:cs="Arial"/>
      <w:b w:val="0"/>
      <w:bCs/>
      <w:i/>
      <w:iCs w:val="0"/>
      <w:szCs w:val="20"/>
      <w:lang w:val="en-GB" w:eastAsia="zh-CN"/>
    </w:rPr>
  </w:style>
  <w:style w:type="paragraph" w:customStyle="1" w:styleId="Heading4-In-line">
    <w:name w:val="Heading 4 - In-line"/>
    <w:basedOn w:val="Heading4"/>
    <w:rsid w:val="00692FD5"/>
    <w:pPr>
      <w:keepNext w:val="0"/>
      <w:spacing w:before="0" w:after="120"/>
      <w:ind w:left="0" w:firstLine="0"/>
    </w:pPr>
    <w:rPr>
      <w:b w:val="0"/>
    </w:rPr>
  </w:style>
  <w:style w:type="paragraph" w:customStyle="1" w:styleId="Heading5-In-line">
    <w:name w:val="Heading 5 - In-line"/>
    <w:basedOn w:val="Heading5"/>
    <w:rsid w:val="00692FD5"/>
    <w:pPr>
      <w:keepNext w:val="0"/>
      <w:spacing w:before="0" w:after="120" w:line="240" w:lineRule="auto"/>
      <w:ind w:left="0" w:firstLine="0"/>
    </w:pPr>
  </w:style>
  <w:style w:type="paragraph" w:styleId="List2">
    <w:name w:val="List 2"/>
    <w:basedOn w:val="List"/>
    <w:rsid w:val="00845983"/>
    <w:pPr>
      <w:numPr>
        <w:ilvl w:val="1"/>
        <w:numId w:val="6"/>
      </w:numPr>
      <w:tabs>
        <w:tab w:val="clear" w:pos="1361"/>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Number">
    <w:name w:val="List Number"/>
    <w:basedOn w:val="List"/>
    <w:rsid w:val="00845983"/>
    <w:pPr>
      <w:numPr>
        <w:numId w:val="6"/>
      </w:numPr>
      <w:tabs>
        <w:tab w:val="clear" w:pos="964"/>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
    <w:name w:val="List"/>
    <w:basedOn w:val="Normal"/>
    <w:uiPriority w:val="99"/>
    <w:semiHidden/>
    <w:unhideWhenUsed/>
    <w:rsid w:val="00845983"/>
    <w:pPr>
      <w:ind w:left="283" w:hanging="283"/>
      <w:contextualSpacing/>
    </w:pPr>
  </w:style>
  <w:style w:type="paragraph" w:customStyle="1" w:styleId="NOTE0">
    <w:name w:val="NOTE"/>
    <w:basedOn w:val="Normal"/>
    <w:rsid w:val="00560B98"/>
    <w:pPr>
      <w:tabs>
        <w:tab w:val="left" w:pos="680"/>
      </w:tabs>
      <w:snapToGrid w:val="0"/>
      <w:spacing w:before="60" w:after="120" w:line="240" w:lineRule="auto"/>
      <w:jc w:val="both"/>
    </w:pPr>
    <w:rPr>
      <w:rFonts w:eastAsia="Times New Roman" w:cs="Arial"/>
      <w:sz w:val="18"/>
      <w:szCs w:val="16"/>
      <w:lang w:val="en-GB" w:eastAsia="zh-CN"/>
    </w:rPr>
  </w:style>
  <w:style w:type="paragraph" w:styleId="ListNumber2">
    <w:name w:val="List Number 2"/>
    <w:basedOn w:val="List2"/>
    <w:rsid w:val="00CC3AB7"/>
    <w:pPr>
      <w:numPr>
        <w:ilvl w:val="0"/>
        <w:numId w:val="7"/>
      </w:numPr>
      <w:spacing w:before="120"/>
    </w:pPr>
  </w:style>
  <w:style w:type="character" w:styleId="PlaceholderText">
    <w:name w:val="Placeholder Text"/>
    <w:basedOn w:val="DefaultParagraphFont"/>
    <w:uiPriority w:val="99"/>
    <w:semiHidden/>
    <w:rsid w:val="003C2022"/>
    <w:rPr>
      <w:color w:val="808080"/>
    </w:rPr>
  </w:style>
  <w:style w:type="character" w:styleId="CommentReference">
    <w:name w:val="annotation reference"/>
    <w:uiPriority w:val="99"/>
    <w:semiHidden/>
    <w:rsid w:val="009E7366"/>
    <w:rPr>
      <w:sz w:val="16"/>
      <w:szCs w:val="16"/>
    </w:rPr>
  </w:style>
  <w:style w:type="paragraph" w:customStyle="1" w:styleId="AnnexTitle">
    <w:name w:val="Annex Title"/>
    <w:basedOn w:val="BodyText"/>
    <w:next w:val="BodyText"/>
    <w:rsid w:val="00B31C7D"/>
    <w:pPr>
      <w:keepNext/>
      <w:numPr>
        <w:numId w:val="8"/>
      </w:numPr>
      <w:spacing w:before="120"/>
      <w:jc w:val="center"/>
      <w:outlineLvl w:val="0"/>
    </w:pPr>
    <w:rPr>
      <w:b/>
      <w:sz w:val="40"/>
    </w:rPr>
  </w:style>
  <w:style w:type="paragraph" w:customStyle="1" w:styleId="AnnexHeading1">
    <w:name w:val="Annex Heading 1"/>
    <w:basedOn w:val="Heading1"/>
    <w:next w:val="BodyText"/>
    <w:rsid w:val="00887716"/>
    <w:pPr>
      <w:numPr>
        <w:ilvl w:val="1"/>
        <w:numId w:val="8"/>
      </w:numPr>
      <w:outlineLvl w:val="1"/>
    </w:pPr>
    <w:rPr>
      <w:sz w:val="28"/>
    </w:rPr>
  </w:style>
  <w:style w:type="paragraph" w:customStyle="1" w:styleId="AnnexHeading2">
    <w:name w:val="Annex Heading 2"/>
    <w:basedOn w:val="Heading2"/>
    <w:next w:val="BodyText"/>
    <w:rsid w:val="00887716"/>
    <w:pPr>
      <w:numPr>
        <w:ilvl w:val="2"/>
        <w:numId w:val="8"/>
      </w:numPr>
      <w:outlineLvl w:val="2"/>
    </w:pPr>
  </w:style>
  <w:style w:type="paragraph" w:customStyle="1" w:styleId="SubHeading">
    <w:name w:val="Sub Heading"/>
    <w:basedOn w:val="BodyText"/>
    <w:next w:val="BodyText"/>
    <w:rsid w:val="001802AC"/>
    <w:pPr>
      <w:jc w:val="center"/>
    </w:pPr>
    <w:rPr>
      <w:b/>
      <w:sz w:val="24"/>
    </w:rPr>
  </w:style>
  <w:style w:type="paragraph" w:styleId="Header">
    <w:name w:val="header"/>
    <w:basedOn w:val="Normal"/>
    <w:link w:val="HeaderChar"/>
    <w:uiPriority w:val="99"/>
    <w:unhideWhenUsed/>
    <w:rsid w:val="002638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22"/>
    <w:rPr>
      <w:rFonts w:ascii="Times New Roman" w:hAnsi="Times New Roman"/>
    </w:rPr>
  </w:style>
  <w:style w:type="paragraph" w:styleId="Footer">
    <w:name w:val="footer"/>
    <w:basedOn w:val="Normal"/>
    <w:link w:val="FooterChar"/>
    <w:uiPriority w:val="99"/>
    <w:unhideWhenUsed/>
    <w:rsid w:val="002638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22"/>
    <w:rPr>
      <w:rFonts w:ascii="Times New Roman" w:hAnsi="Times New Roman"/>
    </w:rPr>
  </w:style>
  <w:style w:type="paragraph" w:styleId="CommentText">
    <w:name w:val="annotation text"/>
    <w:basedOn w:val="Normal"/>
    <w:link w:val="CommentTextChar"/>
    <w:uiPriority w:val="99"/>
    <w:unhideWhenUsed/>
    <w:rsid w:val="005A25EB"/>
    <w:pPr>
      <w:spacing w:line="240" w:lineRule="auto"/>
    </w:pPr>
    <w:rPr>
      <w:sz w:val="20"/>
      <w:szCs w:val="20"/>
    </w:rPr>
  </w:style>
  <w:style w:type="character" w:customStyle="1" w:styleId="CommentTextChar">
    <w:name w:val="Comment Text Char"/>
    <w:basedOn w:val="DefaultParagraphFont"/>
    <w:link w:val="CommentText"/>
    <w:uiPriority w:val="99"/>
    <w:rsid w:val="005A25E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A25EB"/>
    <w:rPr>
      <w:b/>
      <w:bCs/>
    </w:rPr>
  </w:style>
  <w:style w:type="character" w:customStyle="1" w:styleId="CommentSubjectChar">
    <w:name w:val="Comment Subject Char"/>
    <w:basedOn w:val="CommentTextChar"/>
    <w:link w:val="CommentSubject"/>
    <w:uiPriority w:val="99"/>
    <w:semiHidden/>
    <w:rsid w:val="005A25EB"/>
    <w:rPr>
      <w:rFonts w:ascii="Times New Roman" w:hAnsi="Times New Roman"/>
      <w:b/>
      <w:bCs/>
      <w:sz w:val="20"/>
      <w:szCs w:val="20"/>
    </w:rPr>
  </w:style>
  <w:style w:type="paragraph" w:styleId="Revision">
    <w:name w:val="Revision"/>
    <w:hidden/>
    <w:uiPriority w:val="99"/>
    <w:semiHidden/>
    <w:rsid w:val="00FA4E4E"/>
    <w:pPr>
      <w:spacing w:after="0" w:line="240" w:lineRule="auto"/>
    </w:pPr>
    <w:rPr>
      <w:rFonts w:ascii="Times New Roman" w:hAnsi="Times New Roman"/>
    </w:rPr>
  </w:style>
  <w:style w:type="paragraph" w:styleId="ListParagraph">
    <w:name w:val="List Paragraph"/>
    <w:basedOn w:val="Normal"/>
    <w:uiPriority w:val="34"/>
    <w:qFormat/>
    <w:rsid w:val="0069428C"/>
    <w:pPr>
      <w:ind w:left="720"/>
      <w:contextualSpacing/>
    </w:pPr>
  </w:style>
  <w:style w:type="paragraph" w:customStyle="1" w:styleId="AnnexHeading3">
    <w:name w:val="Annex Heading 3"/>
    <w:basedOn w:val="Heading3"/>
    <w:rsid w:val="00BD57B5"/>
    <w:pPr>
      <w:numPr>
        <w:ilvl w:val="3"/>
        <w:numId w:val="8"/>
      </w:numPr>
    </w:pPr>
    <w:rPr>
      <w:rFonts w:eastAsia="Calibri"/>
      <w:snapToGrid w:val="0"/>
      <w:lang w:val="en-GB"/>
    </w:rPr>
  </w:style>
  <w:style w:type="paragraph" w:styleId="TOC3">
    <w:name w:val="toc 3"/>
    <w:basedOn w:val="Normal"/>
    <w:next w:val="Normal"/>
    <w:autoRedefine/>
    <w:uiPriority w:val="39"/>
    <w:unhideWhenUsed/>
    <w:rsid w:val="00B74500"/>
    <w:pPr>
      <w:spacing w:after="100"/>
      <w:ind w:left="440"/>
    </w:pPr>
  </w:style>
  <w:style w:type="paragraph" w:styleId="TOC4">
    <w:name w:val="toc 4"/>
    <w:basedOn w:val="Normal"/>
    <w:next w:val="Normal"/>
    <w:autoRedefine/>
    <w:uiPriority w:val="39"/>
    <w:unhideWhenUsed/>
    <w:rsid w:val="00B74500"/>
    <w:pPr>
      <w:spacing w:after="100"/>
      <w:ind w:left="660"/>
    </w:pPr>
    <w:rPr>
      <w:rFonts w:asciiTheme="minorHAnsi" w:eastAsiaTheme="minorEastAsia" w:hAnsiTheme="minorHAnsi"/>
      <w:lang w:eastAsia="en-AU"/>
    </w:rPr>
  </w:style>
  <w:style w:type="paragraph" w:styleId="TOC5">
    <w:name w:val="toc 5"/>
    <w:basedOn w:val="Normal"/>
    <w:next w:val="Normal"/>
    <w:autoRedefine/>
    <w:uiPriority w:val="39"/>
    <w:unhideWhenUsed/>
    <w:rsid w:val="00B74500"/>
    <w:pPr>
      <w:spacing w:after="100"/>
      <w:ind w:left="880"/>
    </w:pPr>
    <w:rPr>
      <w:rFonts w:asciiTheme="minorHAnsi" w:eastAsiaTheme="minorEastAsia" w:hAnsiTheme="minorHAnsi"/>
      <w:lang w:eastAsia="en-AU"/>
    </w:rPr>
  </w:style>
  <w:style w:type="paragraph" w:styleId="TOC6">
    <w:name w:val="toc 6"/>
    <w:basedOn w:val="Normal"/>
    <w:next w:val="Normal"/>
    <w:autoRedefine/>
    <w:uiPriority w:val="39"/>
    <w:unhideWhenUsed/>
    <w:rsid w:val="00B74500"/>
    <w:pPr>
      <w:spacing w:after="100"/>
      <w:ind w:left="1100"/>
    </w:pPr>
    <w:rPr>
      <w:rFonts w:asciiTheme="minorHAnsi" w:eastAsiaTheme="minorEastAsia" w:hAnsiTheme="minorHAnsi"/>
      <w:lang w:eastAsia="en-AU"/>
    </w:rPr>
  </w:style>
  <w:style w:type="paragraph" w:styleId="TOC7">
    <w:name w:val="toc 7"/>
    <w:basedOn w:val="Normal"/>
    <w:next w:val="Normal"/>
    <w:autoRedefine/>
    <w:uiPriority w:val="39"/>
    <w:unhideWhenUsed/>
    <w:rsid w:val="00B74500"/>
    <w:pPr>
      <w:spacing w:after="100"/>
      <w:ind w:left="1320"/>
    </w:pPr>
    <w:rPr>
      <w:rFonts w:asciiTheme="minorHAnsi" w:eastAsiaTheme="minorEastAsia" w:hAnsiTheme="minorHAnsi"/>
      <w:lang w:eastAsia="en-AU"/>
    </w:rPr>
  </w:style>
  <w:style w:type="paragraph" w:styleId="TOC8">
    <w:name w:val="toc 8"/>
    <w:basedOn w:val="Normal"/>
    <w:next w:val="Normal"/>
    <w:autoRedefine/>
    <w:uiPriority w:val="39"/>
    <w:unhideWhenUsed/>
    <w:rsid w:val="00B74500"/>
    <w:pPr>
      <w:spacing w:after="100"/>
      <w:ind w:left="1540"/>
    </w:pPr>
    <w:rPr>
      <w:rFonts w:asciiTheme="minorHAnsi" w:eastAsiaTheme="minorEastAsia" w:hAnsiTheme="minorHAnsi"/>
      <w:lang w:eastAsia="en-AU"/>
    </w:rPr>
  </w:style>
  <w:style w:type="paragraph" w:styleId="TOC9">
    <w:name w:val="toc 9"/>
    <w:basedOn w:val="Normal"/>
    <w:next w:val="Normal"/>
    <w:autoRedefine/>
    <w:uiPriority w:val="39"/>
    <w:unhideWhenUsed/>
    <w:rsid w:val="00B74500"/>
    <w:pPr>
      <w:spacing w:after="100"/>
      <w:ind w:left="1760"/>
    </w:pPr>
    <w:rPr>
      <w:rFonts w:asciiTheme="minorHAnsi" w:eastAsiaTheme="minorEastAsia" w:hAnsiTheme="minorHAnsi"/>
      <w:lang w:eastAsia="en-AU"/>
    </w:rPr>
  </w:style>
  <w:style w:type="character" w:styleId="UnresolvedMention">
    <w:name w:val="Unresolved Mention"/>
    <w:basedOn w:val="DefaultParagraphFont"/>
    <w:uiPriority w:val="99"/>
    <w:semiHidden/>
    <w:unhideWhenUsed/>
    <w:rsid w:val="00B74500"/>
    <w:rPr>
      <w:color w:val="605E5C"/>
      <w:shd w:val="clear" w:color="auto" w:fill="E1DFDD"/>
    </w:rPr>
  </w:style>
  <w:style w:type="paragraph" w:styleId="TOCHeading">
    <w:name w:val="TOC Heading"/>
    <w:basedOn w:val="Heading1"/>
    <w:next w:val="Normal"/>
    <w:uiPriority w:val="39"/>
    <w:unhideWhenUsed/>
    <w:qFormat/>
    <w:rsid w:val="002214D7"/>
    <w:pPr>
      <w:numPr>
        <w:numId w:val="0"/>
      </w:numPr>
      <w:spacing w:after="0" w:line="259" w:lineRule="auto"/>
      <w:outlineLvl w:val="9"/>
    </w:pPr>
    <w:rPr>
      <w:rFonts w:asciiTheme="majorHAnsi" w:hAnsiTheme="majorHAnsi"/>
      <w:b w:val="0"/>
      <w:color w:val="2E74B5"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3729">
      <w:bodyDiv w:val="1"/>
      <w:marLeft w:val="0"/>
      <w:marRight w:val="0"/>
      <w:marTop w:val="0"/>
      <w:marBottom w:val="0"/>
      <w:divBdr>
        <w:top w:val="none" w:sz="0" w:space="0" w:color="auto"/>
        <w:left w:val="none" w:sz="0" w:space="0" w:color="auto"/>
        <w:bottom w:val="none" w:sz="0" w:space="0" w:color="auto"/>
        <w:right w:val="none" w:sz="0" w:space="0" w:color="auto"/>
      </w:divBdr>
    </w:div>
    <w:div w:id="104934117">
      <w:bodyDiv w:val="1"/>
      <w:marLeft w:val="0"/>
      <w:marRight w:val="0"/>
      <w:marTop w:val="0"/>
      <w:marBottom w:val="0"/>
      <w:divBdr>
        <w:top w:val="none" w:sz="0" w:space="0" w:color="auto"/>
        <w:left w:val="none" w:sz="0" w:space="0" w:color="auto"/>
        <w:bottom w:val="none" w:sz="0" w:space="0" w:color="auto"/>
        <w:right w:val="none" w:sz="0" w:space="0" w:color="auto"/>
      </w:divBdr>
    </w:div>
    <w:div w:id="470557580">
      <w:bodyDiv w:val="1"/>
      <w:marLeft w:val="0"/>
      <w:marRight w:val="0"/>
      <w:marTop w:val="0"/>
      <w:marBottom w:val="0"/>
      <w:divBdr>
        <w:top w:val="none" w:sz="0" w:space="0" w:color="auto"/>
        <w:left w:val="none" w:sz="0" w:space="0" w:color="auto"/>
        <w:bottom w:val="none" w:sz="0" w:space="0" w:color="auto"/>
        <w:right w:val="none" w:sz="0" w:space="0" w:color="auto"/>
      </w:divBdr>
    </w:div>
    <w:div w:id="568271255">
      <w:bodyDiv w:val="1"/>
      <w:marLeft w:val="0"/>
      <w:marRight w:val="0"/>
      <w:marTop w:val="0"/>
      <w:marBottom w:val="0"/>
      <w:divBdr>
        <w:top w:val="none" w:sz="0" w:space="0" w:color="auto"/>
        <w:left w:val="none" w:sz="0" w:space="0" w:color="auto"/>
        <w:bottom w:val="none" w:sz="0" w:space="0" w:color="auto"/>
        <w:right w:val="none" w:sz="0" w:space="0" w:color="auto"/>
      </w:divBdr>
    </w:div>
    <w:div w:id="991055623">
      <w:bodyDiv w:val="1"/>
      <w:marLeft w:val="0"/>
      <w:marRight w:val="0"/>
      <w:marTop w:val="0"/>
      <w:marBottom w:val="0"/>
      <w:divBdr>
        <w:top w:val="none" w:sz="0" w:space="0" w:color="auto"/>
        <w:left w:val="none" w:sz="0" w:space="0" w:color="auto"/>
        <w:bottom w:val="none" w:sz="0" w:space="0" w:color="auto"/>
        <w:right w:val="none" w:sz="0" w:space="0" w:color="auto"/>
      </w:divBdr>
    </w:div>
    <w:div w:id="1219704399">
      <w:bodyDiv w:val="1"/>
      <w:marLeft w:val="0"/>
      <w:marRight w:val="0"/>
      <w:marTop w:val="0"/>
      <w:marBottom w:val="0"/>
      <w:divBdr>
        <w:top w:val="none" w:sz="0" w:space="0" w:color="auto"/>
        <w:left w:val="none" w:sz="0" w:space="0" w:color="auto"/>
        <w:bottom w:val="none" w:sz="0" w:space="0" w:color="auto"/>
        <w:right w:val="none" w:sz="0" w:space="0" w:color="auto"/>
      </w:divBdr>
    </w:div>
    <w:div w:id="1228226418">
      <w:bodyDiv w:val="1"/>
      <w:marLeft w:val="0"/>
      <w:marRight w:val="0"/>
      <w:marTop w:val="0"/>
      <w:marBottom w:val="0"/>
      <w:divBdr>
        <w:top w:val="none" w:sz="0" w:space="0" w:color="auto"/>
        <w:left w:val="none" w:sz="0" w:space="0" w:color="auto"/>
        <w:bottom w:val="none" w:sz="0" w:space="0" w:color="auto"/>
        <w:right w:val="none" w:sz="0" w:space="0" w:color="auto"/>
      </w:divBdr>
    </w:div>
    <w:div w:id="1232472797">
      <w:bodyDiv w:val="1"/>
      <w:marLeft w:val="0"/>
      <w:marRight w:val="0"/>
      <w:marTop w:val="0"/>
      <w:marBottom w:val="0"/>
      <w:divBdr>
        <w:top w:val="none" w:sz="0" w:space="0" w:color="auto"/>
        <w:left w:val="none" w:sz="0" w:space="0" w:color="auto"/>
        <w:bottom w:val="none" w:sz="0" w:space="0" w:color="auto"/>
        <w:right w:val="none" w:sz="0" w:space="0" w:color="auto"/>
      </w:divBdr>
    </w:div>
    <w:div w:id="1541747320">
      <w:bodyDiv w:val="1"/>
      <w:marLeft w:val="0"/>
      <w:marRight w:val="0"/>
      <w:marTop w:val="0"/>
      <w:marBottom w:val="0"/>
      <w:divBdr>
        <w:top w:val="none" w:sz="0" w:space="0" w:color="auto"/>
        <w:left w:val="none" w:sz="0" w:space="0" w:color="auto"/>
        <w:bottom w:val="none" w:sz="0" w:space="0" w:color="auto"/>
        <w:right w:val="none" w:sz="0" w:space="0" w:color="auto"/>
      </w:divBdr>
    </w:div>
    <w:div w:id="189435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Phillip.mitchell@measurement.gov.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06A53-4FB6-4D2E-9FE3-C0E3EBC5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60</Pages>
  <Words>21976</Words>
  <Characters>119371</Characters>
  <Application>Microsoft Office Word</Application>
  <DocSecurity>0</DocSecurity>
  <Lines>3139</Lines>
  <Paragraphs>2235</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139481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Phillip</dc:creator>
  <cp:keywords/>
  <dc:description/>
  <cp:lastModifiedBy>Mitchell, Phillip</cp:lastModifiedBy>
  <cp:revision>13</cp:revision>
  <cp:lastPrinted>2019-02-15T07:05:00Z</cp:lastPrinted>
  <dcterms:created xsi:type="dcterms:W3CDTF">2024-10-23T03:25:00Z</dcterms:created>
  <dcterms:modified xsi:type="dcterms:W3CDTF">2024-11-14T08:32:00Z</dcterms:modified>
</cp:coreProperties>
</file>